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customXml/itemProps31.xml" ContentType="application/vnd.openxmlformats-officedocument.customXmlProperties+xml"/>
  <Override PartName="/customXml/itemProps32.xml" ContentType="application/vnd.openxmlformats-officedocument.customXmlProperties+xml"/>
  <Override PartName="/customXml/itemProps33.xml" ContentType="application/vnd.openxmlformats-officedocument.customXmlProperties+xml"/>
  <Override PartName="/customXml/itemProps34.xml" ContentType="application/vnd.openxmlformats-officedocument.customXmlProperties+xml"/>
  <Override PartName="/customXml/itemProps35.xml" ContentType="application/vnd.openxmlformats-officedocument.customXmlProperties+xml"/>
  <Override PartName="/customXml/itemProps36.xml" ContentType="application/vnd.openxmlformats-officedocument.customXmlProperties+xml"/>
  <Override PartName="/customXml/itemProps37.xml" ContentType="application/vnd.openxmlformats-officedocument.customXmlProperties+xml"/>
  <Override PartName="/customXml/itemProps38.xml" ContentType="application/vnd.openxmlformats-officedocument.customXmlProperties+xml"/>
  <Override PartName="/customXml/itemProps39.xml" ContentType="application/vnd.openxmlformats-officedocument.customXmlProperties+xml"/>
  <Override PartName="/customXml/itemProps40.xml" ContentType="application/vnd.openxmlformats-officedocument.customXmlProperties+xml"/>
  <Override PartName="/customXml/itemProps41.xml" ContentType="application/vnd.openxmlformats-officedocument.customXmlProperties+xml"/>
  <Override PartName="/customXml/itemProps42.xml" ContentType="application/vnd.openxmlformats-officedocument.customXmlProperties+xml"/>
  <Override PartName="/customXml/itemProps43.xml" ContentType="application/vnd.openxmlformats-officedocument.customXmlProperties+xml"/>
  <Override PartName="/customXml/itemProps44.xml" ContentType="application/vnd.openxmlformats-officedocument.customXmlProperties+xml"/>
  <Override PartName="/customXml/itemProps45.xml" ContentType="application/vnd.openxmlformats-officedocument.customXmlProperties+xml"/>
  <Override PartName="/customXml/itemProps46.xml" ContentType="application/vnd.openxmlformats-officedocument.customXmlProperties+xml"/>
  <Override PartName="/customXml/itemProps47.xml" ContentType="application/vnd.openxmlformats-officedocument.customXmlProperties+xml"/>
  <Override PartName="/customXml/itemProps48.xml" ContentType="application/vnd.openxmlformats-officedocument.customXmlProperties+xml"/>
  <Override PartName="/customXml/itemProps49.xml" ContentType="application/vnd.openxmlformats-officedocument.customXmlProperties+xml"/>
  <Override PartName="/customXml/itemProps50.xml" ContentType="application/vnd.openxmlformats-officedocument.customXmlProperties+xml"/>
  <Override PartName="/customXml/itemProps51.xml" ContentType="application/vnd.openxmlformats-officedocument.customXmlProperties+xml"/>
  <Override PartName="/customXml/itemProps52.xml" ContentType="application/vnd.openxmlformats-officedocument.customXmlProperties+xml"/>
  <Override PartName="/customXml/itemProps53.xml" ContentType="application/vnd.openxmlformats-officedocument.customXmlProperties+xml"/>
  <Override PartName="/customXml/itemProps54.xml" ContentType="application/vnd.openxmlformats-officedocument.customXmlProperties+xml"/>
  <Override PartName="/customXml/itemProps55.xml" ContentType="application/vnd.openxmlformats-officedocument.customXmlProperties+xml"/>
  <Override PartName="/customXml/itemProps56.xml" ContentType="application/vnd.openxmlformats-officedocument.customXmlProperties+xml"/>
  <Override PartName="/customXml/itemProps57.xml" ContentType="application/vnd.openxmlformats-officedocument.customXmlProperties+xml"/>
  <Override PartName="/customXml/itemProps58.xml" ContentType="application/vnd.openxmlformats-officedocument.customXmlProperties+xml"/>
  <Override PartName="/customXml/itemProps59.xml" ContentType="application/vnd.openxmlformats-officedocument.customXmlProperties+xml"/>
  <Override PartName="/customXml/itemProps60.xml" ContentType="application/vnd.openxmlformats-officedocument.customXmlProperties+xml"/>
  <Override PartName="/customXml/itemProps61.xml" ContentType="application/vnd.openxmlformats-officedocument.customXmlProperties+xml"/>
  <Override PartName="/customXml/itemProps62.xml" ContentType="application/vnd.openxmlformats-officedocument.customXmlProperties+xml"/>
  <Override PartName="/customXml/itemProps63.xml" ContentType="application/vnd.openxmlformats-officedocument.customXmlProperties+xml"/>
  <Override PartName="/customXml/itemProps64.xml" ContentType="application/vnd.openxmlformats-officedocument.customXmlProperties+xml"/>
  <Override PartName="/customXml/itemProps65.xml" ContentType="application/vnd.openxmlformats-officedocument.customXmlProperties+xml"/>
  <Override PartName="/customXml/itemProps66.xml" ContentType="application/vnd.openxmlformats-officedocument.customXmlProperties+xml"/>
  <Override PartName="/customXml/itemProps67.xml" ContentType="application/vnd.openxmlformats-officedocument.customXmlProperties+xml"/>
  <Override PartName="/customXml/itemProps68.xml" ContentType="application/vnd.openxmlformats-officedocument.customXmlProperties+xml"/>
  <Override PartName="/customXml/itemProps69.xml" ContentType="application/vnd.openxmlformats-officedocument.customXmlProperties+xml"/>
  <Override PartName="/customXml/itemProps70.xml" ContentType="application/vnd.openxmlformats-officedocument.customXmlProperties+xml"/>
  <Override PartName="/customXml/itemProps71.xml" ContentType="application/vnd.openxmlformats-officedocument.customXmlProperties+xml"/>
  <Override PartName="/customXml/itemProps72.xml" ContentType="application/vnd.openxmlformats-officedocument.customXmlProperties+xml"/>
  <Override PartName="/customXml/itemProps73.xml" ContentType="application/vnd.openxmlformats-officedocument.customXmlProperties+xml"/>
  <Override PartName="/customXml/itemProps74.xml" ContentType="application/vnd.openxmlformats-officedocument.customXmlProperties+xml"/>
  <Override PartName="/customXml/itemProps75.xml" ContentType="application/vnd.openxmlformats-officedocument.customXmlProperties+xml"/>
  <Override PartName="/customXml/itemProps76.xml" ContentType="application/vnd.openxmlformats-officedocument.customXmlProperties+xml"/>
  <Override PartName="/customXml/itemProps77.xml" ContentType="application/vnd.openxmlformats-officedocument.customXmlProperties+xml"/>
  <Override PartName="/customXml/itemProps78.xml" ContentType="application/vnd.openxmlformats-officedocument.customXmlProperties+xml"/>
  <Override PartName="/customXml/itemProps7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3F86B0" w14:textId="7CDB784D" w:rsidR="00581624" w:rsidRPr="00E37160" w:rsidRDefault="004A6805" w:rsidP="004A6805">
      <w:pPr>
        <w:spacing w:before="120" w:after="120" w:line="271" w:lineRule="auto"/>
        <w:rPr>
          <w:rFonts w:ascii="Open Sans" w:hAnsi="Open Sans" w:cs="Open Sans"/>
          <w:b/>
          <w:color w:val="11306E"/>
          <w:sz w:val="22"/>
          <w:szCs w:val="22"/>
        </w:rPr>
      </w:pPr>
      <w:r w:rsidRPr="00E37160">
        <w:rPr>
          <w:rFonts w:ascii="Open Sans" w:hAnsi="Open Sans" w:cs="Open Sans"/>
          <w:b/>
          <w:color w:val="11306E"/>
          <w:sz w:val="22"/>
          <w:szCs w:val="22"/>
        </w:rPr>
        <w:t xml:space="preserve">Działanie </w:t>
      </w:r>
      <w:r w:rsidR="00DE4867" w:rsidRPr="00DE4867">
        <w:rPr>
          <w:rFonts w:ascii="Open Sans" w:hAnsi="Open Sans"/>
          <w:color w:val="11306E"/>
          <w:sz w:val="22"/>
        </w:rPr>
        <w:t xml:space="preserve">6.17 </w:t>
      </w:r>
      <w:r w:rsidR="00DE4867" w:rsidRPr="00DE4867">
        <w:rPr>
          <w:rFonts w:ascii="Open Sans" w:hAnsi="Open Sans"/>
          <w:bCs/>
          <w:color w:val="11306E"/>
          <w:sz w:val="22"/>
        </w:rPr>
        <w:t>Integracja społeczno-ekonomiczna obywateli państw trzecich w regionie</w:t>
      </w:r>
      <w:r w:rsidR="00DE4867">
        <w:rPr>
          <w:rFonts w:ascii="Open Sans" w:hAnsi="Open Sans"/>
          <w:bCs/>
          <w:color w:val="11306E"/>
          <w:sz w:val="22"/>
        </w:rPr>
        <w:t xml:space="preserve"> typ 3</w:t>
      </w:r>
      <w:r w:rsidR="00DE4867" w:rsidRPr="00DE4867">
        <w:rPr>
          <w:rFonts w:ascii="Open Sans" w:hAnsi="Open Sans"/>
          <w:b/>
          <w:color w:val="11306E"/>
          <w:sz w:val="22"/>
        </w:rPr>
        <w:tab/>
      </w:r>
    </w:p>
    <w:p w14:paraId="29F9F0E2" w14:textId="0AA316A4" w:rsidR="00151773" w:rsidRDefault="004A6805" w:rsidP="00151773">
      <w:pPr>
        <w:spacing w:before="120" w:after="120" w:line="271" w:lineRule="auto"/>
        <w:rPr>
          <w:rFonts w:ascii="Open Sans" w:hAnsi="Open Sans"/>
          <w:color w:val="11306E"/>
          <w:sz w:val="22"/>
        </w:rPr>
      </w:pPr>
      <w:r w:rsidRPr="00E37160">
        <w:rPr>
          <w:rFonts w:ascii="Open Sans" w:hAnsi="Open Sans" w:cs="Open Sans"/>
          <w:b/>
          <w:color w:val="11306E"/>
          <w:sz w:val="22"/>
          <w:szCs w:val="22"/>
        </w:rPr>
        <w:t xml:space="preserve">Nabór nr: </w:t>
      </w:r>
      <w:r w:rsidR="00DE4867" w:rsidRPr="00DE4867">
        <w:rPr>
          <w:rFonts w:ascii="Open Sans" w:hAnsi="Open Sans"/>
          <w:color w:val="11306E"/>
          <w:sz w:val="22"/>
        </w:rPr>
        <w:t>FEPZ.06.17-IP.01-00</w:t>
      </w:r>
      <w:r w:rsidR="00DE4867">
        <w:rPr>
          <w:rFonts w:ascii="Open Sans" w:hAnsi="Open Sans"/>
          <w:color w:val="11306E"/>
          <w:sz w:val="22"/>
        </w:rPr>
        <w:t>2</w:t>
      </w:r>
      <w:r w:rsidR="00DE4867" w:rsidRPr="00DE4867">
        <w:rPr>
          <w:rFonts w:ascii="Open Sans" w:hAnsi="Open Sans"/>
          <w:color w:val="11306E"/>
          <w:sz w:val="22"/>
        </w:rPr>
        <w:t>/25</w:t>
      </w:r>
    </w:p>
    <w:p w14:paraId="21F74B6F" w14:textId="77777777" w:rsidR="00651960" w:rsidRPr="005E2572" w:rsidRDefault="00DE4867" w:rsidP="00356610">
      <w:pPr>
        <w:rPr>
          <w:rFonts w:ascii="Open Sans" w:hAnsi="Open Sans"/>
          <w:b/>
          <w:bCs/>
          <w:iCs/>
          <w:color w:val="11306E"/>
          <w:sz w:val="22"/>
          <w:szCs w:val="22"/>
        </w:rPr>
      </w:pPr>
      <w:r>
        <w:rPr>
          <w:rFonts w:ascii="Open Sans" w:hAnsi="Open Sans"/>
          <w:color w:val="11306E"/>
          <w:sz w:val="22"/>
        </w:rPr>
        <w:t xml:space="preserve">Zatwierdziła:     </w:t>
      </w:r>
      <w:r w:rsidR="00651960" w:rsidRPr="005E2572">
        <w:rPr>
          <w:rFonts w:ascii="Open Sans" w:hAnsi="Open Sans"/>
          <w:b/>
          <w:bCs/>
          <w:iCs/>
          <w:color w:val="11306E"/>
          <w:sz w:val="22"/>
          <w:szCs w:val="22"/>
        </w:rPr>
        <w:t xml:space="preserve">Agnieszka </w:t>
      </w:r>
      <w:proofErr w:type="spellStart"/>
      <w:r w:rsidR="00651960" w:rsidRPr="005E2572">
        <w:rPr>
          <w:rFonts w:ascii="Open Sans" w:hAnsi="Open Sans"/>
          <w:b/>
          <w:bCs/>
          <w:iCs/>
          <w:color w:val="11306E"/>
          <w:sz w:val="22"/>
          <w:szCs w:val="22"/>
        </w:rPr>
        <w:t>Idziniak</w:t>
      </w:r>
      <w:proofErr w:type="spellEnd"/>
    </w:p>
    <w:p w14:paraId="2715B2B3" w14:textId="60D6B4A3" w:rsidR="00651960" w:rsidRPr="005E2572" w:rsidRDefault="00651960" w:rsidP="00356610">
      <w:pPr>
        <w:rPr>
          <w:rFonts w:ascii="Open Sans" w:hAnsi="Open Sans"/>
          <w:iCs/>
          <w:color w:val="11306E"/>
          <w:sz w:val="22"/>
          <w:szCs w:val="22"/>
        </w:rPr>
      </w:pPr>
      <w:r w:rsidRPr="005E2572">
        <w:rPr>
          <w:rFonts w:ascii="Open Sans" w:hAnsi="Open Sans"/>
          <w:iCs/>
          <w:color w:val="11306E"/>
          <w:sz w:val="22"/>
          <w:szCs w:val="22"/>
        </w:rPr>
        <w:tab/>
      </w:r>
      <w:r w:rsidRPr="005E2572">
        <w:rPr>
          <w:rFonts w:ascii="Open Sans" w:hAnsi="Open Sans"/>
          <w:iCs/>
          <w:color w:val="11306E"/>
          <w:sz w:val="22"/>
          <w:szCs w:val="22"/>
        </w:rPr>
        <w:tab/>
      </w:r>
      <w:r w:rsidRPr="005E2572">
        <w:rPr>
          <w:rFonts w:ascii="Open Sans" w:hAnsi="Open Sans"/>
          <w:iCs/>
          <w:color w:val="11306E"/>
          <w:sz w:val="22"/>
          <w:szCs w:val="22"/>
        </w:rPr>
        <w:tab/>
        <w:t xml:space="preserve">         Zastępca Dyrektora</w:t>
      </w:r>
    </w:p>
    <w:p w14:paraId="06753A8C" w14:textId="5E34DE90" w:rsidR="00651960" w:rsidRPr="005E2572" w:rsidRDefault="00651960" w:rsidP="00356610">
      <w:pPr>
        <w:rPr>
          <w:rFonts w:ascii="Open Sans" w:hAnsi="Open Sans"/>
          <w:iCs/>
          <w:color w:val="11306E"/>
          <w:sz w:val="22"/>
          <w:szCs w:val="22"/>
        </w:rPr>
      </w:pPr>
      <w:r w:rsidRPr="005E2572">
        <w:rPr>
          <w:rFonts w:ascii="Open Sans" w:hAnsi="Open Sans"/>
          <w:iCs/>
          <w:color w:val="11306E"/>
          <w:sz w:val="22"/>
          <w:szCs w:val="22"/>
        </w:rPr>
        <w:tab/>
      </w:r>
      <w:r w:rsidRPr="005E2572">
        <w:rPr>
          <w:rFonts w:ascii="Open Sans" w:hAnsi="Open Sans"/>
          <w:iCs/>
          <w:color w:val="11306E"/>
          <w:sz w:val="22"/>
          <w:szCs w:val="22"/>
        </w:rPr>
        <w:tab/>
      </w:r>
      <w:r w:rsidRPr="005E2572">
        <w:rPr>
          <w:rFonts w:ascii="Open Sans" w:hAnsi="Open Sans"/>
          <w:iCs/>
          <w:color w:val="11306E"/>
          <w:sz w:val="22"/>
          <w:szCs w:val="22"/>
        </w:rPr>
        <w:tab/>
        <w:t xml:space="preserve">   Wojewódzki Urząd Pracy</w:t>
      </w:r>
    </w:p>
    <w:p w14:paraId="5A53C534" w14:textId="6BA12D27" w:rsidR="00651960" w:rsidRPr="005E2572" w:rsidRDefault="00651960" w:rsidP="00356610">
      <w:pPr>
        <w:rPr>
          <w:rFonts w:ascii="Open Sans" w:hAnsi="Open Sans"/>
          <w:iCs/>
          <w:color w:val="11306E"/>
          <w:sz w:val="22"/>
          <w:szCs w:val="22"/>
        </w:rPr>
      </w:pPr>
      <w:r w:rsidRPr="005E2572">
        <w:rPr>
          <w:rFonts w:ascii="Open Sans" w:hAnsi="Open Sans"/>
          <w:iCs/>
          <w:color w:val="11306E"/>
          <w:sz w:val="22"/>
          <w:szCs w:val="22"/>
        </w:rPr>
        <w:tab/>
      </w:r>
      <w:r w:rsidRPr="005E2572">
        <w:rPr>
          <w:rFonts w:ascii="Open Sans" w:hAnsi="Open Sans"/>
          <w:iCs/>
          <w:color w:val="11306E"/>
          <w:sz w:val="22"/>
          <w:szCs w:val="22"/>
        </w:rPr>
        <w:tab/>
      </w:r>
      <w:r w:rsidRPr="005E2572">
        <w:rPr>
          <w:rFonts w:ascii="Open Sans" w:hAnsi="Open Sans"/>
          <w:iCs/>
          <w:color w:val="11306E"/>
          <w:sz w:val="22"/>
          <w:szCs w:val="22"/>
        </w:rPr>
        <w:tab/>
      </w:r>
      <w:r w:rsidRPr="005E2572">
        <w:rPr>
          <w:rFonts w:ascii="Open Sans" w:hAnsi="Open Sans"/>
          <w:iCs/>
          <w:color w:val="11306E"/>
          <w:sz w:val="22"/>
          <w:szCs w:val="22"/>
        </w:rPr>
        <w:tab/>
      </w:r>
      <w:r w:rsidRPr="005E2572">
        <w:rPr>
          <w:rFonts w:ascii="Open Sans" w:hAnsi="Open Sans"/>
          <w:iCs/>
          <w:color w:val="11306E"/>
          <w:sz w:val="22"/>
          <w:szCs w:val="22"/>
        </w:rPr>
        <w:tab/>
      </w:r>
      <w:r w:rsidR="007545DE">
        <w:rPr>
          <w:rFonts w:ascii="Open Sans" w:hAnsi="Open Sans"/>
          <w:iCs/>
          <w:color w:val="11306E"/>
          <w:sz w:val="22"/>
          <w:szCs w:val="22"/>
        </w:rPr>
        <w:t xml:space="preserve">  </w:t>
      </w:r>
      <w:r w:rsidRPr="005E2572">
        <w:rPr>
          <w:rFonts w:ascii="Open Sans" w:hAnsi="Open Sans"/>
          <w:iCs/>
          <w:color w:val="11306E"/>
          <w:sz w:val="22"/>
          <w:szCs w:val="22"/>
        </w:rPr>
        <w:t>w Szczecinie</w:t>
      </w:r>
    </w:p>
    <w:p w14:paraId="265B5112" w14:textId="697E7CC5" w:rsidR="00CC7BE2" w:rsidRPr="005E2572" w:rsidRDefault="00651960" w:rsidP="00356610">
      <w:pPr>
        <w:rPr>
          <w:rFonts w:ascii="Open Sans" w:hAnsi="Open Sans"/>
          <w:iCs/>
          <w:color w:val="11306E"/>
          <w:sz w:val="22"/>
          <w:szCs w:val="22"/>
        </w:rPr>
      </w:pPr>
      <w:r w:rsidRPr="005E2572">
        <w:rPr>
          <w:rFonts w:ascii="Open Sans" w:hAnsi="Open Sans"/>
          <w:iCs/>
          <w:color w:val="11306E"/>
          <w:sz w:val="22"/>
          <w:szCs w:val="22"/>
        </w:rPr>
        <w:tab/>
      </w:r>
      <w:r w:rsidRPr="005E2572">
        <w:rPr>
          <w:rFonts w:ascii="Open Sans" w:hAnsi="Open Sans"/>
          <w:iCs/>
          <w:color w:val="11306E"/>
          <w:sz w:val="22"/>
          <w:szCs w:val="22"/>
        </w:rPr>
        <w:tab/>
      </w:r>
      <w:r w:rsidRPr="005E2572">
        <w:rPr>
          <w:rFonts w:ascii="Open Sans" w:hAnsi="Open Sans"/>
          <w:iCs/>
          <w:color w:val="11306E"/>
          <w:sz w:val="22"/>
          <w:szCs w:val="22"/>
        </w:rPr>
        <w:tab/>
        <w:t xml:space="preserve"> /podpisano elektronicznie/</w:t>
      </w:r>
    </w:p>
    <w:p w14:paraId="1841E407" w14:textId="2C2092CA" w:rsidR="004A6805" w:rsidRPr="00E37160" w:rsidRDefault="004A6805" w:rsidP="004A6805">
      <w:pPr>
        <w:spacing w:beforeLines="400" w:before="960" w:afterLines="400" w:after="960" w:line="271" w:lineRule="auto"/>
        <w:rPr>
          <w:rFonts w:ascii="Open Sans" w:hAnsi="Open Sans" w:cs="Open Sans"/>
          <w:color w:val="11306E"/>
          <w:sz w:val="22"/>
          <w:szCs w:val="22"/>
        </w:rPr>
      </w:pPr>
      <w:r w:rsidRPr="00E37160">
        <w:rPr>
          <w:rFonts w:ascii="Open Sans" w:hAnsi="Open Sans" w:cs="Open Sans"/>
          <w:color w:val="11306E"/>
          <w:sz w:val="22"/>
          <w:szCs w:val="22"/>
        </w:rPr>
        <w:t>Wersja</w:t>
      </w:r>
      <w:r w:rsidR="00651960">
        <w:rPr>
          <w:rFonts w:ascii="Open Sans" w:hAnsi="Open Sans" w:cs="Open Sans"/>
          <w:color w:val="11306E"/>
          <w:sz w:val="22"/>
          <w:szCs w:val="22"/>
        </w:rPr>
        <w:t xml:space="preserve"> </w:t>
      </w:r>
      <w:r w:rsidR="00372061">
        <w:rPr>
          <w:rFonts w:ascii="Open Sans" w:hAnsi="Open Sans" w:cs="Open Sans"/>
          <w:color w:val="11306E"/>
          <w:sz w:val="22"/>
          <w:szCs w:val="22"/>
        </w:rPr>
        <w:t>1.0</w:t>
      </w:r>
      <w:r w:rsidRPr="00E37160">
        <w:rPr>
          <w:rFonts w:ascii="Open Sans" w:hAnsi="Open Sans" w:cs="Open Sans"/>
          <w:color w:val="11306E"/>
          <w:sz w:val="22"/>
          <w:szCs w:val="22"/>
        </w:rPr>
        <w:t xml:space="preserve">, z dnia </w:t>
      </w:r>
      <w:r w:rsidR="007545DE">
        <w:rPr>
          <w:rFonts w:ascii="Open Sans" w:hAnsi="Open Sans" w:cs="Open Sans"/>
          <w:color w:val="11306E"/>
          <w:sz w:val="22"/>
          <w:szCs w:val="22"/>
        </w:rPr>
        <w:t>13</w:t>
      </w:r>
      <w:r w:rsidR="00356610">
        <w:rPr>
          <w:rFonts w:ascii="Open Sans" w:hAnsi="Open Sans" w:cs="Open Sans"/>
          <w:color w:val="11306E"/>
          <w:sz w:val="22"/>
          <w:szCs w:val="22"/>
        </w:rPr>
        <w:t>.</w:t>
      </w:r>
      <w:r w:rsidR="00372061">
        <w:rPr>
          <w:rFonts w:ascii="Open Sans" w:hAnsi="Open Sans" w:cs="Open Sans"/>
          <w:color w:val="11306E"/>
          <w:sz w:val="22"/>
          <w:szCs w:val="22"/>
        </w:rPr>
        <w:t>10</w:t>
      </w:r>
      <w:r w:rsidR="00356610">
        <w:rPr>
          <w:rFonts w:ascii="Open Sans" w:hAnsi="Open Sans" w:cs="Open Sans"/>
          <w:color w:val="11306E"/>
          <w:sz w:val="22"/>
          <w:szCs w:val="22"/>
        </w:rPr>
        <w:t>.2025 r.</w:t>
      </w:r>
    </w:p>
    <w:p w14:paraId="32D594C5" w14:textId="77777777" w:rsidR="004E75AD" w:rsidRPr="00E37160" w:rsidRDefault="004E72EA" w:rsidP="009B70DA">
      <w:pPr>
        <w:spacing w:before="120" w:after="120" w:line="271" w:lineRule="auto"/>
        <w:rPr>
          <w:rFonts w:ascii="Arial" w:hAnsi="Arial" w:cs="Arial"/>
          <w:sz w:val="22"/>
          <w:szCs w:val="22"/>
        </w:rPr>
      </w:pPr>
      <w:r w:rsidRPr="00E37160">
        <w:rPr>
          <w:rFonts w:ascii="Arial" w:hAnsi="Arial" w:cs="Arial"/>
          <w:b/>
          <w:sz w:val="22"/>
          <w:szCs w:val="22"/>
        </w:rPr>
        <w:lastRenderedPageBreak/>
        <w:t>Spis treści</w:t>
      </w:r>
    </w:p>
    <w:bookmarkStart w:id="0" w:name="_Hlt134447476"/>
    <w:bookmarkStart w:id="1" w:name="_Hlt134447475"/>
    <w:p w14:paraId="77AE7E0C" w14:textId="2B7E92F5" w:rsidR="00543F83" w:rsidRDefault="00E30372">
      <w:pPr>
        <w:pStyle w:val="Spistreci1"/>
        <w:rPr>
          <w:rFonts w:asciiTheme="minorHAnsi" w:eastAsiaTheme="minorEastAsia" w:hAnsiTheme="minorHAnsi" w:cstheme="minorBidi"/>
          <w:b w:val="0"/>
          <w:bCs w:val="0"/>
          <w:caps w:val="0"/>
          <w:noProof/>
          <w:sz w:val="22"/>
          <w:szCs w:val="22"/>
        </w:rPr>
      </w:pPr>
      <w:r w:rsidRPr="00E37160">
        <w:rPr>
          <w:rFonts w:ascii="Arial" w:hAnsi="Arial" w:cs="Arial"/>
          <w:sz w:val="22"/>
          <w:szCs w:val="22"/>
        </w:rPr>
        <w:fldChar w:fldCharType="begin"/>
      </w:r>
      <w:bookmarkEnd w:id="0"/>
      <w:bookmarkEnd w:id="1"/>
      <w:r w:rsidR="007E6385" w:rsidRPr="00E37160">
        <w:rPr>
          <w:rFonts w:ascii="Arial" w:hAnsi="Arial" w:cs="Arial"/>
          <w:sz w:val="22"/>
          <w:szCs w:val="22"/>
        </w:rPr>
        <w:instrText xml:space="preserve"> TOC \o "1-3" \h \z \u </w:instrText>
      </w:r>
      <w:r w:rsidRPr="00E37160">
        <w:rPr>
          <w:rFonts w:ascii="Arial" w:hAnsi="Arial" w:cs="Arial"/>
          <w:sz w:val="22"/>
          <w:szCs w:val="22"/>
        </w:rPr>
        <w:fldChar w:fldCharType="separate"/>
      </w:r>
      <w:hyperlink w:anchor="_Toc200089373" w:history="1">
        <w:r w:rsidR="00543F83" w:rsidRPr="002E165B">
          <w:rPr>
            <w:rStyle w:val="Hipercze"/>
            <w:noProof/>
          </w:rPr>
          <w:t>I.</w:t>
        </w:r>
        <w:r w:rsidR="00543F83">
          <w:rPr>
            <w:rFonts w:asciiTheme="minorHAnsi" w:eastAsiaTheme="minorEastAsia" w:hAnsiTheme="minorHAnsi" w:cstheme="minorBidi"/>
            <w:b w:val="0"/>
            <w:bCs w:val="0"/>
            <w:caps w:val="0"/>
            <w:noProof/>
            <w:sz w:val="22"/>
            <w:szCs w:val="22"/>
          </w:rPr>
          <w:tab/>
        </w:r>
        <w:r w:rsidR="00543F83" w:rsidRPr="002E165B">
          <w:rPr>
            <w:rStyle w:val="Hipercze"/>
            <w:noProof/>
          </w:rPr>
          <w:t>Informacje ogólne</w:t>
        </w:r>
        <w:r w:rsidR="00543F83">
          <w:rPr>
            <w:noProof/>
            <w:webHidden/>
          </w:rPr>
          <w:tab/>
        </w:r>
        <w:r w:rsidR="00543F83">
          <w:rPr>
            <w:noProof/>
            <w:webHidden/>
          </w:rPr>
          <w:fldChar w:fldCharType="begin"/>
        </w:r>
        <w:r w:rsidR="00543F83">
          <w:rPr>
            <w:noProof/>
            <w:webHidden/>
          </w:rPr>
          <w:instrText xml:space="preserve"> PAGEREF _Toc200089373 \h </w:instrText>
        </w:r>
        <w:r w:rsidR="00543F83">
          <w:rPr>
            <w:noProof/>
            <w:webHidden/>
          </w:rPr>
        </w:r>
        <w:r w:rsidR="00543F83">
          <w:rPr>
            <w:noProof/>
            <w:webHidden/>
          </w:rPr>
          <w:fldChar w:fldCharType="separate"/>
        </w:r>
        <w:r w:rsidR="00D97301">
          <w:rPr>
            <w:noProof/>
            <w:webHidden/>
          </w:rPr>
          <w:t>7</w:t>
        </w:r>
        <w:r w:rsidR="00543F83">
          <w:rPr>
            <w:noProof/>
            <w:webHidden/>
          </w:rPr>
          <w:fldChar w:fldCharType="end"/>
        </w:r>
      </w:hyperlink>
    </w:p>
    <w:p w14:paraId="7C268812" w14:textId="2524156D" w:rsidR="00543F83" w:rsidRDefault="00543F83">
      <w:pPr>
        <w:pStyle w:val="Spistreci2"/>
        <w:rPr>
          <w:rFonts w:asciiTheme="minorHAnsi" w:eastAsiaTheme="minorEastAsia" w:hAnsiTheme="minorHAnsi" w:cstheme="minorBidi"/>
          <w:smallCaps w:val="0"/>
          <w:noProof/>
          <w:sz w:val="22"/>
          <w:szCs w:val="22"/>
        </w:rPr>
      </w:pPr>
      <w:hyperlink w:anchor="_Toc200089374" w:history="1">
        <w:r w:rsidRPr="002E165B">
          <w:rPr>
            <w:rStyle w:val="Hipercze"/>
            <w:noProof/>
          </w:rPr>
          <w:t>1.1.</w:t>
        </w:r>
        <w:r>
          <w:rPr>
            <w:rFonts w:asciiTheme="minorHAnsi" w:eastAsiaTheme="minorEastAsia" w:hAnsiTheme="minorHAnsi" w:cstheme="minorBidi"/>
            <w:smallCaps w:val="0"/>
            <w:noProof/>
            <w:sz w:val="22"/>
            <w:szCs w:val="22"/>
          </w:rPr>
          <w:tab/>
        </w:r>
        <w:r w:rsidRPr="002E165B">
          <w:rPr>
            <w:rStyle w:val="Hipercze"/>
            <w:noProof/>
          </w:rPr>
          <w:t>Cel Regulaminu wyboru</w:t>
        </w:r>
        <w:r>
          <w:rPr>
            <w:noProof/>
            <w:webHidden/>
          </w:rPr>
          <w:tab/>
        </w:r>
        <w:r>
          <w:rPr>
            <w:noProof/>
            <w:webHidden/>
          </w:rPr>
          <w:fldChar w:fldCharType="begin"/>
        </w:r>
        <w:r>
          <w:rPr>
            <w:noProof/>
            <w:webHidden/>
          </w:rPr>
          <w:instrText xml:space="preserve"> PAGEREF _Toc200089374 \h </w:instrText>
        </w:r>
        <w:r>
          <w:rPr>
            <w:noProof/>
            <w:webHidden/>
          </w:rPr>
        </w:r>
        <w:r>
          <w:rPr>
            <w:noProof/>
            <w:webHidden/>
          </w:rPr>
          <w:fldChar w:fldCharType="separate"/>
        </w:r>
        <w:r w:rsidR="00D97301">
          <w:rPr>
            <w:noProof/>
            <w:webHidden/>
          </w:rPr>
          <w:t>7</w:t>
        </w:r>
        <w:r>
          <w:rPr>
            <w:noProof/>
            <w:webHidden/>
          </w:rPr>
          <w:fldChar w:fldCharType="end"/>
        </w:r>
      </w:hyperlink>
    </w:p>
    <w:p w14:paraId="6D3F022A" w14:textId="3EC9C9EA" w:rsidR="00543F83" w:rsidRDefault="00543F83">
      <w:pPr>
        <w:pStyle w:val="Spistreci2"/>
        <w:rPr>
          <w:rFonts w:asciiTheme="minorHAnsi" w:eastAsiaTheme="minorEastAsia" w:hAnsiTheme="minorHAnsi" w:cstheme="minorBidi"/>
          <w:smallCaps w:val="0"/>
          <w:noProof/>
          <w:sz w:val="22"/>
          <w:szCs w:val="22"/>
        </w:rPr>
      </w:pPr>
      <w:hyperlink w:anchor="_Toc200089375" w:history="1">
        <w:r w:rsidRPr="002E165B">
          <w:rPr>
            <w:rStyle w:val="Hipercze"/>
            <w:noProof/>
          </w:rPr>
          <w:t>1.2.</w:t>
        </w:r>
        <w:r>
          <w:rPr>
            <w:rFonts w:asciiTheme="minorHAnsi" w:eastAsiaTheme="minorEastAsia" w:hAnsiTheme="minorHAnsi" w:cstheme="minorBidi"/>
            <w:smallCaps w:val="0"/>
            <w:noProof/>
            <w:sz w:val="22"/>
            <w:szCs w:val="22"/>
          </w:rPr>
          <w:tab/>
        </w:r>
        <w:r w:rsidRPr="002E165B">
          <w:rPr>
            <w:rStyle w:val="Hipercze"/>
            <w:noProof/>
          </w:rPr>
          <w:t>Podstawa prawna</w:t>
        </w:r>
        <w:r>
          <w:rPr>
            <w:noProof/>
            <w:webHidden/>
          </w:rPr>
          <w:tab/>
        </w:r>
        <w:r>
          <w:rPr>
            <w:noProof/>
            <w:webHidden/>
          </w:rPr>
          <w:fldChar w:fldCharType="begin"/>
        </w:r>
        <w:r>
          <w:rPr>
            <w:noProof/>
            <w:webHidden/>
          </w:rPr>
          <w:instrText xml:space="preserve"> PAGEREF _Toc200089375 \h </w:instrText>
        </w:r>
        <w:r>
          <w:rPr>
            <w:noProof/>
            <w:webHidden/>
          </w:rPr>
        </w:r>
        <w:r>
          <w:rPr>
            <w:noProof/>
            <w:webHidden/>
          </w:rPr>
          <w:fldChar w:fldCharType="separate"/>
        </w:r>
        <w:r w:rsidR="00D97301">
          <w:rPr>
            <w:noProof/>
            <w:webHidden/>
          </w:rPr>
          <w:t>7</w:t>
        </w:r>
        <w:r>
          <w:rPr>
            <w:noProof/>
            <w:webHidden/>
          </w:rPr>
          <w:fldChar w:fldCharType="end"/>
        </w:r>
      </w:hyperlink>
    </w:p>
    <w:p w14:paraId="2542E731" w14:textId="56501C0E" w:rsidR="00543F83" w:rsidRDefault="00543F83">
      <w:pPr>
        <w:pStyle w:val="Spistreci2"/>
        <w:rPr>
          <w:rFonts w:asciiTheme="minorHAnsi" w:eastAsiaTheme="minorEastAsia" w:hAnsiTheme="minorHAnsi" w:cstheme="minorBidi"/>
          <w:smallCaps w:val="0"/>
          <w:noProof/>
          <w:sz w:val="22"/>
          <w:szCs w:val="22"/>
        </w:rPr>
      </w:pPr>
      <w:hyperlink w:anchor="_Toc200089376" w:history="1">
        <w:r w:rsidRPr="002E165B">
          <w:rPr>
            <w:rStyle w:val="Hipercze"/>
            <w:noProof/>
          </w:rPr>
          <w:t>1.3.</w:t>
        </w:r>
        <w:r>
          <w:rPr>
            <w:rFonts w:asciiTheme="minorHAnsi" w:eastAsiaTheme="minorEastAsia" w:hAnsiTheme="minorHAnsi" w:cstheme="minorBidi"/>
            <w:smallCaps w:val="0"/>
            <w:noProof/>
            <w:sz w:val="22"/>
            <w:szCs w:val="22"/>
          </w:rPr>
          <w:tab/>
        </w:r>
        <w:r w:rsidRPr="002E165B">
          <w:rPr>
            <w:rStyle w:val="Hipercze"/>
            <w:noProof/>
          </w:rPr>
          <w:t>Podstawowe informacje o naborze</w:t>
        </w:r>
        <w:r>
          <w:rPr>
            <w:noProof/>
            <w:webHidden/>
          </w:rPr>
          <w:tab/>
        </w:r>
        <w:r>
          <w:rPr>
            <w:noProof/>
            <w:webHidden/>
          </w:rPr>
          <w:fldChar w:fldCharType="begin"/>
        </w:r>
        <w:r>
          <w:rPr>
            <w:noProof/>
            <w:webHidden/>
          </w:rPr>
          <w:instrText xml:space="preserve"> PAGEREF _Toc200089376 \h </w:instrText>
        </w:r>
        <w:r>
          <w:rPr>
            <w:noProof/>
            <w:webHidden/>
          </w:rPr>
        </w:r>
        <w:r>
          <w:rPr>
            <w:noProof/>
            <w:webHidden/>
          </w:rPr>
          <w:fldChar w:fldCharType="separate"/>
        </w:r>
        <w:r w:rsidR="00D97301">
          <w:rPr>
            <w:noProof/>
            <w:webHidden/>
          </w:rPr>
          <w:t>10</w:t>
        </w:r>
        <w:r>
          <w:rPr>
            <w:noProof/>
            <w:webHidden/>
          </w:rPr>
          <w:fldChar w:fldCharType="end"/>
        </w:r>
      </w:hyperlink>
    </w:p>
    <w:p w14:paraId="12AC05DD" w14:textId="740E07EC" w:rsidR="00543F83" w:rsidRDefault="00543F83">
      <w:pPr>
        <w:pStyle w:val="Spistreci1"/>
        <w:rPr>
          <w:rFonts w:asciiTheme="minorHAnsi" w:eastAsiaTheme="minorEastAsia" w:hAnsiTheme="minorHAnsi" w:cstheme="minorBidi"/>
          <w:b w:val="0"/>
          <w:bCs w:val="0"/>
          <w:caps w:val="0"/>
          <w:noProof/>
          <w:sz w:val="22"/>
          <w:szCs w:val="22"/>
        </w:rPr>
      </w:pPr>
      <w:hyperlink w:anchor="_Toc200089377" w:history="1">
        <w:r w:rsidRPr="002E165B">
          <w:rPr>
            <w:rStyle w:val="Hipercze"/>
            <w:noProof/>
          </w:rPr>
          <w:t>II.</w:t>
        </w:r>
        <w:r>
          <w:rPr>
            <w:rFonts w:asciiTheme="minorHAnsi" w:eastAsiaTheme="minorEastAsia" w:hAnsiTheme="minorHAnsi" w:cstheme="minorBidi"/>
            <w:b w:val="0"/>
            <w:bCs w:val="0"/>
            <w:caps w:val="0"/>
            <w:noProof/>
            <w:sz w:val="22"/>
            <w:szCs w:val="22"/>
          </w:rPr>
          <w:tab/>
        </w:r>
        <w:r w:rsidRPr="002E165B">
          <w:rPr>
            <w:rStyle w:val="Hipercze"/>
            <w:noProof/>
          </w:rPr>
          <w:t>Przedmiot naboru</w:t>
        </w:r>
        <w:r>
          <w:rPr>
            <w:noProof/>
            <w:webHidden/>
          </w:rPr>
          <w:tab/>
        </w:r>
        <w:r>
          <w:rPr>
            <w:noProof/>
            <w:webHidden/>
          </w:rPr>
          <w:fldChar w:fldCharType="begin"/>
        </w:r>
        <w:r>
          <w:rPr>
            <w:noProof/>
            <w:webHidden/>
          </w:rPr>
          <w:instrText xml:space="preserve"> PAGEREF _Toc200089377 \h </w:instrText>
        </w:r>
        <w:r>
          <w:rPr>
            <w:noProof/>
            <w:webHidden/>
          </w:rPr>
        </w:r>
        <w:r>
          <w:rPr>
            <w:noProof/>
            <w:webHidden/>
          </w:rPr>
          <w:fldChar w:fldCharType="separate"/>
        </w:r>
        <w:r w:rsidR="00D97301">
          <w:rPr>
            <w:noProof/>
            <w:webHidden/>
          </w:rPr>
          <w:t>12</w:t>
        </w:r>
        <w:r>
          <w:rPr>
            <w:noProof/>
            <w:webHidden/>
          </w:rPr>
          <w:fldChar w:fldCharType="end"/>
        </w:r>
      </w:hyperlink>
    </w:p>
    <w:p w14:paraId="6C69B890" w14:textId="5D3D8B3E" w:rsidR="00543F83" w:rsidRDefault="00543F83">
      <w:pPr>
        <w:pStyle w:val="Spistreci2"/>
        <w:rPr>
          <w:rFonts w:asciiTheme="minorHAnsi" w:eastAsiaTheme="minorEastAsia" w:hAnsiTheme="minorHAnsi" w:cstheme="minorBidi"/>
          <w:smallCaps w:val="0"/>
          <w:noProof/>
          <w:sz w:val="22"/>
          <w:szCs w:val="22"/>
        </w:rPr>
      </w:pPr>
      <w:hyperlink w:anchor="_Toc200089378" w:history="1">
        <w:r w:rsidRPr="002E165B">
          <w:rPr>
            <w:rStyle w:val="Hipercze"/>
            <w:noProof/>
          </w:rPr>
          <w:t>2.1.</w:t>
        </w:r>
        <w:r>
          <w:rPr>
            <w:rFonts w:asciiTheme="minorHAnsi" w:eastAsiaTheme="minorEastAsia" w:hAnsiTheme="minorHAnsi" w:cstheme="minorBidi"/>
            <w:smallCaps w:val="0"/>
            <w:noProof/>
            <w:sz w:val="22"/>
            <w:szCs w:val="22"/>
          </w:rPr>
          <w:tab/>
        </w:r>
        <w:r w:rsidRPr="002E165B">
          <w:rPr>
            <w:rStyle w:val="Hipercze"/>
            <w:noProof/>
          </w:rPr>
          <w:t>Rodzaje projektów i grupy docelowe</w:t>
        </w:r>
        <w:r>
          <w:rPr>
            <w:noProof/>
            <w:webHidden/>
          </w:rPr>
          <w:tab/>
        </w:r>
        <w:r>
          <w:rPr>
            <w:noProof/>
            <w:webHidden/>
          </w:rPr>
          <w:fldChar w:fldCharType="begin"/>
        </w:r>
        <w:r>
          <w:rPr>
            <w:noProof/>
            <w:webHidden/>
          </w:rPr>
          <w:instrText xml:space="preserve"> PAGEREF _Toc200089378 \h </w:instrText>
        </w:r>
        <w:r>
          <w:rPr>
            <w:noProof/>
            <w:webHidden/>
          </w:rPr>
        </w:r>
        <w:r>
          <w:rPr>
            <w:noProof/>
            <w:webHidden/>
          </w:rPr>
          <w:fldChar w:fldCharType="separate"/>
        </w:r>
        <w:r w:rsidR="00D97301">
          <w:rPr>
            <w:noProof/>
            <w:webHidden/>
          </w:rPr>
          <w:t>12</w:t>
        </w:r>
        <w:r>
          <w:rPr>
            <w:noProof/>
            <w:webHidden/>
          </w:rPr>
          <w:fldChar w:fldCharType="end"/>
        </w:r>
      </w:hyperlink>
    </w:p>
    <w:p w14:paraId="2EDA5EE1" w14:textId="17FB7B1A" w:rsidR="00543F83" w:rsidRDefault="00543F83">
      <w:pPr>
        <w:pStyle w:val="Spistreci2"/>
        <w:rPr>
          <w:rFonts w:asciiTheme="minorHAnsi" w:eastAsiaTheme="minorEastAsia" w:hAnsiTheme="minorHAnsi" w:cstheme="minorBidi"/>
          <w:smallCaps w:val="0"/>
          <w:noProof/>
          <w:sz w:val="22"/>
          <w:szCs w:val="22"/>
        </w:rPr>
      </w:pPr>
      <w:hyperlink w:anchor="_Toc200089379" w:history="1">
        <w:r w:rsidRPr="002E165B">
          <w:rPr>
            <w:rStyle w:val="Hipercze"/>
            <w:noProof/>
          </w:rPr>
          <w:t>2.2.</w:t>
        </w:r>
        <w:r>
          <w:rPr>
            <w:rFonts w:asciiTheme="minorHAnsi" w:eastAsiaTheme="minorEastAsia" w:hAnsiTheme="minorHAnsi" w:cstheme="minorBidi"/>
            <w:smallCaps w:val="0"/>
            <w:noProof/>
            <w:sz w:val="22"/>
            <w:szCs w:val="22"/>
          </w:rPr>
          <w:tab/>
        </w:r>
        <w:r w:rsidRPr="002E165B">
          <w:rPr>
            <w:rStyle w:val="Hipercze"/>
            <w:noProof/>
          </w:rPr>
          <w:t>Podmioty uprawnione do ubiegania się o dofinansowanie projektu</w:t>
        </w:r>
        <w:r>
          <w:rPr>
            <w:noProof/>
            <w:webHidden/>
          </w:rPr>
          <w:tab/>
        </w:r>
        <w:r>
          <w:rPr>
            <w:noProof/>
            <w:webHidden/>
          </w:rPr>
          <w:fldChar w:fldCharType="begin"/>
        </w:r>
        <w:r>
          <w:rPr>
            <w:noProof/>
            <w:webHidden/>
          </w:rPr>
          <w:instrText xml:space="preserve"> PAGEREF _Toc200089379 \h </w:instrText>
        </w:r>
        <w:r>
          <w:rPr>
            <w:noProof/>
            <w:webHidden/>
          </w:rPr>
        </w:r>
        <w:r>
          <w:rPr>
            <w:noProof/>
            <w:webHidden/>
          </w:rPr>
          <w:fldChar w:fldCharType="separate"/>
        </w:r>
        <w:r w:rsidR="00D97301">
          <w:rPr>
            <w:noProof/>
            <w:webHidden/>
          </w:rPr>
          <w:t>12</w:t>
        </w:r>
        <w:r>
          <w:rPr>
            <w:noProof/>
            <w:webHidden/>
          </w:rPr>
          <w:fldChar w:fldCharType="end"/>
        </w:r>
      </w:hyperlink>
    </w:p>
    <w:p w14:paraId="0A76AD3E" w14:textId="2D823272" w:rsidR="00543F83" w:rsidRDefault="00543F83">
      <w:pPr>
        <w:pStyle w:val="Spistreci2"/>
        <w:rPr>
          <w:rFonts w:asciiTheme="minorHAnsi" w:eastAsiaTheme="minorEastAsia" w:hAnsiTheme="minorHAnsi" w:cstheme="minorBidi"/>
          <w:smallCaps w:val="0"/>
          <w:noProof/>
          <w:sz w:val="22"/>
          <w:szCs w:val="22"/>
        </w:rPr>
      </w:pPr>
      <w:hyperlink w:anchor="_Toc200089380" w:history="1">
        <w:r w:rsidRPr="002E165B">
          <w:rPr>
            <w:rStyle w:val="Hipercze"/>
            <w:noProof/>
          </w:rPr>
          <w:t>2.3.</w:t>
        </w:r>
        <w:r>
          <w:rPr>
            <w:rFonts w:asciiTheme="minorHAnsi" w:eastAsiaTheme="minorEastAsia" w:hAnsiTheme="minorHAnsi" w:cstheme="minorBidi"/>
            <w:smallCaps w:val="0"/>
            <w:noProof/>
            <w:sz w:val="22"/>
            <w:szCs w:val="22"/>
          </w:rPr>
          <w:tab/>
        </w:r>
        <w:r w:rsidRPr="002E165B">
          <w:rPr>
            <w:rStyle w:val="Hipercze"/>
            <w:noProof/>
          </w:rPr>
          <w:t>Kwota środków przeznaczona na dofinansowanie projektów</w:t>
        </w:r>
        <w:r>
          <w:rPr>
            <w:noProof/>
            <w:webHidden/>
          </w:rPr>
          <w:tab/>
        </w:r>
        <w:r>
          <w:rPr>
            <w:noProof/>
            <w:webHidden/>
          </w:rPr>
          <w:fldChar w:fldCharType="begin"/>
        </w:r>
        <w:r>
          <w:rPr>
            <w:noProof/>
            <w:webHidden/>
          </w:rPr>
          <w:instrText xml:space="preserve"> PAGEREF _Toc200089380 \h </w:instrText>
        </w:r>
        <w:r>
          <w:rPr>
            <w:noProof/>
            <w:webHidden/>
          </w:rPr>
        </w:r>
        <w:r>
          <w:rPr>
            <w:noProof/>
            <w:webHidden/>
          </w:rPr>
          <w:fldChar w:fldCharType="separate"/>
        </w:r>
        <w:r w:rsidR="00D97301">
          <w:rPr>
            <w:noProof/>
            <w:webHidden/>
          </w:rPr>
          <w:t>14</w:t>
        </w:r>
        <w:r>
          <w:rPr>
            <w:noProof/>
            <w:webHidden/>
          </w:rPr>
          <w:fldChar w:fldCharType="end"/>
        </w:r>
      </w:hyperlink>
    </w:p>
    <w:p w14:paraId="05E0CC4A" w14:textId="0D65D1DE" w:rsidR="00543F83" w:rsidRDefault="00543F83">
      <w:pPr>
        <w:pStyle w:val="Spistreci1"/>
        <w:rPr>
          <w:rFonts w:asciiTheme="minorHAnsi" w:eastAsiaTheme="minorEastAsia" w:hAnsiTheme="minorHAnsi" w:cstheme="minorBidi"/>
          <w:b w:val="0"/>
          <w:bCs w:val="0"/>
          <w:caps w:val="0"/>
          <w:noProof/>
          <w:sz w:val="22"/>
          <w:szCs w:val="22"/>
        </w:rPr>
      </w:pPr>
      <w:hyperlink w:anchor="_Toc200089381" w:history="1">
        <w:r w:rsidRPr="002E165B">
          <w:rPr>
            <w:rStyle w:val="Hipercze"/>
            <w:noProof/>
          </w:rPr>
          <w:t>III.</w:t>
        </w:r>
        <w:r>
          <w:rPr>
            <w:rFonts w:asciiTheme="minorHAnsi" w:eastAsiaTheme="minorEastAsia" w:hAnsiTheme="minorHAnsi" w:cstheme="minorBidi"/>
            <w:b w:val="0"/>
            <w:bCs w:val="0"/>
            <w:caps w:val="0"/>
            <w:noProof/>
            <w:sz w:val="22"/>
            <w:szCs w:val="22"/>
          </w:rPr>
          <w:tab/>
        </w:r>
        <w:r w:rsidRPr="002E165B">
          <w:rPr>
            <w:rStyle w:val="Hipercze"/>
            <w:noProof/>
          </w:rPr>
          <w:t>Nabór wniosków o dofinansowanie projektu</w:t>
        </w:r>
        <w:r>
          <w:rPr>
            <w:noProof/>
            <w:webHidden/>
          </w:rPr>
          <w:tab/>
        </w:r>
        <w:r>
          <w:rPr>
            <w:noProof/>
            <w:webHidden/>
          </w:rPr>
          <w:fldChar w:fldCharType="begin"/>
        </w:r>
        <w:r>
          <w:rPr>
            <w:noProof/>
            <w:webHidden/>
          </w:rPr>
          <w:instrText xml:space="preserve"> PAGEREF _Toc200089381 \h </w:instrText>
        </w:r>
        <w:r>
          <w:rPr>
            <w:noProof/>
            <w:webHidden/>
          </w:rPr>
        </w:r>
        <w:r>
          <w:rPr>
            <w:noProof/>
            <w:webHidden/>
          </w:rPr>
          <w:fldChar w:fldCharType="separate"/>
        </w:r>
        <w:r w:rsidR="00D97301">
          <w:rPr>
            <w:noProof/>
            <w:webHidden/>
          </w:rPr>
          <w:t>14</w:t>
        </w:r>
        <w:r>
          <w:rPr>
            <w:noProof/>
            <w:webHidden/>
          </w:rPr>
          <w:fldChar w:fldCharType="end"/>
        </w:r>
      </w:hyperlink>
    </w:p>
    <w:p w14:paraId="1C09DF2B" w14:textId="6E5F7C73" w:rsidR="00543F83" w:rsidRDefault="00543F83">
      <w:pPr>
        <w:pStyle w:val="Spistreci2"/>
        <w:rPr>
          <w:rFonts w:asciiTheme="minorHAnsi" w:eastAsiaTheme="minorEastAsia" w:hAnsiTheme="minorHAnsi" w:cstheme="minorBidi"/>
          <w:smallCaps w:val="0"/>
          <w:noProof/>
          <w:sz w:val="22"/>
          <w:szCs w:val="22"/>
        </w:rPr>
      </w:pPr>
      <w:hyperlink w:anchor="_Toc200089382" w:history="1">
        <w:r w:rsidRPr="002E165B">
          <w:rPr>
            <w:rStyle w:val="Hipercze"/>
            <w:noProof/>
          </w:rPr>
          <w:t>3.1.</w:t>
        </w:r>
        <w:r>
          <w:rPr>
            <w:rFonts w:asciiTheme="minorHAnsi" w:eastAsiaTheme="minorEastAsia" w:hAnsiTheme="minorHAnsi" w:cstheme="minorBidi"/>
            <w:smallCaps w:val="0"/>
            <w:noProof/>
            <w:sz w:val="22"/>
            <w:szCs w:val="22"/>
          </w:rPr>
          <w:tab/>
        </w:r>
        <w:r w:rsidRPr="002E165B">
          <w:rPr>
            <w:rStyle w:val="Hipercze"/>
            <w:noProof/>
          </w:rPr>
          <w:t>Termin, forma i miejsce naboru. Formy komunikacji.</w:t>
        </w:r>
        <w:r>
          <w:rPr>
            <w:noProof/>
            <w:webHidden/>
          </w:rPr>
          <w:tab/>
        </w:r>
        <w:r>
          <w:rPr>
            <w:noProof/>
            <w:webHidden/>
          </w:rPr>
          <w:fldChar w:fldCharType="begin"/>
        </w:r>
        <w:r>
          <w:rPr>
            <w:noProof/>
            <w:webHidden/>
          </w:rPr>
          <w:instrText xml:space="preserve"> PAGEREF _Toc200089382 \h </w:instrText>
        </w:r>
        <w:r>
          <w:rPr>
            <w:noProof/>
            <w:webHidden/>
          </w:rPr>
        </w:r>
        <w:r>
          <w:rPr>
            <w:noProof/>
            <w:webHidden/>
          </w:rPr>
          <w:fldChar w:fldCharType="separate"/>
        </w:r>
        <w:r w:rsidR="00D97301">
          <w:rPr>
            <w:noProof/>
            <w:webHidden/>
          </w:rPr>
          <w:t>14</w:t>
        </w:r>
        <w:r>
          <w:rPr>
            <w:noProof/>
            <w:webHidden/>
          </w:rPr>
          <w:fldChar w:fldCharType="end"/>
        </w:r>
      </w:hyperlink>
    </w:p>
    <w:p w14:paraId="41C33582" w14:textId="18A5F149" w:rsidR="00543F83" w:rsidRDefault="00543F83">
      <w:pPr>
        <w:pStyle w:val="Spistreci2"/>
        <w:rPr>
          <w:rFonts w:asciiTheme="minorHAnsi" w:eastAsiaTheme="minorEastAsia" w:hAnsiTheme="minorHAnsi" w:cstheme="minorBidi"/>
          <w:smallCaps w:val="0"/>
          <w:noProof/>
          <w:sz w:val="22"/>
          <w:szCs w:val="22"/>
        </w:rPr>
      </w:pPr>
      <w:hyperlink w:anchor="_Toc200089383" w:history="1">
        <w:r w:rsidRPr="002E165B">
          <w:rPr>
            <w:rStyle w:val="Hipercze"/>
            <w:noProof/>
          </w:rPr>
          <w:t>3.2.</w:t>
        </w:r>
        <w:r>
          <w:rPr>
            <w:rFonts w:asciiTheme="minorHAnsi" w:eastAsiaTheme="minorEastAsia" w:hAnsiTheme="minorHAnsi" w:cstheme="minorBidi"/>
            <w:smallCaps w:val="0"/>
            <w:noProof/>
            <w:sz w:val="22"/>
            <w:szCs w:val="22"/>
          </w:rPr>
          <w:tab/>
        </w:r>
        <w:r w:rsidRPr="002E165B">
          <w:rPr>
            <w:rStyle w:val="Hipercze"/>
            <w:noProof/>
          </w:rPr>
          <w:t>Dokumentacja aplikacyjna</w:t>
        </w:r>
        <w:r>
          <w:rPr>
            <w:noProof/>
            <w:webHidden/>
          </w:rPr>
          <w:tab/>
        </w:r>
        <w:r>
          <w:rPr>
            <w:noProof/>
            <w:webHidden/>
          </w:rPr>
          <w:fldChar w:fldCharType="begin"/>
        </w:r>
        <w:r>
          <w:rPr>
            <w:noProof/>
            <w:webHidden/>
          </w:rPr>
          <w:instrText xml:space="preserve"> PAGEREF _Toc200089383 \h </w:instrText>
        </w:r>
        <w:r>
          <w:rPr>
            <w:noProof/>
            <w:webHidden/>
          </w:rPr>
        </w:r>
        <w:r>
          <w:rPr>
            <w:noProof/>
            <w:webHidden/>
          </w:rPr>
          <w:fldChar w:fldCharType="separate"/>
        </w:r>
        <w:r w:rsidR="00D97301">
          <w:rPr>
            <w:noProof/>
            <w:webHidden/>
          </w:rPr>
          <w:t>16</w:t>
        </w:r>
        <w:r>
          <w:rPr>
            <w:noProof/>
            <w:webHidden/>
          </w:rPr>
          <w:fldChar w:fldCharType="end"/>
        </w:r>
      </w:hyperlink>
    </w:p>
    <w:p w14:paraId="78E8A19A" w14:textId="220A0E9C" w:rsidR="00543F83" w:rsidRDefault="00543F83">
      <w:pPr>
        <w:pStyle w:val="Spistreci2"/>
        <w:rPr>
          <w:rFonts w:asciiTheme="minorHAnsi" w:eastAsiaTheme="minorEastAsia" w:hAnsiTheme="minorHAnsi" w:cstheme="minorBidi"/>
          <w:smallCaps w:val="0"/>
          <w:noProof/>
          <w:sz w:val="22"/>
          <w:szCs w:val="22"/>
        </w:rPr>
      </w:pPr>
      <w:hyperlink w:anchor="_Toc200089384" w:history="1">
        <w:r w:rsidRPr="002E165B">
          <w:rPr>
            <w:rStyle w:val="Hipercze"/>
            <w:noProof/>
          </w:rPr>
          <w:t>3.3.</w:t>
        </w:r>
        <w:r>
          <w:rPr>
            <w:rFonts w:asciiTheme="minorHAnsi" w:eastAsiaTheme="minorEastAsia" w:hAnsiTheme="minorHAnsi" w:cstheme="minorBidi"/>
            <w:smallCaps w:val="0"/>
            <w:noProof/>
            <w:sz w:val="22"/>
            <w:szCs w:val="22"/>
          </w:rPr>
          <w:tab/>
        </w:r>
        <w:r w:rsidRPr="002E165B">
          <w:rPr>
            <w:rStyle w:val="Hipercze"/>
            <w:noProof/>
          </w:rPr>
          <w:t>Wymagania czasowe</w:t>
        </w:r>
        <w:r>
          <w:rPr>
            <w:noProof/>
            <w:webHidden/>
          </w:rPr>
          <w:tab/>
        </w:r>
        <w:r>
          <w:rPr>
            <w:noProof/>
            <w:webHidden/>
          </w:rPr>
          <w:fldChar w:fldCharType="begin"/>
        </w:r>
        <w:r>
          <w:rPr>
            <w:noProof/>
            <w:webHidden/>
          </w:rPr>
          <w:instrText xml:space="preserve"> PAGEREF _Toc200089384 \h </w:instrText>
        </w:r>
        <w:r>
          <w:rPr>
            <w:noProof/>
            <w:webHidden/>
          </w:rPr>
        </w:r>
        <w:r>
          <w:rPr>
            <w:noProof/>
            <w:webHidden/>
          </w:rPr>
          <w:fldChar w:fldCharType="separate"/>
        </w:r>
        <w:r w:rsidR="00D97301">
          <w:rPr>
            <w:noProof/>
            <w:webHidden/>
          </w:rPr>
          <w:t>17</w:t>
        </w:r>
        <w:r>
          <w:rPr>
            <w:noProof/>
            <w:webHidden/>
          </w:rPr>
          <w:fldChar w:fldCharType="end"/>
        </w:r>
      </w:hyperlink>
    </w:p>
    <w:p w14:paraId="0F8C87EF" w14:textId="6FBBE7C9" w:rsidR="00543F83" w:rsidRDefault="00543F83">
      <w:pPr>
        <w:pStyle w:val="Spistreci2"/>
        <w:rPr>
          <w:rFonts w:asciiTheme="minorHAnsi" w:eastAsiaTheme="minorEastAsia" w:hAnsiTheme="minorHAnsi" w:cstheme="minorBidi"/>
          <w:smallCaps w:val="0"/>
          <w:noProof/>
          <w:sz w:val="22"/>
          <w:szCs w:val="22"/>
        </w:rPr>
      </w:pPr>
      <w:hyperlink w:anchor="_Toc200089385" w:history="1">
        <w:r w:rsidRPr="002E165B">
          <w:rPr>
            <w:rStyle w:val="Hipercze"/>
            <w:noProof/>
          </w:rPr>
          <w:t>3.4.</w:t>
        </w:r>
        <w:r>
          <w:rPr>
            <w:rFonts w:asciiTheme="minorHAnsi" w:eastAsiaTheme="minorEastAsia" w:hAnsiTheme="minorHAnsi" w:cstheme="minorBidi"/>
            <w:smallCaps w:val="0"/>
            <w:noProof/>
            <w:sz w:val="22"/>
            <w:szCs w:val="22"/>
          </w:rPr>
          <w:tab/>
        </w:r>
        <w:r w:rsidRPr="002E165B">
          <w:rPr>
            <w:rStyle w:val="Hipercze"/>
            <w:noProof/>
          </w:rPr>
          <w:t>Wymagane rezultaty</w:t>
        </w:r>
        <w:r>
          <w:rPr>
            <w:noProof/>
            <w:webHidden/>
          </w:rPr>
          <w:tab/>
        </w:r>
        <w:r>
          <w:rPr>
            <w:noProof/>
            <w:webHidden/>
          </w:rPr>
          <w:fldChar w:fldCharType="begin"/>
        </w:r>
        <w:r>
          <w:rPr>
            <w:noProof/>
            <w:webHidden/>
          </w:rPr>
          <w:instrText xml:space="preserve"> PAGEREF _Toc200089385 \h </w:instrText>
        </w:r>
        <w:r>
          <w:rPr>
            <w:noProof/>
            <w:webHidden/>
          </w:rPr>
        </w:r>
        <w:r>
          <w:rPr>
            <w:noProof/>
            <w:webHidden/>
          </w:rPr>
          <w:fldChar w:fldCharType="separate"/>
        </w:r>
        <w:r w:rsidR="00D97301">
          <w:rPr>
            <w:noProof/>
            <w:webHidden/>
          </w:rPr>
          <w:t>18</w:t>
        </w:r>
        <w:r>
          <w:rPr>
            <w:noProof/>
            <w:webHidden/>
          </w:rPr>
          <w:fldChar w:fldCharType="end"/>
        </w:r>
      </w:hyperlink>
    </w:p>
    <w:p w14:paraId="1D47A063" w14:textId="2BFD0F02" w:rsidR="00543F83" w:rsidRDefault="00543F83">
      <w:pPr>
        <w:pStyle w:val="Spistreci2"/>
        <w:rPr>
          <w:rFonts w:asciiTheme="minorHAnsi" w:eastAsiaTheme="minorEastAsia" w:hAnsiTheme="minorHAnsi" w:cstheme="minorBidi"/>
          <w:smallCaps w:val="0"/>
          <w:noProof/>
          <w:sz w:val="22"/>
          <w:szCs w:val="22"/>
        </w:rPr>
      </w:pPr>
      <w:hyperlink w:anchor="_Toc200089386" w:history="1">
        <w:r w:rsidRPr="002E165B">
          <w:rPr>
            <w:rStyle w:val="Hipercze"/>
            <w:noProof/>
          </w:rPr>
          <w:t>3.5.</w:t>
        </w:r>
        <w:r>
          <w:rPr>
            <w:rFonts w:asciiTheme="minorHAnsi" w:eastAsiaTheme="minorEastAsia" w:hAnsiTheme="minorHAnsi" w:cstheme="minorBidi"/>
            <w:smallCaps w:val="0"/>
            <w:noProof/>
            <w:sz w:val="22"/>
            <w:szCs w:val="22"/>
          </w:rPr>
          <w:tab/>
        </w:r>
        <w:r w:rsidRPr="002E165B">
          <w:rPr>
            <w:rStyle w:val="Hipercze"/>
            <w:noProof/>
          </w:rPr>
          <w:t>Wymagania dotyczące partnerstwa w projekcie</w:t>
        </w:r>
        <w:r>
          <w:rPr>
            <w:noProof/>
            <w:webHidden/>
          </w:rPr>
          <w:tab/>
        </w:r>
        <w:r>
          <w:rPr>
            <w:noProof/>
            <w:webHidden/>
          </w:rPr>
          <w:fldChar w:fldCharType="begin"/>
        </w:r>
        <w:r>
          <w:rPr>
            <w:noProof/>
            <w:webHidden/>
          </w:rPr>
          <w:instrText xml:space="preserve"> PAGEREF _Toc200089386 \h </w:instrText>
        </w:r>
        <w:r>
          <w:rPr>
            <w:noProof/>
            <w:webHidden/>
          </w:rPr>
        </w:r>
        <w:r>
          <w:rPr>
            <w:noProof/>
            <w:webHidden/>
          </w:rPr>
          <w:fldChar w:fldCharType="separate"/>
        </w:r>
        <w:r w:rsidR="00D97301">
          <w:rPr>
            <w:noProof/>
            <w:webHidden/>
          </w:rPr>
          <w:t>20</w:t>
        </w:r>
        <w:r>
          <w:rPr>
            <w:noProof/>
            <w:webHidden/>
          </w:rPr>
          <w:fldChar w:fldCharType="end"/>
        </w:r>
      </w:hyperlink>
    </w:p>
    <w:p w14:paraId="5FE0B128" w14:textId="70DB46A6" w:rsidR="00543F83" w:rsidRDefault="00543F83">
      <w:pPr>
        <w:pStyle w:val="Spistreci1"/>
        <w:rPr>
          <w:rFonts w:asciiTheme="minorHAnsi" w:eastAsiaTheme="minorEastAsia" w:hAnsiTheme="minorHAnsi" w:cstheme="minorBidi"/>
          <w:b w:val="0"/>
          <w:bCs w:val="0"/>
          <w:caps w:val="0"/>
          <w:noProof/>
          <w:sz w:val="22"/>
          <w:szCs w:val="22"/>
        </w:rPr>
      </w:pPr>
      <w:hyperlink w:anchor="_Toc200089387" w:history="1">
        <w:r w:rsidRPr="002E165B">
          <w:rPr>
            <w:rStyle w:val="Hipercze"/>
            <w:noProof/>
          </w:rPr>
          <w:t>IV.</w:t>
        </w:r>
        <w:r>
          <w:rPr>
            <w:rFonts w:asciiTheme="minorHAnsi" w:eastAsiaTheme="minorEastAsia" w:hAnsiTheme="minorHAnsi" w:cstheme="minorBidi"/>
            <w:b w:val="0"/>
            <w:bCs w:val="0"/>
            <w:caps w:val="0"/>
            <w:noProof/>
            <w:sz w:val="22"/>
            <w:szCs w:val="22"/>
          </w:rPr>
          <w:tab/>
        </w:r>
        <w:r w:rsidRPr="002E165B">
          <w:rPr>
            <w:rStyle w:val="Hipercze"/>
            <w:noProof/>
          </w:rPr>
          <w:t>Procedura wyboru projektów</w:t>
        </w:r>
        <w:r>
          <w:rPr>
            <w:noProof/>
            <w:webHidden/>
          </w:rPr>
          <w:tab/>
        </w:r>
        <w:r>
          <w:rPr>
            <w:noProof/>
            <w:webHidden/>
          </w:rPr>
          <w:fldChar w:fldCharType="begin"/>
        </w:r>
        <w:r>
          <w:rPr>
            <w:noProof/>
            <w:webHidden/>
          </w:rPr>
          <w:instrText xml:space="preserve"> PAGEREF _Toc200089387 \h </w:instrText>
        </w:r>
        <w:r>
          <w:rPr>
            <w:noProof/>
            <w:webHidden/>
          </w:rPr>
        </w:r>
        <w:r>
          <w:rPr>
            <w:noProof/>
            <w:webHidden/>
          </w:rPr>
          <w:fldChar w:fldCharType="separate"/>
        </w:r>
        <w:r w:rsidR="00D97301">
          <w:rPr>
            <w:noProof/>
            <w:webHidden/>
          </w:rPr>
          <w:t>23</w:t>
        </w:r>
        <w:r>
          <w:rPr>
            <w:noProof/>
            <w:webHidden/>
          </w:rPr>
          <w:fldChar w:fldCharType="end"/>
        </w:r>
      </w:hyperlink>
    </w:p>
    <w:p w14:paraId="49F93867" w14:textId="4C7CAB1E" w:rsidR="00543F83" w:rsidRDefault="00543F83">
      <w:pPr>
        <w:pStyle w:val="Spistreci2"/>
        <w:rPr>
          <w:rFonts w:asciiTheme="minorHAnsi" w:eastAsiaTheme="minorEastAsia" w:hAnsiTheme="minorHAnsi" w:cstheme="minorBidi"/>
          <w:smallCaps w:val="0"/>
          <w:noProof/>
          <w:sz w:val="22"/>
          <w:szCs w:val="22"/>
        </w:rPr>
      </w:pPr>
      <w:hyperlink w:anchor="_Toc200089388" w:history="1">
        <w:r w:rsidRPr="002E165B">
          <w:rPr>
            <w:rStyle w:val="Hipercze"/>
            <w:noProof/>
          </w:rPr>
          <w:t>4.1</w:t>
        </w:r>
        <w:r>
          <w:rPr>
            <w:rFonts w:asciiTheme="minorHAnsi" w:eastAsiaTheme="minorEastAsia" w:hAnsiTheme="minorHAnsi" w:cstheme="minorBidi"/>
            <w:smallCaps w:val="0"/>
            <w:noProof/>
            <w:sz w:val="22"/>
            <w:szCs w:val="22"/>
          </w:rPr>
          <w:tab/>
        </w:r>
        <w:r w:rsidRPr="002E165B">
          <w:rPr>
            <w:rStyle w:val="Hipercze"/>
            <w:noProof/>
          </w:rPr>
          <w:t>Zasady dotyczące procesu wyboru projektów</w:t>
        </w:r>
        <w:r>
          <w:rPr>
            <w:noProof/>
            <w:webHidden/>
          </w:rPr>
          <w:tab/>
        </w:r>
        <w:r>
          <w:rPr>
            <w:noProof/>
            <w:webHidden/>
          </w:rPr>
          <w:fldChar w:fldCharType="begin"/>
        </w:r>
        <w:r>
          <w:rPr>
            <w:noProof/>
            <w:webHidden/>
          </w:rPr>
          <w:instrText xml:space="preserve"> PAGEREF _Toc200089388 \h </w:instrText>
        </w:r>
        <w:r>
          <w:rPr>
            <w:noProof/>
            <w:webHidden/>
          </w:rPr>
        </w:r>
        <w:r>
          <w:rPr>
            <w:noProof/>
            <w:webHidden/>
          </w:rPr>
          <w:fldChar w:fldCharType="separate"/>
        </w:r>
        <w:r w:rsidR="00D97301">
          <w:rPr>
            <w:noProof/>
            <w:webHidden/>
          </w:rPr>
          <w:t>23</w:t>
        </w:r>
        <w:r>
          <w:rPr>
            <w:noProof/>
            <w:webHidden/>
          </w:rPr>
          <w:fldChar w:fldCharType="end"/>
        </w:r>
      </w:hyperlink>
    </w:p>
    <w:p w14:paraId="78F59E55" w14:textId="32EEE514" w:rsidR="00543F83" w:rsidRDefault="00543F83">
      <w:pPr>
        <w:pStyle w:val="Spistreci2"/>
        <w:rPr>
          <w:rFonts w:asciiTheme="minorHAnsi" w:eastAsiaTheme="minorEastAsia" w:hAnsiTheme="minorHAnsi" w:cstheme="minorBidi"/>
          <w:smallCaps w:val="0"/>
          <w:noProof/>
          <w:sz w:val="22"/>
          <w:szCs w:val="22"/>
        </w:rPr>
      </w:pPr>
      <w:hyperlink w:anchor="_Toc200089389" w:history="1">
        <w:r w:rsidRPr="002E165B">
          <w:rPr>
            <w:rStyle w:val="Hipercze"/>
            <w:rFonts w:cs="Arial"/>
            <w:noProof/>
          </w:rPr>
          <w:t>4.2</w:t>
        </w:r>
        <w:r>
          <w:rPr>
            <w:rFonts w:asciiTheme="minorHAnsi" w:eastAsiaTheme="minorEastAsia" w:hAnsiTheme="minorHAnsi" w:cstheme="minorBidi"/>
            <w:smallCaps w:val="0"/>
            <w:noProof/>
            <w:sz w:val="22"/>
            <w:szCs w:val="22"/>
          </w:rPr>
          <w:tab/>
        </w:r>
        <w:r w:rsidRPr="002E165B">
          <w:rPr>
            <w:rStyle w:val="Hipercze"/>
            <w:noProof/>
          </w:rPr>
          <w:t>I etap – ocena formalna</w:t>
        </w:r>
        <w:r>
          <w:rPr>
            <w:noProof/>
            <w:webHidden/>
          </w:rPr>
          <w:tab/>
        </w:r>
        <w:r>
          <w:rPr>
            <w:noProof/>
            <w:webHidden/>
          </w:rPr>
          <w:fldChar w:fldCharType="begin"/>
        </w:r>
        <w:r>
          <w:rPr>
            <w:noProof/>
            <w:webHidden/>
          </w:rPr>
          <w:instrText xml:space="preserve"> PAGEREF _Toc200089389 \h </w:instrText>
        </w:r>
        <w:r>
          <w:rPr>
            <w:noProof/>
            <w:webHidden/>
          </w:rPr>
        </w:r>
        <w:r>
          <w:rPr>
            <w:noProof/>
            <w:webHidden/>
          </w:rPr>
          <w:fldChar w:fldCharType="separate"/>
        </w:r>
        <w:r w:rsidR="00D97301">
          <w:rPr>
            <w:noProof/>
            <w:webHidden/>
          </w:rPr>
          <w:t>25</w:t>
        </w:r>
        <w:r>
          <w:rPr>
            <w:noProof/>
            <w:webHidden/>
          </w:rPr>
          <w:fldChar w:fldCharType="end"/>
        </w:r>
      </w:hyperlink>
    </w:p>
    <w:p w14:paraId="01C817B2" w14:textId="02B6D375" w:rsidR="00543F83" w:rsidRDefault="00543F83">
      <w:pPr>
        <w:pStyle w:val="Spistreci2"/>
        <w:rPr>
          <w:rFonts w:asciiTheme="minorHAnsi" w:eastAsiaTheme="minorEastAsia" w:hAnsiTheme="minorHAnsi" w:cstheme="minorBidi"/>
          <w:smallCaps w:val="0"/>
          <w:noProof/>
          <w:sz w:val="22"/>
          <w:szCs w:val="22"/>
        </w:rPr>
      </w:pPr>
      <w:hyperlink w:anchor="_Toc200089390" w:history="1">
        <w:r w:rsidRPr="002E165B">
          <w:rPr>
            <w:rStyle w:val="Hipercze"/>
            <w:rFonts w:cs="Arial"/>
            <w:noProof/>
          </w:rPr>
          <w:t>4.3</w:t>
        </w:r>
        <w:r>
          <w:rPr>
            <w:rFonts w:asciiTheme="minorHAnsi" w:eastAsiaTheme="minorEastAsia" w:hAnsiTheme="minorHAnsi" w:cstheme="minorBidi"/>
            <w:smallCaps w:val="0"/>
            <w:noProof/>
            <w:sz w:val="22"/>
            <w:szCs w:val="22"/>
          </w:rPr>
          <w:tab/>
        </w:r>
        <w:r w:rsidRPr="002E165B">
          <w:rPr>
            <w:rStyle w:val="Hipercze"/>
            <w:noProof/>
          </w:rPr>
          <w:t>II etap – ocena merytoryczna pierwszego stopnia</w:t>
        </w:r>
        <w:r>
          <w:rPr>
            <w:noProof/>
            <w:webHidden/>
          </w:rPr>
          <w:tab/>
        </w:r>
        <w:r>
          <w:rPr>
            <w:noProof/>
            <w:webHidden/>
          </w:rPr>
          <w:fldChar w:fldCharType="begin"/>
        </w:r>
        <w:r>
          <w:rPr>
            <w:noProof/>
            <w:webHidden/>
          </w:rPr>
          <w:instrText xml:space="preserve"> PAGEREF _Toc200089390 \h </w:instrText>
        </w:r>
        <w:r>
          <w:rPr>
            <w:noProof/>
            <w:webHidden/>
          </w:rPr>
        </w:r>
        <w:r>
          <w:rPr>
            <w:noProof/>
            <w:webHidden/>
          </w:rPr>
          <w:fldChar w:fldCharType="separate"/>
        </w:r>
        <w:r w:rsidR="00D97301">
          <w:rPr>
            <w:noProof/>
            <w:webHidden/>
          </w:rPr>
          <w:t>27</w:t>
        </w:r>
        <w:r>
          <w:rPr>
            <w:noProof/>
            <w:webHidden/>
          </w:rPr>
          <w:fldChar w:fldCharType="end"/>
        </w:r>
      </w:hyperlink>
    </w:p>
    <w:p w14:paraId="7441C208" w14:textId="7A3FA8FC" w:rsidR="00543F83" w:rsidRDefault="00543F83">
      <w:pPr>
        <w:pStyle w:val="Spistreci2"/>
        <w:rPr>
          <w:rFonts w:asciiTheme="minorHAnsi" w:eastAsiaTheme="minorEastAsia" w:hAnsiTheme="minorHAnsi" w:cstheme="minorBidi"/>
          <w:smallCaps w:val="0"/>
          <w:noProof/>
          <w:sz w:val="22"/>
          <w:szCs w:val="22"/>
        </w:rPr>
      </w:pPr>
      <w:hyperlink w:anchor="_Toc200089391" w:history="1">
        <w:r w:rsidRPr="002E165B">
          <w:rPr>
            <w:rStyle w:val="Hipercze"/>
            <w:noProof/>
          </w:rPr>
          <w:t>4.4</w:t>
        </w:r>
        <w:r>
          <w:rPr>
            <w:rFonts w:asciiTheme="minorHAnsi" w:eastAsiaTheme="minorEastAsia" w:hAnsiTheme="minorHAnsi" w:cstheme="minorBidi"/>
            <w:smallCaps w:val="0"/>
            <w:noProof/>
            <w:sz w:val="22"/>
            <w:szCs w:val="22"/>
          </w:rPr>
          <w:tab/>
        </w:r>
        <w:r w:rsidRPr="002E165B">
          <w:rPr>
            <w:rStyle w:val="Hipercze"/>
            <w:noProof/>
          </w:rPr>
          <w:t>III etap- ocena merytoryczna drugiego stopnia</w:t>
        </w:r>
        <w:r>
          <w:rPr>
            <w:noProof/>
            <w:webHidden/>
          </w:rPr>
          <w:tab/>
        </w:r>
        <w:r>
          <w:rPr>
            <w:noProof/>
            <w:webHidden/>
          </w:rPr>
          <w:fldChar w:fldCharType="begin"/>
        </w:r>
        <w:r>
          <w:rPr>
            <w:noProof/>
            <w:webHidden/>
          </w:rPr>
          <w:instrText xml:space="preserve"> PAGEREF _Toc200089391 \h </w:instrText>
        </w:r>
        <w:r>
          <w:rPr>
            <w:noProof/>
            <w:webHidden/>
          </w:rPr>
        </w:r>
        <w:r>
          <w:rPr>
            <w:noProof/>
            <w:webHidden/>
          </w:rPr>
          <w:fldChar w:fldCharType="separate"/>
        </w:r>
        <w:r w:rsidR="00D97301">
          <w:rPr>
            <w:noProof/>
            <w:webHidden/>
          </w:rPr>
          <w:t>55</w:t>
        </w:r>
        <w:r>
          <w:rPr>
            <w:noProof/>
            <w:webHidden/>
          </w:rPr>
          <w:fldChar w:fldCharType="end"/>
        </w:r>
      </w:hyperlink>
    </w:p>
    <w:p w14:paraId="19BD99DB" w14:textId="56CEEAAC" w:rsidR="00543F83" w:rsidRDefault="00543F83">
      <w:pPr>
        <w:pStyle w:val="Spistreci2"/>
        <w:rPr>
          <w:rFonts w:asciiTheme="minorHAnsi" w:eastAsiaTheme="minorEastAsia" w:hAnsiTheme="minorHAnsi" w:cstheme="minorBidi"/>
          <w:smallCaps w:val="0"/>
          <w:noProof/>
          <w:sz w:val="22"/>
          <w:szCs w:val="22"/>
        </w:rPr>
      </w:pPr>
      <w:hyperlink w:anchor="_Toc200089392" w:history="1">
        <w:r w:rsidRPr="002E165B">
          <w:rPr>
            <w:rStyle w:val="Hipercze"/>
            <w:rFonts w:cs="Arial"/>
            <w:noProof/>
          </w:rPr>
          <w:t>4.5</w:t>
        </w:r>
        <w:r>
          <w:rPr>
            <w:rFonts w:asciiTheme="minorHAnsi" w:eastAsiaTheme="minorEastAsia" w:hAnsiTheme="minorHAnsi" w:cstheme="minorBidi"/>
            <w:smallCaps w:val="0"/>
            <w:noProof/>
            <w:sz w:val="22"/>
            <w:szCs w:val="22"/>
          </w:rPr>
          <w:tab/>
        </w:r>
        <w:r w:rsidRPr="002E165B">
          <w:rPr>
            <w:rStyle w:val="Hipercze"/>
            <w:noProof/>
          </w:rPr>
          <w:t>IV etap – negocjacje</w:t>
        </w:r>
        <w:r>
          <w:rPr>
            <w:noProof/>
            <w:webHidden/>
          </w:rPr>
          <w:tab/>
        </w:r>
        <w:r>
          <w:rPr>
            <w:noProof/>
            <w:webHidden/>
          </w:rPr>
          <w:fldChar w:fldCharType="begin"/>
        </w:r>
        <w:r>
          <w:rPr>
            <w:noProof/>
            <w:webHidden/>
          </w:rPr>
          <w:instrText xml:space="preserve"> PAGEREF _Toc200089392 \h </w:instrText>
        </w:r>
        <w:r>
          <w:rPr>
            <w:noProof/>
            <w:webHidden/>
          </w:rPr>
        </w:r>
        <w:r>
          <w:rPr>
            <w:noProof/>
            <w:webHidden/>
          </w:rPr>
          <w:fldChar w:fldCharType="separate"/>
        </w:r>
        <w:r w:rsidR="00D97301">
          <w:rPr>
            <w:noProof/>
            <w:webHidden/>
          </w:rPr>
          <w:t>64</w:t>
        </w:r>
        <w:r>
          <w:rPr>
            <w:noProof/>
            <w:webHidden/>
          </w:rPr>
          <w:fldChar w:fldCharType="end"/>
        </w:r>
      </w:hyperlink>
    </w:p>
    <w:p w14:paraId="19C43529" w14:textId="34B1A07B" w:rsidR="00543F83" w:rsidRDefault="00543F83">
      <w:pPr>
        <w:pStyle w:val="Spistreci2"/>
        <w:rPr>
          <w:rFonts w:asciiTheme="minorHAnsi" w:eastAsiaTheme="minorEastAsia" w:hAnsiTheme="minorHAnsi" w:cstheme="minorBidi"/>
          <w:smallCaps w:val="0"/>
          <w:noProof/>
          <w:sz w:val="22"/>
          <w:szCs w:val="22"/>
        </w:rPr>
      </w:pPr>
      <w:hyperlink w:anchor="_Toc200089393" w:history="1">
        <w:r w:rsidRPr="002E165B">
          <w:rPr>
            <w:rStyle w:val="Hipercze"/>
            <w:noProof/>
          </w:rPr>
          <w:t>4.6</w:t>
        </w:r>
        <w:r>
          <w:rPr>
            <w:rFonts w:asciiTheme="minorHAnsi" w:eastAsiaTheme="minorEastAsia" w:hAnsiTheme="minorHAnsi" w:cstheme="minorBidi"/>
            <w:smallCaps w:val="0"/>
            <w:noProof/>
            <w:sz w:val="22"/>
            <w:szCs w:val="22"/>
          </w:rPr>
          <w:tab/>
        </w:r>
        <w:r w:rsidRPr="002E165B">
          <w:rPr>
            <w:rStyle w:val="Hipercze"/>
            <w:noProof/>
          </w:rPr>
          <w:t>V etap – Ocena strategiczna</w:t>
        </w:r>
        <w:r>
          <w:rPr>
            <w:noProof/>
            <w:webHidden/>
          </w:rPr>
          <w:tab/>
        </w:r>
        <w:r>
          <w:rPr>
            <w:noProof/>
            <w:webHidden/>
          </w:rPr>
          <w:fldChar w:fldCharType="begin"/>
        </w:r>
        <w:r>
          <w:rPr>
            <w:noProof/>
            <w:webHidden/>
          </w:rPr>
          <w:instrText xml:space="preserve"> PAGEREF _Toc200089393 \h </w:instrText>
        </w:r>
        <w:r>
          <w:rPr>
            <w:noProof/>
            <w:webHidden/>
          </w:rPr>
        </w:r>
        <w:r>
          <w:rPr>
            <w:noProof/>
            <w:webHidden/>
          </w:rPr>
          <w:fldChar w:fldCharType="separate"/>
        </w:r>
        <w:r w:rsidR="00D97301">
          <w:rPr>
            <w:noProof/>
            <w:webHidden/>
          </w:rPr>
          <w:t>68</w:t>
        </w:r>
        <w:r>
          <w:rPr>
            <w:noProof/>
            <w:webHidden/>
          </w:rPr>
          <w:fldChar w:fldCharType="end"/>
        </w:r>
      </w:hyperlink>
    </w:p>
    <w:p w14:paraId="17382E21" w14:textId="7BEFF7EB" w:rsidR="00543F83" w:rsidRDefault="00543F83">
      <w:pPr>
        <w:pStyle w:val="Spistreci2"/>
        <w:rPr>
          <w:rFonts w:asciiTheme="minorHAnsi" w:eastAsiaTheme="minorEastAsia" w:hAnsiTheme="minorHAnsi" w:cstheme="minorBidi"/>
          <w:smallCaps w:val="0"/>
          <w:noProof/>
          <w:sz w:val="22"/>
          <w:szCs w:val="22"/>
        </w:rPr>
      </w:pPr>
      <w:hyperlink w:anchor="_Toc200089394" w:history="1">
        <w:r w:rsidRPr="002E165B">
          <w:rPr>
            <w:rStyle w:val="Hipercze"/>
            <w:noProof/>
          </w:rPr>
          <w:t>4.7</w:t>
        </w:r>
        <w:r>
          <w:rPr>
            <w:rFonts w:asciiTheme="minorHAnsi" w:eastAsiaTheme="minorEastAsia" w:hAnsiTheme="minorHAnsi" w:cstheme="minorBidi"/>
            <w:smallCaps w:val="0"/>
            <w:noProof/>
            <w:sz w:val="22"/>
            <w:szCs w:val="22"/>
          </w:rPr>
          <w:tab/>
        </w:r>
        <w:r w:rsidRPr="002E165B">
          <w:rPr>
            <w:rStyle w:val="Hipercze"/>
            <w:noProof/>
          </w:rPr>
          <w:t>Zatwierdzenie wyników oceny</w:t>
        </w:r>
        <w:r>
          <w:rPr>
            <w:noProof/>
            <w:webHidden/>
          </w:rPr>
          <w:tab/>
        </w:r>
        <w:r>
          <w:rPr>
            <w:noProof/>
            <w:webHidden/>
          </w:rPr>
          <w:fldChar w:fldCharType="begin"/>
        </w:r>
        <w:r>
          <w:rPr>
            <w:noProof/>
            <w:webHidden/>
          </w:rPr>
          <w:instrText xml:space="preserve"> PAGEREF _Toc200089394 \h </w:instrText>
        </w:r>
        <w:r>
          <w:rPr>
            <w:noProof/>
            <w:webHidden/>
          </w:rPr>
        </w:r>
        <w:r>
          <w:rPr>
            <w:noProof/>
            <w:webHidden/>
          </w:rPr>
          <w:fldChar w:fldCharType="separate"/>
        </w:r>
        <w:r w:rsidR="00D97301">
          <w:rPr>
            <w:noProof/>
            <w:webHidden/>
          </w:rPr>
          <w:t>68</w:t>
        </w:r>
        <w:r>
          <w:rPr>
            <w:noProof/>
            <w:webHidden/>
          </w:rPr>
          <w:fldChar w:fldCharType="end"/>
        </w:r>
      </w:hyperlink>
    </w:p>
    <w:p w14:paraId="614E5F5C" w14:textId="6538C749" w:rsidR="00543F83" w:rsidRDefault="00543F83">
      <w:pPr>
        <w:pStyle w:val="Spistreci2"/>
        <w:rPr>
          <w:rFonts w:asciiTheme="minorHAnsi" w:eastAsiaTheme="minorEastAsia" w:hAnsiTheme="minorHAnsi" w:cstheme="minorBidi"/>
          <w:smallCaps w:val="0"/>
          <w:noProof/>
          <w:sz w:val="22"/>
          <w:szCs w:val="22"/>
        </w:rPr>
      </w:pPr>
      <w:hyperlink w:anchor="_Toc200089395" w:history="1">
        <w:r w:rsidRPr="002E165B">
          <w:rPr>
            <w:rStyle w:val="Hipercze"/>
            <w:noProof/>
          </w:rPr>
          <w:t>4.8</w:t>
        </w:r>
        <w:r>
          <w:rPr>
            <w:rFonts w:asciiTheme="minorHAnsi" w:eastAsiaTheme="minorEastAsia" w:hAnsiTheme="minorHAnsi" w:cstheme="minorBidi"/>
            <w:smallCaps w:val="0"/>
            <w:noProof/>
            <w:sz w:val="22"/>
            <w:szCs w:val="22"/>
          </w:rPr>
          <w:tab/>
        </w:r>
        <w:r w:rsidRPr="002E165B">
          <w:rPr>
            <w:rStyle w:val="Hipercze"/>
            <w:noProof/>
          </w:rPr>
          <w:t>Środki odwoławcze</w:t>
        </w:r>
        <w:r>
          <w:rPr>
            <w:noProof/>
            <w:webHidden/>
          </w:rPr>
          <w:tab/>
        </w:r>
        <w:r>
          <w:rPr>
            <w:noProof/>
            <w:webHidden/>
          </w:rPr>
          <w:fldChar w:fldCharType="begin"/>
        </w:r>
        <w:r>
          <w:rPr>
            <w:noProof/>
            <w:webHidden/>
          </w:rPr>
          <w:instrText xml:space="preserve"> PAGEREF _Toc200089395 \h </w:instrText>
        </w:r>
        <w:r>
          <w:rPr>
            <w:noProof/>
            <w:webHidden/>
          </w:rPr>
        </w:r>
        <w:r>
          <w:rPr>
            <w:noProof/>
            <w:webHidden/>
          </w:rPr>
          <w:fldChar w:fldCharType="separate"/>
        </w:r>
        <w:r w:rsidR="00D97301">
          <w:rPr>
            <w:noProof/>
            <w:webHidden/>
          </w:rPr>
          <w:t>69</w:t>
        </w:r>
        <w:r>
          <w:rPr>
            <w:noProof/>
            <w:webHidden/>
          </w:rPr>
          <w:fldChar w:fldCharType="end"/>
        </w:r>
      </w:hyperlink>
    </w:p>
    <w:p w14:paraId="16AD2F2E" w14:textId="5BB833DF" w:rsidR="00543F83" w:rsidRDefault="00543F83">
      <w:pPr>
        <w:pStyle w:val="Spistreci3"/>
        <w:tabs>
          <w:tab w:val="left" w:pos="1100"/>
          <w:tab w:val="right" w:leader="dot" w:pos="9060"/>
        </w:tabs>
        <w:rPr>
          <w:rFonts w:asciiTheme="minorHAnsi" w:eastAsiaTheme="minorEastAsia" w:hAnsiTheme="minorHAnsi" w:cstheme="minorBidi"/>
          <w:i w:val="0"/>
          <w:iCs w:val="0"/>
          <w:noProof/>
          <w:sz w:val="22"/>
          <w:szCs w:val="22"/>
        </w:rPr>
      </w:pPr>
      <w:hyperlink w:anchor="_Toc200089396" w:history="1">
        <w:r w:rsidRPr="002E165B">
          <w:rPr>
            <w:rStyle w:val="Hipercze"/>
            <w:noProof/>
          </w:rPr>
          <w:t>4.8.1</w:t>
        </w:r>
        <w:r>
          <w:rPr>
            <w:rFonts w:asciiTheme="minorHAnsi" w:eastAsiaTheme="minorEastAsia" w:hAnsiTheme="minorHAnsi" w:cstheme="minorBidi"/>
            <w:i w:val="0"/>
            <w:iCs w:val="0"/>
            <w:noProof/>
            <w:sz w:val="22"/>
            <w:szCs w:val="22"/>
          </w:rPr>
          <w:tab/>
        </w:r>
        <w:r w:rsidRPr="002E165B">
          <w:rPr>
            <w:rStyle w:val="Hipercze"/>
            <w:noProof/>
          </w:rPr>
          <w:t>Zakres podmiotowy i przedmiotowy procedury odwoławczej</w:t>
        </w:r>
        <w:r>
          <w:rPr>
            <w:noProof/>
            <w:webHidden/>
          </w:rPr>
          <w:tab/>
        </w:r>
        <w:r>
          <w:rPr>
            <w:noProof/>
            <w:webHidden/>
          </w:rPr>
          <w:fldChar w:fldCharType="begin"/>
        </w:r>
        <w:r>
          <w:rPr>
            <w:noProof/>
            <w:webHidden/>
          </w:rPr>
          <w:instrText xml:space="preserve"> PAGEREF _Toc200089396 \h </w:instrText>
        </w:r>
        <w:r>
          <w:rPr>
            <w:noProof/>
            <w:webHidden/>
          </w:rPr>
        </w:r>
        <w:r>
          <w:rPr>
            <w:noProof/>
            <w:webHidden/>
          </w:rPr>
          <w:fldChar w:fldCharType="separate"/>
        </w:r>
        <w:r w:rsidR="00D97301">
          <w:rPr>
            <w:noProof/>
            <w:webHidden/>
          </w:rPr>
          <w:t>69</w:t>
        </w:r>
        <w:r>
          <w:rPr>
            <w:noProof/>
            <w:webHidden/>
          </w:rPr>
          <w:fldChar w:fldCharType="end"/>
        </w:r>
      </w:hyperlink>
    </w:p>
    <w:p w14:paraId="0CF7BAA0" w14:textId="6AB0F575" w:rsidR="00543F83" w:rsidRDefault="00543F83">
      <w:pPr>
        <w:pStyle w:val="Spistreci3"/>
        <w:tabs>
          <w:tab w:val="left" w:pos="1100"/>
          <w:tab w:val="right" w:leader="dot" w:pos="9060"/>
        </w:tabs>
        <w:rPr>
          <w:rFonts w:asciiTheme="minorHAnsi" w:eastAsiaTheme="minorEastAsia" w:hAnsiTheme="minorHAnsi" w:cstheme="minorBidi"/>
          <w:i w:val="0"/>
          <w:iCs w:val="0"/>
          <w:noProof/>
          <w:sz w:val="22"/>
          <w:szCs w:val="22"/>
        </w:rPr>
      </w:pPr>
      <w:hyperlink w:anchor="_Toc200089397" w:history="1">
        <w:r w:rsidRPr="002E165B">
          <w:rPr>
            <w:rStyle w:val="Hipercze"/>
            <w:noProof/>
          </w:rPr>
          <w:t>4.8.2</w:t>
        </w:r>
        <w:r>
          <w:rPr>
            <w:rFonts w:asciiTheme="minorHAnsi" w:eastAsiaTheme="minorEastAsia" w:hAnsiTheme="minorHAnsi" w:cstheme="minorBidi"/>
            <w:i w:val="0"/>
            <w:iCs w:val="0"/>
            <w:noProof/>
            <w:sz w:val="22"/>
            <w:szCs w:val="22"/>
          </w:rPr>
          <w:tab/>
        </w:r>
        <w:r w:rsidRPr="002E165B">
          <w:rPr>
            <w:rStyle w:val="Hipercze"/>
            <w:noProof/>
          </w:rPr>
          <w:t>Sposób złożenia protestu</w:t>
        </w:r>
        <w:r>
          <w:rPr>
            <w:noProof/>
            <w:webHidden/>
          </w:rPr>
          <w:tab/>
        </w:r>
        <w:r>
          <w:rPr>
            <w:noProof/>
            <w:webHidden/>
          </w:rPr>
          <w:fldChar w:fldCharType="begin"/>
        </w:r>
        <w:r>
          <w:rPr>
            <w:noProof/>
            <w:webHidden/>
          </w:rPr>
          <w:instrText xml:space="preserve"> PAGEREF _Toc200089397 \h </w:instrText>
        </w:r>
        <w:r>
          <w:rPr>
            <w:noProof/>
            <w:webHidden/>
          </w:rPr>
        </w:r>
        <w:r>
          <w:rPr>
            <w:noProof/>
            <w:webHidden/>
          </w:rPr>
          <w:fldChar w:fldCharType="separate"/>
        </w:r>
        <w:r w:rsidR="00D97301">
          <w:rPr>
            <w:noProof/>
            <w:webHidden/>
          </w:rPr>
          <w:t>70</w:t>
        </w:r>
        <w:r>
          <w:rPr>
            <w:noProof/>
            <w:webHidden/>
          </w:rPr>
          <w:fldChar w:fldCharType="end"/>
        </w:r>
      </w:hyperlink>
    </w:p>
    <w:p w14:paraId="16BF4779" w14:textId="2CFC9315" w:rsidR="00543F83" w:rsidRDefault="00543F83">
      <w:pPr>
        <w:pStyle w:val="Spistreci3"/>
        <w:tabs>
          <w:tab w:val="left" w:pos="1100"/>
          <w:tab w:val="right" w:leader="dot" w:pos="9060"/>
        </w:tabs>
        <w:rPr>
          <w:rFonts w:asciiTheme="minorHAnsi" w:eastAsiaTheme="minorEastAsia" w:hAnsiTheme="minorHAnsi" w:cstheme="minorBidi"/>
          <w:i w:val="0"/>
          <w:iCs w:val="0"/>
          <w:noProof/>
          <w:sz w:val="22"/>
          <w:szCs w:val="22"/>
        </w:rPr>
      </w:pPr>
      <w:hyperlink w:anchor="_Toc200089400" w:history="1">
        <w:r w:rsidRPr="002E165B">
          <w:rPr>
            <w:rStyle w:val="Hipercze"/>
            <w:noProof/>
          </w:rPr>
          <w:t>4.8.3</w:t>
        </w:r>
        <w:r>
          <w:rPr>
            <w:rFonts w:asciiTheme="minorHAnsi" w:eastAsiaTheme="minorEastAsia" w:hAnsiTheme="minorHAnsi" w:cstheme="minorBidi"/>
            <w:i w:val="0"/>
            <w:iCs w:val="0"/>
            <w:noProof/>
            <w:sz w:val="22"/>
            <w:szCs w:val="22"/>
          </w:rPr>
          <w:tab/>
        </w:r>
        <w:r w:rsidRPr="002E165B">
          <w:rPr>
            <w:rStyle w:val="Hipercze"/>
            <w:noProof/>
          </w:rPr>
          <w:t>Zakres protestu</w:t>
        </w:r>
        <w:r>
          <w:rPr>
            <w:noProof/>
            <w:webHidden/>
          </w:rPr>
          <w:tab/>
        </w:r>
        <w:r>
          <w:rPr>
            <w:noProof/>
            <w:webHidden/>
          </w:rPr>
          <w:fldChar w:fldCharType="begin"/>
        </w:r>
        <w:r>
          <w:rPr>
            <w:noProof/>
            <w:webHidden/>
          </w:rPr>
          <w:instrText xml:space="preserve"> PAGEREF _Toc200089400 \h </w:instrText>
        </w:r>
        <w:r>
          <w:rPr>
            <w:noProof/>
            <w:webHidden/>
          </w:rPr>
        </w:r>
        <w:r>
          <w:rPr>
            <w:noProof/>
            <w:webHidden/>
          </w:rPr>
          <w:fldChar w:fldCharType="separate"/>
        </w:r>
        <w:r w:rsidR="00D97301">
          <w:rPr>
            <w:noProof/>
            <w:webHidden/>
          </w:rPr>
          <w:t>71</w:t>
        </w:r>
        <w:r>
          <w:rPr>
            <w:noProof/>
            <w:webHidden/>
          </w:rPr>
          <w:fldChar w:fldCharType="end"/>
        </w:r>
      </w:hyperlink>
    </w:p>
    <w:p w14:paraId="43259B0A" w14:textId="43FE650A" w:rsidR="00543F83" w:rsidRDefault="00543F83">
      <w:pPr>
        <w:pStyle w:val="Spistreci3"/>
        <w:tabs>
          <w:tab w:val="left" w:pos="1100"/>
          <w:tab w:val="right" w:leader="dot" w:pos="9060"/>
        </w:tabs>
        <w:rPr>
          <w:rFonts w:asciiTheme="minorHAnsi" w:eastAsiaTheme="minorEastAsia" w:hAnsiTheme="minorHAnsi" w:cstheme="minorBidi"/>
          <w:i w:val="0"/>
          <w:iCs w:val="0"/>
          <w:noProof/>
          <w:sz w:val="22"/>
          <w:szCs w:val="22"/>
        </w:rPr>
      </w:pPr>
      <w:hyperlink w:anchor="_Toc200089401" w:history="1">
        <w:r w:rsidRPr="002E165B">
          <w:rPr>
            <w:rStyle w:val="Hipercze"/>
            <w:noProof/>
          </w:rPr>
          <w:t>4.8.4</w:t>
        </w:r>
        <w:r>
          <w:rPr>
            <w:rFonts w:asciiTheme="minorHAnsi" w:eastAsiaTheme="minorEastAsia" w:hAnsiTheme="minorHAnsi" w:cstheme="minorBidi"/>
            <w:i w:val="0"/>
            <w:iCs w:val="0"/>
            <w:noProof/>
            <w:sz w:val="22"/>
            <w:szCs w:val="22"/>
          </w:rPr>
          <w:tab/>
        </w:r>
        <w:r w:rsidRPr="002E165B">
          <w:rPr>
            <w:rStyle w:val="Hipercze"/>
            <w:noProof/>
          </w:rPr>
          <w:t>Rozpatrzenie protestu przez IP FEPZ</w:t>
        </w:r>
        <w:r>
          <w:rPr>
            <w:noProof/>
            <w:webHidden/>
          </w:rPr>
          <w:tab/>
        </w:r>
        <w:r>
          <w:rPr>
            <w:noProof/>
            <w:webHidden/>
          </w:rPr>
          <w:fldChar w:fldCharType="begin"/>
        </w:r>
        <w:r>
          <w:rPr>
            <w:noProof/>
            <w:webHidden/>
          </w:rPr>
          <w:instrText xml:space="preserve"> PAGEREF _Toc200089401 \h </w:instrText>
        </w:r>
        <w:r>
          <w:rPr>
            <w:noProof/>
            <w:webHidden/>
          </w:rPr>
        </w:r>
        <w:r>
          <w:rPr>
            <w:noProof/>
            <w:webHidden/>
          </w:rPr>
          <w:fldChar w:fldCharType="separate"/>
        </w:r>
        <w:r w:rsidR="00D97301">
          <w:rPr>
            <w:noProof/>
            <w:webHidden/>
          </w:rPr>
          <w:t>72</w:t>
        </w:r>
        <w:r>
          <w:rPr>
            <w:noProof/>
            <w:webHidden/>
          </w:rPr>
          <w:fldChar w:fldCharType="end"/>
        </w:r>
      </w:hyperlink>
    </w:p>
    <w:p w14:paraId="14B99D4F" w14:textId="1D0DAA53" w:rsidR="00543F83" w:rsidRDefault="00543F83">
      <w:pPr>
        <w:pStyle w:val="Spistreci3"/>
        <w:tabs>
          <w:tab w:val="left" w:pos="1100"/>
          <w:tab w:val="right" w:leader="dot" w:pos="9060"/>
        </w:tabs>
        <w:rPr>
          <w:rFonts w:asciiTheme="minorHAnsi" w:eastAsiaTheme="minorEastAsia" w:hAnsiTheme="minorHAnsi" w:cstheme="minorBidi"/>
          <w:i w:val="0"/>
          <w:iCs w:val="0"/>
          <w:noProof/>
          <w:sz w:val="22"/>
          <w:szCs w:val="22"/>
        </w:rPr>
      </w:pPr>
      <w:hyperlink w:anchor="_Toc200089406" w:history="1">
        <w:r w:rsidRPr="002E165B">
          <w:rPr>
            <w:rStyle w:val="Hipercze"/>
            <w:noProof/>
          </w:rPr>
          <w:t>4.8.5</w:t>
        </w:r>
        <w:r>
          <w:rPr>
            <w:rFonts w:asciiTheme="minorHAnsi" w:eastAsiaTheme="minorEastAsia" w:hAnsiTheme="minorHAnsi" w:cstheme="minorBidi"/>
            <w:i w:val="0"/>
            <w:iCs w:val="0"/>
            <w:noProof/>
            <w:sz w:val="22"/>
            <w:szCs w:val="22"/>
          </w:rPr>
          <w:tab/>
        </w:r>
        <w:r w:rsidRPr="002E165B">
          <w:rPr>
            <w:rStyle w:val="Hipercze"/>
            <w:noProof/>
          </w:rPr>
          <w:t>Skarga do sądu administracyjnego</w:t>
        </w:r>
        <w:r>
          <w:rPr>
            <w:noProof/>
            <w:webHidden/>
          </w:rPr>
          <w:tab/>
        </w:r>
        <w:r>
          <w:rPr>
            <w:noProof/>
            <w:webHidden/>
          </w:rPr>
          <w:fldChar w:fldCharType="begin"/>
        </w:r>
        <w:r>
          <w:rPr>
            <w:noProof/>
            <w:webHidden/>
          </w:rPr>
          <w:instrText xml:space="preserve"> PAGEREF _Toc200089406 \h </w:instrText>
        </w:r>
        <w:r>
          <w:rPr>
            <w:noProof/>
            <w:webHidden/>
          </w:rPr>
        </w:r>
        <w:r>
          <w:rPr>
            <w:noProof/>
            <w:webHidden/>
          </w:rPr>
          <w:fldChar w:fldCharType="separate"/>
        </w:r>
        <w:r w:rsidR="00D97301">
          <w:rPr>
            <w:noProof/>
            <w:webHidden/>
          </w:rPr>
          <w:t>72</w:t>
        </w:r>
        <w:r>
          <w:rPr>
            <w:noProof/>
            <w:webHidden/>
          </w:rPr>
          <w:fldChar w:fldCharType="end"/>
        </w:r>
      </w:hyperlink>
    </w:p>
    <w:p w14:paraId="2FD4AEE6" w14:textId="6BB7D785" w:rsidR="00543F83" w:rsidRDefault="00543F83">
      <w:pPr>
        <w:pStyle w:val="Spistreci3"/>
        <w:tabs>
          <w:tab w:val="left" w:pos="1100"/>
          <w:tab w:val="right" w:leader="dot" w:pos="9060"/>
        </w:tabs>
        <w:rPr>
          <w:rFonts w:asciiTheme="minorHAnsi" w:eastAsiaTheme="minorEastAsia" w:hAnsiTheme="minorHAnsi" w:cstheme="minorBidi"/>
          <w:i w:val="0"/>
          <w:iCs w:val="0"/>
          <w:noProof/>
          <w:sz w:val="22"/>
          <w:szCs w:val="22"/>
        </w:rPr>
      </w:pPr>
      <w:hyperlink w:anchor="_Toc200089407" w:history="1">
        <w:r w:rsidRPr="002E165B">
          <w:rPr>
            <w:rStyle w:val="Hipercze"/>
            <w:noProof/>
          </w:rPr>
          <w:t>4.8.6</w:t>
        </w:r>
        <w:r>
          <w:rPr>
            <w:rFonts w:asciiTheme="minorHAnsi" w:eastAsiaTheme="minorEastAsia" w:hAnsiTheme="minorHAnsi" w:cstheme="minorBidi"/>
            <w:i w:val="0"/>
            <w:iCs w:val="0"/>
            <w:noProof/>
            <w:sz w:val="22"/>
            <w:szCs w:val="22"/>
          </w:rPr>
          <w:tab/>
        </w:r>
        <w:r w:rsidRPr="002E165B">
          <w:rPr>
            <w:rStyle w:val="Hipercze"/>
            <w:noProof/>
          </w:rPr>
          <w:t>Skarga kasacyjna do Naczelnego Sądu Administracyjnego</w:t>
        </w:r>
        <w:r>
          <w:rPr>
            <w:noProof/>
            <w:webHidden/>
          </w:rPr>
          <w:tab/>
        </w:r>
        <w:r>
          <w:rPr>
            <w:noProof/>
            <w:webHidden/>
          </w:rPr>
          <w:fldChar w:fldCharType="begin"/>
        </w:r>
        <w:r>
          <w:rPr>
            <w:noProof/>
            <w:webHidden/>
          </w:rPr>
          <w:instrText xml:space="preserve"> PAGEREF _Toc200089407 \h </w:instrText>
        </w:r>
        <w:r>
          <w:rPr>
            <w:noProof/>
            <w:webHidden/>
          </w:rPr>
        </w:r>
        <w:r>
          <w:rPr>
            <w:noProof/>
            <w:webHidden/>
          </w:rPr>
          <w:fldChar w:fldCharType="separate"/>
        </w:r>
        <w:r w:rsidR="00D97301">
          <w:rPr>
            <w:noProof/>
            <w:webHidden/>
          </w:rPr>
          <w:t>72</w:t>
        </w:r>
        <w:r>
          <w:rPr>
            <w:noProof/>
            <w:webHidden/>
          </w:rPr>
          <w:fldChar w:fldCharType="end"/>
        </w:r>
      </w:hyperlink>
    </w:p>
    <w:p w14:paraId="0D46872C" w14:textId="0B95B212" w:rsidR="00543F83" w:rsidRDefault="00543F83">
      <w:pPr>
        <w:pStyle w:val="Spistreci3"/>
        <w:tabs>
          <w:tab w:val="left" w:pos="1100"/>
          <w:tab w:val="right" w:leader="dot" w:pos="9060"/>
        </w:tabs>
        <w:rPr>
          <w:rFonts w:asciiTheme="minorHAnsi" w:eastAsiaTheme="minorEastAsia" w:hAnsiTheme="minorHAnsi" w:cstheme="minorBidi"/>
          <w:i w:val="0"/>
          <w:iCs w:val="0"/>
          <w:noProof/>
          <w:sz w:val="22"/>
          <w:szCs w:val="22"/>
        </w:rPr>
      </w:pPr>
      <w:hyperlink w:anchor="_Toc200089408" w:history="1">
        <w:r w:rsidRPr="002E165B">
          <w:rPr>
            <w:rStyle w:val="Hipercze"/>
            <w:noProof/>
          </w:rPr>
          <w:t>4.8.7</w:t>
        </w:r>
        <w:r>
          <w:rPr>
            <w:rFonts w:asciiTheme="minorHAnsi" w:eastAsiaTheme="minorEastAsia" w:hAnsiTheme="minorHAnsi" w:cstheme="minorBidi"/>
            <w:i w:val="0"/>
            <w:iCs w:val="0"/>
            <w:noProof/>
            <w:sz w:val="22"/>
            <w:szCs w:val="22"/>
          </w:rPr>
          <w:tab/>
        </w:r>
        <w:r w:rsidRPr="002E165B">
          <w:rPr>
            <w:rStyle w:val="Hipercze"/>
            <w:noProof/>
          </w:rPr>
          <w:t>Pozostałe informacje w zakresie procedury odwoławczej</w:t>
        </w:r>
        <w:r>
          <w:rPr>
            <w:noProof/>
            <w:webHidden/>
          </w:rPr>
          <w:tab/>
        </w:r>
        <w:r>
          <w:rPr>
            <w:noProof/>
            <w:webHidden/>
          </w:rPr>
          <w:fldChar w:fldCharType="begin"/>
        </w:r>
        <w:r>
          <w:rPr>
            <w:noProof/>
            <w:webHidden/>
          </w:rPr>
          <w:instrText xml:space="preserve"> PAGEREF _Toc200089408 \h </w:instrText>
        </w:r>
        <w:r>
          <w:rPr>
            <w:noProof/>
            <w:webHidden/>
          </w:rPr>
        </w:r>
        <w:r>
          <w:rPr>
            <w:noProof/>
            <w:webHidden/>
          </w:rPr>
          <w:fldChar w:fldCharType="separate"/>
        </w:r>
        <w:r w:rsidR="00D97301">
          <w:rPr>
            <w:noProof/>
            <w:webHidden/>
          </w:rPr>
          <w:t>73</w:t>
        </w:r>
        <w:r>
          <w:rPr>
            <w:noProof/>
            <w:webHidden/>
          </w:rPr>
          <w:fldChar w:fldCharType="end"/>
        </w:r>
      </w:hyperlink>
    </w:p>
    <w:p w14:paraId="65BC5FC0" w14:textId="26E9B687" w:rsidR="00543F83" w:rsidRDefault="00543F83">
      <w:pPr>
        <w:pStyle w:val="Spistreci1"/>
        <w:rPr>
          <w:rFonts w:asciiTheme="minorHAnsi" w:eastAsiaTheme="minorEastAsia" w:hAnsiTheme="minorHAnsi" w:cstheme="minorBidi"/>
          <w:b w:val="0"/>
          <w:bCs w:val="0"/>
          <w:caps w:val="0"/>
          <w:noProof/>
          <w:sz w:val="22"/>
          <w:szCs w:val="22"/>
        </w:rPr>
      </w:pPr>
      <w:hyperlink w:anchor="_Toc200089409" w:history="1">
        <w:r w:rsidRPr="002E165B">
          <w:rPr>
            <w:rStyle w:val="Hipercze"/>
            <w:noProof/>
          </w:rPr>
          <w:t>V.</w:t>
        </w:r>
        <w:r>
          <w:rPr>
            <w:rFonts w:asciiTheme="minorHAnsi" w:eastAsiaTheme="minorEastAsia" w:hAnsiTheme="minorHAnsi" w:cstheme="minorBidi"/>
            <w:b w:val="0"/>
            <w:bCs w:val="0"/>
            <w:caps w:val="0"/>
            <w:noProof/>
            <w:sz w:val="22"/>
            <w:szCs w:val="22"/>
          </w:rPr>
          <w:tab/>
        </w:r>
        <w:r w:rsidRPr="002E165B">
          <w:rPr>
            <w:rStyle w:val="Hipercze"/>
            <w:noProof/>
          </w:rPr>
          <w:t>Podstawowe informacje o zasadach realizacji projektów</w:t>
        </w:r>
        <w:r>
          <w:rPr>
            <w:noProof/>
            <w:webHidden/>
          </w:rPr>
          <w:tab/>
        </w:r>
        <w:r>
          <w:rPr>
            <w:noProof/>
            <w:webHidden/>
          </w:rPr>
          <w:fldChar w:fldCharType="begin"/>
        </w:r>
        <w:r>
          <w:rPr>
            <w:noProof/>
            <w:webHidden/>
          </w:rPr>
          <w:instrText xml:space="preserve"> PAGEREF _Toc200089409 \h </w:instrText>
        </w:r>
        <w:r>
          <w:rPr>
            <w:noProof/>
            <w:webHidden/>
          </w:rPr>
        </w:r>
        <w:r>
          <w:rPr>
            <w:noProof/>
            <w:webHidden/>
          </w:rPr>
          <w:fldChar w:fldCharType="separate"/>
        </w:r>
        <w:r w:rsidR="00D97301">
          <w:rPr>
            <w:noProof/>
            <w:webHidden/>
          </w:rPr>
          <w:t>74</w:t>
        </w:r>
        <w:r>
          <w:rPr>
            <w:noProof/>
            <w:webHidden/>
          </w:rPr>
          <w:fldChar w:fldCharType="end"/>
        </w:r>
      </w:hyperlink>
    </w:p>
    <w:p w14:paraId="06B22E82" w14:textId="3FAA5510" w:rsidR="00543F83" w:rsidRDefault="00543F83">
      <w:pPr>
        <w:pStyle w:val="Spistreci2"/>
        <w:rPr>
          <w:rFonts w:asciiTheme="minorHAnsi" w:eastAsiaTheme="minorEastAsia" w:hAnsiTheme="minorHAnsi" w:cstheme="minorBidi"/>
          <w:smallCaps w:val="0"/>
          <w:noProof/>
          <w:sz w:val="22"/>
          <w:szCs w:val="22"/>
        </w:rPr>
      </w:pPr>
      <w:hyperlink w:anchor="_Toc200089410" w:history="1">
        <w:r w:rsidRPr="002E165B">
          <w:rPr>
            <w:rStyle w:val="Hipercze"/>
            <w:noProof/>
          </w:rPr>
          <w:t>5.1.</w:t>
        </w:r>
        <w:r>
          <w:rPr>
            <w:rFonts w:asciiTheme="minorHAnsi" w:eastAsiaTheme="minorEastAsia" w:hAnsiTheme="minorHAnsi" w:cstheme="minorBidi"/>
            <w:smallCaps w:val="0"/>
            <w:noProof/>
            <w:sz w:val="22"/>
            <w:szCs w:val="22"/>
          </w:rPr>
          <w:tab/>
        </w:r>
        <w:r w:rsidRPr="002E165B">
          <w:rPr>
            <w:rStyle w:val="Hipercze"/>
            <w:noProof/>
          </w:rPr>
          <w:t>Podstawowe zasady udzielania dofinansowania</w:t>
        </w:r>
        <w:r>
          <w:rPr>
            <w:noProof/>
            <w:webHidden/>
          </w:rPr>
          <w:tab/>
        </w:r>
        <w:r>
          <w:rPr>
            <w:noProof/>
            <w:webHidden/>
          </w:rPr>
          <w:fldChar w:fldCharType="begin"/>
        </w:r>
        <w:r>
          <w:rPr>
            <w:noProof/>
            <w:webHidden/>
          </w:rPr>
          <w:instrText xml:space="preserve"> PAGEREF _Toc200089410 \h </w:instrText>
        </w:r>
        <w:r>
          <w:rPr>
            <w:noProof/>
            <w:webHidden/>
          </w:rPr>
        </w:r>
        <w:r>
          <w:rPr>
            <w:noProof/>
            <w:webHidden/>
          </w:rPr>
          <w:fldChar w:fldCharType="separate"/>
        </w:r>
        <w:r w:rsidR="00D97301">
          <w:rPr>
            <w:noProof/>
            <w:webHidden/>
          </w:rPr>
          <w:t>74</w:t>
        </w:r>
        <w:r>
          <w:rPr>
            <w:noProof/>
            <w:webHidden/>
          </w:rPr>
          <w:fldChar w:fldCharType="end"/>
        </w:r>
      </w:hyperlink>
    </w:p>
    <w:p w14:paraId="7CAED7F6" w14:textId="598D8F1A" w:rsidR="00543F83" w:rsidRDefault="00543F83">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00089411" w:history="1">
        <w:r w:rsidRPr="002E165B">
          <w:rPr>
            <w:rStyle w:val="Hipercze"/>
            <w:noProof/>
            <w14:scene3d>
              <w14:camera w14:prst="orthographicFront"/>
              <w14:lightRig w14:rig="threePt" w14:dir="t">
                <w14:rot w14:lat="0" w14:lon="0" w14:rev="0"/>
              </w14:lightRig>
            </w14:scene3d>
          </w:rPr>
          <w:t>5.1.2.</w:t>
        </w:r>
        <w:r>
          <w:rPr>
            <w:rFonts w:asciiTheme="minorHAnsi" w:eastAsiaTheme="minorEastAsia" w:hAnsiTheme="minorHAnsi" w:cstheme="minorBidi"/>
            <w:i w:val="0"/>
            <w:iCs w:val="0"/>
            <w:noProof/>
            <w:sz w:val="22"/>
            <w:szCs w:val="22"/>
          </w:rPr>
          <w:tab/>
        </w:r>
        <w:r w:rsidRPr="002E165B">
          <w:rPr>
            <w:rStyle w:val="Hipercze"/>
            <w:noProof/>
          </w:rPr>
          <w:t>Umowa o dofinansowanie projektu</w:t>
        </w:r>
        <w:r>
          <w:rPr>
            <w:noProof/>
            <w:webHidden/>
          </w:rPr>
          <w:tab/>
        </w:r>
        <w:r>
          <w:rPr>
            <w:noProof/>
            <w:webHidden/>
          </w:rPr>
          <w:fldChar w:fldCharType="begin"/>
        </w:r>
        <w:r>
          <w:rPr>
            <w:noProof/>
            <w:webHidden/>
          </w:rPr>
          <w:instrText xml:space="preserve"> PAGEREF _Toc200089411 \h </w:instrText>
        </w:r>
        <w:r>
          <w:rPr>
            <w:noProof/>
            <w:webHidden/>
          </w:rPr>
        </w:r>
        <w:r>
          <w:rPr>
            <w:noProof/>
            <w:webHidden/>
          </w:rPr>
          <w:fldChar w:fldCharType="separate"/>
        </w:r>
        <w:r w:rsidR="00D97301">
          <w:rPr>
            <w:noProof/>
            <w:webHidden/>
          </w:rPr>
          <w:t>74</w:t>
        </w:r>
        <w:r>
          <w:rPr>
            <w:noProof/>
            <w:webHidden/>
          </w:rPr>
          <w:fldChar w:fldCharType="end"/>
        </w:r>
      </w:hyperlink>
    </w:p>
    <w:p w14:paraId="5A9FF50C" w14:textId="6FA4332C" w:rsidR="00543F83" w:rsidRDefault="00543F83">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00089412" w:history="1">
        <w:r w:rsidRPr="002E165B">
          <w:rPr>
            <w:rStyle w:val="Hipercze"/>
            <w:noProof/>
            <w14:scene3d>
              <w14:camera w14:prst="orthographicFront"/>
              <w14:lightRig w14:rig="threePt" w14:dir="t">
                <w14:rot w14:lat="0" w14:lon="0" w14:rev="0"/>
              </w14:lightRig>
            </w14:scene3d>
          </w:rPr>
          <w:t>5.1.3.</w:t>
        </w:r>
        <w:r>
          <w:rPr>
            <w:rFonts w:asciiTheme="minorHAnsi" w:eastAsiaTheme="minorEastAsia" w:hAnsiTheme="minorHAnsi" w:cstheme="minorBidi"/>
            <w:i w:val="0"/>
            <w:iCs w:val="0"/>
            <w:noProof/>
            <w:sz w:val="22"/>
            <w:szCs w:val="22"/>
          </w:rPr>
          <w:tab/>
        </w:r>
        <w:r w:rsidRPr="002E165B">
          <w:rPr>
            <w:rStyle w:val="Hipercze"/>
            <w:noProof/>
          </w:rPr>
          <w:t>Wkład własny</w:t>
        </w:r>
        <w:r>
          <w:rPr>
            <w:noProof/>
            <w:webHidden/>
          </w:rPr>
          <w:tab/>
        </w:r>
        <w:r>
          <w:rPr>
            <w:noProof/>
            <w:webHidden/>
          </w:rPr>
          <w:fldChar w:fldCharType="begin"/>
        </w:r>
        <w:r>
          <w:rPr>
            <w:noProof/>
            <w:webHidden/>
          </w:rPr>
          <w:instrText xml:space="preserve"> PAGEREF _Toc200089412 \h </w:instrText>
        </w:r>
        <w:r>
          <w:rPr>
            <w:noProof/>
            <w:webHidden/>
          </w:rPr>
        </w:r>
        <w:r>
          <w:rPr>
            <w:noProof/>
            <w:webHidden/>
          </w:rPr>
          <w:fldChar w:fldCharType="separate"/>
        </w:r>
        <w:r w:rsidR="00D97301">
          <w:rPr>
            <w:noProof/>
            <w:webHidden/>
          </w:rPr>
          <w:t>80</w:t>
        </w:r>
        <w:r>
          <w:rPr>
            <w:noProof/>
            <w:webHidden/>
          </w:rPr>
          <w:fldChar w:fldCharType="end"/>
        </w:r>
      </w:hyperlink>
    </w:p>
    <w:p w14:paraId="4588B0CA" w14:textId="471ED427" w:rsidR="00543F83" w:rsidRDefault="00543F83">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00089413" w:history="1">
        <w:r w:rsidRPr="002E165B">
          <w:rPr>
            <w:rStyle w:val="Hipercze"/>
            <w:noProof/>
            <w14:scene3d>
              <w14:camera w14:prst="orthographicFront"/>
              <w14:lightRig w14:rig="threePt" w14:dir="t">
                <w14:rot w14:lat="0" w14:lon="0" w14:rev="0"/>
              </w14:lightRig>
            </w14:scene3d>
          </w:rPr>
          <w:t>5.1.4.</w:t>
        </w:r>
        <w:r>
          <w:rPr>
            <w:rFonts w:asciiTheme="minorHAnsi" w:eastAsiaTheme="minorEastAsia" w:hAnsiTheme="minorHAnsi" w:cstheme="minorBidi"/>
            <w:i w:val="0"/>
            <w:iCs w:val="0"/>
            <w:noProof/>
            <w:sz w:val="22"/>
            <w:szCs w:val="22"/>
          </w:rPr>
          <w:tab/>
        </w:r>
        <w:r w:rsidRPr="002E165B">
          <w:rPr>
            <w:rStyle w:val="Hipercze"/>
            <w:noProof/>
          </w:rPr>
          <w:t>Szczegółowy budżet projektu</w:t>
        </w:r>
        <w:r>
          <w:rPr>
            <w:noProof/>
            <w:webHidden/>
          </w:rPr>
          <w:tab/>
        </w:r>
        <w:r>
          <w:rPr>
            <w:noProof/>
            <w:webHidden/>
          </w:rPr>
          <w:fldChar w:fldCharType="begin"/>
        </w:r>
        <w:r>
          <w:rPr>
            <w:noProof/>
            <w:webHidden/>
          </w:rPr>
          <w:instrText xml:space="preserve"> PAGEREF _Toc200089413 \h </w:instrText>
        </w:r>
        <w:r>
          <w:rPr>
            <w:noProof/>
            <w:webHidden/>
          </w:rPr>
        </w:r>
        <w:r>
          <w:rPr>
            <w:noProof/>
            <w:webHidden/>
          </w:rPr>
          <w:fldChar w:fldCharType="separate"/>
        </w:r>
        <w:r w:rsidR="00D97301">
          <w:rPr>
            <w:noProof/>
            <w:webHidden/>
          </w:rPr>
          <w:t>81</w:t>
        </w:r>
        <w:r>
          <w:rPr>
            <w:noProof/>
            <w:webHidden/>
          </w:rPr>
          <w:fldChar w:fldCharType="end"/>
        </w:r>
      </w:hyperlink>
    </w:p>
    <w:p w14:paraId="27F310A6" w14:textId="7BABEB87" w:rsidR="00543F83" w:rsidRDefault="00543F83">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00089414" w:history="1">
        <w:r w:rsidRPr="002E165B">
          <w:rPr>
            <w:rStyle w:val="Hipercze"/>
            <w:noProof/>
            <w14:scene3d>
              <w14:camera w14:prst="orthographicFront"/>
              <w14:lightRig w14:rig="threePt" w14:dir="t">
                <w14:rot w14:lat="0" w14:lon="0" w14:rev="0"/>
              </w14:lightRig>
            </w14:scene3d>
          </w:rPr>
          <w:t>5.1.5.</w:t>
        </w:r>
        <w:r>
          <w:rPr>
            <w:rFonts w:asciiTheme="minorHAnsi" w:eastAsiaTheme="minorEastAsia" w:hAnsiTheme="minorHAnsi" w:cstheme="minorBidi"/>
            <w:i w:val="0"/>
            <w:iCs w:val="0"/>
            <w:noProof/>
            <w:sz w:val="22"/>
            <w:szCs w:val="22"/>
          </w:rPr>
          <w:tab/>
        </w:r>
        <w:r w:rsidRPr="002E165B">
          <w:rPr>
            <w:rStyle w:val="Hipercze"/>
            <w:noProof/>
          </w:rPr>
          <w:t>Podatek od towarów i usług (VAT)</w:t>
        </w:r>
        <w:r>
          <w:rPr>
            <w:noProof/>
            <w:webHidden/>
          </w:rPr>
          <w:tab/>
        </w:r>
        <w:r>
          <w:rPr>
            <w:noProof/>
            <w:webHidden/>
          </w:rPr>
          <w:fldChar w:fldCharType="begin"/>
        </w:r>
        <w:r>
          <w:rPr>
            <w:noProof/>
            <w:webHidden/>
          </w:rPr>
          <w:instrText xml:space="preserve"> PAGEREF _Toc200089414 \h </w:instrText>
        </w:r>
        <w:r>
          <w:rPr>
            <w:noProof/>
            <w:webHidden/>
          </w:rPr>
        </w:r>
        <w:r>
          <w:rPr>
            <w:noProof/>
            <w:webHidden/>
          </w:rPr>
          <w:fldChar w:fldCharType="separate"/>
        </w:r>
        <w:r w:rsidR="00D97301">
          <w:rPr>
            <w:noProof/>
            <w:webHidden/>
          </w:rPr>
          <w:t>81</w:t>
        </w:r>
        <w:r>
          <w:rPr>
            <w:noProof/>
            <w:webHidden/>
          </w:rPr>
          <w:fldChar w:fldCharType="end"/>
        </w:r>
      </w:hyperlink>
    </w:p>
    <w:p w14:paraId="32D26CEC" w14:textId="3DD8B1EA" w:rsidR="00543F83" w:rsidRDefault="00543F83">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00089415" w:history="1">
        <w:r w:rsidRPr="002E165B">
          <w:rPr>
            <w:rStyle w:val="Hipercze"/>
            <w:noProof/>
            <w14:scene3d>
              <w14:camera w14:prst="orthographicFront"/>
              <w14:lightRig w14:rig="threePt" w14:dir="t">
                <w14:rot w14:lat="0" w14:lon="0" w14:rev="0"/>
              </w14:lightRig>
            </w14:scene3d>
          </w:rPr>
          <w:t>5.1.6.</w:t>
        </w:r>
        <w:r>
          <w:rPr>
            <w:rFonts w:asciiTheme="minorHAnsi" w:eastAsiaTheme="minorEastAsia" w:hAnsiTheme="minorHAnsi" w:cstheme="minorBidi"/>
            <w:i w:val="0"/>
            <w:iCs w:val="0"/>
            <w:noProof/>
            <w:sz w:val="22"/>
            <w:szCs w:val="22"/>
          </w:rPr>
          <w:tab/>
        </w:r>
        <w:r w:rsidRPr="002E165B">
          <w:rPr>
            <w:rStyle w:val="Hipercze"/>
            <w:noProof/>
          </w:rPr>
          <w:t>Cross-financing</w:t>
        </w:r>
        <w:r>
          <w:rPr>
            <w:noProof/>
            <w:webHidden/>
          </w:rPr>
          <w:tab/>
        </w:r>
        <w:r>
          <w:rPr>
            <w:noProof/>
            <w:webHidden/>
          </w:rPr>
          <w:fldChar w:fldCharType="begin"/>
        </w:r>
        <w:r>
          <w:rPr>
            <w:noProof/>
            <w:webHidden/>
          </w:rPr>
          <w:instrText xml:space="preserve"> PAGEREF _Toc200089415 \h </w:instrText>
        </w:r>
        <w:r>
          <w:rPr>
            <w:noProof/>
            <w:webHidden/>
          </w:rPr>
        </w:r>
        <w:r>
          <w:rPr>
            <w:noProof/>
            <w:webHidden/>
          </w:rPr>
          <w:fldChar w:fldCharType="separate"/>
        </w:r>
        <w:r w:rsidR="00D97301">
          <w:rPr>
            <w:noProof/>
            <w:webHidden/>
          </w:rPr>
          <w:t>82</w:t>
        </w:r>
        <w:r>
          <w:rPr>
            <w:noProof/>
            <w:webHidden/>
          </w:rPr>
          <w:fldChar w:fldCharType="end"/>
        </w:r>
      </w:hyperlink>
    </w:p>
    <w:p w14:paraId="4DA9718D" w14:textId="334658CE" w:rsidR="00543F83" w:rsidRDefault="00543F83">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00089416" w:history="1">
        <w:r w:rsidRPr="002E165B">
          <w:rPr>
            <w:rStyle w:val="Hipercze"/>
            <w:noProof/>
            <w14:scene3d>
              <w14:camera w14:prst="orthographicFront"/>
              <w14:lightRig w14:rig="threePt" w14:dir="t">
                <w14:rot w14:lat="0" w14:lon="0" w14:rev="0"/>
              </w14:lightRig>
            </w14:scene3d>
          </w:rPr>
          <w:t>5.1.7.</w:t>
        </w:r>
        <w:r>
          <w:rPr>
            <w:rFonts w:asciiTheme="minorHAnsi" w:eastAsiaTheme="minorEastAsia" w:hAnsiTheme="minorHAnsi" w:cstheme="minorBidi"/>
            <w:i w:val="0"/>
            <w:iCs w:val="0"/>
            <w:noProof/>
            <w:sz w:val="22"/>
            <w:szCs w:val="22"/>
          </w:rPr>
          <w:tab/>
        </w:r>
        <w:r w:rsidRPr="002E165B">
          <w:rPr>
            <w:rStyle w:val="Hipercze"/>
            <w:noProof/>
          </w:rPr>
          <w:t>Zabezpieczenie prawidłowej realizacji umowy</w:t>
        </w:r>
        <w:r>
          <w:rPr>
            <w:noProof/>
            <w:webHidden/>
          </w:rPr>
          <w:tab/>
        </w:r>
        <w:r>
          <w:rPr>
            <w:noProof/>
            <w:webHidden/>
          </w:rPr>
          <w:fldChar w:fldCharType="begin"/>
        </w:r>
        <w:r>
          <w:rPr>
            <w:noProof/>
            <w:webHidden/>
          </w:rPr>
          <w:instrText xml:space="preserve"> PAGEREF _Toc200089416 \h </w:instrText>
        </w:r>
        <w:r>
          <w:rPr>
            <w:noProof/>
            <w:webHidden/>
          </w:rPr>
        </w:r>
        <w:r>
          <w:rPr>
            <w:noProof/>
            <w:webHidden/>
          </w:rPr>
          <w:fldChar w:fldCharType="separate"/>
        </w:r>
        <w:r w:rsidR="00D97301">
          <w:rPr>
            <w:noProof/>
            <w:webHidden/>
          </w:rPr>
          <w:t>82</w:t>
        </w:r>
        <w:r>
          <w:rPr>
            <w:noProof/>
            <w:webHidden/>
          </w:rPr>
          <w:fldChar w:fldCharType="end"/>
        </w:r>
      </w:hyperlink>
    </w:p>
    <w:p w14:paraId="78760390" w14:textId="4D80B191" w:rsidR="00543F83" w:rsidRDefault="00543F83">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00089417" w:history="1">
        <w:r w:rsidRPr="002E165B">
          <w:rPr>
            <w:rStyle w:val="Hipercze"/>
            <w:noProof/>
            <w14:scene3d>
              <w14:camera w14:prst="orthographicFront"/>
              <w14:lightRig w14:rig="threePt" w14:dir="t">
                <w14:rot w14:lat="0" w14:lon="0" w14:rev="0"/>
              </w14:lightRig>
            </w14:scene3d>
          </w:rPr>
          <w:t>5.1.8.</w:t>
        </w:r>
        <w:r>
          <w:rPr>
            <w:rFonts w:asciiTheme="minorHAnsi" w:eastAsiaTheme="minorEastAsia" w:hAnsiTheme="minorHAnsi" w:cstheme="minorBidi"/>
            <w:i w:val="0"/>
            <w:iCs w:val="0"/>
            <w:noProof/>
            <w:sz w:val="22"/>
            <w:szCs w:val="22"/>
          </w:rPr>
          <w:tab/>
        </w:r>
        <w:r w:rsidRPr="002E165B">
          <w:rPr>
            <w:rStyle w:val="Hipercze"/>
            <w:noProof/>
          </w:rPr>
          <w:t>Uproszczone metody rozliczania wydatków kosztów bezpośrednich</w:t>
        </w:r>
        <w:r>
          <w:rPr>
            <w:noProof/>
            <w:webHidden/>
          </w:rPr>
          <w:tab/>
        </w:r>
        <w:r>
          <w:rPr>
            <w:noProof/>
            <w:webHidden/>
          </w:rPr>
          <w:fldChar w:fldCharType="begin"/>
        </w:r>
        <w:r>
          <w:rPr>
            <w:noProof/>
            <w:webHidden/>
          </w:rPr>
          <w:instrText xml:space="preserve"> PAGEREF _Toc200089417 \h </w:instrText>
        </w:r>
        <w:r>
          <w:rPr>
            <w:noProof/>
            <w:webHidden/>
          </w:rPr>
        </w:r>
        <w:r>
          <w:rPr>
            <w:noProof/>
            <w:webHidden/>
          </w:rPr>
          <w:fldChar w:fldCharType="separate"/>
        </w:r>
        <w:r w:rsidR="00D97301">
          <w:rPr>
            <w:noProof/>
            <w:webHidden/>
          </w:rPr>
          <w:t>83</w:t>
        </w:r>
        <w:r>
          <w:rPr>
            <w:noProof/>
            <w:webHidden/>
          </w:rPr>
          <w:fldChar w:fldCharType="end"/>
        </w:r>
      </w:hyperlink>
    </w:p>
    <w:p w14:paraId="6273A73E" w14:textId="04F2F009" w:rsidR="00543F83" w:rsidRDefault="00543F83">
      <w:pPr>
        <w:pStyle w:val="Spistreci2"/>
        <w:rPr>
          <w:rFonts w:asciiTheme="minorHAnsi" w:eastAsiaTheme="minorEastAsia" w:hAnsiTheme="minorHAnsi" w:cstheme="minorBidi"/>
          <w:smallCaps w:val="0"/>
          <w:noProof/>
          <w:sz w:val="22"/>
          <w:szCs w:val="22"/>
        </w:rPr>
      </w:pPr>
      <w:hyperlink w:anchor="_Toc200089418" w:history="1">
        <w:r w:rsidRPr="002E165B">
          <w:rPr>
            <w:rStyle w:val="Hipercze"/>
            <w:noProof/>
          </w:rPr>
          <w:t>5.2.</w:t>
        </w:r>
        <w:r>
          <w:rPr>
            <w:rFonts w:asciiTheme="minorHAnsi" w:eastAsiaTheme="minorEastAsia" w:hAnsiTheme="minorHAnsi" w:cstheme="minorBidi"/>
            <w:smallCaps w:val="0"/>
            <w:noProof/>
            <w:sz w:val="22"/>
            <w:szCs w:val="22"/>
          </w:rPr>
          <w:tab/>
        </w:r>
        <w:r w:rsidRPr="002E165B">
          <w:rPr>
            <w:rStyle w:val="Hipercze"/>
            <w:noProof/>
          </w:rPr>
          <w:t>Pomoc Publiczna</w:t>
        </w:r>
        <w:r>
          <w:rPr>
            <w:noProof/>
            <w:webHidden/>
          </w:rPr>
          <w:tab/>
        </w:r>
        <w:r>
          <w:rPr>
            <w:noProof/>
            <w:webHidden/>
          </w:rPr>
          <w:fldChar w:fldCharType="begin"/>
        </w:r>
        <w:r>
          <w:rPr>
            <w:noProof/>
            <w:webHidden/>
          </w:rPr>
          <w:instrText xml:space="preserve"> PAGEREF _Toc200089418 \h </w:instrText>
        </w:r>
        <w:r>
          <w:rPr>
            <w:noProof/>
            <w:webHidden/>
          </w:rPr>
        </w:r>
        <w:r>
          <w:rPr>
            <w:noProof/>
            <w:webHidden/>
          </w:rPr>
          <w:fldChar w:fldCharType="separate"/>
        </w:r>
        <w:r w:rsidR="00D97301">
          <w:rPr>
            <w:noProof/>
            <w:webHidden/>
          </w:rPr>
          <w:t>83</w:t>
        </w:r>
        <w:r>
          <w:rPr>
            <w:noProof/>
            <w:webHidden/>
          </w:rPr>
          <w:fldChar w:fldCharType="end"/>
        </w:r>
      </w:hyperlink>
    </w:p>
    <w:p w14:paraId="09E3E026" w14:textId="5028BD85" w:rsidR="00543F83" w:rsidRDefault="00543F83">
      <w:pPr>
        <w:pStyle w:val="Spistreci2"/>
        <w:rPr>
          <w:rFonts w:asciiTheme="minorHAnsi" w:eastAsiaTheme="minorEastAsia" w:hAnsiTheme="minorHAnsi" w:cstheme="minorBidi"/>
          <w:smallCaps w:val="0"/>
          <w:noProof/>
          <w:sz w:val="22"/>
          <w:szCs w:val="22"/>
        </w:rPr>
      </w:pPr>
      <w:hyperlink w:anchor="_Toc200089419" w:history="1">
        <w:r w:rsidRPr="002E165B">
          <w:rPr>
            <w:rStyle w:val="Hipercze"/>
            <w:noProof/>
          </w:rPr>
          <w:t>5.3.</w:t>
        </w:r>
        <w:r>
          <w:rPr>
            <w:rFonts w:asciiTheme="minorHAnsi" w:eastAsiaTheme="minorEastAsia" w:hAnsiTheme="minorHAnsi" w:cstheme="minorBidi"/>
            <w:smallCaps w:val="0"/>
            <w:noProof/>
            <w:sz w:val="22"/>
            <w:szCs w:val="22"/>
          </w:rPr>
          <w:tab/>
        </w:r>
        <w:r w:rsidRPr="002E165B">
          <w:rPr>
            <w:rStyle w:val="Hipercze"/>
            <w:noProof/>
          </w:rPr>
          <w:t>Warunki realizacji wsparcia</w:t>
        </w:r>
        <w:r>
          <w:rPr>
            <w:noProof/>
            <w:webHidden/>
          </w:rPr>
          <w:tab/>
        </w:r>
        <w:r>
          <w:rPr>
            <w:noProof/>
            <w:webHidden/>
          </w:rPr>
          <w:fldChar w:fldCharType="begin"/>
        </w:r>
        <w:r>
          <w:rPr>
            <w:noProof/>
            <w:webHidden/>
          </w:rPr>
          <w:instrText xml:space="preserve"> PAGEREF _Toc200089419 \h </w:instrText>
        </w:r>
        <w:r>
          <w:rPr>
            <w:noProof/>
            <w:webHidden/>
          </w:rPr>
        </w:r>
        <w:r>
          <w:rPr>
            <w:noProof/>
            <w:webHidden/>
          </w:rPr>
          <w:fldChar w:fldCharType="separate"/>
        </w:r>
        <w:r w:rsidR="00D97301">
          <w:rPr>
            <w:noProof/>
            <w:webHidden/>
          </w:rPr>
          <w:t>85</w:t>
        </w:r>
        <w:r>
          <w:rPr>
            <w:noProof/>
            <w:webHidden/>
          </w:rPr>
          <w:fldChar w:fldCharType="end"/>
        </w:r>
      </w:hyperlink>
    </w:p>
    <w:p w14:paraId="061AD77E" w14:textId="59EBE04E" w:rsidR="00543F83" w:rsidRDefault="00543F83">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00089420" w:history="1">
        <w:r w:rsidRPr="002E165B">
          <w:rPr>
            <w:rStyle w:val="Hipercze"/>
            <w:noProof/>
          </w:rPr>
          <w:t>5.3.1.</w:t>
        </w:r>
        <w:r>
          <w:rPr>
            <w:rFonts w:asciiTheme="minorHAnsi" w:eastAsiaTheme="minorEastAsia" w:hAnsiTheme="minorHAnsi" w:cstheme="minorBidi"/>
            <w:i w:val="0"/>
            <w:iCs w:val="0"/>
            <w:noProof/>
            <w:sz w:val="22"/>
            <w:szCs w:val="22"/>
          </w:rPr>
          <w:tab/>
        </w:r>
        <w:r w:rsidRPr="002E165B">
          <w:rPr>
            <w:rStyle w:val="Hipercze"/>
            <w:noProof/>
          </w:rPr>
          <w:t>Kwalifikowalność uczestnika projektu</w:t>
        </w:r>
        <w:r>
          <w:rPr>
            <w:noProof/>
            <w:webHidden/>
          </w:rPr>
          <w:tab/>
        </w:r>
        <w:r>
          <w:rPr>
            <w:noProof/>
            <w:webHidden/>
          </w:rPr>
          <w:fldChar w:fldCharType="begin"/>
        </w:r>
        <w:r>
          <w:rPr>
            <w:noProof/>
            <w:webHidden/>
          </w:rPr>
          <w:instrText xml:space="preserve"> PAGEREF _Toc200089420 \h </w:instrText>
        </w:r>
        <w:r>
          <w:rPr>
            <w:noProof/>
            <w:webHidden/>
          </w:rPr>
        </w:r>
        <w:r>
          <w:rPr>
            <w:noProof/>
            <w:webHidden/>
          </w:rPr>
          <w:fldChar w:fldCharType="separate"/>
        </w:r>
        <w:r w:rsidR="00D97301">
          <w:rPr>
            <w:noProof/>
            <w:webHidden/>
          </w:rPr>
          <w:t>85</w:t>
        </w:r>
        <w:r>
          <w:rPr>
            <w:noProof/>
            <w:webHidden/>
          </w:rPr>
          <w:fldChar w:fldCharType="end"/>
        </w:r>
      </w:hyperlink>
    </w:p>
    <w:p w14:paraId="4EC9AD67" w14:textId="794E2C83" w:rsidR="00543F83" w:rsidRDefault="00543F83">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00089421" w:history="1">
        <w:r w:rsidRPr="002E165B">
          <w:rPr>
            <w:rStyle w:val="Hipercze"/>
            <w:noProof/>
          </w:rPr>
          <w:t>5.3.2.</w:t>
        </w:r>
        <w:r>
          <w:rPr>
            <w:rFonts w:asciiTheme="minorHAnsi" w:eastAsiaTheme="minorEastAsia" w:hAnsiTheme="minorHAnsi" w:cstheme="minorBidi"/>
            <w:i w:val="0"/>
            <w:iCs w:val="0"/>
            <w:noProof/>
            <w:sz w:val="22"/>
            <w:szCs w:val="22"/>
          </w:rPr>
          <w:tab/>
        </w:r>
        <w:r w:rsidRPr="002E165B">
          <w:rPr>
            <w:rStyle w:val="Hipercze"/>
            <w:noProof/>
          </w:rPr>
          <w:t xml:space="preserve">Weryfikacja podwójnego uczestnictwa w projektach dofinansowanych ze środków EFS+ </w:t>
        </w:r>
        <w:r>
          <w:rPr>
            <w:noProof/>
            <w:webHidden/>
          </w:rPr>
          <w:tab/>
        </w:r>
        <w:r>
          <w:rPr>
            <w:noProof/>
            <w:webHidden/>
          </w:rPr>
          <w:fldChar w:fldCharType="begin"/>
        </w:r>
        <w:r>
          <w:rPr>
            <w:noProof/>
            <w:webHidden/>
          </w:rPr>
          <w:instrText xml:space="preserve"> PAGEREF _Toc200089421 \h </w:instrText>
        </w:r>
        <w:r>
          <w:rPr>
            <w:noProof/>
            <w:webHidden/>
          </w:rPr>
        </w:r>
        <w:r>
          <w:rPr>
            <w:noProof/>
            <w:webHidden/>
          </w:rPr>
          <w:fldChar w:fldCharType="separate"/>
        </w:r>
        <w:r w:rsidR="00D97301">
          <w:rPr>
            <w:noProof/>
            <w:webHidden/>
          </w:rPr>
          <w:t>85</w:t>
        </w:r>
        <w:r>
          <w:rPr>
            <w:noProof/>
            <w:webHidden/>
          </w:rPr>
          <w:fldChar w:fldCharType="end"/>
        </w:r>
      </w:hyperlink>
    </w:p>
    <w:p w14:paraId="2A0E1DD6" w14:textId="15D6D15C" w:rsidR="00543F83" w:rsidRDefault="00543F83">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00089422" w:history="1">
        <w:r w:rsidRPr="002E165B">
          <w:rPr>
            <w:rStyle w:val="Hipercze"/>
            <w:noProof/>
          </w:rPr>
          <w:t>5.3.3.</w:t>
        </w:r>
        <w:r>
          <w:rPr>
            <w:rFonts w:asciiTheme="minorHAnsi" w:eastAsiaTheme="minorEastAsia" w:hAnsiTheme="minorHAnsi" w:cstheme="minorBidi"/>
            <w:i w:val="0"/>
            <w:iCs w:val="0"/>
            <w:noProof/>
            <w:sz w:val="22"/>
            <w:szCs w:val="22"/>
          </w:rPr>
          <w:tab/>
        </w:r>
        <w:r w:rsidRPr="002E165B">
          <w:rPr>
            <w:rStyle w:val="Hipercze"/>
            <w:noProof/>
          </w:rPr>
          <w:t>Wsparcie w zakresie nabywania i/lub podnoszenia kompetencji lub kwalifikacji</w:t>
        </w:r>
        <w:r>
          <w:rPr>
            <w:noProof/>
            <w:webHidden/>
          </w:rPr>
          <w:tab/>
        </w:r>
        <w:r>
          <w:rPr>
            <w:noProof/>
            <w:webHidden/>
          </w:rPr>
          <w:fldChar w:fldCharType="begin"/>
        </w:r>
        <w:r>
          <w:rPr>
            <w:noProof/>
            <w:webHidden/>
          </w:rPr>
          <w:instrText xml:space="preserve"> PAGEREF _Toc200089422 \h </w:instrText>
        </w:r>
        <w:r>
          <w:rPr>
            <w:noProof/>
            <w:webHidden/>
          </w:rPr>
        </w:r>
        <w:r>
          <w:rPr>
            <w:noProof/>
            <w:webHidden/>
          </w:rPr>
          <w:fldChar w:fldCharType="separate"/>
        </w:r>
        <w:r w:rsidR="00D97301">
          <w:rPr>
            <w:noProof/>
            <w:webHidden/>
          </w:rPr>
          <w:t>86</w:t>
        </w:r>
        <w:r>
          <w:rPr>
            <w:noProof/>
            <w:webHidden/>
          </w:rPr>
          <w:fldChar w:fldCharType="end"/>
        </w:r>
      </w:hyperlink>
    </w:p>
    <w:p w14:paraId="7A9B7746" w14:textId="104A016D" w:rsidR="00543F83" w:rsidRDefault="00543F83">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00089423" w:history="1">
        <w:r w:rsidRPr="002E165B">
          <w:rPr>
            <w:rStyle w:val="Hipercze"/>
            <w:noProof/>
          </w:rPr>
          <w:t>5.3.4.</w:t>
        </w:r>
        <w:r>
          <w:rPr>
            <w:rFonts w:asciiTheme="minorHAnsi" w:eastAsiaTheme="minorEastAsia" w:hAnsiTheme="minorHAnsi" w:cstheme="minorBidi"/>
            <w:i w:val="0"/>
            <w:iCs w:val="0"/>
            <w:noProof/>
            <w:sz w:val="22"/>
            <w:szCs w:val="22"/>
          </w:rPr>
          <w:tab/>
        </w:r>
        <w:r w:rsidRPr="002E165B">
          <w:rPr>
            <w:rStyle w:val="Hipercze"/>
            <w:noProof/>
          </w:rPr>
          <w:t xml:space="preserve"> </w:t>
        </w:r>
        <w:r w:rsidR="00DB29D5">
          <w:rPr>
            <w:rStyle w:val="Hipercze"/>
            <w:noProof/>
          </w:rPr>
          <w:t>Wytyczne do</w:t>
        </w:r>
        <w:r w:rsidRPr="002E165B">
          <w:rPr>
            <w:rStyle w:val="Hipercze"/>
            <w:noProof/>
          </w:rPr>
          <w:t xml:space="preserve"> realizacji wsparcia</w:t>
        </w:r>
        <w:r>
          <w:rPr>
            <w:noProof/>
            <w:webHidden/>
          </w:rPr>
          <w:tab/>
        </w:r>
        <w:r>
          <w:rPr>
            <w:noProof/>
            <w:webHidden/>
          </w:rPr>
          <w:fldChar w:fldCharType="begin"/>
        </w:r>
        <w:r>
          <w:rPr>
            <w:noProof/>
            <w:webHidden/>
          </w:rPr>
          <w:instrText xml:space="preserve"> PAGEREF _Toc200089423 \h </w:instrText>
        </w:r>
        <w:r>
          <w:rPr>
            <w:noProof/>
            <w:webHidden/>
          </w:rPr>
        </w:r>
        <w:r>
          <w:rPr>
            <w:noProof/>
            <w:webHidden/>
          </w:rPr>
          <w:fldChar w:fldCharType="separate"/>
        </w:r>
        <w:r w:rsidR="00D97301">
          <w:rPr>
            <w:noProof/>
            <w:webHidden/>
          </w:rPr>
          <w:t>88</w:t>
        </w:r>
        <w:r>
          <w:rPr>
            <w:noProof/>
            <w:webHidden/>
          </w:rPr>
          <w:fldChar w:fldCharType="end"/>
        </w:r>
      </w:hyperlink>
    </w:p>
    <w:p w14:paraId="393BC525" w14:textId="71D4E109" w:rsidR="00543F83" w:rsidRDefault="00543F83">
      <w:pPr>
        <w:pStyle w:val="Spistreci2"/>
        <w:rPr>
          <w:rFonts w:asciiTheme="minorHAnsi" w:eastAsiaTheme="minorEastAsia" w:hAnsiTheme="minorHAnsi" w:cstheme="minorBidi"/>
          <w:smallCaps w:val="0"/>
          <w:noProof/>
          <w:sz w:val="22"/>
          <w:szCs w:val="22"/>
        </w:rPr>
      </w:pPr>
      <w:hyperlink w:anchor="_Toc200089424" w:history="1">
        <w:r w:rsidRPr="002E165B">
          <w:rPr>
            <w:rStyle w:val="Hipercze"/>
            <w:noProof/>
          </w:rPr>
          <w:t>5.4.</w:t>
        </w:r>
        <w:r>
          <w:rPr>
            <w:rFonts w:asciiTheme="minorHAnsi" w:eastAsiaTheme="minorEastAsia" w:hAnsiTheme="minorHAnsi" w:cstheme="minorBidi"/>
            <w:smallCaps w:val="0"/>
            <w:noProof/>
            <w:sz w:val="22"/>
            <w:szCs w:val="22"/>
          </w:rPr>
          <w:tab/>
        </w:r>
        <w:r w:rsidRPr="002E165B">
          <w:rPr>
            <w:rStyle w:val="Hipercze"/>
            <w:noProof/>
          </w:rPr>
          <w:t>Zmiana wartości projektu po podpisaniu umowy</w:t>
        </w:r>
        <w:r>
          <w:rPr>
            <w:noProof/>
            <w:webHidden/>
          </w:rPr>
          <w:tab/>
        </w:r>
        <w:r>
          <w:rPr>
            <w:noProof/>
            <w:webHidden/>
          </w:rPr>
          <w:fldChar w:fldCharType="begin"/>
        </w:r>
        <w:r>
          <w:rPr>
            <w:noProof/>
            <w:webHidden/>
          </w:rPr>
          <w:instrText xml:space="preserve"> PAGEREF _Toc200089424 \h </w:instrText>
        </w:r>
        <w:r>
          <w:rPr>
            <w:noProof/>
            <w:webHidden/>
          </w:rPr>
        </w:r>
        <w:r>
          <w:rPr>
            <w:noProof/>
            <w:webHidden/>
          </w:rPr>
          <w:fldChar w:fldCharType="separate"/>
        </w:r>
        <w:r w:rsidR="00D97301">
          <w:rPr>
            <w:noProof/>
            <w:webHidden/>
          </w:rPr>
          <w:t>91</w:t>
        </w:r>
        <w:r>
          <w:rPr>
            <w:noProof/>
            <w:webHidden/>
          </w:rPr>
          <w:fldChar w:fldCharType="end"/>
        </w:r>
      </w:hyperlink>
    </w:p>
    <w:p w14:paraId="4506FB13" w14:textId="76912DE0" w:rsidR="00543F83" w:rsidRDefault="00543F83">
      <w:pPr>
        <w:pStyle w:val="Spistreci1"/>
        <w:rPr>
          <w:rFonts w:asciiTheme="minorHAnsi" w:eastAsiaTheme="minorEastAsia" w:hAnsiTheme="minorHAnsi" w:cstheme="minorBidi"/>
          <w:b w:val="0"/>
          <w:bCs w:val="0"/>
          <w:caps w:val="0"/>
          <w:noProof/>
          <w:sz w:val="22"/>
          <w:szCs w:val="22"/>
        </w:rPr>
      </w:pPr>
      <w:hyperlink w:anchor="_Toc200089425" w:history="1">
        <w:r w:rsidRPr="002E165B">
          <w:rPr>
            <w:rStyle w:val="Hipercze"/>
            <w:noProof/>
          </w:rPr>
          <w:t>VI.</w:t>
        </w:r>
        <w:r>
          <w:rPr>
            <w:rFonts w:asciiTheme="minorHAnsi" w:eastAsiaTheme="minorEastAsia" w:hAnsiTheme="minorHAnsi" w:cstheme="minorBidi"/>
            <w:b w:val="0"/>
            <w:bCs w:val="0"/>
            <w:caps w:val="0"/>
            <w:noProof/>
            <w:sz w:val="22"/>
            <w:szCs w:val="22"/>
          </w:rPr>
          <w:tab/>
        </w:r>
        <w:r w:rsidRPr="002E165B">
          <w:rPr>
            <w:rStyle w:val="Hipercze"/>
            <w:noProof/>
          </w:rPr>
          <w:t>Pozostałe informacje</w:t>
        </w:r>
        <w:r>
          <w:rPr>
            <w:noProof/>
            <w:webHidden/>
          </w:rPr>
          <w:tab/>
        </w:r>
        <w:r>
          <w:rPr>
            <w:noProof/>
            <w:webHidden/>
          </w:rPr>
          <w:fldChar w:fldCharType="begin"/>
        </w:r>
        <w:r>
          <w:rPr>
            <w:noProof/>
            <w:webHidden/>
          </w:rPr>
          <w:instrText xml:space="preserve"> PAGEREF _Toc200089425 \h </w:instrText>
        </w:r>
        <w:r>
          <w:rPr>
            <w:noProof/>
            <w:webHidden/>
          </w:rPr>
        </w:r>
        <w:r>
          <w:rPr>
            <w:noProof/>
            <w:webHidden/>
          </w:rPr>
          <w:fldChar w:fldCharType="separate"/>
        </w:r>
        <w:r w:rsidR="00D97301">
          <w:rPr>
            <w:noProof/>
            <w:webHidden/>
          </w:rPr>
          <w:t>91</w:t>
        </w:r>
        <w:r>
          <w:rPr>
            <w:noProof/>
            <w:webHidden/>
          </w:rPr>
          <w:fldChar w:fldCharType="end"/>
        </w:r>
      </w:hyperlink>
    </w:p>
    <w:p w14:paraId="37DAF18D" w14:textId="3BFFF600" w:rsidR="00543F83" w:rsidRDefault="00543F83">
      <w:pPr>
        <w:pStyle w:val="Spistreci2"/>
        <w:rPr>
          <w:rFonts w:asciiTheme="minorHAnsi" w:eastAsiaTheme="minorEastAsia" w:hAnsiTheme="minorHAnsi" w:cstheme="minorBidi"/>
          <w:smallCaps w:val="0"/>
          <w:noProof/>
          <w:sz w:val="22"/>
          <w:szCs w:val="22"/>
        </w:rPr>
      </w:pPr>
      <w:hyperlink w:anchor="_Toc200089426" w:history="1">
        <w:r w:rsidRPr="002E165B">
          <w:rPr>
            <w:rStyle w:val="Hipercze"/>
            <w:noProof/>
          </w:rPr>
          <w:t>6.1.</w:t>
        </w:r>
        <w:r>
          <w:rPr>
            <w:rFonts w:asciiTheme="minorHAnsi" w:eastAsiaTheme="minorEastAsia" w:hAnsiTheme="minorHAnsi" w:cstheme="minorBidi"/>
            <w:smallCaps w:val="0"/>
            <w:noProof/>
            <w:sz w:val="22"/>
            <w:szCs w:val="22"/>
          </w:rPr>
          <w:tab/>
        </w:r>
        <w:r w:rsidRPr="002E165B">
          <w:rPr>
            <w:rStyle w:val="Hipercze"/>
            <w:noProof/>
          </w:rPr>
          <w:t>Kontakt i dodatkowe informacje</w:t>
        </w:r>
        <w:r>
          <w:rPr>
            <w:noProof/>
            <w:webHidden/>
          </w:rPr>
          <w:tab/>
        </w:r>
        <w:r>
          <w:rPr>
            <w:noProof/>
            <w:webHidden/>
          </w:rPr>
          <w:fldChar w:fldCharType="begin"/>
        </w:r>
        <w:r>
          <w:rPr>
            <w:noProof/>
            <w:webHidden/>
          </w:rPr>
          <w:instrText xml:space="preserve"> PAGEREF _Toc200089426 \h </w:instrText>
        </w:r>
        <w:r>
          <w:rPr>
            <w:noProof/>
            <w:webHidden/>
          </w:rPr>
        </w:r>
        <w:r>
          <w:rPr>
            <w:noProof/>
            <w:webHidden/>
          </w:rPr>
          <w:fldChar w:fldCharType="separate"/>
        </w:r>
        <w:r w:rsidR="00D97301">
          <w:rPr>
            <w:noProof/>
            <w:webHidden/>
          </w:rPr>
          <w:t>91</w:t>
        </w:r>
        <w:r>
          <w:rPr>
            <w:noProof/>
            <w:webHidden/>
          </w:rPr>
          <w:fldChar w:fldCharType="end"/>
        </w:r>
      </w:hyperlink>
    </w:p>
    <w:p w14:paraId="65718C68" w14:textId="7608A03F" w:rsidR="00543F83" w:rsidRDefault="00543F83">
      <w:pPr>
        <w:pStyle w:val="Spistreci2"/>
        <w:rPr>
          <w:rFonts w:asciiTheme="minorHAnsi" w:eastAsiaTheme="minorEastAsia" w:hAnsiTheme="minorHAnsi" w:cstheme="minorBidi"/>
          <w:smallCaps w:val="0"/>
          <w:noProof/>
          <w:sz w:val="22"/>
          <w:szCs w:val="22"/>
        </w:rPr>
      </w:pPr>
      <w:hyperlink w:anchor="_Toc200089427" w:history="1">
        <w:r w:rsidRPr="002E165B">
          <w:rPr>
            <w:rStyle w:val="Hipercze"/>
            <w:noProof/>
          </w:rPr>
          <w:t>6.2.</w:t>
        </w:r>
        <w:r>
          <w:rPr>
            <w:rFonts w:asciiTheme="minorHAnsi" w:eastAsiaTheme="minorEastAsia" w:hAnsiTheme="minorHAnsi" w:cstheme="minorBidi"/>
            <w:smallCaps w:val="0"/>
            <w:noProof/>
            <w:sz w:val="22"/>
            <w:szCs w:val="22"/>
          </w:rPr>
          <w:tab/>
        </w:r>
        <w:r w:rsidRPr="002E165B">
          <w:rPr>
            <w:rStyle w:val="Hipercze"/>
            <w:noProof/>
          </w:rPr>
          <w:t>Termin zakończenia oceny/zatwierdzenia wyników oceny oraz  koniec postępowania</w:t>
        </w:r>
        <w:r>
          <w:rPr>
            <w:noProof/>
            <w:webHidden/>
          </w:rPr>
          <w:tab/>
        </w:r>
        <w:r>
          <w:rPr>
            <w:noProof/>
            <w:webHidden/>
          </w:rPr>
          <w:fldChar w:fldCharType="begin"/>
        </w:r>
        <w:r>
          <w:rPr>
            <w:noProof/>
            <w:webHidden/>
          </w:rPr>
          <w:instrText xml:space="preserve"> PAGEREF _Toc200089427 \h </w:instrText>
        </w:r>
        <w:r>
          <w:rPr>
            <w:noProof/>
            <w:webHidden/>
          </w:rPr>
        </w:r>
        <w:r>
          <w:rPr>
            <w:noProof/>
            <w:webHidden/>
          </w:rPr>
          <w:fldChar w:fldCharType="separate"/>
        </w:r>
        <w:r w:rsidR="00D97301">
          <w:rPr>
            <w:noProof/>
            <w:webHidden/>
          </w:rPr>
          <w:t>92</w:t>
        </w:r>
        <w:r>
          <w:rPr>
            <w:noProof/>
            <w:webHidden/>
          </w:rPr>
          <w:fldChar w:fldCharType="end"/>
        </w:r>
      </w:hyperlink>
    </w:p>
    <w:p w14:paraId="502457FC" w14:textId="333341E6" w:rsidR="00543F83" w:rsidRDefault="00543F83">
      <w:pPr>
        <w:pStyle w:val="Spistreci2"/>
        <w:rPr>
          <w:rFonts w:asciiTheme="minorHAnsi" w:eastAsiaTheme="minorEastAsia" w:hAnsiTheme="minorHAnsi" w:cstheme="minorBidi"/>
          <w:smallCaps w:val="0"/>
          <w:noProof/>
          <w:sz w:val="22"/>
          <w:szCs w:val="22"/>
        </w:rPr>
      </w:pPr>
      <w:hyperlink w:anchor="_Toc200089428" w:history="1">
        <w:r w:rsidRPr="002E165B">
          <w:rPr>
            <w:rStyle w:val="Hipercze"/>
            <w:noProof/>
          </w:rPr>
          <w:t>6.3.</w:t>
        </w:r>
        <w:r>
          <w:rPr>
            <w:rFonts w:asciiTheme="minorHAnsi" w:eastAsiaTheme="minorEastAsia" w:hAnsiTheme="minorHAnsi" w:cstheme="minorBidi"/>
            <w:smallCaps w:val="0"/>
            <w:noProof/>
            <w:sz w:val="22"/>
            <w:szCs w:val="22"/>
          </w:rPr>
          <w:tab/>
        </w:r>
        <w:r w:rsidRPr="002E165B">
          <w:rPr>
            <w:rStyle w:val="Hipercze"/>
            <w:noProof/>
          </w:rPr>
          <w:t>Anulowanie naboru</w:t>
        </w:r>
        <w:r>
          <w:rPr>
            <w:noProof/>
            <w:webHidden/>
          </w:rPr>
          <w:tab/>
        </w:r>
        <w:r>
          <w:rPr>
            <w:noProof/>
            <w:webHidden/>
          </w:rPr>
          <w:fldChar w:fldCharType="begin"/>
        </w:r>
        <w:r>
          <w:rPr>
            <w:noProof/>
            <w:webHidden/>
          </w:rPr>
          <w:instrText xml:space="preserve"> PAGEREF _Toc200089428 \h </w:instrText>
        </w:r>
        <w:r>
          <w:rPr>
            <w:noProof/>
            <w:webHidden/>
          </w:rPr>
        </w:r>
        <w:r>
          <w:rPr>
            <w:noProof/>
            <w:webHidden/>
          </w:rPr>
          <w:fldChar w:fldCharType="separate"/>
        </w:r>
        <w:r w:rsidR="00D97301">
          <w:rPr>
            <w:noProof/>
            <w:webHidden/>
          </w:rPr>
          <w:t>92</w:t>
        </w:r>
        <w:r>
          <w:rPr>
            <w:noProof/>
            <w:webHidden/>
          </w:rPr>
          <w:fldChar w:fldCharType="end"/>
        </w:r>
      </w:hyperlink>
    </w:p>
    <w:p w14:paraId="1D502F19" w14:textId="0737B0C7" w:rsidR="00543F83" w:rsidRDefault="00543F83">
      <w:pPr>
        <w:pStyle w:val="Spistreci2"/>
        <w:rPr>
          <w:rFonts w:asciiTheme="minorHAnsi" w:eastAsiaTheme="minorEastAsia" w:hAnsiTheme="minorHAnsi" w:cstheme="minorBidi"/>
          <w:smallCaps w:val="0"/>
          <w:noProof/>
          <w:sz w:val="22"/>
          <w:szCs w:val="22"/>
        </w:rPr>
      </w:pPr>
      <w:hyperlink w:anchor="_Toc200089429" w:history="1">
        <w:r w:rsidRPr="002E165B">
          <w:rPr>
            <w:rStyle w:val="Hipercze"/>
            <w:noProof/>
          </w:rPr>
          <w:t>6.4.</w:t>
        </w:r>
        <w:r>
          <w:rPr>
            <w:rFonts w:asciiTheme="minorHAnsi" w:eastAsiaTheme="minorEastAsia" w:hAnsiTheme="minorHAnsi" w:cstheme="minorBidi"/>
            <w:smallCaps w:val="0"/>
            <w:noProof/>
            <w:sz w:val="22"/>
            <w:szCs w:val="22"/>
          </w:rPr>
          <w:tab/>
        </w:r>
        <w:r w:rsidRPr="002E165B">
          <w:rPr>
            <w:rStyle w:val="Hipercze"/>
            <w:noProof/>
          </w:rPr>
          <w:t>Rzecznik Funduszy Europejskich</w:t>
        </w:r>
        <w:r>
          <w:rPr>
            <w:noProof/>
            <w:webHidden/>
          </w:rPr>
          <w:tab/>
        </w:r>
        <w:r>
          <w:rPr>
            <w:noProof/>
            <w:webHidden/>
          </w:rPr>
          <w:fldChar w:fldCharType="begin"/>
        </w:r>
        <w:r>
          <w:rPr>
            <w:noProof/>
            <w:webHidden/>
          </w:rPr>
          <w:instrText xml:space="preserve"> PAGEREF _Toc200089429 \h </w:instrText>
        </w:r>
        <w:r>
          <w:rPr>
            <w:noProof/>
            <w:webHidden/>
          </w:rPr>
        </w:r>
        <w:r>
          <w:rPr>
            <w:noProof/>
            <w:webHidden/>
          </w:rPr>
          <w:fldChar w:fldCharType="separate"/>
        </w:r>
        <w:r w:rsidR="00D97301">
          <w:rPr>
            <w:noProof/>
            <w:webHidden/>
          </w:rPr>
          <w:t>92</w:t>
        </w:r>
        <w:r>
          <w:rPr>
            <w:noProof/>
            <w:webHidden/>
          </w:rPr>
          <w:fldChar w:fldCharType="end"/>
        </w:r>
      </w:hyperlink>
    </w:p>
    <w:p w14:paraId="282B8FAD" w14:textId="6065BF59" w:rsidR="00543F83" w:rsidRDefault="00543F83">
      <w:pPr>
        <w:pStyle w:val="Spistreci1"/>
        <w:rPr>
          <w:rFonts w:asciiTheme="minorHAnsi" w:eastAsiaTheme="minorEastAsia" w:hAnsiTheme="minorHAnsi" w:cstheme="minorBidi"/>
          <w:b w:val="0"/>
          <w:bCs w:val="0"/>
          <w:caps w:val="0"/>
          <w:noProof/>
          <w:sz w:val="22"/>
          <w:szCs w:val="22"/>
        </w:rPr>
      </w:pPr>
      <w:hyperlink w:anchor="_Toc200089430" w:history="1">
        <w:r w:rsidRPr="002E165B">
          <w:rPr>
            <w:rStyle w:val="Hipercze"/>
            <w:noProof/>
          </w:rPr>
          <w:t>VII.</w:t>
        </w:r>
        <w:r>
          <w:rPr>
            <w:rFonts w:asciiTheme="minorHAnsi" w:eastAsiaTheme="minorEastAsia" w:hAnsiTheme="minorHAnsi" w:cstheme="minorBidi"/>
            <w:b w:val="0"/>
            <w:bCs w:val="0"/>
            <w:caps w:val="0"/>
            <w:noProof/>
            <w:sz w:val="22"/>
            <w:szCs w:val="22"/>
          </w:rPr>
          <w:tab/>
        </w:r>
        <w:r w:rsidRPr="002E165B">
          <w:rPr>
            <w:rStyle w:val="Hipercze"/>
            <w:noProof/>
          </w:rPr>
          <w:t>ZAŁĄCZNIKI</w:t>
        </w:r>
        <w:r>
          <w:rPr>
            <w:noProof/>
            <w:webHidden/>
          </w:rPr>
          <w:tab/>
        </w:r>
        <w:r>
          <w:rPr>
            <w:noProof/>
            <w:webHidden/>
          </w:rPr>
          <w:fldChar w:fldCharType="begin"/>
        </w:r>
        <w:r>
          <w:rPr>
            <w:noProof/>
            <w:webHidden/>
          </w:rPr>
          <w:instrText xml:space="preserve"> PAGEREF _Toc200089430 \h </w:instrText>
        </w:r>
        <w:r>
          <w:rPr>
            <w:noProof/>
            <w:webHidden/>
          </w:rPr>
        </w:r>
        <w:r>
          <w:rPr>
            <w:noProof/>
            <w:webHidden/>
          </w:rPr>
          <w:fldChar w:fldCharType="separate"/>
        </w:r>
        <w:r w:rsidR="00D97301">
          <w:rPr>
            <w:noProof/>
            <w:webHidden/>
          </w:rPr>
          <w:t>94</w:t>
        </w:r>
        <w:r>
          <w:rPr>
            <w:noProof/>
            <w:webHidden/>
          </w:rPr>
          <w:fldChar w:fldCharType="end"/>
        </w:r>
      </w:hyperlink>
    </w:p>
    <w:p w14:paraId="2FEC82E4" w14:textId="77777777" w:rsidR="000A09D7" w:rsidRPr="00E37160" w:rsidRDefault="00E30372" w:rsidP="009B70DA">
      <w:pPr>
        <w:spacing w:before="120" w:after="120" w:line="271" w:lineRule="auto"/>
        <w:rPr>
          <w:rFonts w:ascii="Arial" w:hAnsi="Arial" w:cs="Arial"/>
          <w:b/>
          <w:szCs w:val="20"/>
        </w:rPr>
      </w:pPr>
      <w:r w:rsidRPr="00E37160">
        <w:rPr>
          <w:rFonts w:ascii="Arial" w:hAnsi="Arial" w:cs="Arial"/>
          <w:sz w:val="22"/>
          <w:szCs w:val="22"/>
        </w:rPr>
        <w:fldChar w:fldCharType="end"/>
      </w:r>
    </w:p>
    <w:p w14:paraId="1F66329B" w14:textId="77777777" w:rsidR="000A09D7" w:rsidRPr="00E37160" w:rsidRDefault="000A09D7" w:rsidP="000A09D7">
      <w:pPr>
        <w:rPr>
          <w:rFonts w:ascii="Arial" w:hAnsi="Arial" w:cs="Arial"/>
          <w:szCs w:val="20"/>
        </w:rPr>
      </w:pPr>
    </w:p>
    <w:p w14:paraId="2EB02C9E" w14:textId="77777777" w:rsidR="000A09D7" w:rsidRPr="00E37160" w:rsidRDefault="000A09D7" w:rsidP="000A09D7">
      <w:pPr>
        <w:rPr>
          <w:rFonts w:ascii="Arial" w:hAnsi="Arial" w:cs="Arial"/>
          <w:szCs w:val="20"/>
        </w:rPr>
      </w:pPr>
    </w:p>
    <w:p w14:paraId="37AC67BD" w14:textId="77777777" w:rsidR="000A09D7" w:rsidRPr="00E37160" w:rsidRDefault="000A09D7" w:rsidP="000A09D7">
      <w:pPr>
        <w:rPr>
          <w:rFonts w:ascii="Arial" w:hAnsi="Arial" w:cs="Arial"/>
          <w:szCs w:val="20"/>
        </w:rPr>
      </w:pPr>
    </w:p>
    <w:p w14:paraId="6C149C4B" w14:textId="77777777" w:rsidR="000A09D7" w:rsidRPr="00E37160" w:rsidRDefault="000A09D7" w:rsidP="000A09D7">
      <w:pPr>
        <w:rPr>
          <w:rFonts w:ascii="Arial" w:hAnsi="Arial" w:cs="Arial"/>
          <w:szCs w:val="20"/>
        </w:rPr>
      </w:pPr>
    </w:p>
    <w:p w14:paraId="6DBCD2E4" w14:textId="77777777" w:rsidR="000A09D7" w:rsidRPr="00E37160" w:rsidRDefault="000A09D7" w:rsidP="000A09D7">
      <w:pPr>
        <w:rPr>
          <w:rFonts w:ascii="Arial" w:hAnsi="Arial" w:cs="Arial"/>
          <w:szCs w:val="20"/>
        </w:rPr>
      </w:pPr>
    </w:p>
    <w:p w14:paraId="7FF37986" w14:textId="77777777" w:rsidR="000A09D7" w:rsidRPr="00E37160" w:rsidRDefault="000A09D7" w:rsidP="000A09D7">
      <w:pPr>
        <w:rPr>
          <w:rFonts w:ascii="Arial" w:hAnsi="Arial" w:cs="Arial"/>
          <w:szCs w:val="20"/>
        </w:rPr>
      </w:pPr>
    </w:p>
    <w:p w14:paraId="3A89FDE5" w14:textId="77777777" w:rsidR="000A09D7" w:rsidRPr="00E37160" w:rsidRDefault="000A09D7" w:rsidP="000A09D7">
      <w:pPr>
        <w:rPr>
          <w:rFonts w:ascii="Arial" w:hAnsi="Arial" w:cs="Arial"/>
          <w:szCs w:val="20"/>
        </w:rPr>
      </w:pPr>
    </w:p>
    <w:p w14:paraId="5ADE098A" w14:textId="77777777" w:rsidR="000A09D7" w:rsidRPr="00E37160" w:rsidRDefault="000A09D7" w:rsidP="000A09D7">
      <w:pPr>
        <w:rPr>
          <w:rFonts w:ascii="Arial" w:hAnsi="Arial" w:cs="Arial"/>
          <w:szCs w:val="20"/>
        </w:rPr>
      </w:pPr>
    </w:p>
    <w:p w14:paraId="1320DAB0" w14:textId="77777777" w:rsidR="000A09D7" w:rsidRPr="00E37160" w:rsidRDefault="000A09D7" w:rsidP="000A09D7">
      <w:pPr>
        <w:rPr>
          <w:rFonts w:ascii="Arial" w:hAnsi="Arial" w:cs="Arial"/>
          <w:szCs w:val="20"/>
        </w:rPr>
      </w:pPr>
    </w:p>
    <w:p w14:paraId="6E724676" w14:textId="77777777" w:rsidR="000A09D7" w:rsidRPr="00E37160" w:rsidRDefault="000A09D7" w:rsidP="000A09D7">
      <w:pPr>
        <w:rPr>
          <w:rFonts w:ascii="Arial" w:hAnsi="Arial" w:cs="Arial"/>
          <w:szCs w:val="20"/>
        </w:rPr>
      </w:pPr>
    </w:p>
    <w:p w14:paraId="3106035F" w14:textId="77777777" w:rsidR="000A09D7" w:rsidRPr="00E37160" w:rsidRDefault="000A09D7" w:rsidP="000A09D7">
      <w:pPr>
        <w:rPr>
          <w:rFonts w:ascii="Arial" w:hAnsi="Arial" w:cs="Arial"/>
          <w:szCs w:val="20"/>
        </w:rPr>
      </w:pPr>
    </w:p>
    <w:p w14:paraId="4EBC1992" w14:textId="77777777" w:rsidR="000A09D7" w:rsidRPr="00E37160" w:rsidRDefault="000A09D7" w:rsidP="000A09D7">
      <w:pPr>
        <w:rPr>
          <w:rFonts w:ascii="Arial" w:hAnsi="Arial" w:cs="Arial"/>
          <w:szCs w:val="20"/>
        </w:rPr>
      </w:pPr>
    </w:p>
    <w:p w14:paraId="212DC983" w14:textId="77777777" w:rsidR="000A09D7" w:rsidRPr="00E37160" w:rsidRDefault="000A09D7" w:rsidP="000A09D7">
      <w:pPr>
        <w:rPr>
          <w:rFonts w:ascii="Arial" w:hAnsi="Arial" w:cs="Arial"/>
          <w:szCs w:val="20"/>
        </w:rPr>
      </w:pPr>
    </w:p>
    <w:p w14:paraId="74986766" w14:textId="77777777" w:rsidR="000A09D7" w:rsidRPr="00E37160" w:rsidRDefault="000A09D7" w:rsidP="000A09D7">
      <w:pPr>
        <w:rPr>
          <w:rFonts w:ascii="Arial" w:hAnsi="Arial" w:cs="Arial"/>
          <w:szCs w:val="20"/>
        </w:rPr>
      </w:pPr>
    </w:p>
    <w:p w14:paraId="15C3B8D5" w14:textId="77777777" w:rsidR="000A09D7" w:rsidRPr="00E37160" w:rsidRDefault="000A09D7" w:rsidP="000A09D7">
      <w:pPr>
        <w:rPr>
          <w:rFonts w:ascii="Arial" w:hAnsi="Arial" w:cs="Arial"/>
          <w:szCs w:val="20"/>
        </w:rPr>
      </w:pPr>
    </w:p>
    <w:p w14:paraId="109671C3" w14:textId="77777777" w:rsidR="000A09D7" w:rsidRPr="00E37160" w:rsidRDefault="000A09D7" w:rsidP="000A09D7">
      <w:pPr>
        <w:rPr>
          <w:rFonts w:ascii="Arial" w:hAnsi="Arial" w:cs="Arial"/>
          <w:szCs w:val="20"/>
        </w:rPr>
      </w:pPr>
    </w:p>
    <w:p w14:paraId="76970A06" w14:textId="77777777" w:rsidR="000A09D7" w:rsidRPr="00E37160" w:rsidRDefault="000A09D7" w:rsidP="000A09D7">
      <w:pPr>
        <w:rPr>
          <w:rFonts w:ascii="Arial" w:hAnsi="Arial" w:cs="Arial"/>
          <w:szCs w:val="20"/>
        </w:rPr>
      </w:pPr>
    </w:p>
    <w:p w14:paraId="1B686D43" w14:textId="77777777" w:rsidR="000A09D7" w:rsidRPr="00E37160" w:rsidRDefault="000A09D7" w:rsidP="000A09D7">
      <w:pPr>
        <w:rPr>
          <w:rFonts w:ascii="Arial" w:hAnsi="Arial" w:cs="Arial"/>
          <w:szCs w:val="20"/>
        </w:rPr>
      </w:pPr>
    </w:p>
    <w:p w14:paraId="1034582B" w14:textId="77777777" w:rsidR="000A09D7" w:rsidRPr="00E37160" w:rsidRDefault="000A09D7" w:rsidP="000A09D7">
      <w:pPr>
        <w:jc w:val="right"/>
        <w:rPr>
          <w:rFonts w:ascii="Arial" w:hAnsi="Arial" w:cs="Arial"/>
          <w:szCs w:val="20"/>
        </w:rPr>
      </w:pPr>
    </w:p>
    <w:p w14:paraId="43271F45" w14:textId="223D7230" w:rsidR="004E75AD" w:rsidRPr="00E37160" w:rsidRDefault="0013276F" w:rsidP="009B70DA">
      <w:pPr>
        <w:spacing w:before="120" w:after="120" w:line="271" w:lineRule="auto"/>
        <w:rPr>
          <w:rFonts w:ascii="Arial" w:hAnsi="Arial" w:cs="Arial"/>
          <w:sz w:val="22"/>
          <w:szCs w:val="22"/>
        </w:rPr>
      </w:pPr>
      <w:r w:rsidRPr="00E37160">
        <w:rPr>
          <w:rFonts w:ascii="Arial" w:hAnsi="Arial"/>
        </w:rPr>
        <w:br w:type="page"/>
      </w:r>
      <w:bookmarkStart w:id="2" w:name="_Toc425140320"/>
      <w:bookmarkStart w:id="3" w:name="_Toc85424340"/>
      <w:r w:rsidR="003B4670" w:rsidRPr="00E37160">
        <w:rPr>
          <w:rFonts w:ascii="Arial" w:hAnsi="Arial" w:cs="Arial"/>
          <w:b/>
          <w:sz w:val="22"/>
          <w:szCs w:val="22"/>
        </w:rPr>
        <w:lastRenderedPageBreak/>
        <w:t>Wykaz skrótów</w:t>
      </w:r>
      <w:bookmarkEnd w:id="2"/>
    </w:p>
    <w:p w14:paraId="4EE77601" w14:textId="77777777" w:rsidR="003B7A5E" w:rsidRPr="00E37160" w:rsidRDefault="003B7A5E" w:rsidP="003A4438">
      <w:pPr>
        <w:spacing w:before="120" w:after="120" w:line="271" w:lineRule="auto"/>
        <w:rPr>
          <w:rFonts w:ascii="Arial" w:hAnsi="Arial" w:cs="Arial"/>
          <w:sz w:val="22"/>
          <w:szCs w:val="22"/>
        </w:rPr>
      </w:pPr>
      <w:r w:rsidRPr="00E37160">
        <w:rPr>
          <w:rFonts w:ascii="Arial" w:hAnsi="Arial" w:cs="Arial"/>
          <w:b/>
          <w:sz w:val="22"/>
          <w:szCs w:val="22"/>
        </w:rPr>
        <w:t>CST2021</w:t>
      </w:r>
      <w:r w:rsidRPr="00E37160">
        <w:rPr>
          <w:rFonts w:ascii="Arial" w:hAnsi="Arial" w:cs="Arial"/>
          <w:sz w:val="22"/>
          <w:szCs w:val="22"/>
        </w:rPr>
        <w:t xml:space="preserve"> - </w:t>
      </w:r>
      <w:r w:rsidR="004B7853" w:rsidRPr="00E37160">
        <w:rPr>
          <w:rFonts w:ascii="Arial" w:hAnsi="Arial" w:cs="Arial"/>
          <w:sz w:val="22"/>
          <w:szCs w:val="22"/>
        </w:rPr>
        <w:t>centralny system teleinformatyczny,</w:t>
      </w:r>
      <w:r w:rsidR="004B7853" w:rsidRPr="00E37160">
        <w:t xml:space="preserve"> </w:t>
      </w:r>
      <w:r w:rsidR="004B7853" w:rsidRPr="00E37160">
        <w:rPr>
          <w:rFonts w:ascii="Arial" w:hAnsi="Arial" w:cs="Arial"/>
          <w:sz w:val="22"/>
          <w:szCs w:val="22"/>
        </w:rPr>
        <w:t xml:space="preserve">o którym mowa w art. 2 pkt 29 ustawy </w:t>
      </w:r>
    </w:p>
    <w:p w14:paraId="20A6D956"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EFS</w:t>
      </w:r>
      <w:r w:rsidR="00450FC3" w:rsidRPr="00E37160">
        <w:rPr>
          <w:rFonts w:ascii="Arial" w:hAnsi="Arial" w:cs="Arial"/>
          <w:b/>
          <w:sz w:val="22"/>
          <w:szCs w:val="22"/>
        </w:rPr>
        <w:t>+</w:t>
      </w:r>
      <w:r w:rsidRPr="00E37160">
        <w:rPr>
          <w:rFonts w:ascii="Arial" w:hAnsi="Arial" w:cs="Arial"/>
          <w:sz w:val="22"/>
          <w:szCs w:val="22"/>
        </w:rPr>
        <w:t xml:space="preserve"> – Europejski Fundusz Społeczny</w:t>
      </w:r>
      <w:r w:rsidR="00450FC3" w:rsidRPr="00E37160">
        <w:rPr>
          <w:rFonts w:ascii="Arial" w:hAnsi="Arial" w:cs="Arial"/>
          <w:sz w:val="22"/>
          <w:szCs w:val="22"/>
        </w:rPr>
        <w:t xml:space="preserve"> Plus</w:t>
      </w:r>
    </w:p>
    <w:p w14:paraId="3BEC6AF8" w14:textId="77777777" w:rsidR="009B5384" w:rsidRPr="00E37160" w:rsidRDefault="009B5384" w:rsidP="003A4438">
      <w:pPr>
        <w:spacing w:before="120" w:after="120" w:line="271" w:lineRule="auto"/>
        <w:rPr>
          <w:rFonts w:ascii="Arial" w:hAnsi="Arial" w:cs="Arial"/>
          <w:sz w:val="22"/>
          <w:szCs w:val="22"/>
        </w:rPr>
      </w:pPr>
      <w:r w:rsidRPr="00E37160">
        <w:rPr>
          <w:rFonts w:ascii="Arial" w:hAnsi="Arial" w:cs="Arial"/>
          <w:b/>
          <w:sz w:val="22"/>
          <w:szCs w:val="22"/>
        </w:rPr>
        <w:t>FEPZ</w:t>
      </w:r>
      <w:r w:rsidRPr="00E37160">
        <w:rPr>
          <w:rFonts w:ascii="Arial" w:hAnsi="Arial" w:cs="Arial"/>
          <w:sz w:val="22"/>
          <w:szCs w:val="22"/>
        </w:rPr>
        <w:t xml:space="preserve"> </w:t>
      </w:r>
      <w:r w:rsidR="00197313" w:rsidRPr="00E37160">
        <w:rPr>
          <w:rFonts w:ascii="Arial" w:hAnsi="Arial" w:cs="Arial"/>
          <w:b/>
          <w:sz w:val="22"/>
          <w:szCs w:val="22"/>
        </w:rPr>
        <w:t>2021-2027</w:t>
      </w:r>
      <w:r w:rsidR="00197313" w:rsidRPr="00E37160">
        <w:rPr>
          <w:rFonts w:ascii="Arial" w:hAnsi="Arial" w:cs="Arial"/>
          <w:sz w:val="22"/>
          <w:szCs w:val="22"/>
        </w:rPr>
        <w:t xml:space="preserve"> </w:t>
      </w:r>
      <w:r w:rsidRPr="00E37160">
        <w:rPr>
          <w:rFonts w:ascii="Arial" w:hAnsi="Arial" w:cs="Arial"/>
          <w:sz w:val="22"/>
          <w:szCs w:val="22"/>
        </w:rPr>
        <w:t xml:space="preserve">- </w:t>
      </w:r>
      <w:bookmarkStart w:id="4" w:name="_Hlk117162014"/>
      <w:r w:rsidRPr="00E37160">
        <w:rPr>
          <w:rFonts w:ascii="Arial" w:hAnsi="Arial" w:cs="Arial"/>
          <w:sz w:val="22"/>
          <w:szCs w:val="22"/>
        </w:rPr>
        <w:t xml:space="preserve">Fundusze Europejskie dla Pomorza Zachodniego </w:t>
      </w:r>
      <w:bookmarkStart w:id="5" w:name="_Hlk117501615"/>
      <w:r w:rsidRPr="00E37160">
        <w:rPr>
          <w:rFonts w:ascii="Arial" w:hAnsi="Arial" w:cs="Arial"/>
          <w:sz w:val="22"/>
          <w:szCs w:val="22"/>
        </w:rPr>
        <w:t>2021 - 2027</w:t>
      </w:r>
      <w:bookmarkEnd w:id="4"/>
      <w:bookmarkEnd w:id="5"/>
    </w:p>
    <w:p w14:paraId="77D084CE"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 xml:space="preserve">IP </w:t>
      </w:r>
      <w:r w:rsidR="00346783" w:rsidRPr="00E37160">
        <w:rPr>
          <w:rFonts w:ascii="Arial" w:hAnsi="Arial" w:cs="Arial"/>
          <w:b/>
          <w:sz w:val="22"/>
          <w:szCs w:val="22"/>
        </w:rPr>
        <w:t>FEPZ</w:t>
      </w:r>
      <w:r w:rsidR="00346783" w:rsidRPr="00E37160">
        <w:rPr>
          <w:rFonts w:ascii="Arial" w:hAnsi="Arial" w:cs="Arial"/>
          <w:sz w:val="22"/>
          <w:szCs w:val="22"/>
        </w:rPr>
        <w:t xml:space="preserve"> </w:t>
      </w:r>
      <w:r w:rsidRPr="00E37160">
        <w:rPr>
          <w:rFonts w:ascii="Arial" w:hAnsi="Arial" w:cs="Arial"/>
          <w:sz w:val="22"/>
          <w:szCs w:val="22"/>
        </w:rPr>
        <w:t xml:space="preserve">– Instytucja Pośrednicząca </w:t>
      </w:r>
      <w:r w:rsidR="00C40686" w:rsidRPr="00E37160">
        <w:rPr>
          <w:rFonts w:ascii="Arial" w:hAnsi="Arial" w:cs="Arial"/>
          <w:sz w:val="22"/>
          <w:szCs w:val="22"/>
        </w:rPr>
        <w:t xml:space="preserve">dla </w:t>
      </w:r>
      <w:r w:rsidR="0080224F" w:rsidRPr="00E37160">
        <w:rPr>
          <w:rFonts w:ascii="Arial" w:hAnsi="Arial" w:cs="Arial"/>
          <w:sz w:val="22"/>
          <w:szCs w:val="22"/>
        </w:rPr>
        <w:t>p</w:t>
      </w:r>
      <w:r w:rsidR="00C40686" w:rsidRPr="00E37160">
        <w:rPr>
          <w:rFonts w:ascii="Arial" w:hAnsi="Arial" w:cs="Arial"/>
          <w:sz w:val="22"/>
          <w:szCs w:val="22"/>
        </w:rPr>
        <w:t xml:space="preserve">rogramu </w:t>
      </w:r>
      <w:r w:rsidR="00450FC3" w:rsidRPr="00E37160">
        <w:rPr>
          <w:rFonts w:ascii="Arial" w:hAnsi="Arial" w:cs="Arial"/>
          <w:sz w:val="22"/>
          <w:szCs w:val="22"/>
        </w:rPr>
        <w:t>Fundusze Europejski</w:t>
      </w:r>
      <w:r w:rsidR="00C40686" w:rsidRPr="00E37160">
        <w:rPr>
          <w:rFonts w:ascii="Arial" w:hAnsi="Arial" w:cs="Arial"/>
          <w:sz w:val="22"/>
          <w:szCs w:val="22"/>
        </w:rPr>
        <w:t>e</w:t>
      </w:r>
      <w:r w:rsidR="00450FC3" w:rsidRPr="00E37160">
        <w:rPr>
          <w:rFonts w:ascii="Arial" w:hAnsi="Arial" w:cs="Arial"/>
          <w:sz w:val="22"/>
          <w:szCs w:val="22"/>
        </w:rPr>
        <w:t xml:space="preserve"> dla Pomorza Zachodniego 2021 - 2027</w:t>
      </w:r>
      <w:r w:rsidR="005F6F3F" w:rsidRPr="00E37160">
        <w:rPr>
          <w:rFonts w:ascii="Arial" w:hAnsi="Arial" w:cs="Arial"/>
          <w:sz w:val="22"/>
          <w:szCs w:val="22"/>
        </w:rPr>
        <w:t xml:space="preserve"> (Wojewódzki Urząd Pracy w Szczecinie)</w:t>
      </w:r>
    </w:p>
    <w:p w14:paraId="1583D570"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 xml:space="preserve">IZ </w:t>
      </w:r>
      <w:r w:rsidR="00346783" w:rsidRPr="00E37160">
        <w:rPr>
          <w:rFonts w:ascii="Arial" w:hAnsi="Arial" w:cs="Arial"/>
          <w:b/>
          <w:sz w:val="22"/>
          <w:szCs w:val="22"/>
        </w:rPr>
        <w:t>FEPZ</w:t>
      </w:r>
      <w:r w:rsidR="00346783" w:rsidRPr="00E37160">
        <w:rPr>
          <w:rFonts w:ascii="Arial" w:hAnsi="Arial" w:cs="Arial"/>
          <w:sz w:val="22"/>
          <w:szCs w:val="22"/>
        </w:rPr>
        <w:t xml:space="preserve"> </w:t>
      </w:r>
      <w:r w:rsidRPr="00E37160">
        <w:rPr>
          <w:rFonts w:ascii="Arial" w:hAnsi="Arial" w:cs="Arial"/>
          <w:sz w:val="22"/>
          <w:szCs w:val="22"/>
        </w:rPr>
        <w:t xml:space="preserve">– Instytucja Zarządzająca </w:t>
      </w:r>
      <w:r w:rsidR="00C40686" w:rsidRPr="00E37160">
        <w:rPr>
          <w:rFonts w:ascii="Arial" w:hAnsi="Arial" w:cs="Arial"/>
          <w:sz w:val="22"/>
          <w:szCs w:val="22"/>
        </w:rPr>
        <w:t xml:space="preserve">dla </w:t>
      </w:r>
      <w:r w:rsidR="0080224F" w:rsidRPr="00E37160">
        <w:rPr>
          <w:rFonts w:ascii="Arial" w:hAnsi="Arial" w:cs="Arial"/>
          <w:sz w:val="22"/>
          <w:szCs w:val="22"/>
        </w:rPr>
        <w:t>p</w:t>
      </w:r>
      <w:r w:rsidR="00C40686" w:rsidRPr="00E37160">
        <w:rPr>
          <w:rFonts w:ascii="Arial" w:hAnsi="Arial" w:cs="Arial"/>
          <w:sz w:val="22"/>
          <w:szCs w:val="22"/>
        </w:rPr>
        <w:t xml:space="preserve">rogramu </w:t>
      </w:r>
      <w:r w:rsidR="00346783" w:rsidRPr="00E37160">
        <w:rPr>
          <w:rFonts w:ascii="Arial" w:hAnsi="Arial" w:cs="Arial"/>
          <w:sz w:val="22"/>
          <w:szCs w:val="22"/>
        </w:rPr>
        <w:t>Fundusze Europejski</w:t>
      </w:r>
      <w:r w:rsidR="00C40686" w:rsidRPr="00E37160">
        <w:rPr>
          <w:rFonts w:ascii="Arial" w:hAnsi="Arial" w:cs="Arial"/>
          <w:sz w:val="22"/>
          <w:szCs w:val="22"/>
        </w:rPr>
        <w:t>e</w:t>
      </w:r>
      <w:r w:rsidR="00346783" w:rsidRPr="00E37160">
        <w:rPr>
          <w:rFonts w:ascii="Arial" w:hAnsi="Arial" w:cs="Arial"/>
          <w:sz w:val="22"/>
          <w:szCs w:val="22"/>
        </w:rPr>
        <w:t xml:space="preserve"> dla Pomorza Zachodniego 2021 - 2027</w:t>
      </w:r>
      <w:r w:rsidR="005F6F3F" w:rsidRPr="00E37160">
        <w:rPr>
          <w:rFonts w:ascii="Arial" w:hAnsi="Arial" w:cs="Arial"/>
          <w:sz w:val="22"/>
          <w:szCs w:val="22"/>
        </w:rPr>
        <w:t xml:space="preserve"> (Zarząd Województwa Zachodniopomorskiego)</w:t>
      </w:r>
    </w:p>
    <w:p w14:paraId="7D9FF43D" w14:textId="77777777" w:rsidR="000C2AB3" w:rsidRPr="00E37160" w:rsidRDefault="003503C4" w:rsidP="003A4438">
      <w:pPr>
        <w:spacing w:before="120" w:after="120" w:line="271" w:lineRule="auto"/>
        <w:rPr>
          <w:rFonts w:ascii="Arial" w:hAnsi="Arial" w:cs="Arial"/>
          <w:sz w:val="22"/>
          <w:szCs w:val="22"/>
        </w:rPr>
      </w:pPr>
      <w:r w:rsidRPr="00E37160">
        <w:rPr>
          <w:rFonts w:ascii="Arial" w:hAnsi="Arial" w:cs="Arial"/>
          <w:b/>
          <w:sz w:val="22"/>
          <w:szCs w:val="22"/>
        </w:rPr>
        <w:t>ION</w:t>
      </w:r>
      <w:r w:rsidRPr="00E37160">
        <w:rPr>
          <w:rFonts w:ascii="Arial" w:hAnsi="Arial" w:cs="Arial"/>
          <w:sz w:val="22"/>
          <w:szCs w:val="22"/>
        </w:rPr>
        <w:t xml:space="preserve"> </w:t>
      </w:r>
      <w:r w:rsidR="000C2AB3" w:rsidRPr="00E37160">
        <w:rPr>
          <w:rFonts w:ascii="Arial" w:hAnsi="Arial" w:cs="Arial"/>
          <w:sz w:val="22"/>
          <w:szCs w:val="22"/>
        </w:rPr>
        <w:t xml:space="preserve">– Instytucja Organizująca </w:t>
      </w:r>
      <w:r w:rsidRPr="00E37160">
        <w:rPr>
          <w:rFonts w:ascii="Arial" w:hAnsi="Arial" w:cs="Arial"/>
          <w:sz w:val="22"/>
          <w:szCs w:val="22"/>
        </w:rPr>
        <w:t xml:space="preserve">Nabór </w:t>
      </w:r>
      <w:r w:rsidR="000C2AB3" w:rsidRPr="00E37160">
        <w:rPr>
          <w:rFonts w:ascii="Arial" w:hAnsi="Arial" w:cs="Arial"/>
          <w:sz w:val="22"/>
          <w:szCs w:val="22"/>
        </w:rPr>
        <w:t>(Wojewódzki Urząd Pracy w Szczecinie)</w:t>
      </w:r>
    </w:p>
    <w:p w14:paraId="7C69BE18" w14:textId="77777777" w:rsidR="00EA0047" w:rsidRPr="00E37160" w:rsidRDefault="00EA0047" w:rsidP="003A4438">
      <w:pPr>
        <w:spacing w:before="120" w:after="120" w:line="271" w:lineRule="auto"/>
        <w:rPr>
          <w:rFonts w:ascii="Arial" w:hAnsi="Arial" w:cs="Arial"/>
          <w:sz w:val="22"/>
          <w:szCs w:val="22"/>
        </w:rPr>
      </w:pPr>
      <w:r w:rsidRPr="00E37160">
        <w:rPr>
          <w:rFonts w:ascii="Arial" w:hAnsi="Arial" w:cs="Arial"/>
          <w:b/>
          <w:sz w:val="22"/>
          <w:szCs w:val="22"/>
        </w:rPr>
        <w:t>JSFP</w:t>
      </w:r>
      <w:r w:rsidRPr="00E37160">
        <w:rPr>
          <w:rFonts w:ascii="Arial" w:hAnsi="Arial" w:cs="Arial"/>
          <w:sz w:val="22"/>
          <w:szCs w:val="22"/>
        </w:rPr>
        <w:t xml:space="preserve"> – </w:t>
      </w:r>
      <w:r w:rsidR="00565BDB" w:rsidRPr="00E37160">
        <w:rPr>
          <w:rFonts w:ascii="Arial" w:hAnsi="Arial" w:cs="Arial"/>
          <w:sz w:val="22"/>
          <w:szCs w:val="22"/>
        </w:rPr>
        <w:t xml:space="preserve">jednostka sektora finansów publicznych </w:t>
      </w:r>
    </w:p>
    <w:p w14:paraId="7FAE9B52"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KM</w:t>
      </w:r>
      <w:r w:rsidRPr="00E37160">
        <w:rPr>
          <w:rFonts w:ascii="Arial" w:hAnsi="Arial" w:cs="Arial"/>
          <w:sz w:val="22"/>
          <w:szCs w:val="22"/>
        </w:rPr>
        <w:t xml:space="preserve"> – Komitet Monitorujący </w:t>
      </w:r>
      <w:r w:rsidR="0080224F" w:rsidRPr="00E37160">
        <w:rPr>
          <w:rFonts w:ascii="Arial" w:hAnsi="Arial" w:cs="Arial"/>
          <w:sz w:val="22"/>
          <w:szCs w:val="22"/>
        </w:rPr>
        <w:t>p</w:t>
      </w:r>
      <w:r w:rsidR="00C40686" w:rsidRPr="00E37160">
        <w:rPr>
          <w:rFonts w:ascii="Arial" w:hAnsi="Arial" w:cs="Arial"/>
          <w:sz w:val="22"/>
          <w:szCs w:val="22"/>
        </w:rPr>
        <w:t xml:space="preserve">rogramu </w:t>
      </w:r>
      <w:r w:rsidR="001554BE" w:rsidRPr="00E37160">
        <w:rPr>
          <w:rFonts w:ascii="Arial" w:hAnsi="Arial" w:cs="Arial"/>
          <w:sz w:val="22"/>
          <w:szCs w:val="22"/>
        </w:rPr>
        <w:t>Fundusze Europejski</w:t>
      </w:r>
      <w:r w:rsidR="00C40686" w:rsidRPr="00E37160">
        <w:rPr>
          <w:rFonts w:ascii="Arial" w:hAnsi="Arial" w:cs="Arial"/>
          <w:sz w:val="22"/>
          <w:szCs w:val="22"/>
        </w:rPr>
        <w:t>e</w:t>
      </w:r>
      <w:r w:rsidR="001554BE" w:rsidRPr="00E37160">
        <w:rPr>
          <w:rFonts w:ascii="Arial" w:hAnsi="Arial" w:cs="Arial"/>
          <w:sz w:val="22"/>
          <w:szCs w:val="22"/>
        </w:rPr>
        <w:t xml:space="preserve"> dla Pomorza Zachodniego 2021 - 2027</w:t>
      </w:r>
    </w:p>
    <w:p w14:paraId="68899BB0"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KOP</w:t>
      </w:r>
      <w:r w:rsidRPr="00E37160">
        <w:rPr>
          <w:rFonts w:ascii="Arial" w:hAnsi="Arial" w:cs="Arial"/>
          <w:sz w:val="22"/>
          <w:szCs w:val="22"/>
        </w:rPr>
        <w:t xml:space="preserve"> – Komisja Oceny Projektów</w:t>
      </w:r>
    </w:p>
    <w:p w14:paraId="0226955E" w14:textId="3AEB035D" w:rsidR="005F6F3F" w:rsidRPr="00E37160" w:rsidRDefault="001B0A7A" w:rsidP="003A4438">
      <w:pPr>
        <w:spacing w:before="120" w:after="120" w:line="271" w:lineRule="auto"/>
        <w:rPr>
          <w:rFonts w:ascii="Arial" w:hAnsi="Arial" w:cs="Arial"/>
          <w:sz w:val="22"/>
          <w:szCs w:val="22"/>
        </w:rPr>
      </w:pPr>
      <w:r w:rsidRPr="00E37160">
        <w:rPr>
          <w:rFonts w:ascii="Arial" w:hAnsi="Arial" w:cs="Arial"/>
          <w:b/>
          <w:sz w:val="22"/>
          <w:szCs w:val="22"/>
        </w:rPr>
        <w:t>KPA</w:t>
      </w:r>
      <w:r w:rsidR="005F6F3F" w:rsidRPr="00E37160">
        <w:rPr>
          <w:rFonts w:ascii="Arial" w:hAnsi="Arial" w:cs="Arial"/>
          <w:sz w:val="22"/>
          <w:szCs w:val="22"/>
        </w:rPr>
        <w:t xml:space="preserve"> – ustawa z dnia 14 czerwca 1960 r. – Kodeks postępowania administracyjnego</w:t>
      </w:r>
      <w:r w:rsidR="00984C78" w:rsidRPr="00E37160">
        <w:rPr>
          <w:rFonts w:ascii="Arial" w:hAnsi="Arial" w:cs="Arial"/>
          <w:sz w:val="22"/>
          <w:szCs w:val="22"/>
        </w:rPr>
        <w:t xml:space="preserve"> (Dz.U. </w:t>
      </w:r>
      <w:r w:rsidR="005E2572" w:rsidRPr="005E2572">
        <w:rPr>
          <w:rFonts w:ascii="Arial" w:hAnsi="Arial" w:cs="Arial"/>
          <w:sz w:val="22"/>
          <w:szCs w:val="22"/>
        </w:rPr>
        <w:t xml:space="preserve">z 2024 r. poz. 572 z </w:t>
      </w:r>
      <w:proofErr w:type="spellStart"/>
      <w:r w:rsidR="005E2572" w:rsidRPr="005E2572">
        <w:rPr>
          <w:rFonts w:ascii="Arial" w:hAnsi="Arial" w:cs="Arial"/>
          <w:sz w:val="22"/>
          <w:szCs w:val="22"/>
        </w:rPr>
        <w:t>późn</w:t>
      </w:r>
      <w:proofErr w:type="spellEnd"/>
      <w:r w:rsidR="005E2572" w:rsidRPr="005E2572">
        <w:rPr>
          <w:rFonts w:ascii="Arial" w:hAnsi="Arial" w:cs="Arial"/>
          <w:sz w:val="22"/>
          <w:szCs w:val="22"/>
        </w:rPr>
        <w:t>. zm.</w:t>
      </w:r>
      <w:r w:rsidR="00984C78" w:rsidRPr="00E37160">
        <w:rPr>
          <w:rFonts w:ascii="Arial" w:hAnsi="Arial" w:cs="Arial"/>
          <w:sz w:val="22"/>
          <w:szCs w:val="22"/>
        </w:rPr>
        <w:t>)</w:t>
      </w:r>
    </w:p>
    <w:p w14:paraId="1D3CF63E" w14:textId="77777777" w:rsidR="002C3E48" w:rsidRPr="00E37160" w:rsidRDefault="00341A06" w:rsidP="003A4438">
      <w:pPr>
        <w:spacing w:before="120" w:after="120" w:line="271" w:lineRule="auto"/>
        <w:rPr>
          <w:rFonts w:ascii="Arial" w:hAnsi="Arial" w:cs="Arial"/>
          <w:sz w:val="22"/>
          <w:szCs w:val="22"/>
        </w:rPr>
      </w:pPr>
      <w:r w:rsidRPr="00E37160">
        <w:rPr>
          <w:rFonts w:ascii="Arial" w:hAnsi="Arial" w:cs="Arial"/>
          <w:b/>
          <w:bCs/>
          <w:sz w:val="22"/>
          <w:szCs w:val="22"/>
        </w:rPr>
        <w:t>p</w:t>
      </w:r>
      <w:r w:rsidR="002C3E48" w:rsidRPr="00E37160">
        <w:rPr>
          <w:rFonts w:ascii="Arial" w:hAnsi="Arial" w:cs="Arial"/>
          <w:b/>
          <w:bCs/>
          <w:sz w:val="22"/>
          <w:szCs w:val="22"/>
        </w:rPr>
        <w:t>ortal</w:t>
      </w:r>
      <w:r w:rsidR="002C3E48" w:rsidRPr="00E37160">
        <w:rPr>
          <w:rFonts w:ascii="Arial" w:hAnsi="Arial" w:cs="Arial"/>
          <w:bCs/>
          <w:sz w:val="22"/>
          <w:szCs w:val="22"/>
        </w:rPr>
        <w:t xml:space="preserve"> </w:t>
      </w:r>
      <w:r w:rsidR="009A415B" w:rsidRPr="00E37160">
        <w:rPr>
          <w:rFonts w:ascii="Arial" w:hAnsi="Arial" w:cs="Arial"/>
          <w:bCs/>
          <w:sz w:val="22"/>
          <w:szCs w:val="22"/>
        </w:rPr>
        <w:t>– portal internetowy, o którym mowa w art. 46 lit. b rozporządzenia ogólnego</w:t>
      </w:r>
      <w:r w:rsidR="00212F71" w:rsidRPr="00E37160">
        <w:rPr>
          <w:rFonts w:ascii="Arial" w:hAnsi="Arial" w:cs="Arial"/>
          <w:bCs/>
          <w:sz w:val="22"/>
          <w:szCs w:val="22"/>
        </w:rPr>
        <w:t>,</w:t>
      </w:r>
      <w:r w:rsidR="00D3566B" w:rsidRPr="00E37160">
        <w:rPr>
          <w:rFonts w:ascii="Arial" w:hAnsi="Arial" w:cs="Arial"/>
          <w:bCs/>
          <w:sz w:val="22"/>
          <w:szCs w:val="22"/>
        </w:rPr>
        <w:t xml:space="preserve"> tj. </w:t>
      </w:r>
      <w:hyperlink r:id="rId86" w:history="1">
        <w:r w:rsidRPr="00E37160">
          <w:rPr>
            <w:rStyle w:val="Hipercze"/>
            <w:rFonts w:ascii="Arial" w:hAnsi="Arial" w:cs="Arial"/>
            <w:bCs/>
            <w:sz w:val="22"/>
            <w:szCs w:val="22"/>
          </w:rPr>
          <w:t>www.funduszeeuropejskie.gov.pl</w:t>
        </w:r>
      </w:hyperlink>
    </w:p>
    <w:p w14:paraId="46BF59C1" w14:textId="77777777" w:rsidR="00891AA7" w:rsidRPr="00E37160" w:rsidRDefault="00EE07CE" w:rsidP="003A4438">
      <w:pPr>
        <w:spacing w:before="120" w:after="120" w:line="271" w:lineRule="auto"/>
        <w:rPr>
          <w:rFonts w:ascii="Arial" w:hAnsi="Arial" w:cs="Arial"/>
          <w:sz w:val="22"/>
          <w:szCs w:val="22"/>
        </w:rPr>
      </w:pPr>
      <w:r w:rsidRPr="00E37160">
        <w:rPr>
          <w:rFonts w:ascii="Arial" w:hAnsi="Arial" w:cs="Arial"/>
          <w:b/>
          <w:sz w:val="22"/>
          <w:szCs w:val="22"/>
        </w:rPr>
        <w:t>SL2021</w:t>
      </w:r>
      <w:r w:rsidRPr="00E37160">
        <w:rPr>
          <w:rFonts w:ascii="Arial" w:hAnsi="Arial" w:cs="Arial"/>
          <w:sz w:val="22"/>
          <w:szCs w:val="22"/>
        </w:rPr>
        <w:t xml:space="preserve"> </w:t>
      </w:r>
      <w:r w:rsidR="00891AA7" w:rsidRPr="00E37160">
        <w:rPr>
          <w:rFonts w:ascii="Arial" w:hAnsi="Arial" w:cs="Arial"/>
          <w:sz w:val="22"/>
          <w:szCs w:val="22"/>
        </w:rPr>
        <w:t xml:space="preserve">– </w:t>
      </w:r>
      <w:r w:rsidRPr="00E37160">
        <w:rPr>
          <w:rFonts w:ascii="Arial" w:hAnsi="Arial" w:cs="Arial"/>
          <w:sz w:val="22"/>
          <w:szCs w:val="22"/>
        </w:rPr>
        <w:t xml:space="preserve">oznacza to aplikację główną centralnego systemu teleinformatycznego (CST2021) wykorzystywanego w procesie rozliczania Projektu oraz kontaktów </w:t>
      </w:r>
      <w:r w:rsidR="00891AA7" w:rsidRPr="00E37160">
        <w:rPr>
          <w:rFonts w:ascii="Arial" w:hAnsi="Arial" w:cs="Arial"/>
          <w:sz w:val="22"/>
          <w:szCs w:val="22"/>
        </w:rPr>
        <w:t>z Instytucją Pośredniczącą</w:t>
      </w:r>
    </w:p>
    <w:p w14:paraId="35E3188E" w14:textId="64ECD3CF" w:rsidR="00624FC4" w:rsidRPr="00E37160" w:rsidRDefault="00624FC4" w:rsidP="003A4438">
      <w:pPr>
        <w:spacing w:before="120" w:after="120" w:line="271" w:lineRule="auto"/>
        <w:rPr>
          <w:rFonts w:ascii="Arial" w:hAnsi="Arial" w:cs="Arial"/>
          <w:sz w:val="22"/>
          <w:szCs w:val="22"/>
        </w:rPr>
      </w:pPr>
      <w:r w:rsidRPr="00E37160">
        <w:rPr>
          <w:rFonts w:ascii="Arial" w:hAnsi="Arial" w:cs="Arial"/>
          <w:b/>
          <w:sz w:val="22"/>
          <w:szCs w:val="22"/>
        </w:rPr>
        <w:t xml:space="preserve">SOWA </w:t>
      </w:r>
      <w:r w:rsidR="00B003E0" w:rsidRPr="00E37160">
        <w:rPr>
          <w:rFonts w:ascii="Arial" w:hAnsi="Arial" w:cs="Arial"/>
          <w:b/>
          <w:sz w:val="22"/>
          <w:szCs w:val="22"/>
        </w:rPr>
        <w:t>EFS</w:t>
      </w:r>
      <w:r w:rsidR="00B003E0" w:rsidRPr="00E37160">
        <w:rPr>
          <w:rFonts w:ascii="Arial" w:hAnsi="Arial" w:cs="Arial"/>
          <w:sz w:val="22"/>
          <w:szCs w:val="22"/>
        </w:rPr>
        <w:t xml:space="preserve"> </w:t>
      </w:r>
      <w:r w:rsidRPr="00E37160">
        <w:rPr>
          <w:rFonts w:ascii="Arial" w:hAnsi="Arial" w:cs="Arial"/>
          <w:sz w:val="22"/>
          <w:szCs w:val="22"/>
        </w:rPr>
        <w:t xml:space="preserve">- </w:t>
      </w:r>
      <w:r w:rsidR="00B003E0" w:rsidRPr="00E37160">
        <w:rPr>
          <w:rFonts w:ascii="Arial" w:hAnsi="Arial" w:cs="Arial"/>
          <w:sz w:val="22"/>
          <w:szCs w:val="22"/>
        </w:rPr>
        <w:t>System Obsługi Wniosków Aplikacyjnych Europejskiego Funduszu Społecznego</w:t>
      </w:r>
    </w:p>
    <w:p w14:paraId="6431D873"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S</w:t>
      </w:r>
      <w:r w:rsidR="00363017" w:rsidRPr="00E37160">
        <w:rPr>
          <w:rFonts w:ascii="Arial" w:hAnsi="Arial" w:cs="Arial"/>
          <w:b/>
          <w:sz w:val="22"/>
          <w:szCs w:val="22"/>
        </w:rPr>
        <w:t>Z</w:t>
      </w:r>
      <w:r w:rsidRPr="00E37160">
        <w:rPr>
          <w:rFonts w:ascii="Arial" w:hAnsi="Arial" w:cs="Arial"/>
          <w:b/>
          <w:sz w:val="22"/>
          <w:szCs w:val="22"/>
        </w:rPr>
        <w:t>OP</w:t>
      </w:r>
      <w:r w:rsidRPr="00E37160">
        <w:rPr>
          <w:rFonts w:ascii="Arial" w:hAnsi="Arial" w:cs="Arial"/>
          <w:sz w:val="22"/>
          <w:szCs w:val="22"/>
        </w:rPr>
        <w:t xml:space="preserve"> – Szczegółowy Opis</w:t>
      </w:r>
      <w:r w:rsidR="00E70A91" w:rsidRPr="00E37160">
        <w:rPr>
          <w:rFonts w:ascii="Arial" w:hAnsi="Arial" w:cs="Arial"/>
          <w:sz w:val="22"/>
          <w:szCs w:val="22"/>
        </w:rPr>
        <w:t xml:space="preserve"> Priorytetów </w:t>
      </w:r>
      <w:r w:rsidR="00C6535C" w:rsidRPr="00E37160">
        <w:rPr>
          <w:rFonts w:ascii="Arial" w:hAnsi="Arial" w:cs="Arial"/>
          <w:sz w:val="22"/>
          <w:szCs w:val="22"/>
        </w:rPr>
        <w:t>p</w:t>
      </w:r>
      <w:r w:rsidR="00E70A91" w:rsidRPr="00E37160">
        <w:rPr>
          <w:rFonts w:ascii="Arial" w:hAnsi="Arial" w:cs="Arial"/>
          <w:sz w:val="22"/>
          <w:szCs w:val="22"/>
        </w:rPr>
        <w:t xml:space="preserve">rogramu </w:t>
      </w:r>
      <w:r w:rsidR="00127342" w:rsidRPr="00E37160">
        <w:rPr>
          <w:rFonts w:ascii="Arial" w:hAnsi="Arial" w:cs="Arial"/>
          <w:sz w:val="22"/>
          <w:szCs w:val="22"/>
        </w:rPr>
        <w:t>Funduszy Europejskich dla Pomorza Zachodniego 2021 - 2027</w:t>
      </w:r>
    </w:p>
    <w:p w14:paraId="67499DF3"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UE</w:t>
      </w:r>
      <w:r w:rsidRPr="00E37160">
        <w:rPr>
          <w:rFonts w:ascii="Arial" w:hAnsi="Arial" w:cs="Arial"/>
          <w:sz w:val="22"/>
          <w:szCs w:val="22"/>
        </w:rPr>
        <w:t xml:space="preserve"> – Unia Europejska</w:t>
      </w:r>
    </w:p>
    <w:p w14:paraId="0E3D5BE1"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wniosek</w:t>
      </w:r>
      <w:r w:rsidRPr="00E37160">
        <w:rPr>
          <w:rFonts w:ascii="Arial" w:hAnsi="Arial" w:cs="Arial"/>
          <w:sz w:val="22"/>
          <w:szCs w:val="22"/>
        </w:rPr>
        <w:t xml:space="preserve"> – wniosek o dofinansowanie projektu</w:t>
      </w:r>
    </w:p>
    <w:p w14:paraId="62FA9017"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WUP</w:t>
      </w:r>
      <w:r w:rsidRPr="00E37160">
        <w:rPr>
          <w:rFonts w:ascii="Arial" w:hAnsi="Arial" w:cs="Arial"/>
          <w:sz w:val="22"/>
          <w:szCs w:val="22"/>
        </w:rPr>
        <w:t xml:space="preserve"> – Wojewódzki Urząd Pracy w Szczecinie</w:t>
      </w:r>
    </w:p>
    <w:p w14:paraId="4176BBE4" w14:textId="6C86A1E9" w:rsidR="00BB3199" w:rsidRPr="00E37160" w:rsidRDefault="00F82ADA" w:rsidP="003A4438">
      <w:pPr>
        <w:spacing w:before="120" w:after="120" w:line="271" w:lineRule="auto"/>
        <w:rPr>
          <w:rFonts w:ascii="Arial" w:hAnsi="Arial" w:cs="Arial"/>
          <w:b/>
          <w:sz w:val="22"/>
          <w:szCs w:val="22"/>
        </w:rPr>
      </w:pPr>
      <w:bookmarkStart w:id="6" w:name="_Toc425140321"/>
      <w:r w:rsidRPr="00E37160">
        <w:rPr>
          <w:rFonts w:ascii="Arial" w:hAnsi="Arial" w:cs="Arial"/>
          <w:b/>
          <w:sz w:val="22"/>
          <w:szCs w:val="22"/>
        </w:rPr>
        <w:br w:type="page"/>
      </w:r>
      <w:r w:rsidR="00DE7B14" w:rsidRPr="00E37160">
        <w:rPr>
          <w:rFonts w:ascii="Arial" w:hAnsi="Arial" w:cs="Arial"/>
          <w:b/>
          <w:sz w:val="22"/>
          <w:szCs w:val="22"/>
        </w:rPr>
        <w:lastRenderedPageBreak/>
        <w:t>Słownik pojęć</w:t>
      </w:r>
    </w:p>
    <w:p w14:paraId="0312E523" w14:textId="77777777" w:rsidR="00AE6FC0" w:rsidRPr="00E37160" w:rsidRDefault="00685A34" w:rsidP="003A4438">
      <w:pPr>
        <w:spacing w:before="120" w:after="120" w:line="271" w:lineRule="auto"/>
        <w:rPr>
          <w:rFonts w:ascii="Arial" w:hAnsi="Arial" w:cs="Arial"/>
          <w:color w:val="000000"/>
          <w:sz w:val="22"/>
          <w:szCs w:val="22"/>
        </w:rPr>
      </w:pPr>
      <w:r w:rsidRPr="00E37160">
        <w:rPr>
          <w:rFonts w:ascii="Arial" w:hAnsi="Arial" w:cs="Arial"/>
          <w:b/>
          <w:sz w:val="22"/>
          <w:szCs w:val="22"/>
        </w:rPr>
        <w:t>b</w:t>
      </w:r>
      <w:r w:rsidR="00BB3199" w:rsidRPr="00E37160">
        <w:rPr>
          <w:rFonts w:ascii="Arial" w:hAnsi="Arial" w:cs="Arial"/>
          <w:b/>
          <w:sz w:val="22"/>
          <w:szCs w:val="22"/>
        </w:rPr>
        <w:t>eneficjent</w:t>
      </w:r>
      <w:r w:rsidR="00BB3199" w:rsidRPr="00E37160">
        <w:rPr>
          <w:rFonts w:ascii="Arial" w:hAnsi="Arial" w:cs="Arial"/>
          <w:sz w:val="22"/>
          <w:szCs w:val="22"/>
        </w:rPr>
        <w:t xml:space="preserve"> </w:t>
      </w:r>
      <w:r w:rsidR="00341A06" w:rsidRPr="00E37160">
        <w:rPr>
          <w:rFonts w:ascii="Arial" w:hAnsi="Arial" w:cs="Arial"/>
          <w:sz w:val="22"/>
          <w:szCs w:val="22"/>
        </w:rPr>
        <w:t>–</w:t>
      </w:r>
      <w:r w:rsidR="00952673" w:rsidRPr="00E37160">
        <w:t xml:space="preserve"> </w:t>
      </w:r>
      <w:r w:rsidR="00952673" w:rsidRPr="00E37160">
        <w:rPr>
          <w:rFonts w:ascii="Arial" w:hAnsi="Arial" w:cs="Arial"/>
          <w:sz w:val="22"/>
          <w:szCs w:val="22"/>
        </w:rPr>
        <w:t>podmiot, o którym mowa w art. 2 pkt 9 rozporządzenia ogólnego</w:t>
      </w:r>
      <w:r w:rsidR="000B062B" w:rsidRPr="00E37160">
        <w:rPr>
          <w:rFonts w:ascii="Arial" w:hAnsi="Arial" w:cs="Arial"/>
          <w:color w:val="000000"/>
          <w:sz w:val="22"/>
          <w:szCs w:val="22"/>
        </w:rPr>
        <w:t>;</w:t>
      </w:r>
    </w:p>
    <w:p w14:paraId="06ED11E3" w14:textId="03FE4F33" w:rsidR="007B2CA8" w:rsidRPr="00E37160" w:rsidRDefault="007B2CA8" w:rsidP="007B2CA8">
      <w:pPr>
        <w:pStyle w:val="Nagwek7"/>
        <w:spacing w:before="120" w:after="120" w:line="271" w:lineRule="auto"/>
        <w:rPr>
          <w:rFonts w:ascii="Arial" w:hAnsi="Arial" w:cs="Arial"/>
          <w:sz w:val="22"/>
          <w:szCs w:val="22"/>
          <w:lang w:val="pl-PL" w:eastAsia="pl-PL"/>
        </w:rPr>
      </w:pPr>
      <w:r w:rsidRPr="00E37160">
        <w:rPr>
          <w:rFonts w:ascii="Arial" w:hAnsi="Arial" w:cs="Arial"/>
          <w:b/>
          <w:sz w:val="22"/>
          <w:szCs w:val="22"/>
          <w:lang w:val="pl-PL" w:eastAsia="pl-PL"/>
        </w:rPr>
        <w:t>Instrukcj</w:t>
      </w:r>
      <w:r w:rsidR="00C46665" w:rsidRPr="00E37160">
        <w:rPr>
          <w:rFonts w:ascii="Arial" w:hAnsi="Arial" w:cs="Arial"/>
          <w:b/>
          <w:sz w:val="22"/>
          <w:szCs w:val="22"/>
          <w:lang w:val="pl-PL" w:eastAsia="pl-PL"/>
        </w:rPr>
        <w:t>a</w:t>
      </w:r>
      <w:r w:rsidRPr="00E37160">
        <w:rPr>
          <w:rFonts w:ascii="Arial" w:hAnsi="Arial" w:cs="Arial"/>
          <w:b/>
          <w:sz w:val="22"/>
          <w:szCs w:val="22"/>
          <w:lang w:val="pl-PL" w:eastAsia="pl-PL"/>
        </w:rPr>
        <w:t xml:space="preserve"> wypełniania wniosku o dofinasowanie projektu </w:t>
      </w:r>
      <w:r w:rsidRPr="00E37160">
        <w:rPr>
          <w:rFonts w:ascii="Arial" w:hAnsi="Arial" w:cs="Arial"/>
          <w:sz w:val="22"/>
          <w:szCs w:val="22"/>
          <w:lang w:val="pl-PL" w:eastAsia="pl-PL"/>
        </w:rPr>
        <w:t>– dedykowana dla przedmiotowego naboru Instrukcja wypełniania wniosku o dofinansowanie projektu w ramach PROGRAMU FUNDUSZE EUROPEJSKIE DLA POMORZA ZACHODNIEGO 2021-2027 dla projektów w ramach Europejskiego Funduszu Społecznego Plus (</w:t>
      </w:r>
      <w:r w:rsidRPr="00E37160">
        <w:rPr>
          <w:rFonts w:ascii="Arial" w:hAnsi="Arial" w:cs="Arial"/>
          <w:sz w:val="22"/>
          <w:szCs w:val="22"/>
          <w:lang w:val="pl-PL"/>
        </w:rPr>
        <w:t xml:space="preserve">załącznik </w:t>
      </w:r>
      <w:r w:rsidRPr="00673189">
        <w:rPr>
          <w:rFonts w:ascii="Arial" w:hAnsi="Arial" w:cs="Arial"/>
          <w:sz w:val="22"/>
          <w:szCs w:val="22"/>
          <w:lang w:val="pl-PL"/>
        </w:rPr>
        <w:t>nr</w:t>
      </w:r>
      <w:r w:rsidR="00F73640" w:rsidRPr="00673189">
        <w:rPr>
          <w:rFonts w:ascii="Arial" w:hAnsi="Arial" w:cs="Arial"/>
          <w:sz w:val="22"/>
          <w:szCs w:val="22"/>
          <w:lang w:val="pl-PL"/>
        </w:rPr>
        <w:t xml:space="preserve"> 7.16</w:t>
      </w:r>
      <w:r w:rsidRPr="00E37160">
        <w:rPr>
          <w:rFonts w:ascii="Arial" w:hAnsi="Arial" w:cs="Arial"/>
          <w:sz w:val="22"/>
          <w:szCs w:val="22"/>
          <w:lang w:val="pl-PL"/>
        </w:rPr>
        <w:t xml:space="preserve"> do niniejszego </w:t>
      </w:r>
      <w:proofErr w:type="spellStart"/>
      <w:r w:rsidRPr="00E37160">
        <w:rPr>
          <w:rFonts w:ascii="Arial" w:hAnsi="Arial" w:cs="Arial"/>
          <w:sz w:val="22"/>
          <w:szCs w:val="22"/>
          <w:lang w:val="pl-PL"/>
        </w:rPr>
        <w:t>Regualminu</w:t>
      </w:r>
      <w:proofErr w:type="spellEnd"/>
      <w:r w:rsidRPr="00E37160">
        <w:rPr>
          <w:rFonts w:ascii="Arial" w:hAnsi="Arial" w:cs="Arial"/>
          <w:sz w:val="22"/>
          <w:szCs w:val="22"/>
          <w:lang w:val="pl-PL"/>
        </w:rPr>
        <w:t>)</w:t>
      </w:r>
      <w:r w:rsidR="00673189">
        <w:rPr>
          <w:rFonts w:ascii="Arial" w:hAnsi="Arial" w:cs="Arial"/>
          <w:sz w:val="22"/>
          <w:szCs w:val="22"/>
          <w:lang w:val="pl-PL"/>
        </w:rPr>
        <w:t>;</w:t>
      </w:r>
    </w:p>
    <w:p w14:paraId="4FD3DE59" w14:textId="77777777" w:rsidR="000B062B" w:rsidRPr="00E37160" w:rsidRDefault="00AE6FC0" w:rsidP="003A4438">
      <w:pPr>
        <w:spacing w:before="120" w:after="120" w:line="271" w:lineRule="auto"/>
        <w:rPr>
          <w:rFonts w:ascii="Arial" w:hAnsi="Arial" w:cs="Arial"/>
          <w:sz w:val="22"/>
          <w:szCs w:val="22"/>
        </w:rPr>
      </w:pPr>
      <w:r w:rsidRPr="00E37160">
        <w:rPr>
          <w:rFonts w:ascii="Arial" w:hAnsi="Arial" w:cs="Arial"/>
          <w:b/>
          <w:bCs/>
          <w:color w:val="000000"/>
          <w:sz w:val="22"/>
          <w:szCs w:val="22"/>
        </w:rPr>
        <w:t>lista rankingowa</w:t>
      </w:r>
      <w:r w:rsidRPr="00E37160">
        <w:rPr>
          <w:rFonts w:ascii="Arial" w:hAnsi="Arial" w:cs="Arial"/>
          <w:color w:val="000000"/>
          <w:sz w:val="22"/>
          <w:szCs w:val="22"/>
        </w:rPr>
        <w:t xml:space="preserve"> – zgodnie z art. 57 ust. 1 ustawy, informacja o projektach wybranych do </w:t>
      </w:r>
      <w:proofErr w:type="spellStart"/>
      <w:r w:rsidRPr="00E37160">
        <w:rPr>
          <w:rFonts w:ascii="Arial" w:hAnsi="Arial" w:cs="Arial"/>
          <w:color w:val="000000"/>
          <w:sz w:val="22"/>
          <w:szCs w:val="22"/>
        </w:rPr>
        <w:t>dofnansowania</w:t>
      </w:r>
      <w:proofErr w:type="spellEnd"/>
      <w:r w:rsidRPr="00E37160">
        <w:rPr>
          <w:rFonts w:ascii="Arial" w:hAnsi="Arial" w:cs="Arial"/>
          <w:color w:val="000000"/>
          <w:sz w:val="22"/>
          <w:szCs w:val="22"/>
        </w:rPr>
        <w:t xml:space="preserve"> oraz projektach, które otrzymały ocenę negatywną  o której mowa </w:t>
      </w:r>
      <w:r w:rsidR="00244DDD" w:rsidRPr="00E37160">
        <w:rPr>
          <w:rFonts w:ascii="Arial" w:hAnsi="Arial" w:cs="Arial"/>
          <w:color w:val="000000"/>
          <w:sz w:val="22"/>
          <w:szCs w:val="22"/>
        </w:rPr>
        <w:t>w</w:t>
      </w:r>
      <w:r w:rsidRPr="00E37160">
        <w:rPr>
          <w:rFonts w:ascii="Arial" w:hAnsi="Arial" w:cs="Arial"/>
          <w:color w:val="000000"/>
          <w:sz w:val="22"/>
          <w:szCs w:val="22"/>
        </w:rPr>
        <w:t xml:space="preserve"> art. 56 ust. 5 i 6;</w:t>
      </w:r>
      <w:r w:rsidR="000B062B" w:rsidRPr="00E37160">
        <w:rPr>
          <w:rFonts w:ascii="Arial" w:hAnsi="Arial" w:cs="Arial"/>
          <w:color w:val="000000"/>
          <w:sz w:val="22"/>
          <w:szCs w:val="22"/>
        </w:rPr>
        <w:t xml:space="preserve"> </w:t>
      </w:r>
    </w:p>
    <w:p w14:paraId="0E05E59A" w14:textId="77777777" w:rsidR="00F10C00" w:rsidRDefault="00F10C00" w:rsidP="003A4438">
      <w:pPr>
        <w:spacing w:before="120" w:after="120" w:line="271" w:lineRule="auto"/>
        <w:rPr>
          <w:rFonts w:ascii="Arial" w:hAnsi="Arial" w:cs="Arial"/>
          <w:sz w:val="22"/>
          <w:szCs w:val="22"/>
        </w:rPr>
      </w:pPr>
      <w:bookmarkStart w:id="7" w:name="_Hlk121224811"/>
      <w:r w:rsidRPr="00E37160">
        <w:rPr>
          <w:rFonts w:ascii="Arial" w:hAnsi="Arial" w:cs="Arial"/>
          <w:b/>
          <w:sz w:val="22"/>
          <w:szCs w:val="22"/>
        </w:rPr>
        <w:t>mechanizm racjonalnych usprawnień</w:t>
      </w:r>
      <w:r w:rsidRPr="00E37160">
        <w:rPr>
          <w:rFonts w:ascii="Arial" w:hAnsi="Arial" w:cs="Arial"/>
          <w:sz w:val="22"/>
          <w:szCs w:val="22"/>
        </w:rPr>
        <w:t xml:space="preserve"> - mechanizm racjonalnych usprawnień definiowany zgodnie z Wytycznymi dotyczącymi realizacji zasad równościowych w ramach funduszy unijnych na lata 2021-2027</w:t>
      </w:r>
      <w:r w:rsidR="00AE6FC0" w:rsidRPr="00E37160">
        <w:rPr>
          <w:rFonts w:ascii="Arial" w:hAnsi="Arial" w:cs="Arial"/>
          <w:sz w:val="22"/>
          <w:szCs w:val="22"/>
        </w:rPr>
        <w:t>;</w:t>
      </w:r>
    </w:p>
    <w:p w14:paraId="113F2EF8" w14:textId="77777777" w:rsidR="007C52BA" w:rsidRDefault="007C52BA" w:rsidP="003A4438">
      <w:pPr>
        <w:spacing w:before="120" w:after="120" w:line="271" w:lineRule="auto"/>
        <w:rPr>
          <w:rFonts w:ascii="Arial" w:hAnsi="Arial" w:cs="Arial"/>
          <w:sz w:val="22"/>
          <w:szCs w:val="22"/>
        </w:rPr>
      </w:pPr>
      <w:r w:rsidRPr="00651960">
        <w:rPr>
          <w:rFonts w:ascii="Arial" w:hAnsi="Arial" w:cs="Arial"/>
          <w:b/>
          <w:bCs/>
          <w:sz w:val="22"/>
          <w:szCs w:val="22"/>
        </w:rPr>
        <w:t>obywatel państwa trzeciego</w:t>
      </w:r>
      <w:r w:rsidRPr="007C52BA">
        <w:rPr>
          <w:rFonts w:ascii="Arial" w:hAnsi="Arial" w:cs="Arial"/>
          <w:sz w:val="22"/>
          <w:szCs w:val="22"/>
        </w:rPr>
        <w:t xml:space="preserve"> – osoba, która nie jest obywatelem państwa członkowskiego UE ani obywatelem takich krajów jak: Norwegia, Islandia, Liechtenstein, Szwajcaria, w tym: </w:t>
      </w:r>
    </w:p>
    <w:p w14:paraId="34100C10" w14:textId="77777777" w:rsidR="007C52BA" w:rsidRDefault="007C52BA" w:rsidP="003A4438">
      <w:pPr>
        <w:spacing w:before="120" w:after="120" w:line="271" w:lineRule="auto"/>
        <w:rPr>
          <w:rFonts w:ascii="Arial" w:hAnsi="Arial" w:cs="Arial"/>
          <w:sz w:val="22"/>
          <w:szCs w:val="22"/>
        </w:rPr>
      </w:pPr>
      <w:r w:rsidRPr="007C52BA">
        <w:rPr>
          <w:rFonts w:ascii="Arial" w:hAnsi="Arial" w:cs="Arial"/>
          <w:sz w:val="22"/>
          <w:szCs w:val="22"/>
        </w:rPr>
        <w:sym w:font="Symbol" w:char="F02D"/>
      </w:r>
      <w:r w:rsidRPr="007C52BA">
        <w:rPr>
          <w:rFonts w:ascii="Arial" w:hAnsi="Arial" w:cs="Arial"/>
          <w:sz w:val="22"/>
          <w:szCs w:val="22"/>
        </w:rPr>
        <w:t xml:space="preserve"> bezpaństwowiec w rozumieniu Konwencji o statusie bezpaństwowców z dnia 28 sierpnia 1954 r., </w:t>
      </w:r>
    </w:p>
    <w:p w14:paraId="1E459011" w14:textId="17888A62" w:rsidR="007C52BA" w:rsidRDefault="007C52BA" w:rsidP="003A4438">
      <w:pPr>
        <w:spacing w:before="120" w:after="120" w:line="271" w:lineRule="auto"/>
        <w:rPr>
          <w:rFonts w:ascii="Arial" w:hAnsi="Arial" w:cs="Arial"/>
          <w:sz w:val="22"/>
          <w:szCs w:val="22"/>
        </w:rPr>
      </w:pPr>
      <w:r w:rsidRPr="007C52BA">
        <w:rPr>
          <w:rFonts w:ascii="Arial" w:hAnsi="Arial" w:cs="Arial"/>
          <w:sz w:val="22"/>
          <w:szCs w:val="22"/>
        </w:rPr>
        <w:sym w:font="Symbol" w:char="F02D"/>
      </w:r>
      <w:r w:rsidRPr="007C52BA">
        <w:rPr>
          <w:rFonts w:ascii="Arial" w:hAnsi="Arial" w:cs="Arial"/>
          <w:sz w:val="22"/>
          <w:szCs w:val="22"/>
        </w:rPr>
        <w:t xml:space="preserve"> osoba bez ustalonego obywatelstwa</w:t>
      </w:r>
      <w:r w:rsidR="00673189">
        <w:rPr>
          <w:rFonts w:ascii="Arial" w:hAnsi="Arial" w:cs="Arial"/>
          <w:sz w:val="22"/>
          <w:szCs w:val="22"/>
        </w:rPr>
        <w:t>;</w:t>
      </w:r>
    </w:p>
    <w:p w14:paraId="48331A37" w14:textId="4E310C34" w:rsidR="007C52BA" w:rsidRPr="00E37160" w:rsidRDefault="007C52BA" w:rsidP="003A4438">
      <w:pPr>
        <w:spacing w:before="120" w:after="120" w:line="271" w:lineRule="auto"/>
        <w:rPr>
          <w:rFonts w:ascii="Arial" w:hAnsi="Arial" w:cs="Arial"/>
          <w:sz w:val="22"/>
          <w:szCs w:val="22"/>
        </w:rPr>
      </w:pPr>
      <w:r w:rsidRPr="007C52BA">
        <w:rPr>
          <w:rFonts w:ascii="Arial" w:hAnsi="Arial" w:cs="Arial"/>
          <w:b/>
          <w:bCs/>
          <w:sz w:val="22"/>
          <w:szCs w:val="22"/>
        </w:rPr>
        <w:t>osoba ubiegająca się i objęta ochroną międzynarodową</w:t>
      </w:r>
      <w:r w:rsidRPr="007C52BA">
        <w:rPr>
          <w:rFonts w:ascii="Arial" w:hAnsi="Arial" w:cs="Arial"/>
          <w:sz w:val="22"/>
          <w:szCs w:val="22"/>
        </w:rPr>
        <w:t xml:space="preserve"> – osoba zgodnie z Ustawą z dnia 13 czerwca 2003 r. o udzielaniu cudzoziemcom ochrony na terytorium Rzeczypospolitej Polskie</w:t>
      </w:r>
      <w:r w:rsidR="00673189">
        <w:rPr>
          <w:rFonts w:ascii="Arial" w:hAnsi="Arial" w:cs="Arial"/>
          <w:sz w:val="22"/>
          <w:szCs w:val="22"/>
        </w:rPr>
        <w:t>;</w:t>
      </w:r>
    </w:p>
    <w:bookmarkEnd w:id="7"/>
    <w:p w14:paraId="1345F102" w14:textId="77777777" w:rsidR="00BB3199" w:rsidRPr="00E37160" w:rsidRDefault="00685A34" w:rsidP="00F77340">
      <w:pPr>
        <w:spacing w:before="120" w:after="120" w:line="271" w:lineRule="auto"/>
        <w:rPr>
          <w:rFonts w:ascii="Arial" w:hAnsi="Arial" w:cs="Arial"/>
          <w:sz w:val="22"/>
          <w:szCs w:val="22"/>
        </w:rPr>
      </w:pPr>
      <w:r w:rsidRPr="00E37160">
        <w:rPr>
          <w:rFonts w:ascii="Arial" w:hAnsi="Arial" w:cs="Arial"/>
          <w:b/>
          <w:sz w:val="22"/>
          <w:szCs w:val="22"/>
        </w:rPr>
        <w:t>p</w:t>
      </w:r>
      <w:r w:rsidR="00BB3199" w:rsidRPr="00E37160">
        <w:rPr>
          <w:rFonts w:ascii="Arial" w:hAnsi="Arial" w:cs="Arial"/>
          <w:b/>
          <w:sz w:val="22"/>
          <w:szCs w:val="22"/>
        </w:rPr>
        <w:t>artner</w:t>
      </w:r>
      <w:r w:rsidR="00BB3199" w:rsidRPr="00E37160">
        <w:rPr>
          <w:rFonts w:ascii="Arial" w:hAnsi="Arial" w:cs="Arial"/>
          <w:sz w:val="22"/>
          <w:szCs w:val="22"/>
        </w:rPr>
        <w:t xml:space="preserve"> – podmiot współrealizujący projekt w rozumieniu art. </w:t>
      </w:r>
      <w:r w:rsidR="009B61E9" w:rsidRPr="00E37160">
        <w:rPr>
          <w:rFonts w:ascii="Arial" w:hAnsi="Arial" w:cs="Arial"/>
          <w:sz w:val="22"/>
          <w:szCs w:val="22"/>
        </w:rPr>
        <w:t xml:space="preserve">39 </w:t>
      </w:r>
      <w:r w:rsidR="00BB3199" w:rsidRPr="00E37160">
        <w:rPr>
          <w:rFonts w:ascii="Arial" w:hAnsi="Arial" w:cs="Arial"/>
          <w:sz w:val="22"/>
          <w:szCs w:val="22"/>
        </w:rPr>
        <w:t>ustawy;</w:t>
      </w:r>
    </w:p>
    <w:p w14:paraId="7D3B85B5" w14:textId="4E3EFF4E" w:rsidR="00E518F1" w:rsidRDefault="00E518F1" w:rsidP="00E518F1">
      <w:pPr>
        <w:pStyle w:val="Tekstpodstawowy21"/>
        <w:spacing w:before="120" w:after="120" w:line="271" w:lineRule="auto"/>
        <w:jc w:val="left"/>
        <w:rPr>
          <w:rFonts w:ascii="Arial" w:hAnsi="Arial" w:cs="Arial"/>
          <w:sz w:val="22"/>
          <w:szCs w:val="22"/>
        </w:rPr>
      </w:pPr>
      <w:r w:rsidRPr="00E37160">
        <w:rPr>
          <w:rFonts w:ascii="Arial" w:hAnsi="Arial" w:cs="Arial"/>
          <w:b/>
          <w:sz w:val="22"/>
          <w:szCs w:val="22"/>
        </w:rPr>
        <w:t xml:space="preserve">postępowanie – </w:t>
      </w:r>
      <w:r w:rsidRPr="00E37160">
        <w:rPr>
          <w:rFonts w:ascii="Arial" w:hAnsi="Arial" w:cs="Arial"/>
          <w:sz w:val="22"/>
          <w:szCs w:val="22"/>
        </w:rPr>
        <w:t>postępowanie w zakresie wyboru projektów obejmujące nabór i ocenę wniosków o dofinansowanie oraz rozstrzygnięcia w zakresie przyznania dofinansowania</w:t>
      </w:r>
      <w:r w:rsidR="00AE6FC0" w:rsidRPr="00E37160">
        <w:rPr>
          <w:rFonts w:ascii="Arial" w:hAnsi="Arial" w:cs="Arial"/>
          <w:sz w:val="22"/>
          <w:szCs w:val="22"/>
        </w:rPr>
        <w:t>;</w:t>
      </w:r>
    </w:p>
    <w:p w14:paraId="1710BB7C" w14:textId="4AADF4F7" w:rsidR="007549AD" w:rsidRPr="00E37160" w:rsidRDefault="007549AD" w:rsidP="00E518F1">
      <w:pPr>
        <w:pStyle w:val="Tekstpodstawowy21"/>
        <w:spacing w:before="120" w:after="120" w:line="271" w:lineRule="auto"/>
        <w:jc w:val="left"/>
        <w:rPr>
          <w:rFonts w:ascii="Arial" w:hAnsi="Arial" w:cs="Arial"/>
          <w:sz w:val="22"/>
          <w:szCs w:val="22"/>
        </w:rPr>
      </w:pPr>
      <w:r w:rsidRPr="00A87F10">
        <w:rPr>
          <w:rFonts w:ascii="Arial" w:hAnsi="Arial" w:cs="Arial"/>
          <w:b/>
          <w:sz w:val="22"/>
          <w:szCs w:val="22"/>
        </w:rPr>
        <w:t xml:space="preserve">poziom udzielenia pomocy publicznej/de </w:t>
      </w:r>
      <w:proofErr w:type="spellStart"/>
      <w:r w:rsidRPr="00A87F10">
        <w:rPr>
          <w:rFonts w:ascii="Arial" w:hAnsi="Arial" w:cs="Arial"/>
          <w:b/>
          <w:sz w:val="22"/>
          <w:szCs w:val="22"/>
        </w:rPr>
        <w:t>minimis</w:t>
      </w:r>
      <w:proofErr w:type="spellEnd"/>
      <w:r w:rsidRPr="00A87F10">
        <w:rPr>
          <w:rFonts w:ascii="Arial" w:hAnsi="Arial" w:cs="Arial"/>
          <w:b/>
          <w:sz w:val="22"/>
          <w:szCs w:val="22"/>
        </w:rPr>
        <w:t xml:space="preserve"> –</w:t>
      </w:r>
      <w:r>
        <w:rPr>
          <w:rFonts w:ascii="Arial" w:hAnsi="Arial" w:cs="Arial"/>
          <w:sz w:val="22"/>
          <w:szCs w:val="22"/>
        </w:rPr>
        <w:t xml:space="preserve"> na pierwszym poziomie pomocy publicznej/ de </w:t>
      </w:r>
      <w:proofErr w:type="spellStart"/>
      <w:r>
        <w:rPr>
          <w:rFonts w:ascii="Arial" w:hAnsi="Arial" w:cs="Arial"/>
          <w:sz w:val="22"/>
          <w:szCs w:val="22"/>
        </w:rPr>
        <w:t>minimis</w:t>
      </w:r>
      <w:proofErr w:type="spellEnd"/>
      <w:r>
        <w:rPr>
          <w:rFonts w:ascii="Arial" w:hAnsi="Arial" w:cs="Arial"/>
          <w:sz w:val="22"/>
          <w:szCs w:val="22"/>
        </w:rPr>
        <w:t xml:space="preserve"> udziela ION. O pomoc de </w:t>
      </w:r>
      <w:proofErr w:type="spellStart"/>
      <w:r>
        <w:rPr>
          <w:rFonts w:ascii="Arial" w:hAnsi="Arial" w:cs="Arial"/>
          <w:sz w:val="22"/>
          <w:szCs w:val="22"/>
        </w:rPr>
        <w:t>minimis</w:t>
      </w:r>
      <w:proofErr w:type="spellEnd"/>
      <w:r>
        <w:rPr>
          <w:rFonts w:ascii="Arial" w:hAnsi="Arial" w:cs="Arial"/>
          <w:sz w:val="22"/>
          <w:szCs w:val="22"/>
        </w:rPr>
        <w:t xml:space="preserve"> na pierwszym  poziomie ubiegać </w:t>
      </w:r>
      <w:r w:rsidR="003423FA">
        <w:rPr>
          <w:rFonts w:ascii="Arial" w:hAnsi="Arial" w:cs="Arial"/>
          <w:sz w:val="22"/>
          <w:szCs w:val="22"/>
        </w:rPr>
        <w:t xml:space="preserve">się może </w:t>
      </w:r>
      <w:r>
        <w:rPr>
          <w:rFonts w:ascii="Arial" w:hAnsi="Arial" w:cs="Arial"/>
          <w:sz w:val="22"/>
          <w:szCs w:val="22"/>
        </w:rPr>
        <w:t xml:space="preserve">Wnioskodawca, a w przypadku projektu partnerskiego Wnioskodawca i /lub Partner. O pomoc publiczną na pierwszym poziomie ubiegać się </w:t>
      </w:r>
      <w:r w:rsidR="003423FA">
        <w:rPr>
          <w:rFonts w:ascii="Arial" w:hAnsi="Arial" w:cs="Arial"/>
          <w:sz w:val="22"/>
          <w:szCs w:val="22"/>
        </w:rPr>
        <w:t xml:space="preserve">może </w:t>
      </w:r>
      <w:r w:rsidR="00A87F10">
        <w:rPr>
          <w:rFonts w:ascii="Arial" w:hAnsi="Arial" w:cs="Arial"/>
          <w:sz w:val="22"/>
          <w:szCs w:val="22"/>
        </w:rPr>
        <w:t xml:space="preserve">tylko </w:t>
      </w:r>
      <w:r>
        <w:rPr>
          <w:rFonts w:ascii="Arial" w:hAnsi="Arial" w:cs="Arial"/>
          <w:sz w:val="22"/>
          <w:szCs w:val="22"/>
        </w:rPr>
        <w:t>Wnioskodawca</w:t>
      </w:r>
      <w:r w:rsidR="00A87F10">
        <w:rPr>
          <w:rFonts w:ascii="Arial" w:hAnsi="Arial" w:cs="Arial"/>
          <w:sz w:val="22"/>
          <w:szCs w:val="22"/>
        </w:rPr>
        <w:t>. W przypadku projektów partnerskich</w:t>
      </w:r>
      <w:r w:rsidR="003423FA">
        <w:rPr>
          <w:rFonts w:ascii="Arial" w:hAnsi="Arial" w:cs="Arial"/>
          <w:sz w:val="22"/>
          <w:szCs w:val="22"/>
        </w:rPr>
        <w:t>,</w:t>
      </w:r>
      <w:r w:rsidR="00A87F10">
        <w:rPr>
          <w:rFonts w:ascii="Arial" w:hAnsi="Arial" w:cs="Arial"/>
          <w:sz w:val="22"/>
          <w:szCs w:val="22"/>
        </w:rPr>
        <w:t xml:space="preserve"> o pomoc publiczną starać się </w:t>
      </w:r>
      <w:r w:rsidR="003423FA">
        <w:rPr>
          <w:rFonts w:ascii="Arial" w:hAnsi="Arial" w:cs="Arial"/>
          <w:sz w:val="22"/>
          <w:szCs w:val="22"/>
        </w:rPr>
        <w:t xml:space="preserve">może </w:t>
      </w:r>
      <w:r w:rsidR="00A87F10">
        <w:rPr>
          <w:rFonts w:ascii="Arial" w:hAnsi="Arial" w:cs="Arial"/>
          <w:sz w:val="22"/>
          <w:szCs w:val="22"/>
        </w:rPr>
        <w:t>wyłącznie Wnioskodawca (</w:t>
      </w:r>
      <w:r w:rsidR="00BA6A09">
        <w:rPr>
          <w:rFonts w:ascii="Arial" w:hAnsi="Arial" w:cs="Arial"/>
          <w:sz w:val="22"/>
          <w:szCs w:val="22"/>
        </w:rPr>
        <w:t>Lider p</w:t>
      </w:r>
      <w:r w:rsidR="00A87F10">
        <w:rPr>
          <w:rFonts w:ascii="Arial" w:hAnsi="Arial" w:cs="Arial"/>
          <w:sz w:val="22"/>
          <w:szCs w:val="22"/>
        </w:rPr>
        <w:t>artner</w:t>
      </w:r>
      <w:r w:rsidR="00BA6A09">
        <w:rPr>
          <w:rFonts w:ascii="Arial" w:hAnsi="Arial" w:cs="Arial"/>
          <w:sz w:val="22"/>
          <w:szCs w:val="22"/>
        </w:rPr>
        <w:t>stwa</w:t>
      </w:r>
      <w:r w:rsidR="00A87F10">
        <w:rPr>
          <w:rFonts w:ascii="Arial" w:hAnsi="Arial" w:cs="Arial"/>
          <w:sz w:val="22"/>
          <w:szCs w:val="22"/>
        </w:rPr>
        <w:t xml:space="preserve">). </w:t>
      </w:r>
      <w:r w:rsidR="004815CF">
        <w:rPr>
          <w:rFonts w:ascii="Arial" w:hAnsi="Arial" w:cs="Arial"/>
          <w:sz w:val="22"/>
          <w:szCs w:val="22"/>
        </w:rPr>
        <w:t xml:space="preserve">Natomiast </w:t>
      </w:r>
      <w:r>
        <w:rPr>
          <w:rFonts w:ascii="Arial" w:hAnsi="Arial" w:cs="Arial"/>
          <w:sz w:val="22"/>
          <w:szCs w:val="22"/>
        </w:rPr>
        <w:t xml:space="preserve">na drugim poziomie w projektach EFS + możliwe jest udzielenie </w:t>
      </w:r>
      <w:r w:rsidR="00B84B93">
        <w:rPr>
          <w:rFonts w:ascii="Arial" w:hAnsi="Arial" w:cs="Arial"/>
          <w:sz w:val="22"/>
          <w:szCs w:val="22"/>
        </w:rPr>
        <w:t xml:space="preserve">wyłącznie </w:t>
      </w:r>
      <w:r>
        <w:rPr>
          <w:rFonts w:ascii="Arial" w:hAnsi="Arial" w:cs="Arial"/>
          <w:sz w:val="22"/>
          <w:szCs w:val="22"/>
        </w:rPr>
        <w:t xml:space="preserve">pomocy </w:t>
      </w:r>
      <w:r w:rsidR="001A0F3F">
        <w:rPr>
          <w:rFonts w:ascii="Arial" w:hAnsi="Arial" w:cs="Arial"/>
          <w:sz w:val="22"/>
          <w:szCs w:val="22"/>
        </w:rPr>
        <w:t xml:space="preserve">de </w:t>
      </w:r>
      <w:proofErr w:type="spellStart"/>
      <w:r w:rsidR="001A0F3F">
        <w:rPr>
          <w:rFonts w:ascii="Arial" w:hAnsi="Arial" w:cs="Arial"/>
          <w:sz w:val="22"/>
          <w:szCs w:val="22"/>
        </w:rPr>
        <w:t>minimis</w:t>
      </w:r>
      <w:proofErr w:type="spellEnd"/>
      <w:r w:rsidR="00B84B93">
        <w:rPr>
          <w:rFonts w:ascii="Arial" w:hAnsi="Arial" w:cs="Arial"/>
          <w:sz w:val="22"/>
          <w:szCs w:val="22"/>
        </w:rPr>
        <w:t xml:space="preserve">. Pomoc de </w:t>
      </w:r>
      <w:proofErr w:type="spellStart"/>
      <w:r w:rsidR="00B84B93">
        <w:rPr>
          <w:rFonts w:ascii="Arial" w:hAnsi="Arial" w:cs="Arial"/>
          <w:sz w:val="22"/>
          <w:szCs w:val="22"/>
        </w:rPr>
        <w:t>minimis</w:t>
      </w:r>
      <w:proofErr w:type="spellEnd"/>
      <w:r w:rsidR="00B84B93">
        <w:rPr>
          <w:rFonts w:ascii="Arial" w:hAnsi="Arial" w:cs="Arial"/>
          <w:sz w:val="22"/>
          <w:szCs w:val="22"/>
        </w:rPr>
        <w:t xml:space="preserve"> na drugim poziomie mo</w:t>
      </w:r>
      <w:r w:rsidR="003468A3">
        <w:rPr>
          <w:rFonts w:ascii="Arial" w:hAnsi="Arial" w:cs="Arial"/>
          <w:sz w:val="22"/>
          <w:szCs w:val="22"/>
        </w:rPr>
        <w:t>że zostać udzielona podmiotom uczestniczącym w projekcie przez Wnioskodawcę i/lub Partnera</w:t>
      </w:r>
      <w:r w:rsidR="00963489">
        <w:rPr>
          <w:rFonts w:ascii="Arial" w:hAnsi="Arial" w:cs="Arial"/>
          <w:sz w:val="22"/>
          <w:szCs w:val="22"/>
        </w:rPr>
        <w:t>;</w:t>
      </w:r>
      <w:r w:rsidR="003468A3">
        <w:rPr>
          <w:rFonts w:ascii="Arial" w:hAnsi="Arial" w:cs="Arial"/>
          <w:sz w:val="22"/>
          <w:szCs w:val="22"/>
        </w:rPr>
        <w:t xml:space="preserve"> </w:t>
      </w:r>
    </w:p>
    <w:p w14:paraId="6F85627E" w14:textId="77777777" w:rsidR="00B81A74" w:rsidRPr="00E37160" w:rsidRDefault="00B81A74" w:rsidP="00B81A74">
      <w:pPr>
        <w:autoSpaceDE w:val="0"/>
        <w:autoSpaceDN w:val="0"/>
        <w:adjustRightInd w:val="0"/>
        <w:spacing w:before="120" w:after="120" w:line="271" w:lineRule="auto"/>
        <w:jc w:val="both"/>
        <w:rPr>
          <w:rFonts w:ascii="Arial" w:hAnsi="Arial" w:cs="Arial"/>
          <w:bCs/>
          <w:sz w:val="22"/>
          <w:szCs w:val="22"/>
        </w:rPr>
      </w:pPr>
      <w:r w:rsidRPr="00E37160">
        <w:rPr>
          <w:rFonts w:ascii="Arial" w:hAnsi="Arial" w:cs="Arial"/>
          <w:b/>
          <w:bCs/>
          <w:sz w:val="22"/>
          <w:szCs w:val="22"/>
        </w:rPr>
        <w:t>regulamin wyboru</w:t>
      </w:r>
      <w:r w:rsidRPr="00E37160">
        <w:rPr>
          <w:rFonts w:ascii="Arial" w:hAnsi="Arial" w:cs="Arial"/>
          <w:bCs/>
          <w:sz w:val="22"/>
          <w:szCs w:val="22"/>
        </w:rPr>
        <w:t xml:space="preserve"> – dokument określający zasady aplikowania o środki w ramach ogłoszonego przez IP FEPZ naboru wniosków o dofinansowanie projektów, zgodnie z</w:t>
      </w:r>
      <w:r w:rsidR="00456BC5" w:rsidRPr="00E37160">
        <w:rPr>
          <w:rFonts w:ascii="Arial" w:hAnsi="Arial" w:cs="Arial"/>
          <w:bCs/>
          <w:sz w:val="22"/>
          <w:szCs w:val="22"/>
        </w:rPr>
        <w:t> </w:t>
      </w:r>
      <w:r w:rsidRPr="00E37160">
        <w:rPr>
          <w:rFonts w:ascii="Arial" w:hAnsi="Arial" w:cs="Arial"/>
          <w:bCs/>
          <w:sz w:val="22"/>
          <w:szCs w:val="22"/>
        </w:rPr>
        <w:t>zapisami art. 51 ustawy wdrożeniowej;</w:t>
      </w:r>
    </w:p>
    <w:p w14:paraId="6B2071C8" w14:textId="77777777" w:rsidR="00E00FDC" w:rsidRPr="00E37160" w:rsidRDefault="00E00FDC" w:rsidP="00E00FDC">
      <w:pPr>
        <w:spacing w:before="120" w:after="120" w:line="271" w:lineRule="auto"/>
        <w:rPr>
          <w:rFonts w:ascii="Arial" w:hAnsi="Arial" w:cs="Arial"/>
          <w:b/>
          <w:sz w:val="22"/>
          <w:szCs w:val="22"/>
        </w:rPr>
      </w:pPr>
      <w:r w:rsidRPr="00E37160">
        <w:rPr>
          <w:rFonts w:ascii="Arial" w:hAnsi="Arial" w:cs="Arial"/>
          <w:b/>
          <w:sz w:val="22"/>
          <w:szCs w:val="22"/>
        </w:rPr>
        <w:t xml:space="preserve">rozporządzenie ogólne </w:t>
      </w:r>
      <w:r w:rsidRPr="00E37160">
        <w:rPr>
          <w:rFonts w:ascii="Arial" w:hAnsi="Arial" w:cs="Arial"/>
          <w:sz w:val="22"/>
          <w:szCs w:val="22"/>
        </w:rPr>
        <w:t xml:space="preserve">-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t>
      </w:r>
      <w:r w:rsidRPr="00E37160">
        <w:rPr>
          <w:rFonts w:ascii="Arial" w:hAnsi="Arial" w:cs="Arial"/>
          <w:sz w:val="22"/>
          <w:szCs w:val="22"/>
        </w:rPr>
        <w:lastRenderedPageBreak/>
        <w:t>Wewnętrznego i Instrumentu Wsparcia Finansowego na rzecz Zarządzania Granicami i Polityki Wizowej (Dz. Urz. UE L 231 z 30.06.2021, str. 159)</w:t>
      </w:r>
      <w:r w:rsidR="006F1427" w:rsidRPr="00E37160">
        <w:rPr>
          <w:rFonts w:ascii="Arial" w:hAnsi="Arial" w:cs="Arial"/>
          <w:sz w:val="22"/>
          <w:szCs w:val="22"/>
        </w:rPr>
        <w:t>;</w:t>
      </w:r>
      <w:r w:rsidRPr="00E37160">
        <w:rPr>
          <w:rFonts w:ascii="Arial" w:hAnsi="Arial" w:cs="Arial"/>
          <w:sz w:val="22"/>
          <w:szCs w:val="22"/>
        </w:rPr>
        <w:t xml:space="preserve"> </w:t>
      </w:r>
    </w:p>
    <w:p w14:paraId="56BA0928" w14:textId="77777777" w:rsidR="00685A34" w:rsidRPr="00E37160" w:rsidRDefault="000701AE" w:rsidP="000701AE">
      <w:pPr>
        <w:spacing w:before="120" w:after="120" w:line="271" w:lineRule="auto"/>
        <w:rPr>
          <w:rFonts w:ascii="Arial" w:hAnsi="Arial" w:cs="Arial"/>
          <w:color w:val="000000"/>
          <w:sz w:val="22"/>
          <w:szCs w:val="22"/>
        </w:rPr>
      </w:pPr>
      <w:r w:rsidRPr="00E37160">
        <w:rPr>
          <w:rFonts w:ascii="Arial" w:hAnsi="Arial" w:cs="Arial"/>
          <w:b/>
          <w:bCs/>
          <w:color w:val="000000"/>
          <w:sz w:val="22"/>
          <w:szCs w:val="22"/>
        </w:rPr>
        <w:t xml:space="preserve">umowa o partnerstwie </w:t>
      </w:r>
      <w:r w:rsidRPr="00E37160">
        <w:rPr>
          <w:rFonts w:ascii="Arial" w:hAnsi="Arial" w:cs="Arial"/>
          <w:bCs/>
          <w:color w:val="000000"/>
          <w:sz w:val="22"/>
          <w:szCs w:val="22"/>
        </w:rPr>
        <w:t>– umowa lub porozumienie, o których mowa w art. 39 ust. 9 ustawy</w:t>
      </w:r>
      <w:r w:rsidR="00685A34" w:rsidRPr="00E37160">
        <w:rPr>
          <w:rFonts w:ascii="Arial" w:hAnsi="Arial" w:cs="Arial"/>
          <w:color w:val="000000"/>
          <w:sz w:val="22"/>
          <w:szCs w:val="22"/>
        </w:rPr>
        <w:t>;</w:t>
      </w:r>
    </w:p>
    <w:p w14:paraId="001B6BB7" w14:textId="42FD6176" w:rsidR="006F1427" w:rsidRPr="00E37160" w:rsidRDefault="006F1427" w:rsidP="006F1427">
      <w:pPr>
        <w:spacing w:before="120" w:after="120" w:line="271" w:lineRule="auto"/>
        <w:rPr>
          <w:rFonts w:ascii="Arial" w:hAnsi="Arial" w:cs="Arial"/>
          <w:sz w:val="22"/>
          <w:szCs w:val="22"/>
        </w:rPr>
      </w:pPr>
      <w:r w:rsidRPr="00E37160">
        <w:rPr>
          <w:rFonts w:ascii="Arial" w:hAnsi="Arial" w:cs="Arial"/>
          <w:b/>
          <w:sz w:val="22"/>
          <w:szCs w:val="22"/>
        </w:rPr>
        <w:t xml:space="preserve">ustawa </w:t>
      </w:r>
      <w:r w:rsidRPr="00E37160">
        <w:rPr>
          <w:rFonts w:ascii="Arial" w:hAnsi="Arial" w:cs="Arial"/>
          <w:sz w:val="22"/>
          <w:szCs w:val="22"/>
        </w:rPr>
        <w:t>– ustawa z dnia 28 kwietnia 2022 r. o zasadach realizacji zadań</w:t>
      </w:r>
      <w:r w:rsidR="00963489">
        <w:rPr>
          <w:rFonts w:ascii="Arial" w:hAnsi="Arial" w:cs="Arial"/>
          <w:sz w:val="22"/>
          <w:szCs w:val="22"/>
        </w:rPr>
        <w:t xml:space="preserve"> </w:t>
      </w:r>
      <w:r w:rsidRPr="00E37160">
        <w:rPr>
          <w:rFonts w:ascii="Arial" w:hAnsi="Arial" w:cs="Arial"/>
          <w:sz w:val="22"/>
          <w:szCs w:val="22"/>
        </w:rPr>
        <w:t>finansowanych ze środków europejskich w perspektywie finansowej 2021-2027</w:t>
      </w:r>
      <w:r w:rsidR="00963489">
        <w:rPr>
          <w:rFonts w:ascii="Arial" w:hAnsi="Arial" w:cs="Arial"/>
          <w:sz w:val="22"/>
          <w:szCs w:val="22"/>
        </w:rPr>
        <w:t xml:space="preserve"> </w:t>
      </w:r>
      <w:r w:rsidRPr="00E37160">
        <w:rPr>
          <w:rFonts w:ascii="Arial" w:hAnsi="Arial" w:cs="Arial"/>
          <w:sz w:val="22"/>
          <w:szCs w:val="22"/>
        </w:rPr>
        <w:t xml:space="preserve">(Dz. U. </w:t>
      </w:r>
      <w:r w:rsidR="00651960" w:rsidRPr="00651960">
        <w:rPr>
          <w:rFonts w:ascii="Arial" w:hAnsi="Arial" w:cs="Arial"/>
          <w:sz w:val="22"/>
          <w:szCs w:val="22"/>
        </w:rPr>
        <w:t xml:space="preserve">poz. 1079 z </w:t>
      </w:r>
      <w:proofErr w:type="spellStart"/>
      <w:r w:rsidR="00651960" w:rsidRPr="00651960">
        <w:rPr>
          <w:rFonts w:ascii="Arial" w:hAnsi="Arial" w:cs="Arial"/>
          <w:sz w:val="22"/>
          <w:szCs w:val="22"/>
        </w:rPr>
        <w:t>późn</w:t>
      </w:r>
      <w:proofErr w:type="spellEnd"/>
      <w:r w:rsidR="00651960" w:rsidRPr="00651960">
        <w:rPr>
          <w:rFonts w:ascii="Arial" w:hAnsi="Arial" w:cs="Arial"/>
          <w:sz w:val="22"/>
          <w:szCs w:val="22"/>
        </w:rPr>
        <w:t>. zm.</w:t>
      </w:r>
      <w:r w:rsidRPr="00E37160">
        <w:rPr>
          <w:rFonts w:ascii="Arial" w:hAnsi="Arial"/>
          <w:sz w:val="22"/>
        </w:rPr>
        <w:t>);</w:t>
      </w:r>
    </w:p>
    <w:p w14:paraId="36FFEFBF" w14:textId="77777777" w:rsidR="001254C2" w:rsidRPr="00E37160" w:rsidRDefault="001254C2" w:rsidP="000701AE">
      <w:pPr>
        <w:spacing w:before="120" w:after="120" w:line="271" w:lineRule="auto"/>
        <w:rPr>
          <w:rFonts w:ascii="Arial" w:hAnsi="Arial" w:cs="Arial"/>
          <w:sz w:val="22"/>
          <w:szCs w:val="22"/>
        </w:rPr>
      </w:pPr>
      <w:r w:rsidRPr="00E37160">
        <w:rPr>
          <w:rFonts w:ascii="Arial" w:hAnsi="Arial" w:cs="Arial"/>
          <w:b/>
          <w:sz w:val="22"/>
          <w:szCs w:val="22"/>
        </w:rPr>
        <w:t>wnioskodawca</w:t>
      </w:r>
      <w:r w:rsidRPr="00E37160">
        <w:rPr>
          <w:rFonts w:ascii="Arial" w:hAnsi="Arial" w:cs="Arial"/>
          <w:sz w:val="22"/>
          <w:szCs w:val="22"/>
        </w:rPr>
        <w:t xml:space="preserve"> – podmiot, który złożył wniosek o dofinansowanie projektu;</w:t>
      </w:r>
    </w:p>
    <w:p w14:paraId="139D48EF" w14:textId="0D90B560" w:rsidR="00E518F1" w:rsidRPr="00E37160" w:rsidRDefault="00E518F1" w:rsidP="00E518F1">
      <w:pPr>
        <w:pStyle w:val="Tekstpodstawowy21"/>
        <w:spacing w:before="120" w:after="120" w:line="271" w:lineRule="auto"/>
        <w:jc w:val="left"/>
        <w:rPr>
          <w:rFonts w:ascii="Arial" w:hAnsi="Arial" w:cs="Arial"/>
          <w:sz w:val="22"/>
          <w:szCs w:val="22"/>
        </w:rPr>
      </w:pPr>
      <w:r w:rsidRPr="00E37160">
        <w:rPr>
          <w:rFonts w:ascii="Arial" w:hAnsi="Arial" w:cs="Arial"/>
          <w:b/>
          <w:sz w:val="22"/>
          <w:szCs w:val="22"/>
        </w:rPr>
        <w:t>zakończenie postępowania -</w:t>
      </w:r>
      <w:r w:rsidRPr="00E37160">
        <w:rPr>
          <w:rFonts w:ascii="Arial" w:hAnsi="Arial" w:cs="Arial"/>
          <w:sz w:val="22"/>
          <w:szCs w:val="22"/>
        </w:rPr>
        <w:t xml:space="preserve"> </w:t>
      </w:r>
      <w:r w:rsidRPr="00E37160">
        <w:rPr>
          <w:rFonts w:ascii="Arial" w:hAnsi="Arial" w:cs="Arial"/>
          <w:sz w:val="22"/>
        </w:rPr>
        <w:t xml:space="preserve"> zgodnie z art. 57 ust. 2 ustawy opublikowanie informacji o</w:t>
      </w:r>
      <w:r w:rsidR="00572609" w:rsidRPr="00E37160">
        <w:rPr>
          <w:rFonts w:ascii="Arial" w:hAnsi="Arial" w:cs="Arial"/>
          <w:sz w:val="22"/>
        </w:rPr>
        <w:t> </w:t>
      </w:r>
      <w:r w:rsidRPr="00E37160">
        <w:rPr>
          <w:rFonts w:ascii="Arial" w:hAnsi="Arial" w:cs="Arial"/>
          <w:sz w:val="22"/>
        </w:rPr>
        <w:t>projektach wybranych do dofinansowania oraz o projektach, które otrzymały ocenę negatywną, o której mowa w art. 56 ust. 5 i 6 ustawy, w odniesieniu do wszystkich projektów objętych postępowaniem</w:t>
      </w:r>
      <w:r w:rsidR="005E2572">
        <w:rPr>
          <w:rFonts w:ascii="Arial" w:hAnsi="Arial" w:cs="Arial"/>
          <w:sz w:val="22"/>
        </w:rPr>
        <w:t>.</w:t>
      </w:r>
    </w:p>
    <w:p w14:paraId="1403B2D2" w14:textId="77777777" w:rsidR="008A64F7" w:rsidRPr="00E37160" w:rsidRDefault="008A64F7" w:rsidP="003A4438">
      <w:pPr>
        <w:spacing w:before="120" w:after="120" w:line="271" w:lineRule="auto"/>
        <w:rPr>
          <w:rFonts w:ascii="Arial" w:hAnsi="Arial" w:cs="Arial"/>
          <w:b/>
          <w:sz w:val="22"/>
          <w:szCs w:val="22"/>
        </w:rPr>
      </w:pPr>
    </w:p>
    <w:p w14:paraId="4B4CAAD1" w14:textId="77777777" w:rsidR="008A64F7" w:rsidRPr="00E37160" w:rsidRDefault="008A64F7" w:rsidP="003A4438">
      <w:pPr>
        <w:spacing w:before="120" w:after="120" w:line="271" w:lineRule="auto"/>
        <w:rPr>
          <w:rFonts w:ascii="Arial" w:hAnsi="Arial" w:cs="Arial"/>
          <w:sz w:val="22"/>
          <w:szCs w:val="22"/>
        </w:rPr>
      </w:pPr>
    </w:p>
    <w:p w14:paraId="574202BE" w14:textId="77777777" w:rsidR="0013276F" w:rsidRPr="00E37160" w:rsidRDefault="0013276F" w:rsidP="003A4438">
      <w:pPr>
        <w:pStyle w:val="Nagwek1"/>
        <w:spacing w:before="120" w:after="120"/>
        <w:rPr>
          <w:szCs w:val="20"/>
        </w:rPr>
      </w:pPr>
      <w:r w:rsidRPr="00E37160">
        <w:br w:type="page"/>
      </w:r>
    </w:p>
    <w:p w14:paraId="1A7025AB" w14:textId="77777777" w:rsidR="004E75AD" w:rsidRPr="00E37160" w:rsidRDefault="00DE7B14" w:rsidP="00675533">
      <w:pPr>
        <w:pStyle w:val="RozdziaRK"/>
      </w:pPr>
      <w:bookmarkStart w:id="8" w:name="_Toc430615345"/>
      <w:bookmarkStart w:id="9" w:name="_Toc430633266"/>
      <w:bookmarkStart w:id="10" w:name="_Toc430646214"/>
      <w:bookmarkStart w:id="11" w:name="_Toc430545280"/>
      <w:bookmarkStart w:id="12" w:name="_Toc430615346"/>
      <w:bookmarkStart w:id="13" w:name="_Toc430633267"/>
      <w:bookmarkStart w:id="14" w:name="_Toc430646215"/>
      <w:bookmarkStart w:id="15" w:name="_Toc200089373"/>
      <w:bookmarkEnd w:id="3"/>
      <w:bookmarkEnd w:id="6"/>
      <w:bookmarkEnd w:id="8"/>
      <w:bookmarkEnd w:id="9"/>
      <w:bookmarkEnd w:id="10"/>
      <w:bookmarkEnd w:id="11"/>
      <w:bookmarkEnd w:id="12"/>
      <w:bookmarkEnd w:id="13"/>
      <w:bookmarkEnd w:id="14"/>
      <w:r w:rsidRPr="00E37160">
        <w:lastRenderedPageBreak/>
        <w:t>Informacje ogólne</w:t>
      </w:r>
      <w:bookmarkEnd w:id="15"/>
    </w:p>
    <w:p w14:paraId="5B61C126" w14:textId="77777777" w:rsidR="00B249C2" w:rsidRPr="00E37160" w:rsidRDefault="007E6385" w:rsidP="003A4438">
      <w:pPr>
        <w:pStyle w:val="Styl3"/>
      </w:pPr>
      <w:bookmarkStart w:id="16" w:name="_Toc200089374"/>
      <w:r w:rsidRPr="00E37160">
        <w:t xml:space="preserve">Cel Regulaminu </w:t>
      </w:r>
      <w:r w:rsidR="00FB653D" w:rsidRPr="00E37160">
        <w:rPr>
          <w:lang w:val="pl-PL"/>
        </w:rPr>
        <w:t>wy</w:t>
      </w:r>
      <w:r w:rsidR="00AB6557" w:rsidRPr="00E37160">
        <w:rPr>
          <w:lang w:val="pl-PL"/>
        </w:rPr>
        <w:t>boru</w:t>
      </w:r>
      <w:bookmarkEnd w:id="16"/>
    </w:p>
    <w:p w14:paraId="503BB934" w14:textId="77777777" w:rsidR="004E75AD" w:rsidRPr="00E37160" w:rsidRDefault="007E6385"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Celem regulaminu </w:t>
      </w:r>
      <w:r w:rsidR="00801FE8" w:rsidRPr="00E37160">
        <w:rPr>
          <w:rFonts w:ascii="Arial" w:hAnsi="Arial" w:cs="Arial"/>
          <w:sz w:val="22"/>
          <w:szCs w:val="22"/>
          <w:lang w:val="pl-PL"/>
        </w:rPr>
        <w:t>wy</w:t>
      </w:r>
      <w:r w:rsidR="00AB6557" w:rsidRPr="00E37160">
        <w:rPr>
          <w:rFonts w:ascii="Arial" w:hAnsi="Arial" w:cs="Arial"/>
          <w:sz w:val="22"/>
          <w:szCs w:val="22"/>
          <w:lang w:val="pl-PL"/>
        </w:rPr>
        <w:t>boru</w:t>
      </w:r>
      <w:r w:rsidR="00944E9F" w:rsidRPr="00E37160">
        <w:rPr>
          <w:rFonts w:ascii="Arial" w:hAnsi="Arial" w:cs="Arial"/>
          <w:sz w:val="22"/>
          <w:szCs w:val="22"/>
          <w:lang w:val="pl-PL"/>
        </w:rPr>
        <w:t xml:space="preserve"> </w:t>
      </w:r>
      <w:r w:rsidRPr="00E37160">
        <w:rPr>
          <w:rFonts w:ascii="Arial" w:hAnsi="Arial" w:cs="Arial"/>
          <w:sz w:val="22"/>
          <w:szCs w:val="22"/>
        </w:rPr>
        <w:t xml:space="preserve">jest dostarczenie wnioskodawcom informacji przydatnych na etapie przygotowywania wniosku o dofinansowanie realizacji projektu, a następnie jego złożenia do oceny w ramach </w:t>
      </w:r>
      <w:r w:rsidR="00944E9F" w:rsidRPr="00E37160">
        <w:rPr>
          <w:rFonts w:ascii="Arial" w:hAnsi="Arial" w:cs="Arial"/>
          <w:sz w:val="22"/>
          <w:szCs w:val="22"/>
          <w:lang w:val="pl-PL"/>
        </w:rPr>
        <w:t xml:space="preserve">naboru </w:t>
      </w:r>
      <w:r w:rsidRPr="00E37160">
        <w:rPr>
          <w:rFonts w:ascii="Arial" w:hAnsi="Arial" w:cs="Arial"/>
          <w:sz w:val="22"/>
          <w:szCs w:val="22"/>
        </w:rPr>
        <w:t xml:space="preserve">ogłoszonego przez </w:t>
      </w:r>
      <w:r w:rsidR="007F1229" w:rsidRPr="00E37160">
        <w:rPr>
          <w:rFonts w:ascii="Arial" w:hAnsi="Arial" w:cs="Arial"/>
          <w:sz w:val="22"/>
          <w:szCs w:val="22"/>
        </w:rPr>
        <w:t xml:space="preserve">IP </w:t>
      </w:r>
      <w:r w:rsidR="00306D15" w:rsidRPr="00E37160">
        <w:rPr>
          <w:rFonts w:ascii="Arial" w:hAnsi="Arial" w:cs="Arial"/>
          <w:sz w:val="22"/>
          <w:szCs w:val="22"/>
          <w:lang w:val="pl-PL"/>
        </w:rPr>
        <w:t>FEPZ</w:t>
      </w:r>
      <w:r w:rsidRPr="00E37160">
        <w:rPr>
          <w:rFonts w:ascii="Arial" w:hAnsi="Arial" w:cs="Arial"/>
          <w:sz w:val="22"/>
          <w:szCs w:val="22"/>
        </w:rPr>
        <w:t xml:space="preserve">. </w:t>
      </w:r>
      <w:r w:rsidR="007F1229" w:rsidRPr="00E37160">
        <w:rPr>
          <w:rFonts w:ascii="Arial" w:hAnsi="Arial" w:cs="Arial"/>
          <w:sz w:val="22"/>
          <w:szCs w:val="22"/>
        </w:rPr>
        <w:t xml:space="preserve">IP </w:t>
      </w:r>
      <w:r w:rsidR="00306D15" w:rsidRPr="00E37160">
        <w:rPr>
          <w:rFonts w:ascii="Arial" w:hAnsi="Arial" w:cs="Arial"/>
          <w:sz w:val="22"/>
          <w:szCs w:val="22"/>
          <w:lang w:val="pl-PL"/>
        </w:rPr>
        <w:t>FEPZ</w:t>
      </w:r>
      <w:r w:rsidR="00306D15" w:rsidRPr="00E37160">
        <w:rPr>
          <w:rFonts w:ascii="Arial" w:hAnsi="Arial" w:cs="Arial"/>
          <w:sz w:val="22"/>
          <w:szCs w:val="22"/>
        </w:rPr>
        <w:t xml:space="preserve"> </w:t>
      </w:r>
      <w:r w:rsidRPr="00E37160">
        <w:rPr>
          <w:rFonts w:ascii="Arial" w:hAnsi="Arial" w:cs="Arial"/>
          <w:sz w:val="22"/>
          <w:szCs w:val="22"/>
        </w:rPr>
        <w:t>zastrzega sobie prawo do wprowadzania zmian w niniejszym regulaminie w trakcie trwania</w:t>
      </w:r>
      <w:r w:rsidR="00DF2B0C" w:rsidRPr="00E37160">
        <w:rPr>
          <w:rFonts w:ascii="Arial" w:hAnsi="Arial" w:cs="Arial"/>
          <w:sz w:val="22"/>
          <w:szCs w:val="22"/>
          <w:lang w:val="pl-PL"/>
        </w:rPr>
        <w:t xml:space="preserve"> </w:t>
      </w:r>
      <w:r w:rsidR="00944E9F" w:rsidRPr="00E37160">
        <w:rPr>
          <w:rFonts w:ascii="Arial" w:hAnsi="Arial" w:cs="Arial"/>
          <w:sz w:val="22"/>
          <w:szCs w:val="22"/>
          <w:lang w:val="pl-PL"/>
        </w:rPr>
        <w:t>naboru</w:t>
      </w:r>
      <w:r w:rsidRPr="00E37160">
        <w:rPr>
          <w:rFonts w:ascii="Arial" w:hAnsi="Arial" w:cs="Arial"/>
          <w:sz w:val="22"/>
          <w:szCs w:val="22"/>
        </w:rPr>
        <w:t xml:space="preserve">, z zastrzeżeniem zmian skutkujących nierównym traktowaniem wnioskodawców, chyba że konieczność wprowadzenia tych zmian wynika z przepisów powszechnie obowiązującego prawa lub np. zatwierdzenia dokumentów (m.in. wytycznych, rozporządzenia). </w:t>
      </w:r>
    </w:p>
    <w:p w14:paraId="1E3CD709" w14:textId="77777777" w:rsidR="006E028C" w:rsidRPr="00E37160" w:rsidRDefault="007E6385"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zmiany regulaminu </w:t>
      </w:r>
      <w:r w:rsidR="007F1229" w:rsidRPr="00E37160">
        <w:rPr>
          <w:rFonts w:ascii="Arial" w:hAnsi="Arial" w:cs="Arial"/>
          <w:sz w:val="22"/>
          <w:szCs w:val="22"/>
        </w:rPr>
        <w:t xml:space="preserve">IP </w:t>
      </w:r>
      <w:r w:rsidR="00493B18" w:rsidRPr="00E37160">
        <w:rPr>
          <w:rFonts w:ascii="Arial" w:hAnsi="Arial" w:cs="Arial"/>
          <w:sz w:val="22"/>
          <w:szCs w:val="22"/>
          <w:lang w:val="pl-PL"/>
        </w:rPr>
        <w:t>FEPZ</w:t>
      </w:r>
      <w:r w:rsidR="00493B18" w:rsidRPr="00E37160">
        <w:rPr>
          <w:rFonts w:ascii="Arial" w:hAnsi="Arial" w:cs="Arial"/>
          <w:sz w:val="22"/>
          <w:szCs w:val="22"/>
        </w:rPr>
        <w:t xml:space="preserve"> </w:t>
      </w:r>
      <w:r w:rsidRPr="00E37160">
        <w:rPr>
          <w:rFonts w:ascii="Arial" w:hAnsi="Arial" w:cs="Arial"/>
          <w:sz w:val="22"/>
          <w:szCs w:val="22"/>
        </w:rPr>
        <w:t>zamieszcza w każdym miejscu, w którym podała do publicznej wiadomości regulamin</w:t>
      </w:r>
      <w:r w:rsidR="003F5890" w:rsidRPr="00E37160">
        <w:rPr>
          <w:rFonts w:ascii="Arial" w:hAnsi="Arial" w:cs="Arial"/>
          <w:sz w:val="22"/>
          <w:szCs w:val="22"/>
        </w:rPr>
        <w:t>,</w:t>
      </w:r>
      <w:r w:rsidRPr="00E37160">
        <w:rPr>
          <w:rFonts w:ascii="Arial" w:hAnsi="Arial" w:cs="Arial"/>
          <w:sz w:val="22"/>
          <w:szCs w:val="22"/>
        </w:rPr>
        <w:t xml:space="preserve"> informację o jego zmianie, aktualną treść regulaminu, uzasadnienie oraz termin, od którego zmiana obowiązuje. </w:t>
      </w:r>
    </w:p>
    <w:p w14:paraId="1F123143" w14:textId="77777777" w:rsidR="004E75AD" w:rsidRPr="00E37160" w:rsidRDefault="007F1229" w:rsidP="006E028C">
      <w:pPr>
        <w:rPr>
          <w:rFonts w:ascii="Arial" w:hAnsi="Arial" w:cs="Arial"/>
          <w:sz w:val="22"/>
          <w:szCs w:val="22"/>
        </w:rPr>
      </w:pPr>
      <w:r w:rsidRPr="00E37160">
        <w:rPr>
          <w:rFonts w:ascii="Arial" w:hAnsi="Arial" w:cs="Arial"/>
          <w:sz w:val="22"/>
          <w:szCs w:val="22"/>
        </w:rPr>
        <w:t xml:space="preserve">IP </w:t>
      </w:r>
      <w:r w:rsidR="00493B18" w:rsidRPr="00E37160">
        <w:rPr>
          <w:rFonts w:ascii="Arial" w:hAnsi="Arial" w:cs="Arial"/>
          <w:sz w:val="22"/>
          <w:szCs w:val="22"/>
        </w:rPr>
        <w:t xml:space="preserve">FEPZ </w:t>
      </w:r>
      <w:r w:rsidR="007E6385" w:rsidRPr="00E37160">
        <w:rPr>
          <w:rFonts w:ascii="Arial" w:hAnsi="Arial" w:cs="Arial"/>
          <w:sz w:val="22"/>
          <w:szCs w:val="22"/>
        </w:rPr>
        <w:t>udostępnia na stronach internetowych</w:t>
      </w:r>
      <w:bookmarkStart w:id="17" w:name="_Hlk85715148"/>
      <w:r w:rsidR="006E028C" w:rsidRPr="00E37160">
        <w:rPr>
          <w:rFonts w:ascii="Arial" w:hAnsi="Arial" w:cs="Arial"/>
          <w:sz w:val="22"/>
          <w:szCs w:val="22"/>
        </w:rPr>
        <w:t>,</w:t>
      </w:r>
      <w:bookmarkEnd w:id="17"/>
      <w:r w:rsidR="00E3193D" w:rsidRPr="00E37160">
        <w:rPr>
          <w:rFonts w:ascii="Arial" w:hAnsi="Arial" w:cs="Arial"/>
          <w:sz w:val="22"/>
          <w:szCs w:val="22"/>
        </w:rPr>
        <w:t xml:space="preserve"> </w:t>
      </w:r>
      <w:hyperlink r:id="rId87" w:history="1">
        <w:r w:rsidR="008F099D" w:rsidRPr="00E37160">
          <w:rPr>
            <w:rStyle w:val="Hipercze"/>
            <w:rFonts w:ascii="Arial" w:hAnsi="Arial" w:cs="Arial"/>
            <w:sz w:val="22"/>
            <w:szCs w:val="22"/>
          </w:rPr>
          <w:t>https://funduszeue.wzp.pl</w:t>
        </w:r>
      </w:hyperlink>
      <w:r w:rsidR="008F099D" w:rsidRPr="00E37160">
        <w:rPr>
          <w:rFonts w:ascii="Arial" w:hAnsi="Arial" w:cs="Arial"/>
          <w:sz w:val="22"/>
          <w:szCs w:val="22"/>
        </w:rPr>
        <w:t xml:space="preserve"> </w:t>
      </w:r>
      <w:r w:rsidR="009E4A69" w:rsidRPr="00E37160">
        <w:rPr>
          <w:rStyle w:val="Hipercze"/>
          <w:rFonts w:ascii="Arial" w:hAnsi="Arial" w:cs="Arial"/>
          <w:sz w:val="22"/>
          <w:szCs w:val="22"/>
        </w:rPr>
        <w:t xml:space="preserve"> </w:t>
      </w:r>
      <w:r w:rsidR="002C3E48" w:rsidRPr="00E37160">
        <w:rPr>
          <w:rFonts w:ascii="Arial" w:hAnsi="Arial" w:cs="Arial"/>
          <w:sz w:val="22"/>
          <w:szCs w:val="22"/>
        </w:rPr>
        <w:t>oraz</w:t>
      </w:r>
      <w:r w:rsidR="006E028C" w:rsidRPr="00E37160">
        <w:rPr>
          <w:rFonts w:ascii="Arial" w:hAnsi="Arial" w:cs="Arial"/>
          <w:sz w:val="22"/>
          <w:szCs w:val="22"/>
        </w:rPr>
        <w:t> </w:t>
      </w:r>
      <w:r w:rsidR="002C3E48" w:rsidRPr="00E37160">
        <w:rPr>
          <w:rFonts w:ascii="Arial" w:hAnsi="Arial" w:cs="Arial"/>
          <w:sz w:val="22"/>
          <w:szCs w:val="22"/>
        </w:rPr>
        <w:t>na</w:t>
      </w:r>
      <w:r w:rsidR="006E028C" w:rsidRPr="00E37160">
        <w:rPr>
          <w:rFonts w:ascii="Arial" w:hAnsi="Arial" w:cs="Arial"/>
          <w:sz w:val="22"/>
          <w:szCs w:val="22"/>
        </w:rPr>
        <w:t> </w:t>
      </w:r>
      <w:r w:rsidR="002C3E48" w:rsidRPr="00E37160">
        <w:rPr>
          <w:rFonts w:ascii="Arial" w:hAnsi="Arial" w:cs="Arial"/>
          <w:sz w:val="22"/>
          <w:szCs w:val="22"/>
        </w:rPr>
        <w:t xml:space="preserve">portalu </w:t>
      </w:r>
      <w:bookmarkStart w:id="18" w:name="_Hlt85715081"/>
      <w:bookmarkStart w:id="19" w:name="_Hlt85715080"/>
      <w:r w:rsidR="00DE236F" w:rsidRPr="00E37160">
        <w:fldChar w:fldCharType="begin"/>
      </w:r>
      <w:bookmarkEnd w:id="18"/>
      <w:bookmarkEnd w:id="19"/>
      <w:r w:rsidR="00DE236F" w:rsidRPr="00E37160">
        <w:instrText xml:space="preserve"> HYPERLINK "http://www.funduszeeuropejskie.gov.pl" </w:instrText>
      </w:r>
      <w:r w:rsidR="00DE236F" w:rsidRPr="00E37160">
        <w:fldChar w:fldCharType="separate"/>
      </w:r>
      <w:r w:rsidR="002A3178" w:rsidRPr="00E37160">
        <w:rPr>
          <w:rStyle w:val="Hipercze"/>
          <w:rFonts w:ascii="Arial" w:hAnsi="Arial" w:cs="Arial"/>
          <w:sz w:val="22"/>
          <w:szCs w:val="22"/>
        </w:rPr>
        <w:t>www.funduszeeuropejskie.gov.pl</w:t>
      </w:r>
      <w:r w:rsidR="00DE236F" w:rsidRPr="00E37160">
        <w:rPr>
          <w:rStyle w:val="Hipercze"/>
          <w:rFonts w:ascii="Arial" w:hAnsi="Arial" w:cs="Arial"/>
          <w:sz w:val="22"/>
          <w:szCs w:val="22"/>
        </w:rPr>
        <w:fldChar w:fldCharType="end"/>
      </w:r>
      <w:r w:rsidR="002A3178" w:rsidRPr="00E37160">
        <w:rPr>
          <w:rFonts w:ascii="Arial" w:hAnsi="Arial" w:cs="Arial"/>
          <w:sz w:val="22"/>
          <w:szCs w:val="22"/>
        </w:rPr>
        <w:t xml:space="preserve"> </w:t>
      </w:r>
      <w:r w:rsidR="00CA1FFC" w:rsidRPr="00E37160">
        <w:rPr>
          <w:rFonts w:ascii="Arial" w:hAnsi="Arial" w:cs="Arial"/>
          <w:sz w:val="22"/>
          <w:szCs w:val="22"/>
        </w:rPr>
        <w:t xml:space="preserve">poprzednie i obowiązujące wersje regulaminu. W związku z tym zaleca się, aby wnioskodawcy zainteresowani aplikowaniem o środki w ramach niniejszego </w:t>
      </w:r>
      <w:r w:rsidR="00DE2E7A" w:rsidRPr="00E37160">
        <w:rPr>
          <w:rFonts w:ascii="Arial" w:hAnsi="Arial" w:cs="Arial"/>
          <w:sz w:val="22"/>
          <w:szCs w:val="22"/>
        </w:rPr>
        <w:t xml:space="preserve">naboru </w:t>
      </w:r>
      <w:r w:rsidR="00CA1FFC" w:rsidRPr="00E37160">
        <w:rPr>
          <w:rFonts w:ascii="Arial" w:hAnsi="Arial" w:cs="Arial"/>
          <w:sz w:val="22"/>
          <w:szCs w:val="22"/>
        </w:rPr>
        <w:t>na bieżąco zapoznawali się z informacjami zamieszczanymi na stronach internetowych</w:t>
      </w:r>
      <w:r w:rsidR="002C3E48" w:rsidRPr="00E37160">
        <w:rPr>
          <w:rStyle w:val="Hipercze"/>
          <w:rFonts w:ascii="Arial" w:hAnsi="Arial" w:cs="Arial"/>
          <w:color w:val="auto"/>
          <w:sz w:val="22"/>
          <w:szCs w:val="22"/>
          <w:u w:val="none"/>
        </w:rPr>
        <w:t>,</w:t>
      </w:r>
      <w:r w:rsidR="001B30EE" w:rsidRPr="00E37160">
        <w:rPr>
          <w:rStyle w:val="Hipercze"/>
          <w:rFonts w:ascii="Arial" w:hAnsi="Arial" w:cs="Arial"/>
          <w:color w:val="auto"/>
          <w:sz w:val="22"/>
          <w:szCs w:val="22"/>
          <w:u w:val="none"/>
        </w:rPr>
        <w:t xml:space="preserve"> </w:t>
      </w:r>
      <w:r w:rsidR="009E4A69" w:rsidRPr="00E37160">
        <w:rPr>
          <w:rFonts w:ascii="Arial" w:hAnsi="Arial" w:cs="Arial"/>
          <w:sz w:val="22"/>
          <w:szCs w:val="22"/>
        </w:rPr>
        <w:t>https://</w:t>
      </w:r>
      <w:r w:rsidR="00516485" w:rsidRPr="00E37160">
        <w:rPr>
          <w:rStyle w:val="Hipercze"/>
          <w:rFonts w:ascii="Arial" w:hAnsi="Arial" w:cs="Arial"/>
          <w:sz w:val="22"/>
          <w:szCs w:val="22"/>
        </w:rPr>
        <w:t>funduszeue.wzp.pl</w:t>
      </w:r>
      <w:r w:rsidR="009E4A69" w:rsidRPr="00E37160">
        <w:rPr>
          <w:rStyle w:val="Hipercze"/>
          <w:rFonts w:ascii="Arial" w:hAnsi="Arial" w:cs="Arial"/>
          <w:sz w:val="22"/>
          <w:szCs w:val="22"/>
        </w:rPr>
        <w:t xml:space="preserve"> </w:t>
      </w:r>
      <w:r w:rsidR="002C3E48" w:rsidRPr="00E37160">
        <w:rPr>
          <w:rStyle w:val="Hipercze"/>
          <w:rFonts w:ascii="Arial" w:hAnsi="Arial" w:cs="Arial"/>
          <w:sz w:val="22"/>
          <w:szCs w:val="22"/>
          <w:u w:val="none"/>
        </w:rPr>
        <w:t xml:space="preserve"> </w:t>
      </w:r>
      <w:r w:rsidR="002C3E48" w:rsidRPr="00E37160">
        <w:rPr>
          <w:rStyle w:val="Hipercze"/>
          <w:rFonts w:ascii="Arial" w:hAnsi="Arial" w:cs="Arial"/>
          <w:color w:val="auto"/>
          <w:sz w:val="22"/>
          <w:szCs w:val="22"/>
          <w:u w:val="none"/>
        </w:rPr>
        <w:t>oraz</w:t>
      </w:r>
      <w:r w:rsidR="006E028C" w:rsidRPr="00E37160">
        <w:rPr>
          <w:rStyle w:val="Hipercze"/>
          <w:rFonts w:ascii="Arial" w:hAnsi="Arial" w:cs="Arial"/>
          <w:color w:val="auto"/>
          <w:sz w:val="22"/>
          <w:szCs w:val="22"/>
          <w:u w:val="none"/>
        </w:rPr>
        <w:t> </w:t>
      </w:r>
      <w:r w:rsidR="002C3E48" w:rsidRPr="00E37160">
        <w:rPr>
          <w:rStyle w:val="Hipercze"/>
          <w:rFonts w:ascii="Arial" w:hAnsi="Arial" w:cs="Arial"/>
          <w:color w:val="auto"/>
          <w:sz w:val="22"/>
          <w:szCs w:val="22"/>
          <w:u w:val="none"/>
        </w:rPr>
        <w:t>na</w:t>
      </w:r>
      <w:r w:rsidR="006E028C" w:rsidRPr="00E37160">
        <w:rPr>
          <w:rStyle w:val="Hipercze"/>
          <w:rFonts w:ascii="Arial" w:hAnsi="Arial" w:cs="Arial"/>
          <w:color w:val="auto"/>
          <w:sz w:val="22"/>
          <w:szCs w:val="22"/>
          <w:u w:val="none"/>
        </w:rPr>
        <w:t> </w:t>
      </w:r>
      <w:r w:rsidR="002C3E48" w:rsidRPr="00E37160">
        <w:rPr>
          <w:rStyle w:val="Hipercze"/>
          <w:rFonts w:ascii="Arial" w:hAnsi="Arial" w:cs="Arial"/>
          <w:color w:val="auto"/>
          <w:sz w:val="22"/>
          <w:szCs w:val="22"/>
          <w:u w:val="none"/>
        </w:rPr>
        <w:t>portalu</w:t>
      </w:r>
      <w:r w:rsidR="002A3178" w:rsidRPr="00E37160">
        <w:rPr>
          <w:rStyle w:val="Hipercze"/>
          <w:rFonts w:ascii="Arial" w:hAnsi="Arial" w:cs="Arial"/>
          <w:sz w:val="22"/>
          <w:szCs w:val="22"/>
        </w:rPr>
        <w:t xml:space="preserve"> </w:t>
      </w:r>
      <w:bookmarkStart w:id="20" w:name="_Hlt85717040"/>
      <w:r w:rsidR="00DE236F" w:rsidRPr="00E37160">
        <w:fldChar w:fldCharType="begin"/>
      </w:r>
      <w:bookmarkEnd w:id="20"/>
      <w:r w:rsidR="00DE236F" w:rsidRPr="00E37160">
        <w:instrText xml:space="preserve"> HYPERLINK "http://www.funduszeeuropejskie.gov.pl" </w:instrText>
      </w:r>
      <w:r w:rsidR="00DE236F" w:rsidRPr="00E37160">
        <w:fldChar w:fldCharType="separate"/>
      </w:r>
      <w:r w:rsidR="002A3178" w:rsidRPr="00E37160">
        <w:rPr>
          <w:rStyle w:val="Hipercze"/>
          <w:rFonts w:ascii="Arial" w:hAnsi="Arial" w:cs="Arial"/>
          <w:sz w:val="22"/>
          <w:szCs w:val="22"/>
        </w:rPr>
        <w:t>www.funduszeeuropejskie.gov.pl</w:t>
      </w:r>
      <w:r w:rsidR="00DE236F" w:rsidRPr="00E37160">
        <w:rPr>
          <w:rStyle w:val="Hipercze"/>
          <w:rFonts w:ascii="Arial" w:hAnsi="Arial" w:cs="Arial"/>
          <w:sz w:val="22"/>
          <w:szCs w:val="22"/>
        </w:rPr>
        <w:fldChar w:fldCharType="end"/>
      </w:r>
      <w:r w:rsidR="00CA1FFC" w:rsidRPr="00E37160">
        <w:rPr>
          <w:rFonts w:ascii="Arial" w:hAnsi="Arial" w:cs="Arial"/>
          <w:sz w:val="22"/>
          <w:szCs w:val="22"/>
        </w:rPr>
        <w:t>.</w:t>
      </w:r>
    </w:p>
    <w:p w14:paraId="17F8ABA3" w14:textId="77777777" w:rsidR="004E75AD" w:rsidRPr="00E37160" w:rsidRDefault="00453A19" w:rsidP="003A4438">
      <w:pPr>
        <w:pStyle w:val="Styl3"/>
      </w:pPr>
      <w:bookmarkStart w:id="21" w:name="_Toc440617813"/>
      <w:bookmarkStart w:id="22" w:name="_Toc200089375"/>
      <w:bookmarkEnd w:id="21"/>
      <w:r w:rsidRPr="00E37160">
        <w:t>Podstaw</w:t>
      </w:r>
      <w:r w:rsidR="009B59C4" w:rsidRPr="00E37160">
        <w:t>a</w:t>
      </w:r>
      <w:r w:rsidRPr="00E37160">
        <w:t xml:space="preserve"> prawn</w:t>
      </w:r>
      <w:r w:rsidR="009B59C4" w:rsidRPr="00E37160">
        <w:t>a</w:t>
      </w:r>
      <w:bookmarkEnd w:id="22"/>
      <w:r w:rsidR="006979AC" w:rsidRPr="00E37160">
        <w:t xml:space="preserve"> </w:t>
      </w:r>
    </w:p>
    <w:p w14:paraId="39DD4CF4" w14:textId="68FC48F6" w:rsidR="004E75AD" w:rsidRPr="00E37160" w:rsidRDefault="007E6385"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Niniejszy regulamin został opracowany m.in. na podstawie następujących aktów prawnych i dokumentów: </w:t>
      </w:r>
    </w:p>
    <w:p w14:paraId="79DE0414" w14:textId="77777777" w:rsidR="004E75AD" w:rsidRPr="00E37160" w:rsidRDefault="00322B6C" w:rsidP="00E13AAB">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lang w:val="pl-PL"/>
        </w:rPr>
        <w:t>rozporządzenia Parlamentu Europejskiego i Rady (UE) nr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r w:rsidR="00CD3D53" w:rsidRPr="00E37160">
        <w:rPr>
          <w:rFonts w:ascii="Arial" w:hAnsi="Arial" w:cs="Arial"/>
          <w:sz w:val="22"/>
          <w:szCs w:val="22"/>
        </w:rPr>
        <w:t>;</w:t>
      </w:r>
    </w:p>
    <w:p w14:paraId="554F727E" w14:textId="77777777" w:rsidR="00363899" w:rsidRPr="00E37160" w:rsidRDefault="002D2311"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 xml:space="preserve">rozporządzenie Parlamentu Europejskiego i Rady (UE) 2021/1057 z dnia 24 czerwca 2021 r. ustanawiające Europejski Fundusz Społeczny Plus (EFS+) oraz uchylające rozporządzenie (UE) nr 1296/2013 (Dz. Urz. UE L 231 z 30.06.2021, str. 21, z </w:t>
      </w:r>
      <w:proofErr w:type="spellStart"/>
      <w:r w:rsidRPr="00E37160">
        <w:rPr>
          <w:rFonts w:ascii="Arial" w:hAnsi="Arial" w:cs="Arial"/>
          <w:sz w:val="22"/>
          <w:szCs w:val="22"/>
        </w:rPr>
        <w:t>późn</w:t>
      </w:r>
      <w:proofErr w:type="spellEnd"/>
      <w:r w:rsidRPr="00E37160">
        <w:rPr>
          <w:rFonts w:ascii="Arial" w:hAnsi="Arial" w:cs="Arial"/>
          <w:sz w:val="22"/>
          <w:szCs w:val="22"/>
        </w:rPr>
        <w:t>. zm.)</w:t>
      </w:r>
      <w:r w:rsidRPr="00E37160">
        <w:rPr>
          <w:rFonts w:ascii="Arial" w:hAnsi="Arial" w:cs="Arial"/>
          <w:sz w:val="22"/>
          <w:szCs w:val="22"/>
          <w:lang w:val="pl-PL"/>
        </w:rPr>
        <w:t>;</w:t>
      </w:r>
    </w:p>
    <w:p w14:paraId="63E83618" w14:textId="77777777" w:rsidR="002D2311" w:rsidRPr="00E37160" w:rsidRDefault="002D2311"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rozporządzenie Parlamentu Europejskiego i Rady (UE) 2021/105</w:t>
      </w:r>
      <w:r w:rsidRPr="00E37160">
        <w:rPr>
          <w:rFonts w:ascii="Arial" w:hAnsi="Arial" w:cs="Arial"/>
          <w:sz w:val="22"/>
          <w:szCs w:val="22"/>
          <w:lang w:val="pl-PL"/>
        </w:rPr>
        <w:t xml:space="preserve">8 </w:t>
      </w:r>
      <w:r w:rsidRPr="00E37160">
        <w:rPr>
          <w:rFonts w:ascii="Arial" w:hAnsi="Arial" w:cs="Arial"/>
          <w:sz w:val="22"/>
          <w:szCs w:val="22"/>
        </w:rPr>
        <w:t xml:space="preserve">z dnia 24 czerwca 2021 </w:t>
      </w:r>
      <w:proofErr w:type="spellStart"/>
      <w:r w:rsidRPr="00E37160">
        <w:rPr>
          <w:rFonts w:ascii="Arial" w:hAnsi="Arial" w:cs="Arial"/>
          <w:sz w:val="22"/>
          <w:szCs w:val="22"/>
        </w:rPr>
        <w:t>r.w</w:t>
      </w:r>
      <w:proofErr w:type="spellEnd"/>
      <w:r w:rsidRPr="00E37160">
        <w:rPr>
          <w:rFonts w:ascii="Arial" w:hAnsi="Arial" w:cs="Arial"/>
          <w:sz w:val="22"/>
          <w:szCs w:val="22"/>
        </w:rPr>
        <w:t xml:space="preserve"> sprawie Europejskiego Funduszu Rozwoju Regionalnego i Funduszu Spójnoś</w:t>
      </w:r>
      <w:r w:rsidRPr="00E37160">
        <w:rPr>
          <w:rFonts w:ascii="Arial" w:hAnsi="Arial" w:cs="Arial"/>
          <w:sz w:val="22"/>
          <w:szCs w:val="22"/>
          <w:lang w:val="pl-PL"/>
        </w:rPr>
        <w:t>ci;</w:t>
      </w:r>
    </w:p>
    <w:p w14:paraId="5E702D41" w14:textId="74B9D796" w:rsidR="00547CBA" w:rsidRPr="002264E7" w:rsidRDefault="002B2B32"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2264E7">
        <w:rPr>
          <w:rFonts w:ascii="Arial" w:hAnsi="Arial"/>
          <w:sz w:val="22"/>
          <w:szCs w:val="22"/>
        </w:rPr>
        <w:t>r</w:t>
      </w:r>
      <w:r w:rsidRPr="002264E7">
        <w:rPr>
          <w:rFonts w:ascii="Arial" w:hAnsi="Arial" w:cs="Arial"/>
          <w:sz w:val="22"/>
          <w:szCs w:val="22"/>
        </w:rPr>
        <w:t>ozporządzeni</w:t>
      </w:r>
      <w:r w:rsidRPr="002264E7">
        <w:rPr>
          <w:rFonts w:ascii="Arial" w:hAnsi="Arial"/>
          <w:sz w:val="22"/>
          <w:szCs w:val="22"/>
        </w:rPr>
        <w:t>a</w:t>
      </w:r>
      <w:r w:rsidR="007432BF" w:rsidRPr="002264E7">
        <w:rPr>
          <w:rFonts w:ascii="Arial" w:hAnsi="Arial" w:cs="Arial"/>
          <w:sz w:val="22"/>
          <w:szCs w:val="22"/>
        </w:rPr>
        <w:t xml:space="preserve"> Parlamentu Europejskiego i Rady (UE, </w:t>
      </w:r>
      <w:r w:rsidR="002264E7" w:rsidRPr="002264E7">
        <w:rPr>
          <w:rFonts w:ascii="Arial" w:hAnsi="Arial" w:cs="Arial"/>
          <w:sz w:val="22"/>
          <w:szCs w:val="22"/>
          <w:lang w:val="pl-PL"/>
        </w:rPr>
        <w:t>EURATOM</w:t>
      </w:r>
      <w:r w:rsidR="007432BF" w:rsidRPr="002264E7">
        <w:rPr>
          <w:rFonts w:ascii="Arial" w:hAnsi="Arial" w:cs="Arial"/>
          <w:sz w:val="22"/>
          <w:szCs w:val="22"/>
        </w:rPr>
        <w:t xml:space="preserve">) </w:t>
      </w:r>
      <w:r w:rsidR="002264E7" w:rsidRPr="002264E7">
        <w:rPr>
          <w:rFonts w:ascii="Arial" w:hAnsi="Arial" w:cs="Arial"/>
          <w:sz w:val="22"/>
          <w:szCs w:val="22"/>
          <w:lang w:eastAsia="pl-PL"/>
        </w:rPr>
        <w:t>2024/2509</w:t>
      </w:r>
      <w:r w:rsidR="002264E7" w:rsidRPr="002264E7">
        <w:rPr>
          <w:rFonts w:ascii="Arial" w:hAnsi="Arial"/>
          <w:sz w:val="22"/>
          <w:szCs w:val="22"/>
        </w:rPr>
        <w:t xml:space="preserve"> </w:t>
      </w:r>
      <w:r w:rsidR="007432BF" w:rsidRPr="002264E7">
        <w:rPr>
          <w:rFonts w:ascii="Arial" w:hAnsi="Arial" w:cs="Arial"/>
          <w:sz w:val="22"/>
          <w:szCs w:val="22"/>
        </w:rPr>
        <w:t>z dnia</w:t>
      </w:r>
      <w:r w:rsidR="002264E7" w:rsidRPr="002264E7">
        <w:rPr>
          <w:rFonts w:ascii="Arial" w:hAnsi="Arial" w:cs="Arial"/>
          <w:sz w:val="22"/>
          <w:szCs w:val="22"/>
          <w:lang w:val="pl-PL"/>
        </w:rPr>
        <w:t xml:space="preserve"> </w:t>
      </w:r>
      <w:r w:rsidR="002264E7" w:rsidRPr="002264E7">
        <w:rPr>
          <w:rFonts w:ascii="Arial" w:hAnsi="Arial" w:cs="Arial"/>
          <w:sz w:val="22"/>
          <w:szCs w:val="22"/>
          <w:lang w:eastAsia="pl-PL"/>
        </w:rPr>
        <w:t>23</w:t>
      </w:r>
      <w:r w:rsidR="002264E7">
        <w:rPr>
          <w:rFonts w:ascii="Arial" w:hAnsi="Arial" w:cs="Arial"/>
          <w:sz w:val="22"/>
          <w:szCs w:val="22"/>
          <w:lang w:val="pl-PL" w:eastAsia="pl-PL"/>
        </w:rPr>
        <w:t> </w:t>
      </w:r>
      <w:r w:rsidR="002264E7" w:rsidRPr="002264E7">
        <w:rPr>
          <w:rFonts w:ascii="Arial" w:hAnsi="Arial" w:cs="Arial"/>
          <w:sz w:val="22"/>
          <w:szCs w:val="22"/>
          <w:lang w:eastAsia="pl-PL"/>
        </w:rPr>
        <w:t>września 2024</w:t>
      </w:r>
      <w:r w:rsidR="002264E7" w:rsidRPr="002264E7">
        <w:rPr>
          <w:rFonts w:ascii="Arial" w:hAnsi="Arial" w:cs="Arial"/>
          <w:sz w:val="22"/>
          <w:szCs w:val="22"/>
          <w:lang w:val="pl-PL" w:eastAsia="pl-PL"/>
        </w:rPr>
        <w:t xml:space="preserve"> r</w:t>
      </w:r>
      <w:r w:rsidR="002264E7" w:rsidRPr="002264E7">
        <w:rPr>
          <w:rFonts w:ascii="Arial" w:hAnsi="Arial"/>
          <w:sz w:val="22"/>
          <w:szCs w:val="22"/>
        </w:rPr>
        <w:t xml:space="preserve"> </w:t>
      </w:r>
      <w:r w:rsidR="007432BF" w:rsidRPr="002264E7">
        <w:rPr>
          <w:rFonts w:ascii="Arial" w:hAnsi="Arial" w:cs="Arial"/>
          <w:sz w:val="22"/>
          <w:szCs w:val="22"/>
        </w:rPr>
        <w:t xml:space="preserve">. w sprawie zasad finansowych mających zastosowanie do budżetu ogólnego Unii, </w:t>
      </w:r>
      <w:r w:rsidR="002264E7" w:rsidRPr="002264E7">
        <w:rPr>
          <w:rFonts w:ascii="Arial" w:hAnsi="Arial" w:cs="Arial"/>
          <w:sz w:val="22"/>
          <w:szCs w:val="22"/>
          <w:lang w:val="pl-PL"/>
        </w:rPr>
        <w:t>(</w:t>
      </w:r>
      <w:r w:rsidR="002264E7" w:rsidRPr="002264E7">
        <w:rPr>
          <w:rFonts w:ascii="Arial" w:hAnsi="Arial" w:cs="Arial"/>
          <w:sz w:val="22"/>
          <w:szCs w:val="22"/>
          <w:lang w:eastAsia="pl-PL"/>
        </w:rPr>
        <w:t>wersja przekształcona) (Dz.U</w:t>
      </w:r>
      <w:r w:rsidR="002264E7" w:rsidRPr="002264E7">
        <w:rPr>
          <w:rFonts w:ascii="Arial" w:hAnsi="Arial" w:cs="Arial"/>
          <w:sz w:val="22"/>
          <w:szCs w:val="22"/>
          <w:lang w:val="pl-PL" w:eastAsia="pl-PL"/>
        </w:rPr>
        <w:t xml:space="preserve">. UE </w:t>
      </w:r>
      <w:r w:rsidR="002264E7" w:rsidRPr="002264E7">
        <w:rPr>
          <w:rFonts w:ascii="Arial" w:hAnsi="Arial" w:cs="Arial"/>
          <w:sz w:val="22"/>
          <w:szCs w:val="22"/>
          <w:lang w:eastAsia="pl-PL"/>
        </w:rPr>
        <w:t>L z dnia 26 września 2024 r.)</w:t>
      </w:r>
      <w:r w:rsidR="00963489">
        <w:rPr>
          <w:rFonts w:ascii="Arial" w:hAnsi="Arial" w:cs="Arial"/>
          <w:sz w:val="22"/>
          <w:szCs w:val="22"/>
          <w:lang w:val="pl-PL" w:eastAsia="pl-PL"/>
        </w:rPr>
        <w:t>;</w:t>
      </w:r>
      <w:r w:rsidR="002264E7" w:rsidRPr="002264E7">
        <w:rPr>
          <w:rFonts w:ascii="Arial" w:hAnsi="Arial" w:cs="Arial"/>
          <w:sz w:val="22"/>
          <w:szCs w:val="22"/>
        </w:rPr>
        <w:t xml:space="preserve"> </w:t>
      </w:r>
    </w:p>
    <w:p w14:paraId="1084FE18" w14:textId="582AE51D" w:rsidR="002D2311" w:rsidRPr="00E37160" w:rsidRDefault="002D2311"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ustawa z dnia 28 kwietnia 2022 r</w:t>
      </w:r>
      <w:r w:rsidRPr="00E37160">
        <w:rPr>
          <w:rFonts w:ascii="Arial" w:hAnsi="Arial" w:cs="Arial"/>
          <w:sz w:val="22"/>
          <w:szCs w:val="22"/>
          <w:lang w:val="pl-PL"/>
        </w:rPr>
        <w:t xml:space="preserve">. </w:t>
      </w:r>
      <w:r w:rsidRPr="00E37160">
        <w:rPr>
          <w:rFonts w:ascii="Arial" w:hAnsi="Arial" w:cs="Arial"/>
          <w:sz w:val="22"/>
          <w:szCs w:val="22"/>
        </w:rPr>
        <w:t>o zasadach realizacji zadań</w:t>
      </w:r>
      <w:r w:rsidRPr="00E37160" w:rsidDel="002D2311">
        <w:rPr>
          <w:rFonts w:ascii="Arial" w:hAnsi="Arial" w:cs="Arial"/>
          <w:sz w:val="22"/>
          <w:szCs w:val="22"/>
        </w:rPr>
        <w:t xml:space="preserve"> </w:t>
      </w:r>
      <w:r w:rsidRPr="00E37160">
        <w:rPr>
          <w:rFonts w:ascii="Arial" w:hAnsi="Arial" w:cs="Arial"/>
          <w:sz w:val="22"/>
          <w:szCs w:val="22"/>
        </w:rPr>
        <w:t>finansowanych ze środków europejskich w perspektywie finansowej 2021-2</w:t>
      </w:r>
      <w:r w:rsidRPr="00E37160">
        <w:rPr>
          <w:rFonts w:ascii="Arial" w:hAnsi="Arial" w:cs="Arial"/>
          <w:sz w:val="22"/>
          <w:szCs w:val="22"/>
          <w:lang w:val="pl-PL"/>
        </w:rPr>
        <w:t>027</w:t>
      </w:r>
      <w:r w:rsidR="00A97971" w:rsidRPr="00E37160">
        <w:rPr>
          <w:rFonts w:ascii="Arial" w:hAnsi="Arial" w:cs="Arial"/>
          <w:sz w:val="22"/>
          <w:szCs w:val="22"/>
        </w:rPr>
        <w:t>(</w:t>
      </w:r>
      <w:r w:rsidR="007839BA" w:rsidRPr="007839BA">
        <w:rPr>
          <w:rFonts w:ascii="Arial" w:hAnsi="Arial" w:cs="Arial"/>
          <w:sz w:val="22"/>
          <w:szCs w:val="22"/>
          <w:lang w:val="pl-PL"/>
        </w:rPr>
        <w:t xml:space="preserve">Dz. U. poz. 1079 z </w:t>
      </w:r>
      <w:proofErr w:type="spellStart"/>
      <w:r w:rsidR="007839BA" w:rsidRPr="007839BA">
        <w:rPr>
          <w:rFonts w:ascii="Arial" w:hAnsi="Arial" w:cs="Arial"/>
          <w:sz w:val="22"/>
          <w:szCs w:val="22"/>
          <w:lang w:val="pl-PL"/>
        </w:rPr>
        <w:t>późn</w:t>
      </w:r>
      <w:proofErr w:type="spellEnd"/>
      <w:r w:rsidR="007839BA" w:rsidRPr="007839BA">
        <w:rPr>
          <w:rFonts w:ascii="Arial" w:hAnsi="Arial" w:cs="Arial"/>
          <w:sz w:val="22"/>
          <w:szCs w:val="22"/>
          <w:lang w:val="pl-PL"/>
        </w:rPr>
        <w:t>. zm.)</w:t>
      </w:r>
      <w:r w:rsidR="005D077C" w:rsidRPr="00E37160">
        <w:rPr>
          <w:rFonts w:ascii="Arial" w:hAnsi="Arial" w:cs="Arial"/>
          <w:sz w:val="22"/>
          <w:szCs w:val="22"/>
        </w:rPr>
        <w:t>zwanej dalej ustawą;</w:t>
      </w:r>
    </w:p>
    <w:p w14:paraId="59148C46" w14:textId="00A46ADF" w:rsidR="004E75AD" w:rsidRPr="00E37160" w:rsidRDefault="00CD3D53"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w:t>
      </w:r>
      <w:r w:rsidR="00685687" w:rsidRPr="00E37160">
        <w:rPr>
          <w:rFonts w:ascii="Arial" w:hAnsi="Arial" w:cs="Arial"/>
          <w:sz w:val="22"/>
          <w:szCs w:val="22"/>
        </w:rPr>
        <w:t>y</w:t>
      </w:r>
      <w:r w:rsidRPr="00E37160">
        <w:rPr>
          <w:rFonts w:ascii="Arial" w:hAnsi="Arial" w:cs="Arial"/>
          <w:sz w:val="22"/>
          <w:szCs w:val="22"/>
        </w:rPr>
        <w:t xml:space="preserve"> z dnia 20 </w:t>
      </w:r>
      <w:r w:rsidR="00F34749">
        <w:rPr>
          <w:rFonts w:ascii="Arial" w:hAnsi="Arial" w:cs="Arial"/>
          <w:sz w:val="22"/>
          <w:szCs w:val="22"/>
          <w:lang w:val="pl-PL"/>
        </w:rPr>
        <w:t>marca</w:t>
      </w:r>
      <w:r w:rsidRPr="00E37160">
        <w:rPr>
          <w:rFonts w:ascii="Arial" w:hAnsi="Arial" w:cs="Arial"/>
          <w:sz w:val="22"/>
          <w:szCs w:val="22"/>
        </w:rPr>
        <w:t xml:space="preserve"> 20</w:t>
      </w:r>
      <w:r w:rsidR="00F34749">
        <w:rPr>
          <w:rFonts w:ascii="Arial" w:hAnsi="Arial" w:cs="Arial"/>
          <w:sz w:val="22"/>
          <w:szCs w:val="22"/>
          <w:lang w:val="pl-PL"/>
        </w:rPr>
        <w:t>25</w:t>
      </w:r>
      <w:r w:rsidRPr="00E37160">
        <w:rPr>
          <w:rFonts w:ascii="Arial" w:hAnsi="Arial" w:cs="Arial"/>
          <w:sz w:val="22"/>
          <w:szCs w:val="22"/>
        </w:rPr>
        <w:t xml:space="preserve"> r. o </w:t>
      </w:r>
      <w:r w:rsidR="00F34749">
        <w:rPr>
          <w:rFonts w:ascii="Arial" w:hAnsi="Arial" w:cs="Arial"/>
          <w:sz w:val="22"/>
          <w:szCs w:val="22"/>
          <w:lang w:val="pl-PL"/>
        </w:rPr>
        <w:t xml:space="preserve">rynku pracy i służbach zatrudnienia </w:t>
      </w:r>
      <w:r w:rsidRPr="00E37160">
        <w:rPr>
          <w:rFonts w:ascii="Arial" w:hAnsi="Arial" w:cs="Arial"/>
          <w:sz w:val="22"/>
          <w:szCs w:val="22"/>
        </w:rPr>
        <w:t xml:space="preserve">(Dz. U. </w:t>
      </w:r>
      <w:r w:rsidR="007839BA" w:rsidRPr="007839BA">
        <w:rPr>
          <w:rFonts w:ascii="Arial" w:hAnsi="Arial"/>
          <w:sz w:val="22"/>
        </w:rPr>
        <w:t xml:space="preserve"> poz. 620 z </w:t>
      </w:r>
      <w:proofErr w:type="spellStart"/>
      <w:r w:rsidR="007839BA" w:rsidRPr="007839BA">
        <w:rPr>
          <w:rFonts w:ascii="Arial" w:hAnsi="Arial"/>
          <w:sz w:val="22"/>
        </w:rPr>
        <w:t>późn</w:t>
      </w:r>
      <w:proofErr w:type="spellEnd"/>
      <w:r w:rsidR="007839BA" w:rsidRPr="007839BA">
        <w:rPr>
          <w:rFonts w:ascii="Arial" w:hAnsi="Arial"/>
          <w:sz w:val="22"/>
        </w:rPr>
        <w:t>. zm.</w:t>
      </w:r>
      <w:r w:rsidRPr="00E37160">
        <w:rPr>
          <w:rFonts w:ascii="Arial" w:hAnsi="Arial" w:cs="Arial"/>
          <w:sz w:val="22"/>
          <w:szCs w:val="22"/>
        </w:rPr>
        <w:t>);</w:t>
      </w:r>
    </w:p>
    <w:p w14:paraId="0456440E" w14:textId="3EA49E9D" w:rsidR="004E75AD" w:rsidRPr="00E37160" w:rsidRDefault="00CD3D53"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lastRenderedPageBreak/>
        <w:t>ustaw</w:t>
      </w:r>
      <w:r w:rsidR="004173F6" w:rsidRPr="00E37160">
        <w:rPr>
          <w:rFonts w:ascii="Arial" w:hAnsi="Arial" w:cs="Arial"/>
          <w:sz w:val="22"/>
          <w:szCs w:val="22"/>
        </w:rPr>
        <w:t>y</w:t>
      </w:r>
      <w:r w:rsidRPr="00E37160">
        <w:rPr>
          <w:rFonts w:ascii="Arial" w:hAnsi="Arial" w:cs="Arial"/>
          <w:sz w:val="22"/>
          <w:szCs w:val="22"/>
        </w:rPr>
        <w:t xml:space="preserve"> z dnia </w:t>
      </w:r>
      <w:r w:rsidR="00DB360F" w:rsidRPr="00E37160">
        <w:rPr>
          <w:rFonts w:ascii="Arial" w:hAnsi="Arial" w:cs="Arial"/>
          <w:sz w:val="22"/>
          <w:szCs w:val="22"/>
          <w:lang w:val="pl-PL"/>
        </w:rPr>
        <w:t xml:space="preserve">11 września </w:t>
      </w:r>
      <w:r w:rsidR="00703A2F" w:rsidRPr="00E37160">
        <w:rPr>
          <w:rFonts w:ascii="Arial" w:hAnsi="Arial" w:cs="Arial"/>
          <w:sz w:val="22"/>
          <w:szCs w:val="22"/>
          <w:lang w:val="pl-PL"/>
        </w:rPr>
        <w:t>2019</w:t>
      </w:r>
      <w:r w:rsidRPr="00E37160">
        <w:rPr>
          <w:rFonts w:ascii="Arial" w:hAnsi="Arial" w:cs="Arial"/>
          <w:sz w:val="22"/>
          <w:szCs w:val="22"/>
        </w:rPr>
        <w:t xml:space="preserve"> r. Prawo zamówień publicznych </w:t>
      </w:r>
      <w:r w:rsidR="00F20F61" w:rsidRPr="00E37160">
        <w:rPr>
          <w:rFonts w:ascii="Arial" w:hAnsi="Arial" w:cs="Arial"/>
          <w:sz w:val="22"/>
          <w:szCs w:val="22"/>
        </w:rPr>
        <w:t xml:space="preserve">(Dz. U. </w:t>
      </w:r>
      <w:r w:rsidR="007839BA" w:rsidRPr="007839BA">
        <w:rPr>
          <w:rFonts w:ascii="Arial" w:hAnsi="Arial" w:cs="Arial"/>
          <w:sz w:val="22"/>
          <w:szCs w:val="22"/>
          <w:lang w:val="pl-PL"/>
        </w:rPr>
        <w:t xml:space="preserve">z 2024 r. poz. 1320 z </w:t>
      </w:r>
      <w:proofErr w:type="spellStart"/>
      <w:r w:rsidR="007839BA" w:rsidRPr="007839BA">
        <w:rPr>
          <w:rFonts w:ascii="Arial" w:hAnsi="Arial" w:cs="Arial"/>
          <w:sz w:val="22"/>
          <w:szCs w:val="22"/>
          <w:lang w:val="pl-PL"/>
        </w:rPr>
        <w:t>późn</w:t>
      </w:r>
      <w:proofErr w:type="spellEnd"/>
      <w:r w:rsidR="007839BA" w:rsidRPr="007839BA">
        <w:rPr>
          <w:rFonts w:ascii="Arial" w:hAnsi="Arial" w:cs="Arial"/>
          <w:sz w:val="22"/>
          <w:szCs w:val="22"/>
          <w:lang w:val="pl-PL"/>
        </w:rPr>
        <w:t>. zm.</w:t>
      </w:r>
      <w:r w:rsidR="007839BA" w:rsidRPr="007839BA" w:rsidDel="007839BA">
        <w:rPr>
          <w:rFonts w:ascii="Arial" w:hAnsi="Arial" w:cs="Arial"/>
          <w:sz w:val="22"/>
          <w:szCs w:val="22"/>
          <w:lang w:val="pl-PL"/>
        </w:rPr>
        <w:t xml:space="preserve"> </w:t>
      </w:r>
      <w:r w:rsidR="00F20F61" w:rsidRPr="00E37160">
        <w:rPr>
          <w:rFonts w:ascii="Arial" w:hAnsi="Arial" w:cs="Arial"/>
          <w:sz w:val="22"/>
          <w:szCs w:val="22"/>
        </w:rPr>
        <w:t>)</w:t>
      </w:r>
      <w:r w:rsidR="004349FE" w:rsidRPr="00E37160">
        <w:rPr>
          <w:rFonts w:ascii="Arial" w:hAnsi="Arial"/>
          <w:sz w:val="22"/>
        </w:rPr>
        <w:t>, zwanej dalej ustawą Prawo zamówień publicznych</w:t>
      </w:r>
      <w:r w:rsidRPr="00E37160">
        <w:rPr>
          <w:rFonts w:ascii="Arial" w:hAnsi="Arial" w:cs="Arial"/>
          <w:sz w:val="22"/>
          <w:szCs w:val="22"/>
        </w:rPr>
        <w:t>;</w:t>
      </w:r>
    </w:p>
    <w:p w14:paraId="7C7D92C4" w14:textId="4C65D051" w:rsidR="003F5890" w:rsidRPr="00E37160" w:rsidRDefault="00CD3D53"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w:t>
      </w:r>
      <w:r w:rsidR="004173F6" w:rsidRPr="00E37160">
        <w:rPr>
          <w:rFonts w:ascii="Arial" w:hAnsi="Arial" w:cs="Arial"/>
          <w:sz w:val="22"/>
          <w:szCs w:val="22"/>
        </w:rPr>
        <w:t>y</w:t>
      </w:r>
      <w:r w:rsidRPr="00E37160">
        <w:rPr>
          <w:rFonts w:ascii="Arial" w:hAnsi="Arial" w:cs="Arial"/>
          <w:sz w:val="22"/>
          <w:szCs w:val="22"/>
        </w:rPr>
        <w:t xml:space="preserve"> z dnia 27 sierpnia 2009 r. o finansach publicznych (Dz. U. </w:t>
      </w:r>
      <w:r w:rsidR="007839BA" w:rsidRPr="007839BA">
        <w:rPr>
          <w:rFonts w:ascii="Arial" w:hAnsi="Arial" w:cs="Arial"/>
          <w:sz w:val="22"/>
          <w:szCs w:val="22"/>
          <w:lang w:val="pl-PL"/>
        </w:rPr>
        <w:t xml:space="preserve">z 2024 r. poz. 1530 z </w:t>
      </w:r>
      <w:proofErr w:type="spellStart"/>
      <w:r w:rsidR="007839BA" w:rsidRPr="007839BA">
        <w:rPr>
          <w:rFonts w:ascii="Arial" w:hAnsi="Arial" w:cs="Arial"/>
          <w:sz w:val="22"/>
          <w:szCs w:val="22"/>
          <w:lang w:val="pl-PL"/>
        </w:rPr>
        <w:t>późn</w:t>
      </w:r>
      <w:proofErr w:type="spellEnd"/>
      <w:r w:rsidR="007839BA" w:rsidRPr="007839BA">
        <w:rPr>
          <w:rFonts w:ascii="Arial" w:hAnsi="Arial" w:cs="Arial"/>
          <w:sz w:val="22"/>
          <w:szCs w:val="22"/>
          <w:lang w:val="pl-PL"/>
        </w:rPr>
        <w:t>. zm.</w:t>
      </w:r>
      <w:r w:rsidR="007839BA" w:rsidRPr="007839BA" w:rsidDel="007839BA">
        <w:rPr>
          <w:rFonts w:ascii="Arial" w:hAnsi="Arial" w:cs="Arial"/>
          <w:sz w:val="22"/>
          <w:szCs w:val="22"/>
          <w:lang w:val="pl-PL"/>
        </w:rPr>
        <w:t xml:space="preserve"> </w:t>
      </w:r>
      <w:r w:rsidRPr="00E37160">
        <w:rPr>
          <w:rFonts w:ascii="Arial" w:hAnsi="Arial" w:cs="Arial"/>
          <w:sz w:val="22"/>
          <w:szCs w:val="22"/>
        </w:rPr>
        <w:t>)</w:t>
      </w:r>
      <w:r w:rsidR="002646EE" w:rsidRPr="00E37160">
        <w:rPr>
          <w:rFonts w:ascii="Arial" w:hAnsi="Arial"/>
          <w:sz w:val="22"/>
        </w:rPr>
        <w:t>,</w:t>
      </w:r>
      <w:r w:rsidR="00DD75FC" w:rsidRPr="00E37160">
        <w:rPr>
          <w:rFonts w:ascii="Arial" w:hAnsi="Arial"/>
          <w:sz w:val="22"/>
        </w:rPr>
        <w:t xml:space="preserve"> zwanej dalej ustawą o </w:t>
      </w:r>
      <w:r w:rsidR="00493718" w:rsidRPr="00E37160">
        <w:rPr>
          <w:rFonts w:ascii="Arial" w:hAnsi="Arial" w:cs="Arial"/>
          <w:sz w:val="22"/>
          <w:szCs w:val="22"/>
        </w:rPr>
        <w:t>finansach publicznych</w:t>
      </w:r>
      <w:r w:rsidRPr="00E37160">
        <w:rPr>
          <w:rFonts w:ascii="Arial" w:hAnsi="Arial" w:cs="Arial"/>
          <w:sz w:val="22"/>
          <w:szCs w:val="22"/>
        </w:rPr>
        <w:t>;</w:t>
      </w:r>
    </w:p>
    <w:p w14:paraId="7874668E" w14:textId="78F58C36" w:rsidR="00922687" w:rsidRPr="00E37160" w:rsidRDefault="00A97971"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 xml:space="preserve">ustawy z dnia 29 września 1994 r. o rachunkowości (Dz.U. </w:t>
      </w:r>
      <w:r w:rsidR="007839BA" w:rsidRPr="007839BA">
        <w:rPr>
          <w:rFonts w:ascii="Arial" w:hAnsi="Arial" w:cs="Arial"/>
          <w:sz w:val="22"/>
          <w:szCs w:val="22"/>
        </w:rPr>
        <w:t xml:space="preserve">z 2023 r. poz. 120 z </w:t>
      </w:r>
      <w:proofErr w:type="spellStart"/>
      <w:r w:rsidR="007839BA" w:rsidRPr="007839BA">
        <w:rPr>
          <w:rFonts w:ascii="Arial" w:hAnsi="Arial" w:cs="Arial"/>
          <w:sz w:val="22"/>
          <w:szCs w:val="22"/>
        </w:rPr>
        <w:t>późn</w:t>
      </w:r>
      <w:proofErr w:type="spellEnd"/>
      <w:r w:rsidR="007839BA" w:rsidRPr="007839BA">
        <w:rPr>
          <w:rFonts w:ascii="Arial" w:hAnsi="Arial" w:cs="Arial"/>
          <w:sz w:val="22"/>
          <w:szCs w:val="22"/>
        </w:rPr>
        <w:t>. zm</w:t>
      </w:r>
      <w:r w:rsidR="007839BA">
        <w:rPr>
          <w:rFonts w:ascii="Arial" w:hAnsi="Arial" w:cs="Arial"/>
          <w:sz w:val="22"/>
          <w:szCs w:val="22"/>
        </w:rPr>
        <w:t>.</w:t>
      </w:r>
      <w:r w:rsidR="007839BA" w:rsidRPr="007839BA" w:rsidDel="007839BA">
        <w:rPr>
          <w:rFonts w:ascii="Arial" w:hAnsi="Arial" w:cs="Arial"/>
          <w:sz w:val="22"/>
          <w:szCs w:val="22"/>
        </w:rPr>
        <w:t xml:space="preserve"> </w:t>
      </w:r>
      <w:r w:rsidRPr="00E37160">
        <w:rPr>
          <w:rFonts w:ascii="Arial" w:hAnsi="Arial" w:cs="Arial"/>
          <w:sz w:val="22"/>
          <w:szCs w:val="22"/>
        </w:rPr>
        <w:t>);</w:t>
      </w:r>
    </w:p>
    <w:p w14:paraId="248F5172" w14:textId="7F10FD2F" w:rsidR="004E75AD" w:rsidRPr="00E37160" w:rsidRDefault="00CD3D53"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w:t>
      </w:r>
      <w:r w:rsidR="004173F6" w:rsidRPr="00E37160">
        <w:rPr>
          <w:rFonts w:ascii="Arial" w:hAnsi="Arial" w:cs="Arial"/>
          <w:sz w:val="22"/>
          <w:szCs w:val="22"/>
        </w:rPr>
        <w:t>y</w:t>
      </w:r>
      <w:r w:rsidRPr="00E37160">
        <w:rPr>
          <w:rFonts w:ascii="Arial" w:hAnsi="Arial" w:cs="Arial"/>
          <w:sz w:val="22"/>
          <w:szCs w:val="22"/>
        </w:rPr>
        <w:t xml:space="preserve"> z dnia 30 kwietnia 2004 r. o postępowaniu w sprawach dotyczących pomocy publicznej (Dz. U. </w:t>
      </w:r>
      <w:r w:rsidR="007839BA" w:rsidRPr="007839BA">
        <w:rPr>
          <w:rFonts w:ascii="Arial" w:hAnsi="Arial"/>
          <w:sz w:val="22"/>
          <w:lang w:val="pl-PL"/>
        </w:rPr>
        <w:t>z 2025 r. poz. 468</w:t>
      </w:r>
      <w:r w:rsidRPr="00E37160">
        <w:rPr>
          <w:rFonts w:ascii="Arial" w:hAnsi="Arial" w:cs="Arial"/>
          <w:sz w:val="22"/>
          <w:szCs w:val="22"/>
        </w:rPr>
        <w:t>);</w:t>
      </w:r>
    </w:p>
    <w:p w14:paraId="29343FA2" w14:textId="7A35BB29" w:rsidR="004E75AD" w:rsidRPr="00E37160" w:rsidRDefault="007E6385"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w:t>
      </w:r>
      <w:r w:rsidR="004173F6" w:rsidRPr="00E37160">
        <w:rPr>
          <w:rFonts w:ascii="Arial" w:hAnsi="Arial" w:cs="Arial"/>
          <w:sz w:val="22"/>
          <w:szCs w:val="22"/>
        </w:rPr>
        <w:t>y</w:t>
      </w:r>
      <w:r w:rsidR="00CD3D53" w:rsidRPr="00E37160">
        <w:rPr>
          <w:rFonts w:ascii="Arial" w:hAnsi="Arial" w:cs="Arial"/>
          <w:sz w:val="22"/>
          <w:szCs w:val="22"/>
        </w:rPr>
        <w:t xml:space="preserve"> z dnia 14 czerwca 1960 r. – Kodeks postępowania administracyjnego (Dz. U.</w:t>
      </w:r>
      <w:r w:rsidR="007839BA" w:rsidRPr="007839BA">
        <w:rPr>
          <w:lang w:val="pl-PL" w:eastAsia="pl-PL"/>
        </w:rPr>
        <w:t xml:space="preserve"> </w:t>
      </w:r>
      <w:r w:rsidR="007839BA" w:rsidRPr="007839BA">
        <w:rPr>
          <w:rFonts w:ascii="Arial" w:hAnsi="Arial" w:cs="Arial"/>
          <w:sz w:val="22"/>
          <w:szCs w:val="22"/>
          <w:lang w:val="pl-PL"/>
        </w:rPr>
        <w:t xml:space="preserve">z 2024 r. poz. 572 z </w:t>
      </w:r>
      <w:proofErr w:type="spellStart"/>
      <w:r w:rsidR="007839BA" w:rsidRPr="007839BA">
        <w:rPr>
          <w:rFonts w:ascii="Arial" w:hAnsi="Arial" w:cs="Arial"/>
          <w:sz w:val="22"/>
          <w:szCs w:val="22"/>
          <w:lang w:val="pl-PL"/>
        </w:rPr>
        <w:t>późn</w:t>
      </w:r>
      <w:proofErr w:type="spellEnd"/>
      <w:r w:rsidR="007839BA" w:rsidRPr="007839BA">
        <w:rPr>
          <w:rFonts w:ascii="Arial" w:hAnsi="Arial" w:cs="Arial"/>
          <w:sz w:val="22"/>
          <w:szCs w:val="22"/>
          <w:lang w:val="pl-PL"/>
        </w:rPr>
        <w:t>. zm.</w:t>
      </w:r>
      <w:r w:rsidR="00CD3D53" w:rsidRPr="00E37160">
        <w:rPr>
          <w:rFonts w:ascii="Arial" w:hAnsi="Arial" w:cs="Arial"/>
          <w:sz w:val="22"/>
          <w:szCs w:val="22"/>
        </w:rPr>
        <w:t>)</w:t>
      </w:r>
      <w:r w:rsidR="00C000ED" w:rsidRPr="00E37160">
        <w:rPr>
          <w:rFonts w:ascii="Arial" w:hAnsi="Arial" w:cs="Arial"/>
          <w:sz w:val="22"/>
          <w:szCs w:val="22"/>
        </w:rPr>
        <w:t>, zwanej dalej KPA</w:t>
      </w:r>
      <w:r w:rsidR="0002110D" w:rsidRPr="00E37160">
        <w:rPr>
          <w:rFonts w:ascii="Arial" w:hAnsi="Arial" w:cs="Arial"/>
          <w:sz w:val="22"/>
          <w:szCs w:val="22"/>
          <w:lang w:val="pl-PL"/>
        </w:rPr>
        <w:t>;</w:t>
      </w:r>
    </w:p>
    <w:p w14:paraId="5479ECB0" w14:textId="77777777" w:rsidR="004E75AD" w:rsidRPr="00E37160" w:rsidRDefault="007E6385"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Rozporządzeni</w:t>
      </w:r>
      <w:r w:rsidR="004173F6" w:rsidRPr="00E37160">
        <w:rPr>
          <w:rFonts w:ascii="Arial" w:hAnsi="Arial" w:cs="Arial"/>
          <w:sz w:val="22"/>
          <w:szCs w:val="22"/>
        </w:rPr>
        <w:t>a</w:t>
      </w:r>
      <w:r w:rsidR="00CD3D53" w:rsidRPr="00E37160">
        <w:rPr>
          <w:rFonts w:ascii="Arial" w:hAnsi="Arial" w:cs="Arial"/>
          <w:sz w:val="22"/>
          <w:szCs w:val="22"/>
        </w:rPr>
        <w:t xml:space="preserve"> Komisji (UE) nr 651/2014 z 17.06.2014 uznające niektóre rodzaje pomocy za zgodne z rynkiem wewnętrznym w zastosowaniu art. 107 i 108 Traktatu (Dz. Urz. UE L 187 z 26.06.2014, s. 1);</w:t>
      </w:r>
    </w:p>
    <w:p w14:paraId="6479F6AC" w14:textId="77777777" w:rsidR="0031789E" w:rsidRPr="00E37160" w:rsidRDefault="0031789E" w:rsidP="0031789E">
      <w:pPr>
        <w:numPr>
          <w:ilvl w:val="0"/>
          <w:numId w:val="7"/>
        </w:numPr>
        <w:spacing w:before="120" w:after="60"/>
        <w:ind w:left="426" w:hanging="426"/>
        <w:jc w:val="both"/>
        <w:rPr>
          <w:rFonts w:ascii="Arial" w:hAnsi="Arial" w:cs="Arial"/>
          <w:sz w:val="22"/>
          <w:szCs w:val="22"/>
        </w:rPr>
      </w:pPr>
      <w:r w:rsidRPr="00E37160">
        <w:rPr>
          <w:rFonts w:ascii="Arial" w:hAnsi="Arial" w:cs="Arial"/>
          <w:sz w:val="22"/>
          <w:szCs w:val="22"/>
        </w:rPr>
        <w:t xml:space="preserve">Rozporządzenie Komisji (UE) 2023/2831 z dnia 13 grudnia 2023 r. w sprawie stosowania art. 107 i 108 Traktatu o funkcjonowaniu Unii Europejskiej do pomocy de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(Dz. Urz. UE L 295, str. 2831);</w:t>
      </w:r>
    </w:p>
    <w:p w14:paraId="35F9236A" w14:textId="77777777" w:rsidR="00DD62AD" w:rsidRPr="00E37160" w:rsidRDefault="001A7C42" w:rsidP="0031789E">
      <w:pPr>
        <w:numPr>
          <w:ilvl w:val="0"/>
          <w:numId w:val="7"/>
        </w:numPr>
        <w:spacing w:before="120" w:after="60"/>
        <w:ind w:left="426" w:hanging="426"/>
        <w:jc w:val="both"/>
        <w:rPr>
          <w:rFonts w:ascii="Arial" w:hAnsi="Arial" w:cs="Arial"/>
          <w:sz w:val="22"/>
          <w:szCs w:val="22"/>
        </w:rPr>
      </w:pPr>
      <w:bookmarkStart w:id="23" w:name="_Hlk157668279"/>
      <w:r w:rsidRPr="00E37160">
        <w:rPr>
          <w:rFonts w:ascii="Arial" w:hAnsi="Arial" w:cs="Arial"/>
          <w:sz w:val="22"/>
          <w:szCs w:val="22"/>
        </w:rPr>
        <w:t xml:space="preserve">Rozporządzenie Ministra Funduszy i Polityki Regionalnej </w:t>
      </w:r>
      <w:r w:rsidR="00231878" w:rsidRPr="00E37160">
        <w:rPr>
          <w:rFonts w:ascii="Arial" w:hAnsi="Arial" w:cs="Arial"/>
          <w:sz w:val="22"/>
          <w:szCs w:val="22"/>
        </w:rPr>
        <w:t xml:space="preserve">z dnia 20 grudnia 2022 r. </w:t>
      </w:r>
      <w:r w:rsidRPr="00E37160">
        <w:rPr>
          <w:rFonts w:ascii="Arial" w:hAnsi="Arial" w:cs="Arial"/>
          <w:sz w:val="22"/>
          <w:szCs w:val="22"/>
        </w:rPr>
        <w:t>w</w:t>
      </w:r>
      <w:r w:rsidR="00231878" w:rsidRPr="00E37160">
        <w:rPr>
          <w:rFonts w:ascii="Arial" w:hAnsi="Arial" w:cs="Arial"/>
          <w:sz w:val="22"/>
          <w:szCs w:val="22"/>
        </w:rPr>
        <w:t> </w:t>
      </w:r>
      <w:r w:rsidRPr="00E37160">
        <w:rPr>
          <w:rFonts w:ascii="Arial" w:hAnsi="Arial" w:cs="Arial"/>
          <w:sz w:val="22"/>
          <w:szCs w:val="22"/>
        </w:rPr>
        <w:t xml:space="preserve">sprawie udzielania pomocy de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oraz pomocy publicznej w ramach programów finansowanych z Europejskiego Funduszu Społecznego Plus (EFS+) na lata 2021-2027 (Dz.U.2022 poz. </w:t>
      </w:r>
      <w:hyperlink r:id="rId88" w:history="1">
        <w:r w:rsidRPr="00E37160">
          <w:rPr>
            <w:rStyle w:val="Hipercze"/>
            <w:rFonts w:ascii="Arial" w:hAnsi="Arial" w:cs="Arial"/>
            <w:sz w:val="22"/>
            <w:szCs w:val="22"/>
          </w:rPr>
          <w:t>2782</w:t>
        </w:r>
        <w:r w:rsidR="00D70BFB" w:rsidRPr="00E37160">
          <w:rPr>
            <w:rStyle w:val="Hipercze"/>
            <w:rFonts w:ascii="Arial" w:hAnsi="Arial" w:cs="Arial"/>
            <w:sz w:val="22"/>
            <w:szCs w:val="22"/>
          </w:rPr>
          <w:t xml:space="preserve"> z </w:t>
        </w:r>
        <w:proofErr w:type="spellStart"/>
        <w:r w:rsidR="00D70BFB" w:rsidRPr="00E37160">
          <w:rPr>
            <w:rStyle w:val="Hipercze"/>
            <w:rFonts w:ascii="Arial" w:hAnsi="Arial" w:cs="Arial"/>
            <w:sz w:val="22"/>
            <w:szCs w:val="22"/>
          </w:rPr>
          <w:t>późn</w:t>
        </w:r>
        <w:proofErr w:type="spellEnd"/>
        <w:r w:rsidR="00D70BFB" w:rsidRPr="00E37160">
          <w:rPr>
            <w:rStyle w:val="Hipercze"/>
            <w:rFonts w:ascii="Arial" w:hAnsi="Arial" w:cs="Arial"/>
            <w:sz w:val="22"/>
            <w:szCs w:val="22"/>
          </w:rPr>
          <w:t>. zm</w:t>
        </w:r>
        <w:r w:rsidRPr="00E37160">
          <w:rPr>
            <w:rStyle w:val="Hipercze"/>
            <w:rFonts w:ascii="Arial" w:hAnsi="Arial" w:cs="Arial"/>
            <w:sz w:val="22"/>
            <w:szCs w:val="22"/>
          </w:rPr>
          <w:t>)</w:t>
        </w:r>
      </w:hyperlink>
      <w:r w:rsidRPr="00E37160">
        <w:rPr>
          <w:rFonts w:ascii="Arial" w:hAnsi="Arial" w:cs="Arial"/>
          <w:sz w:val="22"/>
          <w:szCs w:val="22"/>
        </w:rPr>
        <w:t>;</w:t>
      </w:r>
    </w:p>
    <w:p w14:paraId="31D067CF" w14:textId="77777777" w:rsidR="00386C88" w:rsidRPr="00E37160" w:rsidRDefault="00BE417D" w:rsidP="0031789E">
      <w:pPr>
        <w:numPr>
          <w:ilvl w:val="0"/>
          <w:numId w:val="7"/>
        </w:numPr>
        <w:spacing w:before="120" w:after="60"/>
        <w:ind w:left="426" w:hanging="426"/>
        <w:jc w:val="both"/>
        <w:rPr>
          <w:rFonts w:ascii="Arial" w:hAnsi="Arial" w:cs="Arial"/>
          <w:sz w:val="22"/>
          <w:szCs w:val="22"/>
        </w:rPr>
      </w:pPr>
      <w:r w:rsidRPr="00E37160">
        <w:rPr>
          <w:rFonts w:ascii="Arial" w:hAnsi="Arial" w:cs="Arial"/>
          <w:sz w:val="22"/>
          <w:szCs w:val="22"/>
        </w:rPr>
        <w:t>Rozporządzenie Rady (UE) nr 2015/1589 z dnia 13 lipca 2015 r. ustanawiające szczegółowe zasady stosowania art. 108 Traktatu o funkcjonowaniu Unii Europejskiej</w:t>
      </w:r>
      <w:r w:rsidR="00437D22" w:rsidRPr="00E37160">
        <w:rPr>
          <w:rFonts w:ascii="Arial" w:hAnsi="Arial" w:cs="Arial"/>
          <w:sz w:val="22"/>
          <w:szCs w:val="22"/>
        </w:rPr>
        <w:t xml:space="preserve"> (</w:t>
      </w:r>
      <w:proofErr w:type="spellStart"/>
      <w:r w:rsidR="00437D22" w:rsidRPr="00E37160">
        <w:rPr>
          <w:rFonts w:ascii="Arial" w:hAnsi="Arial" w:cs="Arial"/>
          <w:sz w:val="22"/>
          <w:szCs w:val="22"/>
        </w:rPr>
        <w:t>DZ.Urz.UE.L</w:t>
      </w:r>
      <w:proofErr w:type="spellEnd"/>
      <w:r w:rsidR="00437D22" w:rsidRPr="00E37160">
        <w:rPr>
          <w:rFonts w:ascii="Arial" w:hAnsi="Arial" w:cs="Arial"/>
          <w:sz w:val="22"/>
          <w:szCs w:val="22"/>
        </w:rPr>
        <w:t xml:space="preserve"> Nr 248 , poz.9);</w:t>
      </w:r>
    </w:p>
    <w:bookmarkEnd w:id="23"/>
    <w:p w14:paraId="232B42EC" w14:textId="6B46211E" w:rsidR="004E75AD" w:rsidRPr="00E37160" w:rsidRDefault="000A6323"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 xml:space="preserve">Wytyczne dotyczące kwalifikowalności wydatków na lata 2021-2027 </w:t>
      </w:r>
      <w:r w:rsidR="00651960">
        <w:rPr>
          <w:rFonts w:ascii="Arial" w:hAnsi="Arial" w:cs="Arial"/>
          <w:sz w:val="22"/>
          <w:szCs w:val="22"/>
        </w:rPr>
        <w:t>z dnia 14 marca 2025 r.</w:t>
      </w:r>
      <w:r w:rsidR="00963489">
        <w:rPr>
          <w:rFonts w:ascii="Arial" w:hAnsi="Arial"/>
          <w:sz w:val="22"/>
          <w:lang w:val="pl-PL"/>
        </w:rPr>
        <w:t>;</w:t>
      </w:r>
    </w:p>
    <w:p w14:paraId="4DB31F97" w14:textId="33FF64A6" w:rsidR="00B81A74" w:rsidRPr="00E37160" w:rsidRDefault="00B81A74"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Wytyczne dotyczące</w:t>
      </w:r>
      <w:r w:rsidRPr="00E37160">
        <w:rPr>
          <w:rFonts w:ascii="Arial" w:hAnsi="Arial" w:cs="Arial"/>
          <w:sz w:val="22"/>
          <w:szCs w:val="22"/>
          <w:lang w:val="pl-PL"/>
        </w:rPr>
        <w:t xml:space="preserve"> wyboru projektów na lata 2021-2027 </w:t>
      </w:r>
      <w:r w:rsidR="00651960">
        <w:rPr>
          <w:rFonts w:ascii="Arial" w:hAnsi="Arial" w:cs="Arial"/>
          <w:sz w:val="22"/>
          <w:szCs w:val="22"/>
        </w:rPr>
        <w:t>z dnia 3 czerwca 2025 r.</w:t>
      </w:r>
      <w:r w:rsidR="00963489">
        <w:rPr>
          <w:rFonts w:ascii="Arial" w:hAnsi="Arial"/>
          <w:sz w:val="22"/>
          <w:lang w:val="pl-PL"/>
        </w:rPr>
        <w:t>;</w:t>
      </w:r>
      <w:r w:rsidR="00651960">
        <w:rPr>
          <w:rFonts w:ascii="Arial" w:hAnsi="Arial"/>
          <w:sz w:val="22"/>
        </w:rPr>
        <w:t xml:space="preserve"> </w:t>
      </w:r>
    </w:p>
    <w:p w14:paraId="6BCFC51C" w14:textId="5B18A1BE" w:rsidR="004E75AD" w:rsidRPr="00E37160" w:rsidRDefault="00ED6D17"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Wytyczne dotyczące monitorowania postępu rzeczowego realizacji programów na lata 2021-2027</w:t>
      </w:r>
      <w:r w:rsidRPr="00E37160">
        <w:rPr>
          <w:rFonts w:ascii="Arial" w:hAnsi="Arial" w:cs="Arial"/>
          <w:sz w:val="22"/>
          <w:szCs w:val="22"/>
          <w:lang w:val="pl-PL"/>
        </w:rPr>
        <w:t xml:space="preserve"> </w:t>
      </w:r>
      <w:r w:rsidR="0021594B">
        <w:rPr>
          <w:rFonts w:ascii="Arial" w:hAnsi="Arial" w:cs="Arial"/>
          <w:sz w:val="22"/>
          <w:szCs w:val="22"/>
          <w:lang w:val="pl-PL"/>
        </w:rPr>
        <w:t>z dnia 2</w:t>
      </w:r>
      <w:r w:rsidR="000B0B03">
        <w:rPr>
          <w:rFonts w:ascii="Arial" w:hAnsi="Arial" w:cs="Arial"/>
          <w:sz w:val="22"/>
          <w:szCs w:val="22"/>
          <w:lang w:val="pl-PL"/>
        </w:rPr>
        <w:t>2</w:t>
      </w:r>
      <w:r w:rsidR="0021594B">
        <w:rPr>
          <w:rFonts w:ascii="Arial" w:hAnsi="Arial" w:cs="Arial"/>
          <w:sz w:val="22"/>
          <w:szCs w:val="22"/>
          <w:lang w:val="pl-PL"/>
        </w:rPr>
        <w:t xml:space="preserve"> </w:t>
      </w:r>
      <w:r w:rsidR="000B0B03">
        <w:rPr>
          <w:rFonts w:ascii="Arial" w:hAnsi="Arial" w:cs="Arial"/>
          <w:sz w:val="22"/>
          <w:szCs w:val="22"/>
          <w:lang w:val="pl-PL"/>
        </w:rPr>
        <w:t xml:space="preserve">września </w:t>
      </w:r>
      <w:r w:rsidR="0021594B">
        <w:rPr>
          <w:rFonts w:ascii="Arial" w:hAnsi="Arial" w:cs="Arial"/>
          <w:sz w:val="22"/>
          <w:szCs w:val="22"/>
          <w:lang w:val="pl-PL"/>
        </w:rPr>
        <w:t>202</w:t>
      </w:r>
      <w:r w:rsidR="008830FA">
        <w:rPr>
          <w:rFonts w:ascii="Arial" w:hAnsi="Arial" w:cs="Arial"/>
          <w:sz w:val="22"/>
          <w:szCs w:val="22"/>
          <w:lang w:val="pl-PL"/>
        </w:rPr>
        <w:t>5</w:t>
      </w:r>
      <w:r w:rsidR="0021594B">
        <w:rPr>
          <w:rFonts w:ascii="Arial" w:hAnsi="Arial" w:cs="Arial"/>
          <w:sz w:val="22"/>
          <w:szCs w:val="22"/>
          <w:lang w:val="pl-PL"/>
        </w:rPr>
        <w:t xml:space="preserve"> r.</w:t>
      </w:r>
      <w:r w:rsidR="00963489">
        <w:rPr>
          <w:rFonts w:ascii="Arial" w:hAnsi="Arial" w:cs="Arial"/>
          <w:sz w:val="22"/>
          <w:szCs w:val="22"/>
          <w:lang w:val="pl-PL"/>
        </w:rPr>
        <w:t>;</w:t>
      </w:r>
      <w:r w:rsidR="0021594B">
        <w:rPr>
          <w:rFonts w:ascii="Arial" w:hAnsi="Arial" w:cs="Arial"/>
          <w:sz w:val="22"/>
          <w:szCs w:val="22"/>
          <w:lang w:val="pl-PL"/>
        </w:rPr>
        <w:t xml:space="preserve"> </w:t>
      </w:r>
    </w:p>
    <w:p w14:paraId="1CC9BA89" w14:textId="1AC8365E" w:rsidR="004E75AD" w:rsidRPr="00E37160" w:rsidRDefault="00F04479"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lang w:val="pl-PL"/>
        </w:rPr>
        <w:t>Wytyczne dotyczące</w:t>
      </w:r>
      <w:r w:rsidR="00B23275">
        <w:rPr>
          <w:rFonts w:ascii="Arial" w:hAnsi="Arial" w:cs="Arial"/>
          <w:sz w:val="22"/>
          <w:szCs w:val="22"/>
          <w:lang w:val="pl-PL"/>
        </w:rPr>
        <w:t xml:space="preserve"> realizacji</w:t>
      </w:r>
      <w:r w:rsidRPr="00E37160">
        <w:rPr>
          <w:rFonts w:ascii="Arial" w:hAnsi="Arial" w:cs="Arial"/>
          <w:sz w:val="22"/>
          <w:szCs w:val="22"/>
          <w:lang w:val="pl-PL"/>
        </w:rPr>
        <w:t xml:space="preserve"> zasad równościowych w</w:t>
      </w:r>
      <w:r w:rsidR="00B23275">
        <w:rPr>
          <w:rFonts w:ascii="Arial" w:hAnsi="Arial" w:cs="Arial"/>
          <w:sz w:val="22"/>
          <w:szCs w:val="22"/>
          <w:lang w:val="pl-PL"/>
        </w:rPr>
        <w:t xml:space="preserve"> ramach</w:t>
      </w:r>
      <w:r w:rsidRPr="00E37160">
        <w:rPr>
          <w:rFonts w:ascii="Arial" w:hAnsi="Arial" w:cs="Arial"/>
          <w:sz w:val="22"/>
          <w:szCs w:val="22"/>
          <w:lang w:val="pl-PL"/>
        </w:rPr>
        <w:t xml:space="preserve"> fundusz</w:t>
      </w:r>
      <w:r w:rsidR="00B23275">
        <w:rPr>
          <w:rFonts w:ascii="Arial" w:hAnsi="Arial" w:cs="Arial"/>
          <w:sz w:val="22"/>
          <w:szCs w:val="22"/>
          <w:lang w:val="pl-PL"/>
        </w:rPr>
        <w:t>y</w:t>
      </w:r>
      <w:r w:rsidRPr="00E37160">
        <w:rPr>
          <w:rFonts w:ascii="Arial" w:hAnsi="Arial" w:cs="Arial"/>
          <w:sz w:val="22"/>
          <w:szCs w:val="22"/>
          <w:lang w:val="pl-PL"/>
        </w:rPr>
        <w:t xml:space="preserve"> unijnych na lata 2021-2027</w:t>
      </w:r>
      <w:r w:rsidR="0059230D" w:rsidRPr="00E37160">
        <w:rPr>
          <w:rFonts w:ascii="Arial" w:hAnsi="Arial" w:cs="Arial"/>
          <w:sz w:val="22"/>
          <w:szCs w:val="22"/>
          <w:lang w:val="pl-PL"/>
        </w:rPr>
        <w:t xml:space="preserve"> </w:t>
      </w:r>
      <w:r w:rsidR="0021594B">
        <w:rPr>
          <w:rFonts w:ascii="Arial" w:hAnsi="Arial" w:cs="Arial"/>
          <w:sz w:val="22"/>
          <w:szCs w:val="22"/>
          <w:lang w:val="pl-PL"/>
        </w:rPr>
        <w:t>z dnia 10 marca 2025</w:t>
      </w:r>
      <w:r w:rsidR="00C1701C">
        <w:rPr>
          <w:rFonts w:ascii="Arial" w:hAnsi="Arial" w:cs="Arial"/>
          <w:sz w:val="22"/>
          <w:szCs w:val="22"/>
          <w:lang w:val="pl-PL"/>
        </w:rPr>
        <w:t xml:space="preserve"> </w:t>
      </w:r>
      <w:r w:rsidR="0021594B">
        <w:rPr>
          <w:rFonts w:ascii="Arial" w:hAnsi="Arial" w:cs="Arial"/>
          <w:sz w:val="22"/>
          <w:szCs w:val="22"/>
          <w:lang w:val="pl-PL"/>
        </w:rPr>
        <w:t>r.</w:t>
      </w:r>
      <w:r w:rsidR="00963489">
        <w:rPr>
          <w:rFonts w:ascii="Arial" w:hAnsi="Arial" w:cs="Arial"/>
          <w:sz w:val="22"/>
          <w:szCs w:val="22"/>
          <w:lang w:val="pl-PL"/>
        </w:rPr>
        <w:t>;</w:t>
      </w:r>
    </w:p>
    <w:p w14:paraId="0205DAE3" w14:textId="1186771D" w:rsidR="00BD0999" w:rsidRPr="007B7E59" w:rsidRDefault="00BD0999" w:rsidP="003A3602">
      <w:pPr>
        <w:pStyle w:val="Akapitzlist"/>
        <w:numPr>
          <w:ilvl w:val="0"/>
          <w:numId w:val="7"/>
        </w:numPr>
        <w:spacing w:before="120" w:after="120" w:line="271" w:lineRule="auto"/>
        <w:ind w:left="357" w:hanging="357"/>
        <w:contextualSpacing w:val="0"/>
        <w:rPr>
          <w:rFonts w:ascii="Arial" w:hAnsi="Arial" w:cs="Arial"/>
          <w:sz w:val="22"/>
          <w:szCs w:val="22"/>
          <w:lang w:val="pl-PL"/>
        </w:rPr>
      </w:pPr>
      <w:hyperlink r:id="rId89" w:tooltip="Wytyczne dotyczące sposobu korygowania nieprawidłowości na lata 2021-2027" w:history="1">
        <w:r w:rsidRPr="00E37160">
          <w:rPr>
            <w:rFonts w:ascii="Arial" w:hAnsi="Arial" w:cs="Arial"/>
            <w:sz w:val="22"/>
            <w:szCs w:val="22"/>
            <w:lang w:val="pl-PL"/>
          </w:rPr>
          <w:t xml:space="preserve">Wytyczne dotyczące sposobu korygowania nieprawidłowości na lata 2021-2027 </w:t>
        </w:r>
      </w:hyperlink>
      <w:r w:rsidR="008A3F88">
        <w:rPr>
          <w:rFonts w:ascii="Arial" w:hAnsi="Arial"/>
          <w:sz w:val="22"/>
        </w:rPr>
        <w:t>z dnia 4 lipca 2023 r.</w:t>
      </w:r>
      <w:r w:rsidR="00963489">
        <w:rPr>
          <w:rFonts w:ascii="Arial" w:hAnsi="Arial"/>
          <w:sz w:val="22"/>
          <w:lang w:val="pl-PL"/>
        </w:rPr>
        <w:t>;</w:t>
      </w:r>
      <w:r w:rsidR="008A3F88">
        <w:rPr>
          <w:rFonts w:ascii="Arial" w:hAnsi="Arial"/>
          <w:sz w:val="22"/>
        </w:rPr>
        <w:t xml:space="preserve"> </w:t>
      </w:r>
    </w:p>
    <w:p w14:paraId="73BFE954" w14:textId="4D4F0367" w:rsidR="007B7E59" w:rsidRDefault="007B7E59" w:rsidP="003A3602">
      <w:pPr>
        <w:pStyle w:val="Akapitzlist"/>
        <w:numPr>
          <w:ilvl w:val="0"/>
          <w:numId w:val="7"/>
        </w:numPr>
        <w:spacing w:before="120" w:after="120" w:line="271" w:lineRule="auto"/>
        <w:ind w:left="357" w:hanging="357"/>
        <w:contextualSpacing w:val="0"/>
        <w:rPr>
          <w:rFonts w:ascii="Arial" w:hAnsi="Arial" w:cs="Arial"/>
          <w:sz w:val="22"/>
          <w:szCs w:val="22"/>
          <w:lang w:val="pl-PL"/>
        </w:rPr>
      </w:pPr>
      <w:r w:rsidRPr="00DA50D7">
        <w:rPr>
          <w:rFonts w:ascii="Arial" w:hAnsi="Arial" w:cs="Arial"/>
          <w:bCs/>
          <w:sz w:val="22"/>
          <w:szCs w:val="22"/>
        </w:rPr>
        <w:t>Wytyczne dotyczące realizacji projektów z udziałem środków Europejskiego</w:t>
      </w:r>
      <w:r>
        <w:rPr>
          <w:rFonts w:ascii="Arial" w:hAnsi="Arial" w:cs="Arial"/>
          <w:bCs/>
          <w:sz w:val="22"/>
          <w:szCs w:val="22"/>
          <w:lang w:val="pl-PL"/>
        </w:rPr>
        <w:t xml:space="preserve"> </w:t>
      </w:r>
      <w:r w:rsidRPr="002552CE">
        <w:rPr>
          <w:rFonts w:ascii="Arial" w:hAnsi="Arial" w:cs="Arial"/>
          <w:bCs/>
          <w:sz w:val="22"/>
          <w:szCs w:val="22"/>
        </w:rPr>
        <w:t>Funduszu Społecznego Plus w regionalnych programach na lata 2021–2027</w:t>
      </w:r>
      <w:r w:rsidRPr="002552CE">
        <w:rPr>
          <w:rFonts w:ascii="Arial" w:hAnsi="Arial" w:cs="Arial"/>
          <w:bCs/>
          <w:sz w:val="22"/>
          <w:szCs w:val="22"/>
          <w:lang w:val="pl-PL"/>
        </w:rPr>
        <w:t xml:space="preserve"> </w:t>
      </w:r>
      <w:r w:rsidR="00CE47BB">
        <w:rPr>
          <w:rFonts w:ascii="Arial" w:hAnsi="Arial" w:cs="Arial"/>
          <w:bCs/>
          <w:sz w:val="22"/>
          <w:szCs w:val="22"/>
          <w:lang w:val="pl-PL"/>
        </w:rPr>
        <w:t xml:space="preserve">z dnia </w:t>
      </w:r>
      <w:r w:rsidR="00017FB2">
        <w:rPr>
          <w:rFonts w:ascii="Arial" w:hAnsi="Arial" w:cs="Arial"/>
          <w:bCs/>
          <w:sz w:val="22"/>
          <w:szCs w:val="22"/>
          <w:lang w:val="pl-PL"/>
        </w:rPr>
        <w:t>30</w:t>
      </w:r>
      <w:r w:rsidR="00017FB2">
        <w:rPr>
          <w:rFonts w:ascii="Arial" w:hAnsi="Arial"/>
          <w:sz w:val="22"/>
        </w:rPr>
        <w:t xml:space="preserve"> czerwca</w:t>
      </w:r>
      <w:r w:rsidR="00CE47BB">
        <w:rPr>
          <w:rFonts w:ascii="Arial" w:hAnsi="Arial"/>
          <w:sz w:val="22"/>
        </w:rPr>
        <w:t xml:space="preserve"> 202</w:t>
      </w:r>
      <w:r w:rsidR="00017FB2">
        <w:rPr>
          <w:rFonts w:ascii="Arial" w:hAnsi="Arial"/>
          <w:sz w:val="22"/>
        </w:rPr>
        <w:t>5</w:t>
      </w:r>
      <w:r w:rsidR="00CE47BB">
        <w:rPr>
          <w:rFonts w:ascii="Arial" w:hAnsi="Arial"/>
          <w:sz w:val="22"/>
        </w:rPr>
        <w:t xml:space="preserve"> r.</w:t>
      </w:r>
      <w:r w:rsidR="00963489">
        <w:rPr>
          <w:rFonts w:ascii="Arial" w:hAnsi="Arial" w:cs="Arial"/>
          <w:sz w:val="22"/>
          <w:szCs w:val="22"/>
          <w:lang w:val="pl-PL"/>
        </w:rPr>
        <w:t>;</w:t>
      </w:r>
    </w:p>
    <w:p w14:paraId="18EB2F30" w14:textId="6D484C13" w:rsidR="007B7E59" w:rsidRPr="00E37160" w:rsidRDefault="007B7E59" w:rsidP="003A3602">
      <w:pPr>
        <w:pStyle w:val="Akapitzlist"/>
        <w:numPr>
          <w:ilvl w:val="0"/>
          <w:numId w:val="7"/>
        </w:numPr>
        <w:spacing w:before="120" w:after="120" w:line="271" w:lineRule="auto"/>
        <w:ind w:left="357" w:hanging="357"/>
        <w:contextualSpacing w:val="0"/>
        <w:rPr>
          <w:rFonts w:ascii="Arial" w:hAnsi="Arial" w:cs="Arial"/>
          <w:sz w:val="22"/>
          <w:szCs w:val="22"/>
          <w:lang w:val="pl-PL"/>
        </w:rPr>
      </w:pPr>
      <w:r w:rsidRPr="00CC21EA">
        <w:rPr>
          <w:rFonts w:ascii="Arial" w:hAnsi="Arial" w:cs="Arial"/>
          <w:bCs/>
          <w:sz w:val="22"/>
          <w:szCs w:val="22"/>
        </w:rPr>
        <w:t>Wytyczne dotyczące informacji i promocji Funduszy Europejskich</w:t>
      </w:r>
      <w:r w:rsidRPr="00CC21EA">
        <w:rPr>
          <w:rFonts w:ascii="Arial" w:hAnsi="Arial" w:cs="Arial"/>
          <w:bCs/>
          <w:sz w:val="22"/>
          <w:szCs w:val="22"/>
          <w:lang w:val="pl-PL"/>
        </w:rPr>
        <w:t xml:space="preserve"> </w:t>
      </w:r>
      <w:r w:rsidRPr="00CC21EA">
        <w:rPr>
          <w:rFonts w:ascii="Arial" w:hAnsi="Arial" w:cs="Arial"/>
          <w:bCs/>
          <w:sz w:val="22"/>
          <w:szCs w:val="22"/>
        </w:rPr>
        <w:t>na lata 2021-2027</w:t>
      </w:r>
      <w:r>
        <w:rPr>
          <w:rFonts w:ascii="Arial" w:hAnsi="Arial" w:cs="Arial"/>
          <w:bCs/>
          <w:sz w:val="22"/>
          <w:szCs w:val="22"/>
          <w:lang w:val="pl-PL"/>
        </w:rPr>
        <w:t xml:space="preserve"> </w:t>
      </w:r>
      <w:r w:rsidR="00CE47BB">
        <w:rPr>
          <w:rFonts w:ascii="Arial" w:hAnsi="Arial" w:cs="Arial"/>
          <w:bCs/>
          <w:sz w:val="22"/>
          <w:szCs w:val="22"/>
          <w:lang w:val="pl-PL"/>
        </w:rPr>
        <w:t>z dnia 19 kwietnia 2023 r.</w:t>
      </w:r>
      <w:r w:rsidR="00963489">
        <w:rPr>
          <w:rFonts w:ascii="Arial" w:hAnsi="Arial" w:cs="Arial"/>
          <w:sz w:val="22"/>
          <w:szCs w:val="22"/>
          <w:lang w:val="pl-PL"/>
        </w:rPr>
        <w:t>;</w:t>
      </w:r>
    </w:p>
    <w:p w14:paraId="35AAE406" w14:textId="099B769B" w:rsidR="00EB0E6C" w:rsidRPr="00E37160" w:rsidRDefault="00EB0E6C"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 xml:space="preserve">Program </w:t>
      </w:r>
      <w:r w:rsidR="00CB16FA" w:rsidRPr="00E37160">
        <w:rPr>
          <w:rFonts w:ascii="Arial" w:hAnsi="Arial" w:cs="Arial"/>
          <w:sz w:val="22"/>
          <w:szCs w:val="22"/>
        </w:rPr>
        <w:t xml:space="preserve">Fundusze Europejskie dla Pomorza Zachodniego 2021-2027 </w:t>
      </w:r>
      <w:r w:rsidR="00B53C71">
        <w:rPr>
          <w:rFonts w:ascii="Arial" w:hAnsi="Arial"/>
          <w:sz w:val="22"/>
        </w:rPr>
        <w:t>z dnia 7 grudnia 2022 r., wersja 1.3</w:t>
      </w:r>
      <w:r w:rsidRPr="00E37160">
        <w:rPr>
          <w:rFonts w:ascii="Arial" w:hAnsi="Arial" w:cs="Arial"/>
          <w:sz w:val="22"/>
          <w:szCs w:val="22"/>
        </w:rPr>
        <w:t>;</w:t>
      </w:r>
    </w:p>
    <w:p w14:paraId="77FA7E70" w14:textId="2C33ADE1" w:rsidR="00EB0E6C" w:rsidRPr="00E37160" w:rsidRDefault="00EB0E6C"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Szczegółowy Opis Priorytet</w:t>
      </w:r>
      <w:r w:rsidR="0013666B" w:rsidRPr="00E37160">
        <w:rPr>
          <w:rFonts w:ascii="Arial" w:hAnsi="Arial" w:cs="Arial"/>
          <w:sz w:val="22"/>
          <w:szCs w:val="22"/>
          <w:lang w:val="pl-PL"/>
        </w:rPr>
        <w:t>ów</w:t>
      </w:r>
      <w:r w:rsidRPr="00E37160">
        <w:rPr>
          <w:rFonts w:ascii="Arial" w:hAnsi="Arial" w:cs="Arial"/>
          <w:sz w:val="22"/>
          <w:szCs w:val="22"/>
        </w:rPr>
        <w:t xml:space="preserve"> </w:t>
      </w:r>
      <w:bookmarkStart w:id="24" w:name="_Hlk117497748"/>
      <w:r w:rsidR="0080224F" w:rsidRPr="00E37160">
        <w:rPr>
          <w:rFonts w:ascii="Arial" w:hAnsi="Arial" w:cs="Arial"/>
          <w:sz w:val="22"/>
          <w:szCs w:val="22"/>
          <w:lang w:val="pl-PL"/>
        </w:rPr>
        <w:t>p</w:t>
      </w:r>
      <w:proofErr w:type="spellStart"/>
      <w:r w:rsidR="009516B1" w:rsidRPr="00E37160">
        <w:rPr>
          <w:rFonts w:ascii="Arial" w:hAnsi="Arial" w:cs="Arial"/>
          <w:sz w:val="22"/>
          <w:szCs w:val="22"/>
        </w:rPr>
        <w:t>rogram</w:t>
      </w:r>
      <w:r w:rsidR="009516B1" w:rsidRPr="00E37160">
        <w:rPr>
          <w:rFonts w:ascii="Arial" w:hAnsi="Arial" w:cs="Arial"/>
          <w:sz w:val="22"/>
          <w:szCs w:val="22"/>
          <w:lang w:val="pl-PL"/>
        </w:rPr>
        <w:t>u</w:t>
      </w:r>
      <w:proofErr w:type="spellEnd"/>
      <w:r w:rsidR="009516B1" w:rsidRPr="00E37160">
        <w:rPr>
          <w:rFonts w:ascii="Arial" w:hAnsi="Arial" w:cs="Arial"/>
          <w:sz w:val="22"/>
          <w:szCs w:val="22"/>
        </w:rPr>
        <w:t xml:space="preserve"> Fundusze Europejskie dla Pomorza Zachodniego 2021-2027 </w:t>
      </w:r>
      <w:bookmarkEnd w:id="24"/>
      <w:r w:rsidRPr="00E37160">
        <w:rPr>
          <w:rFonts w:ascii="Arial" w:hAnsi="Arial" w:cs="Arial"/>
          <w:sz w:val="22"/>
          <w:szCs w:val="22"/>
        </w:rPr>
        <w:t xml:space="preserve">wersja </w:t>
      </w:r>
      <w:r w:rsidR="001869FA">
        <w:rPr>
          <w:rFonts w:ascii="Arial" w:hAnsi="Arial"/>
          <w:sz w:val="22"/>
        </w:rPr>
        <w:t>1</w:t>
      </w:r>
      <w:r w:rsidR="006D5446">
        <w:rPr>
          <w:rFonts w:ascii="Arial" w:hAnsi="Arial"/>
          <w:sz w:val="22"/>
        </w:rPr>
        <w:t>8</w:t>
      </w:r>
      <w:r w:rsidR="001869FA">
        <w:rPr>
          <w:rFonts w:ascii="Arial" w:hAnsi="Arial"/>
          <w:sz w:val="22"/>
        </w:rPr>
        <w:t>.0</w:t>
      </w:r>
      <w:r w:rsidR="00A30E16">
        <w:rPr>
          <w:rFonts w:ascii="Arial" w:hAnsi="Arial"/>
          <w:sz w:val="22"/>
          <w:lang w:val="pl-PL"/>
        </w:rPr>
        <w:t xml:space="preserve"> z dnia </w:t>
      </w:r>
      <w:r w:rsidR="001869FA">
        <w:rPr>
          <w:rFonts w:ascii="Arial" w:hAnsi="Arial"/>
          <w:sz w:val="22"/>
        </w:rPr>
        <w:t>9</w:t>
      </w:r>
      <w:r w:rsidR="00B53C71">
        <w:rPr>
          <w:rFonts w:ascii="Arial" w:hAnsi="Arial"/>
          <w:sz w:val="22"/>
        </w:rPr>
        <w:t xml:space="preserve"> </w:t>
      </w:r>
      <w:r w:rsidR="006D5446">
        <w:rPr>
          <w:rFonts w:ascii="Arial" w:hAnsi="Arial"/>
          <w:sz w:val="22"/>
        </w:rPr>
        <w:t>września</w:t>
      </w:r>
      <w:r w:rsidR="00B53C71">
        <w:rPr>
          <w:rFonts w:ascii="Arial" w:hAnsi="Arial"/>
          <w:sz w:val="22"/>
        </w:rPr>
        <w:t xml:space="preserve"> </w:t>
      </w:r>
      <w:r w:rsidR="001869FA">
        <w:rPr>
          <w:rFonts w:ascii="Arial" w:hAnsi="Arial"/>
          <w:sz w:val="22"/>
        </w:rPr>
        <w:t>2025 r.;</w:t>
      </w:r>
    </w:p>
    <w:p w14:paraId="5FD191BC" w14:textId="685D929A" w:rsidR="00AA000D" w:rsidRPr="00E37160" w:rsidRDefault="00AA000D"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lastRenderedPageBreak/>
        <w:t xml:space="preserve">Uchwała </w:t>
      </w:r>
      <w:r w:rsidR="00E41B64">
        <w:rPr>
          <w:rFonts w:ascii="Arial" w:hAnsi="Arial" w:cs="Arial"/>
          <w:sz w:val="22"/>
          <w:szCs w:val="22"/>
        </w:rPr>
        <w:t>N</w:t>
      </w:r>
      <w:r w:rsidRPr="00E37160">
        <w:rPr>
          <w:rFonts w:ascii="Arial" w:hAnsi="Arial" w:cs="Arial"/>
          <w:sz w:val="22"/>
          <w:szCs w:val="22"/>
        </w:rPr>
        <w:t xml:space="preserve">r </w:t>
      </w:r>
      <w:r w:rsidR="00800677">
        <w:rPr>
          <w:rFonts w:ascii="Arial" w:hAnsi="Arial"/>
          <w:sz w:val="22"/>
        </w:rPr>
        <w:t xml:space="preserve">26/25 </w:t>
      </w:r>
      <w:r w:rsidRPr="00E37160">
        <w:rPr>
          <w:rFonts w:ascii="Arial" w:hAnsi="Arial" w:cs="Arial"/>
          <w:sz w:val="22"/>
          <w:szCs w:val="22"/>
        </w:rPr>
        <w:t xml:space="preserve">Komitetu Monitorującego </w:t>
      </w:r>
      <w:r w:rsidR="0080224F" w:rsidRPr="00E37160">
        <w:rPr>
          <w:rFonts w:ascii="Arial" w:hAnsi="Arial" w:cs="Arial"/>
          <w:sz w:val="22"/>
          <w:szCs w:val="22"/>
          <w:lang w:val="pl-PL"/>
        </w:rPr>
        <w:t>p</w:t>
      </w:r>
      <w:proofErr w:type="spellStart"/>
      <w:r w:rsidR="00EA37FB" w:rsidRPr="00E37160">
        <w:rPr>
          <w:rFonts w:ascii="Arial" w:hAnsi="Arial" w:cs="Arial"/>
          <w:sz w:val="22"/>
          <w:szCs w:val="22"/>
        </w:rPr>
        <w:t>rogram</w:t>
      </w:r>
      <w:proofErr w:type="spellEnd"/>
      <w:r w:rsidR="00EA37FB" w:rsidRPr="00E37160">
        <w:rPr>
          <w:rFonts w:ascii="Arial" w:hAnsi="Arial" w:cs="Arial"/>
          <w:sz w:val="22"/>
          <w:szCs w:val="22"/>
        </w:rPr>
        <w:t xml:space="preserve"> </w:t>
      </w:r>
      <w:r w:rsidR="00BE21C8" w:rsidRPr="00E37160">
        <w:rPr>
          <w:rFonts w:ascii="Arial" w:hAnsi="Arial" w:cs="Arial"/>
          <w:sz w:val="22"/>
          <w:szCs w:val="22"/>
          <w:lang w:val="pl-PL"/>
        </w:rPr>
        <w:t xml:space="preserve">regionalny </w:t>
      </w:r>
      <w:r w:rsidR="00EA37FB" w:rsidRPr="00E37160">
        <w:rPr>
          <w:rFonts w:ascii="Arial" w:hAnsi="Arial" w:cs="Arial"/>
          <w:sz w:val="22"/>
          <w:szCs w:val="22"/>
        </w:rPr>
        <w:t xml:space="preserve">Fundusze Europejskie dla Pomorza Zachodniego 2021-2027 </w:t>
      </w:r>
      <w:r w:rsidRPr="00E37160">
        <w:rPr>
          <w:rFonts w:ascii="Arial" w:hAnsi="Arial" w:cs="Arial"/>
          <w:sz w:val="22"/>
          <w:szCs w:val="22"/>
        </w:rPr>
        <w:t xml:space="preserve">z dnia </w:t>
      </w:r>
      <w:r w:rsidR="00800677">
        <w:rPr>
          <w:rFonts w:ascii="Arial" w:hAnsi="Arial"/>
          <w:sz w:val="22"/>
        </w:rPr>
        <w:t>11 czerwca 2025 r.</w:t>
      </w:r>
      <w:r w:rsidRPr="00E37160">
        <w:rPr>
          <w:rFonts w:ascii="Arial" w:hAnsi="Arial" w:cs="Arial"/>
          <w:sz w:val="22"/>
          <w:szCs w:val="22"/>
        </w:rPr>
        <w:t xml:space="preserve"> w sprawie przyjęcia</w:t>
      </w:r>
      <w:r w:rsidR="00E71135">
        <w:rPr>
          <w:rFonts w:ascii="Arial" w:hAnsi="Arial" w:cs="Arial"/>
          <w:sz w:val="22"/>
          <w:szCs w:val="22"/>
          <w:lang w:val="pl-PL"/>
        </w:rPr>
        <w:t xml:space="preserve"> </w:t>
      </w:r>
      <w:r w:rsidR="00E71135" w:rsidRPr="00963489">
        <w:rPr>
          <w:rFonts w:ascii="Arial" w:hAnsi="Arial" w:cs="Arial"/>
          <w:sz w:val="22"/>
          <w:szCs w:val="22"/>
          <w:lang w:val="pl-PL"/>
        </w:rPr>
        <w:t xml:space="preserve">aktualizacji </w:t>
      </w:r>
      <w:r w:rsidRPr="00963489">
        <w:rPr>
          <w:rFonts w:ascii="Arial" w:hAnsi="Arial" w:cs="Arial"/>
          <w:sz w:val="22"/>
          <w:szCs w:val="22"/>
        </w:rPr>
        <w:t xml:space="preserve">kryteriów </w:t>
      </w:r>
      <w:r w:rsidR="00BE21C8" w:rsidRPr="00963489">
        <w:rPr>
          <w:rFonts w:ascii="Arial" w:hAnsi="Arial" w:cs="Arial"/>
          <w:sz w:val="22"/>
          <w:szCs w:val="22"/>
          <w:lang w:val="pl-PL"/>
        </w:rPr>
        <w:t xml:space="preserve">wspólnych dopuszczalności w </w:t>
      </w:r>
      <w:r w:rsidR="00720572" w:rsidRPr="00963489">
        <w:rPr>
          <w:rFonts w:ascii="Arial" w:hAnsi="Arial" w:cs="Arial"/>
          <w:sz w:val="22"/>
          <w:szCs w:val="22"/>
          <w:lang w:val="pl-PL"/>
        </w:rPr>
        <w:t>zakresie</w:t>
      </w:r>
      <w:r w:rsidR="00017FB2">
        <w:rPr>
          <w:rFonts w:ascii="Arial" w:hAnsi="Arial" w:cs="Arial"/>
          <w:sz w:val="22"/>
          <w:szCs w:val="22"/>
          <w:lang w:val="pl-PL"/>
        </w:rPr>
        <w:t xml:space="preserve"> interwencji</w:t>
      </w:r>
      <w:r w:rsidR="00720572" w:rsidRPr="00963489">
        <w:rPr>
          <w:rFonts w:ascii="Arial" w:hAnsi="Arial" w:cs="Arial"/>
          <w:sz w:val="22"/>
          <w:szCs w:val="22"/>
          <w:lang w:val="pl-PL"/>
        </w:rPr>
        <w:t xml:space="preserve"> Europejskiego Funduszu Społecznego Plus </w:t>
      </w:r>
      <w:r w:rsidR="00017FB2">
        <w:rPr>
          <w:rFonts w:ascii="Arial" w:hAnsi="Arial" w:cs="Arial"/>
          <w:sz w:val="22"/>
          <w:szCs w:val="22"/>
          <w:lang w:val="pl-PL"/>
        </w:rPr>
        <w:t xml:space="preserve">programu </w:t>
      </w:r>
      <w:r w:rsidR="00720572" w:rsidRPr="00963489">
        <w:rPr>
          <w:rFonts w:ascii="Arial" w:hAnsi="Arial" w:cs="Arial"/>
          <w:sz w:val="22"/>
          <w:szCs w:val="22"/>
          <w:lang w:val="pl-PL"/>
        </w:rPr>
        <w:t xml:space="preserve">Fundusze Europejskie </w:t>
      </w:r>
      <w:r w:rsidR="00017FB2">
        <w:rPr>
          <w:rFonts w:ascii="Arial" w:hAnsi="Arial" w:cs="Arial"/>
          <w:sz w:val="22"/>
          <w:szCs w:val="22"/>
          <w:lang w:val="pl-PL"/>
        </w:rPr>
        <w:t>dla</w:t>
      </w:r>
      <w:r w:rsidR="00720572" w:rsidRPr="00963489">
        <w:rPr>
          <w:rFonts w:ascii="Arial" w:hAnsi="Arial" w:cs="Arial"/>
          <w:sz w:val="22"/>
          <w:szCs w:val="22"/>
          <w:lang w:val="pl-PL"/>
        </w:rPr>
        <w:t xml:space="preserve"> Pomorza Zachodniego</w:t>
      </w:r>
      <w:r w:rsidR="00017FB2">
        <w:rPr>
          <w:rFonts w:ascii="Arial" w:hAnsi="Arial" w:cs="Arial"/>
          <w:sz w:val="22"/>
          <w:szCs w:val="22"/>
          <w:lang w:val="pl-PL"/>
        </w:rPr>
        <w:t xml:space="preserve"> 2021-2027</w:t>
      </w:r>
      <w:r w:rsidR="00720572" w:rsidRPr="00963489">
        <w:rPr>
          <w:rFonts w:ascii="Arial" w:hAnsi="Arial" w:cs="Arial"/>
          <w:sz w:val="22"/>
          <w:szCs w:val="22"/>
          <w:lang w:val="pl-PL"/>
        </w:rPr>
        <w:t>,</w:t>
      </w:r>
      <w:r w:rsidR="00963489">
        <w:rPr>
          <w:rFonts w:ascii="Arial" w:hAnsi="Arial" w:cs="Arial"/>
          <w:sz w:val="22"/>
          <w:szCs w:val="22"/>
          <w:lang w:val="pl-PL"/>
        </w:rPr>
        <w:t>;</w:t>
      </w:r>
      <w:r w:rsidR="00124A73" w:rsidRPr="00E37160" w:rsidDel="00BE21C8">
        <w:rPr>
          <w:rFonts w:ascii="Arial" w:hAnsi="Arial" w:cs="Arial"/>
          <w:sz w:val="22"/>
          <w:szCs w:val="22"/>
        </w:rPr>
        <w:t xml:space="preserve"> </w:t>
      </w:r>
    </w:p>
    <w:p w14:paraId="05D0CDAA" w14:textId="0F620307" w:rsidR="00231966" w:rsidRPr="00E37160" w:rsidRDefault="00E8568B"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lang w:val="pl-PL"/>
        </w:rPr>
        <w:t xml:space="preserve">Uchwała </w:t>
      </w:r>
      <w:r w:rsidR="00E41B64">
        <w:rPr>
          <w:rFonts w:ascii="Arial" w:hAnsi="Arial" w:cs="Arial"/>
          <w:sz w:val="22"/>
          <w:szCs w:val="22"/>
        </w:rPr>
        <w:t>N</w:t>
      </w:r>
      <w:r w:rsidRPr="00E37160">
        <w:rPr>
          <w:rFonts w:ascii="Arial" w:hAnsi="Arial" w:cs="Arial"/>
          <w:sz w:val="22"/>
          <w:szCs w:val="22"/>
        </w:rPr>
        <w:t xml:space="preserve">r </w:t>
      </w:r>
      <w:r w:rsidR="00800677">
        <w:rPr>
          <w:rFonts w:ascii="Arial" w:hAnsi="Arial"/>
          <w:sz w:val="22"/>
        </w:rPr>
        <w:t xml:space="preserve">51/24 </w:t>
      </w:r>
      <w:r w:rsidRPr="00E37160">
        <w:rPr>
          <w:rFonts w:ascii="Arial" w:hAnsi="Arial" w:cs="Arial"/>
          <w:sz w:val="22"/>
          <w:szCs w:val="22"/>
        </w:rPr>
        <w:t xml:space="preserve">Komitetu Monitorującego </w:t>
      </w:r>
      <w:r w:rsidRPr="00E37160">
        <w:rPr>
          <w:rFonts w:ascii="Arial" w:hAnsi="Arial" w:cs="Arial"/>
          <w:sz w:val="22"/>
          <w:szCs w:val="22"/>
          <w:lang w:val="pl-PL"/>
        </w:rPr>
        <w:t>p</w:t>
      </w:r>
      <w:proofErr w:type="spellStart"/>
      <w:r w:rsidRPr="00E37160">
        <w:rPr>
          <w:rFonts w:ascii="Arial" w:hAnsi="Arial" w:cs="Arial"/>
          <w:sz w:val="22"/>
          <w:szCs w:val="22"/>
        </w:rPr>
        <w:t>rogram</w:t>
      </w:r>
      <w:proofErr w:type="spellEnd"/>
      <w:r w:rsidRPr="00E37160">
        <w:rPr>
          <w:rFonts w:ascii="Arial" w:hAnsi="Arial" w:cs="Arial"/>
          <w:sz w:val="22"/>
          <w:szCs w:val="22"/>
          <w:lang w:val="pl-PL"/>
        </w:rPr>
        <w:t xml:space="preserve"> regionalny</w:t>
      </w:r>
      <w:r w:rsidRPr="00E37160">
        <w:rPr>
          <w:rFonts w:ascii="Arial" w:hAnsi="Arial" w:cs="Arial"/>
          <w:sz w:val="22"/>
          <w:szCs w:val="22"/>
        </w:rPr>
        <w:t xml:space="preserve"> Fundusze Europejskie dla Pomorza Zachodniego 2021-2027 z dnia </w:t>
      </w:r>
      <w:r w:rsidR="00800677">
        <w:rPr>
          <w:rFonts w:ascii="Arial" w:hAnsi="Arial" w:cs="Arial"/>
          <w:sz w:val="22"/>
          <w:szCs w:val="22"/>
        </w:rPr>
        <w:t xml:space="preserve">20 listopada 2024 </w:t>
      </w:r>
      <w:proofErr w:type="spellStart"/>
      <w:r w:rsidR="00800677">
        <w:rPr>
          <w:rFonts w:ascii="Arial" w:hAnsi="Arial" w:cs="Arial"/>
          <w:sz w:val="22"/>
          <w:szCs w:val="22"/>
        </w:rPr>
        <w:t>r.</w:t>
      </w:r>
      <w:r w:rsidRPr="00E37160">
        <w:rPr>
          <w:rFonts w:ascii="Arial" w:hAnsi="Arial" w:cs="Arial"/>
          <w:sz w:val="22"/>
          <w:szCs w:val="22"/>
        </w:rPr>
        <w:t>w</w:t>
      </w:r>
      <w:proofErr w:type="spellEnd"/>
      <w:r w:rsidRPr="00E37160">
        <w:rPr>
          <w:rFonts w:ascii="Arial" w:hAnsi="Arial" w:cs="Arial"/>
          <w:sz w:val="22"/>
          <w:szCs w:val="22"/>
        </w:rPr>
        <w:t xml:space="preserve"> sprawie przyjęcia </w:t>
      </w:r>
      <w:r w:rsidR="00FB4977">
        <w:rPr>
          <w:rFonts w:ascii="Arial" w:hAnsi="Arial" w:cs="Arial"/>
          <w:sz w:val="22"/>
          <w:szCs w:val="22"/>
          <w:lang w:val="pl-PL"/>
        </w:rPr>
        <w:t xml:space="preserve">aktualizacji </w:t>
      </w:r>
      <w:r w:rsidRPr="00E37160">
        <w:rPr>
          <w:rFonts w:ascii="Arial" w:hAnsi="Arial" w:cs="Arial"/>
          <w:sz w:val="22"/>
          <w:szCs w:val="22"/>
        </w:rPr>
        <w:t xml:space="preserve">kryteriów </w:t>
      </w:r>
      <w:r w:rsidR="00AC382C" w:rsidRPr="00E37160">
        <w:rPr>
          <w:rFonts w:ascii="Arial" w:hAnsi="Arial" w:cs="Arial"/>
          <w:sz w:val="22"/>
          <w:szCs w:val="22"/>
          <w:lang w:val="pl-PL"/>
        </w:rPr>
        <w:t xml:space="preserve">wspólnych jakościowych wyboru projektów w ramach programu Fundusze Europejskie dla Pomorza Zachodniego 2021-2027 w zakresie Europejskiego Funduszu Społecznego Plus dla działań realizowanych w ramach Priorytetu 6 Fundusze Europejskie na rzecz aktywnego Pomorza Zachodniego, dla </w:t>
      </w:r>
      <w:r w:rsidR="002E2D57">
        <w:rPr>
          <w:rFonts w:ascii="Arial" w:hAnsi="Arial" w:cs="Arial"/>
          <w:sz w:val="22"/>
          <w:szCs w:val="22"/>
          <w:lang w:val="pl-PL"/>
        </w:rPr>
        <w:t xml:space="preserve">wyboru </w:t>
      </w:r>
      <w:r w:rsidR="006914F8">
        <w:rPr>
          <w:rFonts w:ascii="Arial" w:hAnsi="Arial" w:cs="Arial"/>
          <w:sz w:val="22"/>
          <w:szCs w:val="22"/>
          <w:lang w:val="pl-PL"/>
        </w:rPr>
        <w:t>projektów w sposób</w:t>
      </w:r>
      <w:r w:rsidR="00AC382C" w:rsidRPr="00E37160">
        <w:rPr>
          <w:rFonts w:ascii="Arial" w:hAnsi="Arial" w:cs="Arial"/>
          <w:sz w:val="22"/>
          <w:szCs w:val="22"/>
          <w:lang w:val="pl-PL"/>
        </w:rPr>
        <w:t xml:space="preserve"> konkurencyjn</w:t>
      </w:r>
      <w:r w:rsidR="006914F8">
        <w:rPr>
          <w:rFonts w:ascii="Arial" w:hAnsi="Arial" w:cs="Arial"/>
          <w:sz w:val="22"/>
          <w:szCs w:val="22"/>
          <w:lang w:val="pl-PL"/>
        </w:rPr>
        <w:t>y</w:t>
      </w:r>
      <w:r w:rsidR="00AC382C" w:rsidRPr="00E37160">
        <w:rPr>
          <w:rFonts w:ascii="Arial" w:hAnsi="Arial" w:cs="Arial"/>
          <w:sz w:val="22"/>
          <w:szCs w:val="22"/>
          <w:lang w:val="pl-PL"/>
        </w:rPr>
        <w:t xml:space="preserve"> i niekonkurencyjn</w:t>
      </w:r>
      <w:r w:rsidR="006914F8">
        <w:rPr>
          <w:rFonts w:ascii="Arial" w:hAnsi="Arial" w:cs="Arial"/>
          <w:sz w:val="22"/>
          <w:szCs w:val="22"/>
          <w:lang w:val="pl-PL"/>
        </w:rPr>
        <w:t>y</w:t>
      </w:r>
      <w:r w:rsidR="00963489">
        <w:rPr>
          <w:rFonts w:ascii="Arial" w:hAnsi="Arial" w:cs="Arial"/>
          <w:sz w:val="22"/>
          <w:szCs w:val="22"/>
          <w:lang w:val="pl-PL"/>
        </w:rPr>
        <w:t>;</w:t>
      </w:r>
    </w:p>
    <w:p w14:paraId="366EA99B" w14:textId="725D29B6" w:rsidR="00AA000D" w:rsidRPr="00E37160" w:rsidRDefault="00AA000D"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 xml:space="preserve">Uchwała nr </w:t>
      </w:r>
      <w:r w:rsidR="00F8773E">
        <w:rPr>
          <w:rFonts w:ascii="Arial" w:hAnsi="Arial"/>
          <w:sz w:val="22"/>
        </w:rPr>
        <w:t>34/25</w:t>
      </w:r>
      <w:r w:rsidR="00A72730">
        <w:rPr>
          <w:rFonts w:ascii="Arial" w:hAnsi="Arial"/>
          <w:sz w:val="22"/>
          <w:lang w:val="pl-PL"/>
        </w:rPr>
        <w:t xml:space="preserve"> </w:t>
      </w:r>
      <w:r w:rsidRPr="00E37160">
        <w:rPr>
          <w:rFonts w:ascii="Arial" w:hAnsi="Arial" w:cs="Arial"/>
          <w:sz w:val="22"/>
          <w:szCs w:val="22"/>
        </w:rPr>
        <w:t xml:space="preserve">Komitetu Monitorującego </w:t>
      </w:r>
      <w:r w:rsidR="0080224F" w:rsidRPr="00E37160">
        <w:rPr>
          <w:rFonts w:ascii="Arial" w:hAnsi="Arial" w:cs="Arial"/>
          <w:sz w:val="22"/>
          <w:szCs w:val="22"/>
          <w:lang w:val="pl-PL"/>
        </w:rPr>
        <w:t>p</w:t>
      </w:r>
      <w:proofErr w:type="spellStart"/>
      <w:r w:rsidR="0070106F" w:rsidRPr="00E37160">
        <w:rPr>
          <w:rFonts w:ascii="Arial" w:hAnsi="Arial" w:cs="Arial"/>
          <w:sz w:val="22"/>
          <w:szCs w:val="22"/>
        </w:rPr>
        <w:t>rogram</w:t>
      </w:r>
      <w:proofErr w:type="spellEnd"/>
      <w:r w:rsidR="00BE21C8" w:rsidRPr="00E37160">
        <w:rPr>
          <w:rFonts w:ascii="Arial" w:hAnsi="Arial" w:cs="Arial"/>
          <w:sz w:val="22"/>
          <w:szCs w:val="22"/>
          <w:lang w:val="pl-PL"/>
        </w:rPr>
        <w:t xml:space="preserve"> regionalny</w:t>
      </w:r>
      <w:r w:rsidR="0070106F" w:rsidRPr="00E37160">
        <w:rPr>
          <w:rFonts w:ascii="Arial" w:hAnsi="Arial" w:cs="Arial"/>
          <w:sz w:val="22"/>
          <w:szCs w:val="22"/>
        </w:rPr>
        <w:t xml:space="preserve"> Fundusze Europejskie dla Pomorza Zachodniego 2021-2027 </w:t>
      </w:r>
      <w:r w:rsidRPr="00E37160">
        <w:rPr>
          <w:rFonts w:ascii="Arial" w:hAnsi="Arial" w:cs="Arial"/>
          <w:sz w:val="22"/>
          <w:szCs w:val="22"/>
        </w:rPr>
        <w:t xml:space="preserve">z dnia </w:t>
      </w:r>
      <w:r w:rsidR="00F8773E">
        <w:rPr>
          <w:rFonts w:ascii="Arial" w:hAnsi="Arial"/>
          <w:sz w:val="22"/>
        </w:rPr>
        <w:t>10 września 2025 r.</w:t>
      </w:r>
      <w:r w:rsidRPr="00E37160">
        <w:rPr>
          <w:rFonts w:ascii="Arial" w:hAnsi="Arial" w:cs="Arial"/>
          <w:sz w:val="22"/>
          <w:szCs w:val="22"/>
        </w:rPr>
        <w:t xml:space="preserve"> w sprawie przyjęcia kryteriów </w:t>
      </w:r>
      <w:r w:rsidR="00D6618D" w:rsidRPr="00E37160">
        <w:rPr>
          <w:rFonts w:ascii="Arial" w:hAnsi="Arial" w:cs="Arial"/>
          <w:sz w:val="22"/>
          <w:szCs w:val="22"/>
          <w:lang w:val="pl-PL"/>
        </w:rPr>
        <w:t xml:space="preserve">specyficznych </w:t>
      </w:r>
      <w:r w:rsidR="00A72730">
        <w:rPr>
          <w:rFonts w:ascii="Arial" w:hAnsi="Arial" w:cs="Arial"/>
          <w:sz w:val="22"/>
          <w:szCs w:val="22"/>
          <w:lang w:val="pl-PL"/>
        </w:rPr>
        <w:t xml:space="preserve">dopuszczalności </w:t>
      </w:r>
      <w:r w:rsidR="00F8773E">
        <w:rPr>
          <w:rFonts w:ascii="Arial" w:hAnsi="Arial" w:cs="Arial"/>
          <w:sz w:val="22"/>
          <w:szCs w:val="22"/>
        </w:rPr>
        <w:t xml:space="preserve">oraz kryteriów specyficznych jakościowych dla działania </w:t>
      </w:r>
      <w:r w:rsidR="00F8773E" w:rsidRPr="006B3B20">
        <w:rPr>
          <w:rFonts w:ascii="Arial" w:hAnsi="Arial" w:cs="Arial"/>
          <w:i/>
          <w:iCs/>
          <w:sz w:val="22"/>
          <w:szCs w:val="22"/>
        </w:rPr>
        <w:t xml:space="preserve">6.17 Integracja społeczno-ekonomiczna obywateli państw trzecich w regionie, typ 3 </w:t>
      </w:r>
      <w:r w:rsidR="00F8773E" w:rsidRPr="00F8773E">
        <w:rPr>
          <w:rFonts w:ascii="Arial" w:hAnsi="Arial" w:cs="Arial"/>
          <w:sz w:val="22"/>
          <w:szCs w:val="22"/>
        </w:rPr>
        <w:t>programu Fundusze Europejskie dla Pomorza Zachodniego 2021-2027</w:t>
      </w:r>
      <w:r w:rsidR="00963489">
        <w:rPr>
          <w:rFonts w:ascii="Arial" w:hAnsi="Arial" w:cs="Arial"/>
          <w:sz w:val="22"/>
          <w:szCs w:val="22"/>
          <w:lang w:val="pl-PL"/>
        </w:rPr>
        <w:t>;</w:t>
      </w:r>
      <w:r w:rsidR="00F8773E">
        <w:rPr>
          <w:rFonts w:ascii="Arial" w:hAnsi="Arial" w:cs="Arial"/>
          <w:sz w:val="22"/>
          <w:szCs w:val="22"/>
        </w:rPr>
        <w:t xml:space="preserve"> </w:t>
      </w:r>
    </w:p>
    <w:p w14:paraId="4E6D77A6" w14:textId="70819817" w:rsidR="00E62B9D" w:rsidRPr="00E37160" w:rsidRDefault="00E62B9D"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w:t>
      </w:r>
      <w:r w:rsidR="00E26A3B" w:rsidRPr="00E37160">
        <w:rPr>
          <w:rFonts w:ascii="Arial" w:hAnsi="Arial"/>
          <w:sz w:val="22"/>
        </w:rPr>
        <w:t>y</w:t>
      </w:r>
      <w:r w:rsidRPr="00E37160">
        <w:rPr>
          <w:rFonts w:ascii="Arial" w:hAnsi="Arial" w:cs="Arial"/>
          <w:sz w:val="22"/>
          <w:szCs w:val="22"/>
        </w:rPr>
        <w:t xml:space="preserve"> z dnia 15 czerwca 2012 r. o skutkach powierzania wykonywania pracy cudzoziemcom przebywającym wbrew przepisom na terytorium Rzeczypospolitej Polskiej (Dz. U.</w:t>
      </w:r>
      <w:r w:rsidR="0082787E" w:rsidRPr="0082787E">
        <w:rPr>
          <w:lang w:val="pl-PL" w:eastAsia="pl-PL"/>
        </w:rPr>
        <w:t xml:space="preserve"> </w:t>
      </w:r>
      <w:r w:rsidR="0082787E" w:rsidRPr="0082787E">
        <w:rPr>
          <w:rFonts w:ascii="Arial" w:hAnsi="Arial" w:cs="Arial"/>
          <w:sz w:val="22"/>
          <w:szCs w:val="22"/>
          <w:lang w:val="pl-PL"/>
        </w:rPr>
        <w:t xml:space="preserve">z 2021 r. poz. 1745 z </w:t>
      </w:r>
      <w:proofErr w:type="spellStart"/>
      <w:r w:rsidR="0082787E" w:rsidRPr="0082787E">
        <w:rPr>
          <w:rFonts w:ascii="Arial" w:hAnsi="Arial" w:cs="Arial"/>
          <w:sz w:val="22"/>
          <w:szCs w:val="22"/>
          <w:lang w:val="pl-PL"/>
        </w:rPr>
        <w:t>późn</w:t>
      </w:r>
      <w:proofErr w:type="spellEnd"/>
      <w:r w:rsidR="0082787E" w:rsidRPr="0082787E">
        <w:rPr>
          <w:rFonts w:ascii="Arial" w:hAnsi="Arial" w:cs="Arial"/>
          <w:sz w:val="22"/>
          <w:szCs w:val="22"/>
          <w:lang w:val="pl-PL"/>
        </w:rPr>
        <w:t>. zm.</w:t>
      </w:r>
      <w:r w:rsidRPr="00E37160">
        <w:rPr>
          <w:rFonts w:ascii="Arial" w:hAnsi="Arial" w:cs="Arial"/>
          <w:sz w:val="22"/>
          <w:szCs w:val="22"/>
        </w:rPr>
        <w:t>)</w:t>
      </w:r>
      <w:r w:rsidR="002646EE" w:rsidRPr="00E37160">
        <w:rPr>
          <w:rFonts w:ascii="Arial" w:hAnsi="Arial"/>
          <w:sz w:val="22"/>
        </w:rPr>
        <w:t>,</w:t>
      </w:r>
      <w:r w:rsidR="00E26A3B" w:rsidRPr="00E37160">
        <w:rPr>
          <w:rFonts w:ascii="Arial" w:hAnsi="Arial"/>
          <w:sz w:val="22"/>
        </w:rPr>
        <w:t xml:space="preserve"> zwanej</w:t>
      </w:r>
      <w:r w:rsidRPr="00E37160">
        <w:rPr>
          <w:rFonts w:ascii="Arial" w:hAnsi="Arial"/>
          <w:sz w:val="22"/>
        </w:rPr>
        <w:t xml:space="preserve"> dalej ustawą </w:t>
      </w:r>
      <w:r w:rsidRPr="00E37160">
        <w:rPr>
          <w:rFonts w:ascii="Arial" w:hAnsi="Arial" w:cs="Arial"/>
          <w:sz w:val="22"/>
          <w:szCs w:val="22"/>
        </w:rPr>
        <w:t>o skutkach powierzania wykonywania pracy cudzoziemcom przebywającym wbrew przepisom na terytorium Rzeczypospolitej Polskiej</w:t>
      </w:r>
      <w:r w:rsidR="00963489">
        <w:rPr>
          <w:rFonts w:ascii="Arial" w:hAnsi="Arial" w:cs="Arial"/>
          <w:sz w:val="22"/>
          <w:szCs w:val="22"/>
          <w:lang w:val="pl-PL"/>
        </w:rPr>
        <w:t>;</w:t>
      </w:r>
    </w:p>
    <w:p w14:paraId="5893FB10" w14:textId="4BCC4406" w:rsidR="00E62B9D" w:rsidRPr="00E37160" w:rsidRDefault="00E62B9D"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w:t>
      </w:r>
      <w:r w:rsidR="00E26A3B" w:rsidRPr="00E37160">
        <w:rPr>
          <w:rFonts w:ascii="Arial" w:hAnsi="Arial"/>
          <w:sz w:val="22"/>
        </w:rPr>
        <w:t>y</w:t>
      </w:r>
      <w:r w:rsidRPr="00E37160">
        <w:rPr>
          <w:rFonts w:ascii="Arial" w:hAnsi="Arial" w:cs="Arial"/>
          <w:sz w:val="22"/>
          <w:szCs w:val="22"/>
        </w:rPr>
        <w:t xml:space="preserve"> z dnia 28 października 2002 r. o odpowiedzialności podmiotów zbiorowych za czyny zabronione pod groźbą kary (</w:t>
      </w:r>
      <w:proofErr w:type="spellStart"/>
      <w:r w:rsidRPr="00E37160">
        <w:rPr>
          <w:rFonts w:ascii="Arial" w:hAnsi="Arial" w:cs="Arial"/>
          <w:sz w:val="22"/>
          <w:szCs w:val="22"/>
        </w:rPr>
        <w:t>t.j</w:t>
      </w:r>
      <w:proofErr w:type="spellEnd"/>
      <w:r w:rsidRPr="00E37160">
        <w:rPr>
          <w:rFonts w:ascii="Arial" w:hAnsi="Arial" w:cs="Arial"/>
          <w:sz w:val="22"/>
          <w:szCs w:val="22"/>
        </w:rPr>
        <w:t xml:space="preserve">. Dz. U. </w:t>
      </w:r>
      <w:r w:rsidR="0082787E" w:rsidRPr="0082787E">
        <w:rPr>
          <w:rFonts w:ascii="Arial" w:hAnsi="Arial" w:cs="Arial"/>
          <w:sz w:val="22"/>
          <w:szCs w:val="22"/>
          <w:lang w:val="pl-PL"/>
        </w:rPr>
        <w:t>z 2024 r. poz. 1822</w:t>
      </w:r>
      <w:r w:rsidR="0082787E" w:rsidRPr="0082787E" w:rsidDel="0082787E">
        <w:rPr>
          <w:rFonts w:ascii="Arial" w:hAnsi="Arial" w:cs="Arial"/>
          <w:sz w:val="22"/>
          <w:szCs w:val="22"/>
          <w:lang w:val="pl-PL"/>
        </w:rPr>
        <w:t xml:space="preserve"> </w:t>
      </w:r>
      <w:r w:rsidRPr="00E37160">
        <w:rPr>
          <w:rFonts w:ascii="Arial" w:hAnsi="Arial" w:cs="Arial"/>
          <w:sz w:val="22"/>
          <w:szCs w:val="22"/>
        </w:rPr>
        <w:t>)</w:t>
      </w:r>
      <w:r w:rsidR="00183D22" w:rsidRPr="00E37160">
        <w:rPr>
          <w:rFonts w:ascii="Arial" w:hAnsi="Arial"/>
          <w:sz w:val="22"/>
        </w:rPr>
        <w:t>,</w:t>
      </w:r>
      <w:r w:rsidR="00E26A3B" w:rsidRPr="00E37160">
        <w:rPr>
          <w:rFonts w:ascii="Arial" w:hAnsi="Arial"/>
          <w:sz w:val="22"/>
        </w:rPr>
        <w:t>zwanej</w:t>
      </w:r>
      <w:r w:rsidR="001F078C" w:rsidRPr="00E37160">
        <w:rPr>
          <w:rFonts w:ascii="Arial" w:hAnsi="Arial"/>
          <w:sz w:val="22"/>
        </w:rPr>
        <w:t xml:space="preserve"> dalej ustawą </w:t>
      </w:r>
      <w:r w:rsidR="001F078C" w:rsidRPr="00E37160">
        <w:rPr>
          <w:rFonts w:ascii="Arial" w:hAnsi="Arial" w:cs="Arial"/>
          <w:sz w:val="22"/>
          <w:szCs w:val="22"/>
        </w:rPr>
        <w:t>o odpowiedzialności podmiotów zbiorowych za czyny zabronione pod groźbą kary</w:t>
      </w:r>
      <w:r w:rsidR="00963489">
        <w:rPr>
          <w:rFonts w:ascii="Arial" w:hAnsi="Arial"/>
          <w:sz w:val="22"/>
          <w:lang w:val="pl-PL"/>
        </w:rPr>
        <w:t>;</w:t>
      </w:r>
    </w:p>
    <w:p w14:paraId="401373E6" w14:textId="07BA0EA3" w:rsidR="00183D22" w:rsidRPr="00E37160" w:rsidRDefault="00183D22"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sz w:val="22"/>
        </w:rPr>
        <w:t>u</w:t>
      </w:r>
      <w:r w:rsidRPr="00E37160">
        <w:rPr>
          <w:rFonts w:ascii="Arial" w:hAnsi="Arial" w:cs="Arial"/>
          <w:sz w:val="22"/>
          <w:szCs w:val="22"/>
        </w:rPr>
        <w:t>staw</w:t>
      </w:r>
      <w:r w:rsidRPr="00E37160">
        <w:rPr>
          <w:rFonts w:ascii="Arial" w:hAnsi="Arial"/>
          <w:sz w:val="22"/>
        </w:rPr>
        <w:t>y</w:t>
      </w:r>
      <w:r w:rsidRPr="00E37160">
        <w:rPr>
          <w:rFonts w:ascii="Arial" w:hAnsi="Arial" w:cs="Arial"/>
          <w:sz w:val="22"/>
          <w:szCs w:val="22"/>
        </w:rPr>
        <w:t xml:space="preserve"> z dnia 9 lipca 2003 r. o zatrudnianiu pracowników tymczasowych</w:t>
      </w:r>
      <w:r w:rsidRPr="00E37160">
        <w:rPr>
          <w:rFonts w:ascii="Arial" w:hAnsi="Arial"/>
          <w:sz w:val="22"/>
        </w:rPr>
        <w:t xml:space="preserve"> </w:t>
      </w:r>
      <w:r w:rsidRPr="00E37160">
        <w:rPr>
          <w:rFonts w:ascii="Arial" w:hAnsi="Arial" w:cs="Arial"/>
          <w:sz w:val="22"/>
          <w:szCs w:val="22"/>
        </w:rPr>
        <w:t>(</w:t>
      </w:r>
      <w:proofErr w:type="spellStart"/>
      <w:r w:rsidRPr="00E37160">
        <w:rPr>
          <w:rFonts w:ascii="Arial" w:hAnsi="Arial" w:cs="Arial"/>
          <w:sz w:val="22"/>
          <w:szCs w:val="22"/>
        </w:rPr>
        <w:t>t.j</w:t>
      </w:r>
      <w:proofErr w:type="spellEnd"/>
      <w:r w:rsidRPr="00E37160">
        <w:rPr>
          <w:rFonts w:ascii="Arial" w:hAnsi="Arial" w:cs="Arial"/>
          <w:sz w:val="22"/>
          <w:szCs w:val="22"/>
        </w:rPr>
        <w:t>. Dz. U.</w:t>
      </w:r>
      <w:r w:rsidR="0082787E" w:rsidRPr="0082787E">
        <w:rPr>
          <w:lang w:val="pl-PL" w:eastAsia="pl-PL"/>
        </w:rPr>
        <w:t xml:space="preserve"> </w:t>
      </w:r>
      <w:r w:rsidR="0082787E" w:rsidRPr="0082787E">
        <w:rPr>
          <w:rFonts w:ascii="Arial" w:hAnsi="Arial" w:cs="Arial"/>
          <w:sz w:val="22"/>
          <w:szCs w:val="22"/>
          <w:lang w:val="pl-PL"/>
        </w:rPr>
        <w:t xml:space="preserve">z 2025 r. poz. 236 z </w:t>
      </w:r>
      <w:proofErr w:type="spellStart"/>
      <w:r w:rsidR="0082787E" w:rsidRPr="0082787E">
        <w:rPr>
          <w:rFonts w:ascii="Arial" w:hAnsi="Arial" w:cs="Arial"/>
          <w:sz w:val="22"/>
          <w:szCs w:val="22"/>
          <w:lang w:val="pl-PL"/>
        </w:rPr>
        <w:t>późn</w:t>
      </w:r>
      <w:proofErr w:type="spellEnd"/>
      <w:r w:rsidR="0082787E" w:rsidRPr="0082787E">
        <w:rPr>
          <w:rFonts w:ascii="Arial" w:hAnsi="Arial" w:cs="Arial"/>
          <w:sz w:val="22"/>
          <w:szCs w:val="22"/>
          <w:lang w:val="pl-PL"/>
        </w:rPr>
        <w:t>. zm.</w:t>
      </w:r>
      <w:r w:rsidRPr="00E37160">
        <w:rPr>
          <w:rFonts w:ascii="Arial" w:hAnsi="Arial" w:cs="Arial"/>
          <w:sz w:val="22"/>
          <w:szCs w:val="22"/>
        </w:rPr>
        <w:t xml:space="preserve"> )</w:t>
      </w:r>
      <w:r w:rsidRPr="00E37160">
        <w:rPr>
          <w:rFonts w:ascii="Arial" w:hAnsi="Arial"/>
          <w:sz w:val="22"/>
        </w:rPr>
        <w:t xml:space="preserve">, zwanej dalej ustawą </w:t>
      </w:r>
      <w:r w:rsidRPr="00E37160">
        <w:rPr>
          <w:rFonts w:ascii="Arial" w:hAnsi="Arial" w:cs="Arial"/>
          <w:sz w:val="22"/>
          <w:szCs w:val="22"/>
        </w:rPr>
        <w:t>o zatrudnianiu pracowników tymczasowych</w:t>
      </w:r>
      <w:r w:rsidR="00963489">
        <w:rPr>
          <w:rFonts w:ascii="Arial" w:hAnsi="Arial"/>
          <w:sz w:val="22"/>
          <w:lang w:val="pl-PL"/>
        </w:rPr>
        <w:t>;</w:t>
      </w:r>
      <w:r w:rsidRPr="00E37160">
        <w:rPr>
          <w:rFonts w:ascii="Arial" w:hAnsi="Arial"/>
          <w:sz w:val="22"/>
        </w:rPr>
        <w:t xml:space="preserve"> </w:t>
      </w:r>
    </w:p>
    <w:p w14:paraId="45520549" w14:textId="5B83E250" w:rsidR="00FF2621" w:rsidRPr="00E37160" w:rsidRDefault="00FF2621"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sz w:val="22"/>
        </w:rPr>
        <w:t>u</w:t>
      </w:r>
      <w:r w:rsidRPr="00E37160">
        <w:rPr>
          <w:rFonts w:ascii="Arial" w:hAnsi="Arial" w:cs="Arial"/>
          <w:sz w:val="22"/>
          <w:szCs w:val="22"/>
        </w:rPr>
        <w:t>staw</w:t>
      </w:r>
      <w:r w:rsidRPr="00E37160">
        <w:rPr>
          <w:rFonts w:ascii="Arial" w:hAnsi="Arial"/>
          <w:sz w:val="22"/>
        </w:rPr>
        <w:t>y</w:t>
      </w:r>
      <w:r w:rsidRPr="00E37160">
        <w:rPr>
          <w:rFonts w:ascii="Arial" w:hAnsi="Arial" w:cs="Arial"/>
          <w:sz w:val="22"/>
          <w:szCs w:val="22"/>
        </w:rPr>
        <w:t xml:space="preserve"> z dnia 30 sierpnia 2002 r. Prawo o postępowaniu przed sądami administracyjnymi (</w:t>
      </w:r>
      <w:proofErr w:type="spellStart"/>
      <w:r w:rsidRPr="00E37160">
        <w:rPr>
          <w:rFonts w:ascii="Arial" w:hAnsi="Arial" w:cs="Arial"/>
          <w:sz w:val="22"/>
          <w:szCs w:val="22"/>
        </w:rPr>
        <w:t>t.j</w:t>
      </w:r>
      <w:proofErr w:type="spellEnd"/>
      <w:r w:rsidRPr="00E37160">
        <w:rPr>
          <w:rFonts w:ascii="Arial" w:hAnsi="Arial" w:cs="Arial"/>
          <w:sz w:val="22"/>
          <w:szCs w:val="22"/>
        </w:rPr>
        <w:t>. Dz. U.</w:t>
      </w:r>
      <w:r w:rsidRPr="00E37160">
        <w:rPr>
          <w:rFonts w:ascii="Arial" w:hAnsi="Arial"/>
          <w:sz w:val="22"/>
        </w:rPr>
        <w:t xml:space="preserve"> </w:t>
      </w:r>
      <w:r w:rsidR="0082787E" w:rsidRPr="0082787E">
        <w:rPr>
          <w:rFonts w:ascii="Arial" w:hAnsi="Arial"/>
          <w:sz w:val="22"/>
          <w:lang w:val="pl-PL"/>
        </w:rPr>
        <w:t xml:space="preserve">z 2024 r. poz. 935 z </w:t>
      </w:r>
      <w:proofErr w:type="spellStart"/>
      <w:r w:rsidR="0082787E" w:rsidRPr="0082787E">
        <w:rPr>
          <w:rFonts w:ascii="Arial" w:hAnsi="Arial"/>
          <w:sz w:val="22"/>
          <w:lang w:val="pl-PL"/>
        </w:rPr>
        <w:t>późn</w:t>
      </w:r>
      <w:proofErr w:type="spellEnd"/>
      <w:r w:rsidR="0082787E" w:rsidRPr="0082787E">
        <w:rPr>
          <w:rFonts w:ascii="Arial" w:hAnsi="Arial"/>
          <w:sz w:val="22"/>
          <w:lang w:val="pl-PL"/>
        </w:rPr>
        <w:t>. zm.</w:t>
      </w:r>
      <w:r w:rsidR="0082787E" w:rsidRPr="0082787E" w:rsidDel="0082787E">
        <w:rPr>
          <w:rFonts w:ascii="Arial" w:hAnsi="Arial"/>
          <w:sz w:val="22"/>
          <w:lang w:val="pl-PL"/>
        </w:rPr>
        <w:t xml:space="preserve"> </w:t>
      </w:r>
      <w:r w:rsidRPr="00E37160">
        <w:rPr>
          <w:rFonts w:ascii="Arial" w:hAnsi="Arial" w:cs="Arial"/>
          <w:sz w:val="22"/>
          <w:szCs w:val="22"/>
        </w:rPr>
        <w:t>)</w:t>
      </w:r>
      <w:r w:rsidRPr="00E37160">
        <w:rPr>
          <w:rFonts w:ascii="Arial" w:hAnsi="Arial"/>
          <w:sz w:val="22"/>
        </w:rPr>
        <w:t xml:space="preserve">,zwanej dalej ustawą </w:t>
      </w:r>
      <w:r w:rsidRPr="00E37160">
        <w:rPr>
          <w:rFonts w:ascii="Arial" w:hAnsi="Arial" w:cs="Arial"/>
          <w:sz w:val="22"/>
          <w:szCs w:val="22"/>
        </w:rPr>
        <w:t>Prawo o postępowaniu przed sądami administracyjnymi</w:t>
      </w:r>
      <w:r w:rsidR="00963489">
        <w:rPr>
          <w:rFonts w:ascii="Arial" w:hAnsi="Arial"/>
          <w:sz w:val="22"/>
          <w:lang w:val="pl-PL"/>
        </w:rPr>
        <w:t>;</w:t>
      </w:r>
    </w:p>
    <w:p w14:paraId="76A1AD57" w14:textId="6D8E0A3A" w:rsidR="00325EDF" w:rsidRPr="00E37160" w:rsidRDefault="00325EDF"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sz w:val="22"/>
        </w:rPr>
        <w:t>u</w:t>
      </w:r>
      <w:r w:rsidRPr="00E37160">
        <w:rPr>
          <w:rFonts w:ascii="Arial" w:hAnsi="Arial" w:cs="Arial"/>
          <w:sz w:val="22"/>
          <w:szCs w:val="22"/>
        </w:rPr>
        <w:t>staw</w:t>
      </w:r>
      <w:r w:rsidRPr="00E37160">
        <w:rPr>
          <w:rFonts w:ascii="Arial" w:hAnsi="Arial"/>
          <w:sz w:val="22"/>
        </w:rPr>
        <w:t>y</w:t>
      </w:r>
      <w:r w:rsidRPr="00E37160">
        <w:rPr>
          <w:rFonts w:ascii="Arial" w:hAnsi="Arial" w:cs="Arial"/>
          <w:sz w:val="22"/>
          <w:szCs w:val="22"/>
        </w:rPr>
        <w:t xml:space="preserve"> z dnia 21 sierpnia 1997 r. o gospodarce nieruchomościami (</w:t>
      </w:r>
      <w:proofErr w:type="spellStart"/>
      <w:r w:rsidRPr="00E37160">
        <w:rPr>
          <w:rFonts w:ascii="Arial" w:hAnsi="Arial" w:cs="Arial"/>
          <w:sz w:val="22"/>
          <w:szCs w:val="22"/>
        </w:rPr>
        <w:t>t.j</w:t>
      </w:r>
      <w:proofErr w:type="spellEnd"/>
      <w:r w:rsidRPr="00E37160">
        <w:rPr>
          <w:rFonts w:ascii="Arial" w:hAnsi="Arial" w:cs="Arial"/>
          <w:sz w:val="22"/>
          <w:szCs w:val="22"/>
        </w:rPr>
        <w:t>. Dz. U.</w:t>
      </w:r>
      <w:r w:rsidRPr="00E37160">
        <w:rPr>
          <w:rFonts w:ascii="Arial" w:hAnsi="Arial"/>
          <w:sz w:val="22"/>
        </w:rPr>
        <w:t xml:space="preserve"> </w:t>
      </w:r>
      <w:r w:rsidR="0082787E" w:rsidRPr="0082787E">
        <w:rPr>
          <w:rFonts w:ascii="Arial" w:hAnsi="Arial"/>
          <w:sz w:val="22"/>
          <w:lang w:val="pl-PL"/>
        </w:rPr>
        <w:t xml:space="preserve">z 2024 r. poz. 1145 z </w:t>
      </w:r>
      <w:proofErr w:type="spellStart"/>
      <w:r w:rsidR="0082787E" w:rsidRPr="0082787E">
        <w:rPr>
          <w:rFonts w:ascii="Arial" w:hAnsi="Arial"/>
          <w:sz w:val="22"/>
          <w:lang w:val="pl-PL"/>
        </w:rPr>
        <w:t>późn</w:t>
      </w:r>
      <w:proofErr w:type="spellEnd"/>
      <w:r w:rsidR="0082787E" w:rsidRPr="0082787E">
        <w:rPr>
          <w:rFonts w:ascii="Arial" w:hAnsi="Arial"/>
          <w:sz w:val="22"/>
          <w:lang w:val="pl-PL"/>
        </w:rPr>
        <w:t>. zm.</w:t>
      </w:r>
      <w:r w:rsidR="0082787E" w:rsidRPr="0082787E" w:rsidDel="0082787E">
        <w:rPr>
          <w:rFonts w:ascii="Arial" w:hAnsi="Arial"/>
          <w:sz w:val="22"/>
          <w:lang w:val="pl-PL"/>
        </w:rPr>
        <w:t xml:space="preserve"> </w:t>
      </w:r>
      <w:r w:rsidRPr="00E37160">
        <w:rPr>
          <w:rFonts w:ascii="Arial" w:hAnsi="Arial" w:cs="Arial"/>
          <w:sz w:val="22"/>
          <w:szCs w:val="22"/>
        </w:rPr>
        <w:t>)</w:t>
      </w:r>
      <w:r w:rsidRPr="00E37160">
        <w:rPr>
          <w:rFonts w:ascii="Arial" w:hAnsi="Arial"/>
          <w:sz w:val="22"/>
        </w:rPr>
        <w:t xml:space="preserve">, zwanej dalej ustawą o </w:t>
      </w:r>
      <w:r w:rsidRPr="00E37160">
        <w:rPr>
          <w:rFonts w:ascii="Arial" w:hAnsi="Arial" w:cs="Arial"/>
          <w:sz w:val="22"/>
          <w:szCs w:val="22"/>
        </w:rPr>
        <w:t>gospodarce nieruchomościami</w:t>
      </w:r>
      <w:r w:rsidR="00963489">
        <w:rPr>
          <w:rFonts w:ascii="Arial" w:hAnsi="Arial"/>
          <w:sz w:val="22"/>
          <w:lang w:val="pl-PL"/>
        </w:rPr>
        <w:t>;</w:t>
      </w:r>
    </w:p>
    <w:p w14:paraId="3383CB0E" w14:textId="1B4E4CB9" w:rsidR="00CC6ED0" w:rsidRPr="00E37160" w:rsidRDefault="00CC6ED0"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sz w:val="22"/>
        </w:rPr>
        <w:t>r</w:t>
      </w:r>
      <w:r w:rsidRPr="00E37160">
        <w:rPr>
          <w:rFonts w:ascii="Arial" w:hAnsi="Arial" w:cs="Arial"/>
          <w:sz w:val="22"/>
          <w:szCs w:val="22"/>
        </w:rPr>
        <w:t>ozporządzeni</w:t>
      </w:r>
      <w:r w:rsidRPr="00E37160">
        <w:rPr>
          <w:rFonts w:ascii="Arial" w:hAnsi="Arial"/>
          <w:sz w:val="22"/>
        </w:rPr>
        <w:t>a</w:t>
      </w:r>
      <w:r w:rsidRPr="00E37160">
        <w:rPr>
          <w:rFonts w:ascii="Arial" w:hAnsi="Arial" w:cs="Arial"/>
          <w:sz w:val="22"/>
          <w:szCs w:val="22"/>
        </w:rPr>
        <w:t xml:space="preserve"> Ministra </w:t>
      </w:r>
      <w:r w:rsidR="00D914BF" w:rsidRPr="00E37160">
        <w:rPr>
          <w:rFonts w:ascii="Arial" w:hAnsi="Arial"/>
          <w:sz w:val="22"/>
        </w:rPr>
        <w:t xml:space="preserve">Funduszy i Polityki Regionalnej </w:t>
      </w:r>
      <w:r w:rsidRPr="00E37160">
        <w:rPr>
          <w:rFonts w:ascii="Arial" w:hAnsi="Arial"/>
          <w:sz w:val="22"/>
        </w:rPr>
        <w:t>z</w:t>
      </w:r>
      <w:r w:rsidRPr="00E37160">
        <w:rPr>
          <w:rFonts w:ascii="Arial" w:hAnsi="Arial" w:cs="Arial"/>
          <w:sz w:val="22"/>
          <w:szCs w:val="22"/>
        </w:rPr>
        <w:t xml:space="preserve"> dnia </w:t>
      </w:r>
      <w:r w:rsidR="0000078C" w:rsidRPr="00E37160">
        <w:rPr>
          <w:rFonts w:ascii="Arial" w:hAnsi="Arial" w:cs="Arial"/>
          <w:sz w:val="22"/>
          <w:szCs w:val="22"/>
        </w:rPr>
        <w:t xml:space="preserve">21 września 2022 r. </w:t>
      </w:r>
      <w:r w:rsidRPr="00E37160">
        <w:rPr>
          <w:rFonts w:ascii="Arial" w:hAnsi="Arial" w:cs="Arial"/>
          <w:sz w:val="22"/>
          <w:szCs w:val="22"/>
        </w:rPr>
        <w:t xml:space="preserve">w sprawie zaliczek w ramach programów finansowanych z udziałem środków europejskich (Dz. U. </w:t>
      </w:r>
      <w:r w:rsidR="008D52EE">
        <w:rPr>
          <w:rFonts w:ascii="Arial" w:hAnsi="Arial" w:cs="Arial"/>
          <w:sz w:val="22"/>
          <w:szCs w:val="22"/>
        </w:rPr>
        <w:t xml:space="preserve">z 2022 </w:t>
      </w:r>
      <w:proofErr w:type="spellStart"/>
      <w:r w:rsidR="008D52EE">
        <w:rPr>
          <w:rFonts w:ascii="Arial" w:hAnsi="Arial" w:cs="Arial"/>
          <w:sz w:val="22"/>
          <w:szCs w:val="22"/>
        </w:rPr>
        <w:t>r.</w:t>
      </w:r>
      <w:r w:rsidR="0082787E" w:rsidRPr="0082787E">
        <w:rPr>
          <w:rFonts w:ascii="Arial" w:hAnsi="Arial"/>
          <w:sz w:val="22"/>
          <w:lang w:val="pl-PL"/>
        </w:rPr>
        <w:t>poz</w:t>
      </w:r>
      <w:proofErr w:type="spellEnd"/>
      <w:r w:rsidR="0082787E" w:rsidRPr="0082787E">
        <w:rPr>
          <w:rFonts w:ascii="Arial" w:hAnsi="Arial"/>
          <w:sz w:val="22"/>
          <w:lang w:val="pl-PL"/>
        </w:rPr>
        <w:t>. 2055)</w:t>
      </w:r>
      <w:r w:rsidR="0082787E" w:rsidRPr="0082787E" w:rsidDel="0082787E">
        <w:rPr>
          <w:rFonts w:ascii="Arial" w:hAnsi="Arial"/>
          <w:sz w:val="22"/>
          <w:lang w:val="pl-PL"/>
        </w:rPr>
        <w:t xml:space="preserve"> </w:t>
      </w:r>
      <w:r w:rsidRPr="00E37160">
        <w:rPr>
          <w:rFonts w:ascii="Arial" w:hAnsi="Arial" w:cs="Arial"/>
          <w:sz w:val="22"/>
          <w:szCs w:val="22"/>
        </w:rPr>
        <w:t>)</w:t>
      </w:r>
      <w:r w:rsidRPr="00E37160">
        <w:rPr>
          <w:rFonts w:ascii="Arial" w:hAnsi="Arial"/>
          <w:sz w:val="22"/>
        </w:rPr>
        <w:t xml:space="preserve">, zwane rozporządzeniem </w:t>
      </w:r>
      <w:r w:rsidRPr="00E37160">
        <w:rPr>
          <w:rFonts w:ascii="Arial" w:hAnsi="Arial" w:cs="Arial"/>
          <w:sz w:val="22"/>
          <w:szCs w:val="22"/>
        </w:rPr>
        <w:t>w sprawie zaliczek w ramach programów finansowanych z udziałem środków europejskich</w:t>
      </w:r>
      <w:r w:rsidR="00963489">
        <w:rPr>
          <w:rFonts w:ascii="Arial" w:hAnsi="Arial"/>
          <w:sz w:val="22"/>
          <w:lang w:val="pl-PL"/>
        </w:rPr>
        <w:t>;</w:t>
      </w:r>
    </w:p>
    <w:p w14:paraId="6211BA04" w14:textId="25E226F5" w:rsidR="00E4204A" w:rsidRPr="00E37160" w:rsidRDefault="00E4204A"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sz w:val="22"/>
        </w:rPr>
        <w:t>r</w:t>
      </w:r>
      <w:r w:rsidRPr="00E37160">
        <w:rPr>
          <w:rFonts w:ascii="Arial" w:hAnsi="Arial" w:cs="Arial"/>
          <w:sz w:val="22"/>
          <w:szCs w:val="22"/>
        </w:rPr>
        <w:t>ozporządzenie Ministra Finansów z dnia 21 grudnia 2012 r. w sprawie płatności w ramach programów finansowanych z udziałem środków europejskich oraz przekazywania informacji dotyczących tych płatności (</w:t>
      </w:r>
      <w:proofErr w:type="spellStart"/>
      <w:r w:rsidRPr="00E37160">
        <w:rPr>
          <w:rFonts w:ascii="Arial" w:hAnsi="Arial" w:cs="Arial"/>
          <w:sz w:val="22"/>
          <w:szCs w:val="22"/>
        </w:rPr>
        <w:t>t.j</w:t>
      </w:r>
      <w:proofErr w:type="spellEnd"/>
      <w:r w:rsidRPr="00E37160">
        <w:rPr>
          <w:rFonts w:ascii="Arial" w:hAnsi="Arial" w:cs="Arial"/>
          <w:sz w:val="22"/>
          <w:szCs w:val="22"/>
        </w:rPr>
        <w:t>. Dz. U.</w:t>
      </w:r>
      <w:r w:rsidRPr="00E37160">
        <w:rPr>
          <w:rFonts w:ascii="Arial" w:hAnsi="Arial"/>
          <w:sz w:val="22"/>
        </w:rPr>
        <w:t xml:space="preserve"> </w:t>
      </w:r>
      <w:r w:rsidR="0082787E" w:rsidRPr="0082787E">
        <w:rPr>
          <w:rFonts w:ascii="Arial" w:hAnsi="Arial"/>
          <w:sz w:val="22"/>
          <w:lang w:val="pl-PL"/>
        </w:rPr>
        <w:t xml:space="preserve">z 2024 r. poz. 869 z </w:t>
      </w:r>
      <w:proofErr w:type="spellStart"/>
      <w:r w:rsidR="0082787E" w:rsidRPr="0082787E">
        <w:rPr>
          <w:rFonts w:ascii="Arial" w:hAnsi="Arial"/>
          <w:sz w:val="22"/>
          <w:lang w:val="pl-PL"/>
        </w:rPr>
        <w:t>późn</w:t>
      </w:r>
      <w:proofErr w:type="spellEnd"/>
      <w:r w:rsidR="0082787E" w:rsidRPr="0082787E">
        <w:rPr>
          <w:rFonts w:ascii="Arial" w:hAnsi="Arial"/>
          <w:sz w:val="22"/>
          <w:lang w:val="pl-PL"/>
        </w:rPr>
        <w:t>. zm.</w:t>
      </w:r>
      <w:r w:rsidR="0082787E" w:rsidRPr="0082787E" w:rsidDel="0082787E">
        <w:rPr>
          <w:rFonts w:ascii="Arial" w:hAnsi="Arial"/>
          <w:sz w:val="22"/>
          <w:lang w:val="pl-PL"/>
        </w:rPr>
        <w:t xml:space="preserve"> </w:t>
      </w:r>
      <w:r w:rsidRPr="00E37160">
        <w:rPr>
          <w:rFonts w:ascii="Arial" w:hAnsi="Arial" w:cs="Arial"/>
          <w:sz w:val="22"/>
          <w:szCs w:val="22"/>
        </w:rPr>
        <w:t>)</w:t>
      </w:r>
      <w:r w:rsidRPr="00E37160">
        <w:rPr>
          <w:rFonts w:ascii="Arial" w:hAnsi="Arial"/>
          <w:sz w:val="22"/>
        </w:rPr>
        <w:t>, zwane dalej r</w:t>
      </w:r>
      <w:r w:rsidRPr="00E37160">
        <w:rPr>
          <w:rFonts w:ascii="Arial" w:hAnsi="Arial" w:cs="Arial"/>
          <w:sz w:val="22"/>
          <w:szCs w:val="22"/>
        </w:rPr>
        <w:t>ozporządzenie</w:t>
      </w:r>
      <w:r w:rsidRPr="00E37160">
        <w:rPr>
          <w:rFonts w:ascii="Arial" w:hAnsi="Arial"/>
          <w:sz w:val="22"/>
        </w:rPr>
        <w:t xml:space="preserve">m </w:t>
      </w:r>
      <w:r w:rsidRPr="00E37160">
        <w:rPr>
          <w:rFonts w:ascii="Arial" w:hAnsi="Arial" w:cs="Arial"/>
          <w:sz w:val="22"/>
          <w:szCs w:val="22"/>
        </w:rPr>
        <w:t>w sprawie płatności w ramach programów finansowanych z udziałem środków europejskich oraz przekazywania informacji dotyczących tych płatności</w:t>
      </w:r>
      <w:r w:rsidR="00FB024E">
        <w:rPr>
          <w:rFonts w:ascii="Arial" w:hAnsi="Arial" w:cs="Arial"/>
          <w:sz w:val="22"/>
          <w:szCs w:val="22"/>
        </w:rPr>
        <w:t>;</w:t>
      </w:r>
    </w:p>
    <w:p w14:paraId="39393002" w14:textId="58AAAB3B" w:rsidR="00FB024E" w:rsidRPr="00FB024E" w:rsidRDefault="00FB024E"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FB024E">
        <w:rPr>
          <w:rFonts w:ascii="Arial" w:hAnsi="Arial"/>
          <w:sz w:val="22"/>
          <w:lang w:val="pl-PL"/>
        </w:rPr>
        <w:lastRenderedPageBreak/>
        <w:t xml:space="preserve">ustawy z dnia 13 czerwca 2003 r. o udzielaniu cudzoziemcom ochrony na terytorium Rzeczypospolitej Polskiej (Dz.U. z 2025 r. poz. 223 z </w:t>
      </w:r>
      <w:proofErr w:type="spellStart"/>
      <w:r w:rsidRPr="00FB024E">
        <w:rPr>
          <w:rFonts w:ascii="Arial" w:hAnsi="Arial"/>
          <w:sz w:val="22"/>
          <w:lang w:val="pl-PL"/>
        </w:rPr>
        <w:t>późn</w:t>
      </w:r>
      <w:proofErr w:type="spellEnd"/>
      <w:r w:rsidRPr="00FB024E">
        <w:rPr>
          <w:rFonts w:ascii="Arial" w:hAnsi="Arial"/>
          <w:sz w:val="22"/>
          <w:lang w:val="pl-PL"/>
        </w:rPr>
        <w:t>. zm.)</w:t>
      </w:r>
      <w:r>
        <w:rPr>
          <w:rFonts w:ascii="Arial" w:hAnsi="Arial"/>
          <w:sz w:val="22"/>
          <w:lang w:val="pl-PL"/>
        </w:rPr>
        <w:t>;</w:t>
      </w:r>
    </w:p>
    <w:p w14:paraId="04020252" w14:textId="0F70E21C" w:rsidR="00FB024E" w:rsidRPr="00FB024E" w:rsidRDefault="00FB024E" w:rsidP="00FB024E">
      <w:pPr>
        <w:pStyle w:val="Akapitzlist"/>
        <w:numPr>
          <w:ilvl w:val="0"/>
          <w:numId w:val="7"/>
        </w:numPr>
        <w:spacing w:before="120" w:after="120" w:line="271" w:lineRule="auto"/>
        <w:ind w:left="357" w:hanging="357"/>
        <w:rPr>
          <w:rFonts w:ascii="Arial" w:hAnsi="Arial"/>
          <w:sz w:val="22"/>
          <w:lang w:val="pl-PL"/>
        </w:rPr>
      </w:pPr>
      <w:r w:rsidRPr="00FB024E">
        <w:rPr>
          <w:rFonts w:ascii="Arial" w:hAnsi="Arial"/>
          <w:sz w:val="22"/>
          <w:lang w:val="pl-PL"/>
        </w:rPr>
        <w:t>ustawy z dnia 12 grudnia 2013 r. o cudzoziemcach (Dz.U. z 202</w:t>
      </w:r>
      <w:r w:rsidR="00017FB2">
        <w:rPr>
          <w:rFonts w:ascii="Arial" w:hAnsi="Arial"/>
          <w:sz w:val="22"/>
          <w:lang w:val="pl-PL"/>
        </w:rPr>
        <w:t>5</w:t>
      </w:r>
      <w:r w:rsidRPr="00FB024E">
        <w:rPr>
          <w:rFonts w:ascii="Arial" w:hAnsi="Arial"/>
          <w:sz w:val="22"/>
          <w:lang w:val="pl-PL"/>
        </w:rPr>
        <w:t xml:space="preserve"> r. poz. </w:t>
      </w:r>
      <w:r w:rsidR="00017FB2">
        <w:rPr>
          <w:rFonts w:ascii="Arial" w:hAnsi="Arial"/>
          <w:sz w:val="22"/>
          <w:lang w:val="pl-PL"/>
        </w:rPr>
        <w:t>1079</w:t>
      </w:r>
      <w:r w:rsidRPr="00FB024E">
        <w:rPr>
          <w:rFonts w:ascii="Arial" w:hAnsi="Arial"/>
          <w:sz w:val="22"/>
          <w:lang w:val="pl-PL"/>
        </w:rPr>
        <w:t xml:space="preserve"> z </w:t>
      </w:r>
      <w:proofErr w:type="spellStart"/>
      <w:r w:rsidRPr="00FB024E">
        <w:rPr>
          <w:rFonts w:ascii="Arial" w:hAnsi="Arial"/>
          <w:sz w:val="22"/>
          <w:lang w:val="pl-PL"/>
        </w:rPr>
        <w:t>późn</w:t>
      </w:r>
      <w:proofErr w:type="spellEnd"/>
      <w:r w:rsidRPr="00FB024E">
        <w:rPr>
          <w:rFonts w:ascii="Arial" w:hAnsi="Arial"/>
          <w:sz w:val="22"/>
          <w:lang w:val="pl-PL"/>
        </w:rPr>
        <w:t>. zm.)</w:t>
      </w:r>
      <w:r w:rsidR="00963489">
        <w:rPr>
          <w:rFonts w:ascii="Arial" w:hAnsi="Arial"/>
          <w:sz w:val="22"/>
          <w:lang w:val="pl-PL"/>
        </w:rPr>
        <w:t>.</w:t>
      </w:r>
    </w:p>
    <w:p w14:paraId="4C9CE526" w14:textId="77777777" w:rsidR="00C81A1B" w:rsidRPr="00E37160" w:rsidRDefault="007F1229" w:rsidP="003A4438">
      <w:pPr>
        <w:pStyle w:val="Tekstpodstawowy"/>
        <w:autoSpaceDE w:val="0"/>
        <w:autoSpaceDN w:val="0"/>
        <w:spacing w:before="120" w:line="271" w:lineRule="auto"/>
        <w:rPr>
          <w:rFonts w:ascii="Arial" w:hAnsi="Arial" w:cs="Arial"/>
          <w:sz w:val="22"/>
          <w:szCs w:val="22"/>
        </w:rPr>
      </w:pPr>
      <w:r w:rsidRPr="00E37160">
        <w:rPr>
          <w:rFonts w:ascii="Arial" w:hAnsi="Arial" w:cs="Arial"/>
          <w:sz w:val="22"/>
          <w:szCs w:val="22"/>
        </w:rPr>
        <w:t xml:space="preserve">IP </w:t>
      </w:r>
      <w:r w:rsidR="00A54B95" w:rsidRPr="00E37160">
        <w:rPr>
          <w:rFonts w:ascii="Arial" w:hAnsi="Arial" w:cs="Arial"/>
          <w:sz w:val="22"/>
          <w:szCs w:val="22"/>
          <w:lang w:val="pl-PL"/>
        </w:rPr>
        <w:t>FEPZ</w:t>
      </w:r>
      <w:r w:rsidR="00A54B95" w:rsidRPr="00E37160">
        <w:rPr>
          <w:rFonts w:ascii="Arial" w:hAnsi="Arial" w:cs="Arial"/>
          <w:sz w:val="22"/>
          <w:szCs w:val="22"/>
        </w:rPr>
        <w:t xml:space="preserve"> </w:t>
      </w:r>
      <w:r w:rsidR="00387B6C" w:rsidRPr="00E37160">
        <w:rPr>
          <w:rFonts w:ascii="Arial" w:hAnsi="Arial" w:cs="Arial"/>
          <w:sz w:val="22"/>
          <w:szCs w:val="22"/>
        </w:rPr>
        <w:t>zaleca wnioskodawcom zainteresowanym aplikowaniem o środki regularne monitorowanie stron</w:t>
      </w:r>
      <w:r w:rsidR="00B9342B" w:rsidRPr="00E37160">
        <w:rPr>
          <w:rFonts w:ascii="Arial" w:hAnsi="Arial" w:cs="Arial"/>
          <w:sz w:val="22"/>
          <w:szCs w:val="22"/>
        </w:rPr>
        <w:t>:</w:t>
      </w:r>
      <w:r w:rsidR="00387B6C" w:rsidRPr="00E37160">
        <w:rPr>
          <w:rFonts w:ascii="Arial" w:hAnsi="Arial" w:cs="Arial"/>
          <w:sz w:val="22"/>
          <w:szCs w:val="22"/>
        </w:rPr>
        <w:t xml:space="preserve"> </w:t>
      </w:r>
      <w:hyperlink r:id="rId90" w:history="1">
        <w:r w:rsidR="0027262C" w:rsidRPr="00E37160">
          <w:rPr>
            <w:rStyle w:val="Hipercze"/>
            <w:rFonts w:ascii="Arial" w:hAnsi="Arial" w:cs="Arial"/>
            <w:sz w:val="22"/>
            <w:szCs w:val="22"/>
            <w:lang w:eastAsia="en-US"/>
          </w:rPr>
          <w:t>www.gov.pl/web/fundusze-regiony</w:t>
        </w:r>
      </w:hyperlink>
      <w:r w:rsidR="00FE4755" w:rsidRPr="00E37160">
        <w:rPr>
          <w:rFonts w:ascii="Arial" w:hAnsi="Arial" w:cs="Arial"/>
          <w:sz w:val="22"/>
          <w:szCs w:val="22"/>
          <w:lang w:val="pl-PL"/>
        </w:rPr>
        <w:t>,</w:t>
      </w:r>
      <w:r w:rsidR="00520E02" w:rsidRPr="00E37160">
        <w:rPr>
          <w:rFonts w:ascii="Arial" w:hAnsi="Arial" w:cs="Arial"/>
          <w:sz w:val="22"/>
          <w:szCs w:val="22"/>
          <w:lang w:val="pl-PL"/>
        </w:rPr>
        <w:t xml:space="preserve"> </w:t>
      </w:r>
      <w:hyperlink r:id="rId91" w:history="1">
        <w:r w:rsidR="00520E02" w:rsidRPr="00E37160">
          <w:rPr>
            <w:rStyle w:val="Hipercze"/>
            <w:rFonts w:ascii="Arial" w:hAnsi="Arial" w:cs="Arial"/>
            <w:sz w:val="22"/>
            <w:szCs w:val="22"/>
            <w:lang w:val="pl-PL"/>
          </w:rPr>
          <w:t>https://funduszeue.wzp.pl</w:t>
        </w:r>
      </w:hyperlink>
      <w:r w:rsidR="00520E02" w:rsidRPr="00E37160">
        <w:rPr>
          <w:rFonts w:ascii="Arial" w:hAnsi="Arial" w:cs="Arial"/>
          <w:sz w:val="22"/>
          <w:szCs w:val="22"/>
          <w:lang w:val="pl-PL"/>
        </w:rPr>
        <w:t xml:space="preserve"> </w:t>
      </w:r>
      <w:r w:rsidR="00B23F7A" w:rsidRPr="00E37160">
        <w:rPr>
          <w:rStyle w:val="Hipercze"/>
          <w:rFonts w:ascii="Arial" w:hAnsi="Arial" w:cs="Arial"/>
          <w:color w:val="auto"/>
          <w:sz w:val="22"/>
          <w:szCs w:val="22"/>
          <w:u w:val="none"/>
        </w:rPr>
        <w:t xml:space="preserve"> lub </w:t>
      </w:r>
      <w:hyperlink r:id="rId92" w:history="1">
        <w:r w:rsidR="00B23F7A" w:rsidRPr="00E37160">
          <w:rPr>
            <w:rStyle w:val="Hipercze"/>
            <w:rFonts w:ascii="Arial" w:hAnsi="Arial" w:cs="Arial"/>
            <w:sz w:val="22"/>
            <w:szCs w:val="22"/>
          </w:rPr>
          <w:t>www.funduszeeuropejskie.gov.pl</w:t>
        </w:r>
      </w:hyperlink>
      <w:r w:rsidR="00B23F7A" w:rsidRPr="00E37160">
        <w:rPr>
          <w:rFonts w:ascii="Arial" w:hAnsi="Arial" w:cs="Arial"/>
          <w:sz w:val="22"/>
          <w:szCs w:val="22"/>
        </w:rPr>
        <w:t xml:space="preserve"> </w:t>
      </w:r>
      <w:r w:rsidR="00387B6C" w:rsidRPr="00E37160">
        <w:rPr>
          <w:rFonts w:ascii="Arial" w:hAnsi="Arial" w:cs="Arial"/>
          <w:sz w:val="22"/>
          <w:szCs w:val="22"/>
        </w:rPr>
        <w:t xml:space="preserve">gdzie </w:t>
      </w:r>
      <w:r w:rsidR="00C81A1B" w:rsidRPr="00E37160">
        <w:rPr>
          <w:rFonts w:ascii="Arial" w:hAnsi="Arial" w:cs="Arial"/>
          <w:sz w:val="22"/>
          <w:szCs w:val="22"/>
        </w:rPr>
        <w:t xml:space="preserve">znajdują się ww. </w:t>
      </w:r>
      <w:r w:rsidR="00387B6C" w:rsidRPr="00E37160">
        <w:rPr>
          <w:rFonts w:ascii="Arial" w:hAnsi="Arial" w:cs="Arial"/>
          <w:sz w:val="22"/>
          <w:szCs w:val="22"/>
        </w:rPr>
        <w:t>wytyczn</w:t>
      </w:r>
      <w:r w:rsidR="00C81A1B" w:rsidRPr="00E37160">
        <w:rPr>
          <w:rFonts w:ascii="Arial" w:hAnsi="Arial" w:cs="Arial"/>
          <w:sz w:val="22"/>
          <w:szCs w:val="22"/>
        </w:rPr>
        <w:t>e</w:t>
      </w:r>
      <w:r w:rsidR="00387B6C" w:rsidRPr="00E37160">
        <w:rPr>
          <w:rFonts w:ascii="Arial" w:hAnsi="Arial" w:cs="Arial"/>
          <w:sz w:val="22"/>
          <w:szCs w:val="22"/>
        </w:rPr>
        <w:t>.</w:t>
      </w:r>
      <w:r w:rsidR="00C81A1B" w:rsidRPr="00E37160">
        <w:rPr>
          <w:rFonts w:ascii="Arial" w:hAnsi="Arial" w:cs="Arial"/>
          <w:sz w:val="22"/>
          <w:szCs w:val="22"/>
        </w:rPr>
        <w:t xml:space="preserve"> </w:t>
      </w:r>
    </w:p>
    <w:p w14:paraId="3A0FB321" w14:textId="77777777" w:rsidR="004E75AD" w:rsidRPr="00E37160" w:rsidRDefault="00387B6C"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Odpowiedzialność za znajomość podstawowych dokumen</w:t>
      </w:r>
      <w:r w:rsidR="007E6385" w:rsidRPr="00E37160">
        <w:rPr>
          <w:rFonts w:ascii="Arial" w:hAnsi="Arial" w:cs="Arial"/>
          <w:sz w:val="22"/>
          <w:szCs w:val="22"/>
        </w:rPr>
        <w:t xml:space="preserve">tów, zasad i wytycznych związanych z przygotowaniem wniosku spoczywa na wnioskodawcy. Wnioskodawcy aplikujący o środki w ramach niniejszego </w:t>
      </w:r>
      <w:r w:rsidR="00C60795" w:rsidRPr="00E37160">
        <w:rPr>
          <w:rFonts w:ascii="Arial" w:hAnsi="Arial" w:cs="Arial"/>
          <w:sz w:val="22"/>
          <w:szCs w:val="22"/>
          <w:lang w:val="pl-PL"/>
        </w:rPr>
        <w:t>naboru</w:t>
      </w:r>
      <w:r w:rsidR="00C60795" w:rsidRPr="00E37160">
        <w:rPr>
          <w:rFonts w:ascii="Arial" w:hAnsi="Arial" w:cs="Arial"/>
          <w:sz w:val="22"/>
          <w:szCs w:val="22"/>
        </w:rPr>
        <w:t xml:space="preserve"> </w:t>
      </w:r>
      <w:r w:rsidR="007E6385" w:rsidRPr="00E37160">
        <w:rPr>
          <w:rFonts w:ascii="Arial" w:hAnsi="Arial" w:cs="Arial"/>
          <w:sz w:val="22"/>
          <w:szCs w:val="22"/>
        </w:rPr>
        <w:t>zobowiązani są do korzystania z  wersji dokumentów programowych</w:t>
      </w:r>
      <w:r w:rsidR="00C81A1B" w:rsidRPr="00E37160">
        <w:rPr>
          <w:rFonts w:ascii="Arial" w:hAnsi="Arial" w:cs="Arial"/>
          <w:sz w:val="22"/>
          <w:szCs w:val="22"/>
        </w:rPr>
        <w:t xml:space="preserve"> wskazanych w pkt 1.2.1</w:t>
      </w:r>
      <w:r w:rsidR="00C81A1B" w:rsidRPr="00E37160">
        <w:rPr>
          <w:rStyle w:val="Odwoanieprzypisudolnego"/>
          <w:rFonts w:ascii="Arial" w:hAnsi="Arial" w:cs="Arial"/>
          <w:sz w:val="22"/>
          <w:szCs w:val="22"/>
        </w:rPr>
        <w:footnoteReference w:id="2"/>
      </w:r>
      <w:r w:rsidR="007E6385" w:rsidRPr="00E37160">
        <w:rPr>
          <w:rFonts w:ascii="Arial" w:hAnsi="Arial" w:cs="Arial"/>
          <w:sz w:val="22"/>
          <w:szCs w:val="22"/>
        </w:rPr>
        <w:t xml:space="preserve">. W kwestiach nieuregulowanych niniejszym regulaminem </w:t>
      </w:r>
      <w:r w:rsidR="002418F9" w:rsidRPr="00E37160">
        <w:rPr>
          <w:rFonts w:ascii="Arial" w:hAnsi="Arial" w:cs="Arial"/>
          <w:sz w:val="22"/>
          <w:szCs w:val="22"/>
          <w:lang w:val="pl-PL"/>
        </w:rPr>
        <w:t>wy</w:t>
      </w:r>
      <w:r w:rsidR="00C60795" w:rsidRPr="00E37160">
        <w:rPr>
          <w:rFonts w:ascii="Arial" w:hAnsi="Arial" w:cs="Arial"/>
          <w:sz w:val="22"/>
          <w:szCs w:val="22"/>
          <w:lang w:val="pl-PL"/>
        </w:rPr>
        <w:t>boru</w:t>
      </w:r>
      <w:r w:rsidR="007E6385" w:rsidRPr="00E37160">
        <w:rPr>
          <w:rFonts w:ascii="Arial" w:hAnsi="Arial" w:cs="Arial"/>
          <w:sz w:val="22"/>
          <w:szCs w:val="22"/>
        </w:rPr>
        <w:t>, zastosowanie mają odpowiednie przepisy prawa polskiego i Unii Europejskiej.</w:t>
      </w:r>
    </w:p>
    <w:p w14:paraId="0757C80B" w14:textId="77777777" w:rsidR="004E75AD" w:rsidRPr="00E37160" w:rsidRDefault="007E6385" w:rsidP="003A4438">
      <w:pPr>
        <w:pStyle w:val="Styl3"/>
      </w:pPr>
      <w:bookmarkStart w:id="25" w:name="_Toc440617815"/>
      <w:bookmarkStart w:id="26" w:name="_Toc200089376"/>
      <w:bookmarkEnd w:id="25"/>
      <w:r w:rsidRPr="00E37160">
        <w:t xml:space="preserve">Podstawowe informacje o </w:t>
      </w:r>
      <w:r w:rsidR="00EF41A4" w:rsidRPr="00E37160">
        <w:rPr>
          <w:lang w:val="pl-PL"/>
        </w:rPr>
        <w:t>naborze</w:t>
      </w:r>
      <w:bookmarkEnd w:id="26"/>
    </w:p>
    <w:p w14:paraId="4DA1F34F" w14:textId="2541A89A" w:rsidR="004E75AD" w:rsidRPr="00CE79CB" w:rsidRDefault="00D831EB"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Nabór </w:t>
      </w:r>
      <w:r w:rsidR="007E6385" w:rsidRPr="00E37160">
        <w:rPr>
          <w:rFonts w:ascii="Arial" w:hAnsi="Arial" w:cs="Arial"/>
          <w:sz w:val="22"/>
          <w:szCs w:val="22"/>
        </w:rPr>
        <w:t xml:space="preserve">ogłasza Wojewódzki Urząd Pracy w Szczecinie, ul. A. Mickiewicza 41, 70-383 Szczecin zwany dalej Instytucją Organizującą </w:t>
      </w:r>
      <w:r w:rsidR="002418F9" w:rsidRPr="00E37160">
        <w:rPr>
          <w:rFonts w:ascii="Arial" w:hAnsi="Arial" w:cs="Arial"/>
          <w:sz w:val="22"/>
          <w:szCs w:val="22"/>
          <w:lang w:val="pl-PL"/>
        </w:rPr>
        <w:t>Nabór</w:t>
      </w:r>
      <w:r w:rsidR="002418F9" w:rsidRPr="00E37160">
        <w:rPr>
          <w:rFonts w:ascii="Arial" w:hAnsi="Arial" w:cs="Arial"/>
          <w:sz w:val="22"/>
          <w:szCs w:val="22"/>
        </w:rPr>
        <w:t xml:space="preserve"> </w:t>
      </w:r>
      <w:r w:rsidR="007E6385" w:rsidRPr="00E37160">
        <w:rPr>
          <w:rFonts w:ascii="Arial" w:hAnsi="Arial" w:cs="Arial"/>
          <w:sz w:val="22"/>
          <w:szCs w:val="22"/>
        </w:rPr>
        <w:t>(</w:t>
      </w:r>
      <w:r w:rsidR="002418F9" w:rsidRPr="00E37160">
        <w:rPr>
          <w:rFonts w:ascii="Arial" w:hAnsi="Arial" w:cs="Arial"/>
          <w:sz w:val="22"/>
          <w:szCs w:val="22"/>
        </w:rPr>
        <w:t>IO</w:t>
      </w:r>
      <w:r w:rsidR="002418F9" w:rsidRPr="00E37160">
        <w:rPr>
          <w:rFonts w:ascii="Arial" w:hAnsi="Arial" w:cs="Arial"/>
          <w:sz w:val="22"/>
          <w:szCs w:val="22"/>
          <w:lang w:val="pl-PL"/>
        </w:rPr>
        <w:t>N</w:t>
      </w:r>
      <w:r w:rsidR="007E6385" w:rsidRPr="00E37160">
        <w:rPr>
          <w:rFonts w:ascii="Arial" w:hAnsi="Arial" w:cs="Arial"/>
          <w:sz w:val="22"/>
          <w:szCs w:val="22"/>
        </w:rPr>
        <w:t xml:space="preserve">). </w:t>
      </w:r>
      <w:r w:rsidR="002418F9" w:rsidRPr="00E37160">
        <w:rPr>
          <w:rFonts w:ascii="Arial" w:hAnsi="Arial" w:cs="Arial"/>
          <w:sz w:val="22"/>
          <w:szCs w:val="22"/>
        </w:rPr>
        <w:t>IO</w:t>
      </w:r>
      <w:r w:rsidR="002418F9" w:rsidRPr="00E37160">
        <w:rPr>
          <w:rFonts w:ascii="Arial" w:hAnsi="Arial" w:cs="Arial"/>
          <w:sz w:val="22"/>
          <w:szCs w:val="22"/>
          <w:lang w:val="pl-PL"/>
        </w:rPr>
        <w:t>N</w:t>
      </w:r>
      <w:r w:rsidR="007E6385" w:rsidRPr="00E37160">
        <w:rPr>
          <w:rFonts w:ascii="Arial" w:hAnsi="Arial" w:cs="Arial"/>
          <w:sz w:val="22"/>
          <w:szCs w:val="22"/>
        </w:rPr>
        <w:t>, ogłasza</w:t>
      </w:r>
      <w:r w:rsidR="009B799B" w:rsidRPr="00E37160">
        <w:rPr>
          <w:rFonts w:ascii="Arial" w:hAnsi="Arial" w:cs="Arial"/>
          <w:sz w:val="22"/>
          <w:szCs w:val="22"/>
        </w:rPr>
        <w:t xml:space="preserve"> </w:t>
      </w:r>
      <w:r w:rsidRPr="00E37160">
        <w:rPr>
          <w:rFonts w:ascii="Arial" w:hAnsi="Arial" w:cs="Arial"/>
          <w:sz w:val="22"/>
          <w:szCs w:val="22"/>
          <w:lang w:val="pl-PL"/>
        </w:rPr>
        <w:t xml:space="preserve">nabór </w:t>
      </w:r>
      <w:r w:rsidR="00987179" w:rsidRPr="00E37160">
        <w:rPr>
          <w:rFonts w:ascii="Arial" w:hAnsi="Arial" w:cs="Arial"/>
          <w:sz w:val="22"/>
          <w:szCs w:val="22"/>
        </w:rPr>
        <w:t>zamknięty</w:t>
      </w:r>
      <w:r w:rsidR="004173F6" w:rsidRPr="00E37160">
        <w:rPr>
          <w:rStyle w:val="Odwoanieprzypisudolnego"/>
          <w:rFonts w:ascii="Arial" w:hAnsi="Arial" w:cs="Arial"/>
          <w:sz w:val="22"/>
          <w:szCs w:val="22"/>
        </w:rPr>
        <w:footnoteReference w:id="3"/>
      </w:r>
      <w:r w:rsidR="00886DFF" w:rsidRPr="00E37160">
        <w:rPr>
          <w:rFonts w:ascii="Arial" w:hAnsi="Arial" w:cs="Arial"/>
          <w:sz w:val="22"/>
          <w:szCs w:val="22"/>
        </w:rPr>
        <w:t xml:space="preserve"> </w:t>
      </w:r>
      <w:r w:rsidR="00886DFF" w:rsidRPr="00CE79CB">
        <w:rPr>
          <w:rFonts w:ascii="Arial" w:hAnsi="Arial" w:cs="Arial"/>
          <w:sz w:val="22"/>
          <w:szCs w:val="22"/>
        </w:rPr>
        <w:t xml:space="preserve">nr </w:t>
      </w:r>
      <w:bookmarkStart w:id="27" w:name="_Hlk157429917"/>
      <w:r w:rsidR="00800677" w:rsidRPr="00CE79CB">
        <w:rPr>
          <w:rFonts w:ascii="Arial" w:hAnsi="Arial" w:cs="Arial"/>
          <w:sz w:val="22"/>
          <w:szCs w:val="22"/>
        </w:rPr>
        <w:t>FEPZ.06.17-IP.01-002/2</w:t>
      </w:r>
      <w:bookmarkEnd w:id="27"/>
      <w:r w:rsidR="00800677" w:rsidRPr="00CE79CB">
        <w:rPr>
          <w:rFonts w:ascii="Arial" w:hAnsi="Arial" w:cs="Arial"/>
          <w:sz w:val="22"/>
          <w:szCs w:val="22"/>
        </w:rPr>
        <w:t xml:space="preserve">5 </w:t>
      </w:r>
      <w:r w:rsidR="00B37E62" w:rsidRPr="00CE79CB">
        <w:rPr>
          <w:rFonts w:ascii="Arial" w:hAnsi="Arial" w:cs="Arial"/>
          <w:sz w:val="22"/>
          <w:szCs w:val="22"/>
        </w:rPr>
        <w:t xml:space="preserve">na projekty ukierunkowane na </w:t>
      </w:r>
      <w:r w:rsidR="009C040B" w:rsidRPr="00CE79CB">
        <w:rPr>
          <w:rFonts w:ascii="Arial" w:hAnsi="Arial" w:cs="Arial"/>
          <w:sz w:val="22"/>
          <w:szCs w:val="22"/>
        </w:rPr>
        <w:t>w</w:t>
      </w:r>
      <w:r w:rsidR="009C040B" w:rsidRPr="00CE79CB">
        <w:rPr>
          <w:rFonts w:ascii="Arial" w:hAnsi="Arial" w:cs="Arial"/>
          <w:sz w:val="22"/>
          <w:szCs w:val="22"/>
          <w:lang w:val="pl-PL"/>
        </w:rPr>
        <w:t xml:space="preserve">sparcie procesu adaptacji społeczności </w:t>
      </w:r>
      <w:proofErr w:type="spellStart"/>
      <w:r w:rsidR="009C040B" w:rsidRPr="00CE79CB">
        <w:rPr>
          <w:rFonts w:ascii="Arial" w:hAnsi="Arial" w:cs="Arial"/>
          <w:sz w:val="22"/>
          <w:szCs w:val="22"/>
          <w:lang w:val="pl-PL"/>
        </w:rPr>
        <w:t>migranckiej</w:t>
      </w:r>
      <w:proofErr w:type="spellEnd"/>
      <w:r w:rsidR="009C040B" w:rsidRPr="00CE79CB">
        <w:rPr>
          <w:rFonts w:ascii="Arial" w:hAnsi="Arial" w:cs="Arial"/>
          <w:sz w:val="22"/>
          <w:szCs w:val="22"/>
          <w:lang w:val="pl-PL"/>
        </w:rPr>
        <w:t xml:space="preserve">/obywateli państw trzecich </w:t>
      </w:r>
      <w:r w:rsidR="00B37E62" w:rsidRPr="00CE79CB">
        <w:rPr>
          <w:rFonts w:ascii="Arial" w:hAnsi="Arial" w:cs="Arial"/>
          <w:sz w:val="22"/>
          <w:szCs w:val="22"/>
        </w:rPr>
        <w:t>w ramach</w:t>
      </w:r>
      <w:r w:rsidR="00B37E62" w:rsidRPr="00CE79CB">
        <w:rPr>
          <w:rFonts w:ascii="Arial" w:hAnsi="Arial" w:cs="Arial"/>
          <w:sz w:val="22"/>
          <w:szCs w:val="22"/>
          <w:lang w:val="pl-PL"/>
        </w:rPr>
        <w:t xml:space="preserve"> celu szczegółowego</w:t>
      </w:r>
      <w:r w:rsidR="009C040B" w:rsidRPr="00CE79CB">
        <w:rPr>
          <w:rFonts w:ascii="Arial" w:hAnsi="Arial" w:cs="Arial"/>
          <w:sz w:val="22"/>
          <w:szCs w:val="22"/>
          <w:lang w:val="pl-PL"/>
        </w:rPr>
        <w:t xml:space="preserve"> EFS+.CP4.I - Wspieranie integracji społeczno-gospodarczej obywateli państw trzecich, w tym migrantów</w:t>
      </w:r>
      <w:r w:rsidR="00CE79CB">
        <w:rPr>
          <w:rFonts w:ascii="Arial" w:hAnsi="Arial" w:cs="Arial"/>
          <w:sz w:val="22"/>
          <w:szCs w:val="22"/>
          <w:lang w:val="pl-PL"/>
        </w:rPr>
        <w:t xml:space="preserve"> </w:t>
      </w:r>
      <w:r w:rsidR="00E1707D" w:rsidRPr="00CE79CB">
        <w:rPr>
          <w:rFonts w:ascii="Arial" w:hAnsi="Arial" w:cs="Arial"/>
          <w:sz w:val="22"/>
          <w:szCs w:val="22"/>
        </w:rPr>
        <w:t>Priorytet</w:t>
      </w:r>
      <w:r w:rsidR="00922CD5" w:rsidRPr="00CE79CB">
        <w:rPr>
          <w:rFonts w:ascii="Arial" w:hAnsi="Arial" w:cs="Arial"/>
          <w:sz w:val="22"/>
          <w:szCs w:val="22"/>
          <w:lang w:val="pl-PL"/>
        </w:rPr>
        <w:t>u 6 Fundusze Europejskie na rzecz aktywnego Pomorza Zachodniego</w:t>
      </w:r>
      <w:r w:rsidR="00E1707D" w:rsidRPr="00CE79CB">
        <w:rPr>
          <w:rFonts w:ascii="Arial" w:hAnsi="Arial" w:cs="Arial"/>
          <w:sz w:val="22"/>
          <w:szCs w:val="22"/>
        </w:rPr>
        <w:t>, Działania</w:t>
      </w:r>
      <w:r w:rsidR="007E6385" w:rsidRPr="00CE79CB">
        <w:rPr>
          <w:rFonts w:ascii="Arial" w:hAnsi="Arial" w:cs="Arial"/>
          <w:sz w:val="22"/>
          <w:szCs w:val="22"/>
        </w:rPr>
        <w:t xml:space="preserve"> </w:t>
      </w:r>
      <w:r w:rsidR="009C040B" w:rsidRPr="00CE79CB">
        <w:rPr>
          <w:rFonts w:ascii="Arial" w:hAnsi="Arial" w:cs="Arial"/>
          <w:sz w:val="22"/>
          <w:szCs w:val="22"/>
          <w:lang w:val="pl-PL"/>
        </w:rPr>
        <w:t>6.17 Integracja społeczno-ekonomiczna obywateli państw trzecich w regionie, typ 3.</w:t>
      </w:r>
    </w:p>
    <w:p w14:paraId="59000912" w14:textId="62EDDF01" w:rsidR="004E75AD" w:rsidRPr="00E37160" w:rsidRDefault="005F7CF3"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CE79CB">
        <w:rPr>
          <w:rFonts w:ascii="Arial" w:hAnsi="Arial" w:cs="Arial"/>
          <w:sz w:val="22"/>
          <w:szCs w:val="22"/>
        </w:rPr>
        <w:t>Celem postępowania</w:t>
      </w:r>
      <w:r w:rsidRPr="00E37160">
        <w:rPr>
          <w:rFonts w:ascii="Arial" w:hAnsi="Arial" w:cs="Arial"/>
          <w:sz w:val="22"/>
          <w:szCs w:val="22"/>
        </w:rPr>
        <w:t xml:space="preserve"> jest wybór do dofinansowania </w:t>
      </w:r>
      <w:r w:rsidR="00BF5DD7" w:rsidRPr="00E37160">
        <w:rPr>
          <w:rFonts w:ascii="Arial" w:hAnsi="Arial" w:cs="Arial"/>
          <w:sz w:val="22"/>
          <w:szCs w:val="22"/>
          <w:lang w:val="pl-PL"/>
        </w:rPr>
        <w:t xml:space="preserve">projektów </w:t>
      </w:r>
      <w:r w:rsidR="00B94CC8" w:rsidRPr="00E37160">
        <w:rPr>
          <w:rFonts w:ascii="Arial" w:hAnsi="Arial" w:cs="Arial"/>
          <w:sz w:val="22"/>
          <w:szCs w:val="22"/>
        </w:rPr>
        <w:t xml:space="preserve">spełniających określone kryteria, które </w:t>
      </w:r>
      <w:r w:rsidR="003B112C" w:rsidRPr="00E37160">
        <w:rPr>
          <w:rFonts w:ascii="Arial" w:hAnsi="Arial" w:cs="Arial"/>
          <w:sz w:val="22"/>
          <w:szCs w:val="22"/>
          <w:lang w:val="pl-PL"/>
        </w:rPr>
        <w:t xml:space="preserve">wśród projektów z wymaganą minimalną liczbą punktów </w:t>
      </w:r>
      <w:r w:rsidR="00B94CC8" w:rsidRPr="00E37160">
        <w:rPr>
          <w:rFonts w:ascii="Arial" w:hAnsi="Arial" w:cs="Arial"/>
          <w:sz w:val="22"/>
          <w:szCs w:val="22"/>
        </w:rPr>
        <w:t xml:space="preserve">uzyskały </w:t>
      </w:r>
      <w:r w:rsidR="003B112C" w:rsidRPr="00E37160">
        <w:rPr>
          <w:rFonts w:ascii="Arial" w:hAnsi="Arial" w:cs="Arial"/>
          <w:sz w:val="22"/>
          <w:szCs w:val="22"/>
          <w:lang w:val="pl-PL"/>
        </w:rPr>
        <w:t xml:space="preserve">kolejno największą </w:t>
      </w:r>
      <w:r w:rsidR="00B94CC8" w:rsidRPr="00E37160">
        <w:rPr>
          <w:rFonts w:ascii="Arial" w:hAnsi="Arial" w:cs="Arial"/>
          <w:sz w:val="22"/>
          <w:szCs w:val="22"/>
        </w:rPr>
        <w:t>liczbę punktów</w:t>
      </w:r>
      <w:r w:rsidR="00B94CC8" w:rsidRPr="00E37160">
        <w:rPr>
          <w:rFonts w:ascii="Arial" w:hAnsi="Arial" w:cs="Arial"/>
          <w:sz w:val="22"/>
          <w:szCs w:val="22"/>
          <w:lang w:val="pl-PL"/>
        </w:rPr>
        <w:t xml:space="preserve"> za</w:t>
      </w:r>
      <w:r w:rsidR="0023353C" w:rsidRPr="00E37160">
        <w:rPr>
          <w:rFonts w:ascii="Arial" w:hAnsi="Arial" w:cs="Arial"/>
          <w:sz w:val="22"/>
          <w:szCs w:val="22"/>
          <w:lang w:val="pl-PL"/>
        </w:rPr>
        <w:t xml:space="preserve"> </w:t>
      </w:r>
      <w:r w:rsidR="00B94CC8" w:rsidRPr="00E37160">
        <w:rPr>
          <w:rFonts w:ascii="Arial" w:hAnsi="Arial" w:cs="Arial"/>
          <w:sz w:val="22"/>
          <w:szCs w:val="22"/>
          <w:lang w:val="pl-PL"/>
        </w:rPr>
        <w:t xml:space="preserve"> kryteria </w:t>
      </w:r>
      <w:r w:rsidR="0023353C" w:rsidRPr="00E37160">
        <w:rPr>
          <w:rFonts w:ascii="Arial" w:hAnsi="Arial" w:cs="Arial"/>
          <w:sz w:val="22"/>
          <w:szCs w:val="22"/>
          <w:lang w:val="pl-PL"/>
        </w:rPr>
        <w:t xml:space="preserve">wspólne </w:t>
      </w:r>
      <w:r w:rsidR="00B94CC8" w:rsidRPr="00E37160">
        <w:rPr>
          <w:rFonts w:ascii="Arial" w:hAnsi="Arial" w:cs="Arial"/>
          <w:sz w:val="22"/>
          <w:szCs w:val="22"/>
          <w:lang w:val="pl-PL"/>
        </w:rPr>
        <w:t>jakościowe</w:t>
      </w:r>
      <w:r w:rsidR="00F3702C" w:rsidRPr="00E37160">
        <w:rPr>
          <w:rFonts w:ascii="Arial" w:hAnsi="Arial" w:cs="Arial"/>
          <w:sz w:val="22"/>
          <w:szCs w:val="22"/>
          <w:lang w:val="pl-PL"/>
        </w:rPr>
        <w:t xml:space="preserve"> i </w:t>
      </w:r>
      <w:r w:rsidR="00783EB0" w:rsidRPr="00E37160">
        <w:rPr>
          <w:rFonts w:ascii="Arial" w:hAnsi="Arial" w:cs="Arial"/>
          <w:sz w:val="22"/>
          <w:szCs w:val="22"/>
          <w:lang w:val="pl-PL"/>
        </w:rPr>
        <w:t>specyficzne jakościowe</w:t>
      </w:r>
      <w:r w:rsidR="00862F38" w:rsidRPr="00E37160">
        <w:rPr>
          <w:rFonts w:ascii="Arial" w:hAnsi="Arial" w:cs="Arial"/>
          <w:sz w:val="22"/>
          <w:szCs w:val="22"/>
          <w:lang w:val="pl-PL"/>
        </w:rPr>
        <w:t xml:space="preserve"> </w:t>
      </w:r>
      <w:r w:rsidR="00783EB0" w:rsidRPr="00E37160">
        <w:rPr>
          <w:rFonts w:ascii="Arial" w:hAnsi="Arial" w:cs="Arial"/>
          <w:sz w:val="22"/>
          <w:szCs w:val="22"/>
          <w:lang w:val="pl-PL"/>
        </w:rPr>
        <w:t>(jeśli dotyczy)</w:t>
      </w:r>
      <w:r w:rsidR="00E328F8" w:rsidRPr="00E37160">
        <w:rPr>
          <w:rFonts w:ascii="Arial" w:hAnsi="Arial" w:cs="Arial"/>
          <w:sz w:val="22"/>
          <w:szCs w:val="22"/>
          <w:lang w:val="pl-PL"/>
        </w:rPr>
        <w:t xml:space="preserve"> </w:t>
      </w:r>
      <w:r w:rsidR="00B94CC8" w:rsidRPr="00E37160">
        <w:rPr>
          <w:rFonts w:ascii="Arial" w:hAnsi="Arial" w:cs="Arial"/>
          <w:sz w:val="22"/>
          <w:szCs w:val="22"/>
        </w:rPr>
        <w:t>do wyczerpania kwoty przewidzianej na dofinansowanie</w:t>
      </w:r>
      <w:r w:rsidR="00B94CC8" w:rsidRPr="00E37160">
        <w:rPr>
          <w:rFonts w:ascii="Arial" w:hAnsi="Arial" w:cs="Arial"/>
          <w:sz w:val="22"/>
          <w:szCs w:val="22"/>
          <w:lang w:val="pl-PL"/>
        </w:rPr>
        <w:t xml:space="preserve">. Kryteria oceny oraz zasady oceny projektów zostały wskazane w części </w:t>
      </w:r>
      <w:r w:rsidR="00B94CC8" w:rsidRPr="00E37160">
        <w:rPr>
          <w:rFonts w:ascii="Arial" w:hAnsi="Arial" w:cs="Arial"/>
          <w:b/>
          <w:sz w:val="22"/>
          <w:szCs w:val="22"/>
          <w:lang w:val="pl-PL"/>
        </w:rPr>
        <w:t>IV niniejszego Re</w:t>
      </w:r>
      <w:r w:rsidR="00F11CDC" w:rsidRPr="00E37160">
        <w:rPr>
          <w:rFonts w:ascii="Arial" w:hAnsi="Arial" w:cs="Arial"/>
          <w:b/>
          <w:sz w:val="22"/>
          <w:szCs w:val="22"/>
          <w:lang w:val="pl-PL"/>
        </w:rPr>
        <w:t>g</w:t>
      </w:r>
      <w:r w:rsidR="00B94CC8" w:rsidRPr="00E37160">
        <w:rPr>
          <w:rFonts w:ascii="Arial" w:hAnsi="Arial" w:cs="Arial"/>
          <w:b/>
          <w:sz w:val="22"/>
          <w:szCs w:val="22"/>
          <w:lang w:val="pl-PL"/>
        </w:rPr>
        <w:t>ulaminu</w:t>
      </w:r>
      <w:r w:rsidRPr="00E37160">
        <w:rPr>
          <w:rFonts w:ascii="Arial" w:hAnsi="Arial" w:cs="Arial"/>
          <w:sz w:val="22"/>
          <w:szCs w:val="22"/>
        </w:rPr>
        <w:t xml:space="preserve">. </w:t>
      </w:r>
    </w:p>
    <w:p w14:paraId="7168DC8A" w14:textId="77777777" w:rsidR="004E75AD" w:rsidRPr="00E37160" w:rsidRDefault="007E6385"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Wnioski w ramach </w:t>
      </w:r>
      <w:r w:rsidR="00D831EB" w:rsidRPr="00E37160">
        <w:rPr>
          <w:rFonts w:ascii="Arial" w:hAnsi="Arial" w:cs="Arial"/>
          <w:sz w:val="22"/>
          <w:szCs w:val="22"/>
          <w:lang w:val="pl-PL"/>
        </w:rPr>
        <w:t xml:space="preserve">naboru </w:t>
      </w:r>
      <w:r w:rsidRPr="00E37160">
        <w:rPr>
          <w:rFonts w:ascii="Arial" w:hAnsi="Arial" w:cs="Arial"/>
          <w:sz w:val="22"/>
          <w:szCs w:val="22"/>
        </w:rPr>
        <w:t xml:space="preserve">będą przyjmowane </w:t>
      </w:r>
      <w:r w:rsidR="00886DFF" w:rsidRPr="00E37160">
        <w:rPr>
          <w:rFonts w:ascii="Arial" w:hAnsi="Arial" w:cs="Arial"/>
          <w:sz w:val="22"/>
          <w:szCs w:val="22"/>
        </w:rPr>
        <w:t xml:space="preserve">na warunkach opisanych w rozdziale </w:t>
      </w:r>
      <w:r w:rsidR="00673897" w:rsidRPr="00E37160">
        <w:rPr>
          <w:rFonts w:ascii="Arial" w:hAnsi="Arial" w:cs="Arial"/>
          <w:b/>
          <w:sz w:val="22"/>
          <w:szCs w:val="22"/>
        </w:rPr>
        <w:t>III Nabór wniosk</w:t>
      </w:r>
      <w:r w:rsidRPr="00E37160">
        <w:rPr>
          <w:rFonts w:ascii="Arial" w:hAnsi="Arial" w:cs="Arial"/>
          <w:b/>
          <w:sz w:val="22"/>
          <w:szCs w:val="22"/>
        </w:rPr>
        <w:t>ów o dofinansowanie projektu</w:t>
      </w:r>
      <w:r w:rsidR="005578FA" w:rsidRPr="00E37160">
        <w:rPr>
          <w:rFonts w:ascii="Arial" w:hAnsi="Arial" w:cs="Arial"/>
          <w:sz w:val="22"/>
          <w:szCs w:val="22"/>
        </w:rPr>
        <w:t xml:space="preserve"> niniejszego</w:t>
      </w:r>
      <w:r w:rsidRPr="00E37160">
        <w:rPr>
          <w:rFonts w:ascii="Arial" w:hAnsi="Arial" w:cs="Arial"/>
          <w:sz w:val="22"/>
          <w:szCs w:val="22"/>
        </w:rPr>
        <w:t xml:space="preserve"> Regulaminu </w:t>
      </w:r>
      <w:r w:rsidR="00C6535C" w:rsidRPr="00E37160">
        <w:rPr>
          <w:rFonts w:ascii="Arial" w:hAnsi="Arial" w:cs="Arial"/>
          <w:sz w:val="22"/>
          <w:szCs w:val="22"/>
          <w:lang w:val="pl-PL"/>
        </w:rPr>
        <w:t>wyboru</w:t>
      </w:r>
      <w:r w:rsidRPr="00E37160">
        <w:rPr>
          <w:rFonts w:ascii="Arial" w:hAnsi="Arial" w:cs="Arial"/>
          <w:sz w:val="22"/>
          <w:szCs w:val="22"/>
        </w:rPr>
        <w:t xml:space="preserve">. </w:t>
      </w:r>
    </w:p>
    <w:p w14:paraId="5EE194A4" w14:textId="77777777" w:rsidR="00F71952" w:rsidRPr="00E37160" w:rsidRDefault="00F71952"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Wszelkie terminy realizacji określonych czynności wskazane w </w:t>
      </w:r>
      <w:r w:rsidR="0066126C" w:rsidRPr="00E37160">
        <w:rPr>
          <w:rFonts w:ascii="Arial" w:hAnsi="Arial" w:cs="Arial"/>
          <w:sz w:val="22"/>
          <w:szCs w:val="22"/>
          <w:lang w:val="pl-PL"/>
        </w:rPr>
        <w:t>R</w:t>
      </w:r>
      <w:proofErr w:type="spellStart"/>
      <w:r w:rsidRPr="00E37160">
        <w:rPr>
          <w:rFonts w:ascii="Arial" w:hAnsi="Arial" w:cs="Arial"/>
          <w:sz w:val="22"/>
          <w:szCs w:val="22"/>
        </w:rPr>
        <w:t>egulaminie</w:t>
      </w:r>
      <w:proofErr w:type="spellEnd"/>
      <w:r w:rsidRPr="00E37160">
        <w:rPr>
          <w:rFonts w:ascii="Arial" w:hAnsi="Arial" w:cs="Arial"/>
          <w:sz w:val="22"/>
          <w:szCs w:val="22"/>
        </w:rPr>
        <w:t xml:space="preserve"> </w:t>
      </w:r>
      <w:r w:rsidRPr="00E37160">
        <w:rPr>
          <w:rFonts w:ascii="Arial" w:hAnsi="Arial" w:cs="Arial"/>
          <w:sz w:val="22"/>
          <w:szCs w:val="22"/>
          <w:lang w:val="pl-PL"/>
        </w:rPr>
        <w:t>wyboru</w:t>
      </w:r>
      <w:r w:rsidRPr="00E37160">
        <w:rPr>
          <w:rFonts w:ascii="Arial" w:hAnsi="Arial" w:cs="Arial"/>
          <w:sz w:val="22"/>
          <w:szCs w:val="22"/>
        </w:rPr>
        <w:t xml:space="preserve">, jeśli nie wskazano inaczej, wyrażone są w dniach kalendarzowych. Jeżeli ostatni dzień terminu przypada na sobotę lub dzień ustawowo wolny od pracy, za ostatni dzień terminu uważa się następny dzień </w:t>
      </w:r>
      <w:r w:rsidR="007C5963" w:rsidRPr="00E37160">
        <w:rPr>
          <w:rFonts w:ascii="Arial" w:hAnsi="Arial" w:cs="Arial"/>
          <w:sz w:val="22"/>
          <w:szCs w:val="22"/>
          <w:lang w:val="pl-PL"/>
        </w:rPr>
        <w:t xml:space="preserve">powszedni </w:t>
      </w:r>
      <w:r w:rsidRPr="00E37160">
        <w:rPr>
          <w:rFonts w:ascii="Arial" w:hAnsi="Arial" w:cs="Arial"/>
          <w:sz w:val="22"/>
          <w:szCs w:val="22"/>
        </w:rPr>
        <w:t>po dniu</w:t>
      </w:r>
      <w:r w:rsidR="00682278" w:rsidRPr="00E37160">
        <w:rPr>
          <w:rFonts w:ascii="Arial" w:hAnsi="Arial" w:cs="Arial"/>
          <w:sz w:val="22"/>
          <w:szCs w:val="22"/>
          <w:lang w:val="pl-PL"/>
        </w:rPr>
        <w:t>/dniach</w:t>
      </w:r>
      <w:r w:rsidRPr="00E37160">
        <w:rPr>
          <w:rFonts w:ascii="Arial" w:hAnsi="Arial" w:cs="Arial"/>
          <w:sz w:val="22"/>
          <w:szCs w:val="22"/>
        </w:rPr>
        <w:t xml:space="preserve"> wolnych od pracy.</w:t>
      </w:r>
    </w:p>
    <w:p w14:paraId="0F1030D2" w14:textId="77777777" w:rsidR="004E75AD" w:rsidRPr="00E37160" w:rsidRDefault="00AC6DDD"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Nabór </w:t>
      </w:r>
      <w:r w:rsidR="007E6385" w:rsidRPr="00E37160">
        <w:rPr>
          <w:rFonts w:ascii="Arial" w:hAnsi="Arial" w:cs="Arial"/>
          <w:sz w:val="22"/>
          <w:szCs w:val="22"/>
        </w:rPr>
        <w:t>przeprowadzany jest jawnie z zapewnieniem publicznego dostępu do</w:t>
      </w:r>
      <w:r w:rsidR="00B94CC8" w:rsidRPr="00E37160">
        <w:rPr>
          <w:rFonts w:ascii="Arial" w:hAnsi="Arial" w:cs="Arial"/>
          <w:sz w:val="22"/>
          <w:szCs w:val="22"/>
          <w:lang w:val="pl-PL"/>
        </w:rPr>
        <w:t xml:space="preserve"> </w:t>
      </w:r>
      <w:r w:rsidR="007E6385" w:rsidRPr="00E37160">
        <w:rPr>
          <w:rFonts w:ascii="Arial" w:hAnsi="Arial" w:cs="Arial"/>
          <w:sz w:val="22"/>
          <w:szCs w:val="22"/>
        </w:rPr>
        <w:t>informacji o zasadach jego przeprowadzania</w:t>
      </w:r>
      <w:r w:rsidR="00862F38" w:rsidRPr="00E37160">
        <w:rPr>
          <w:rFonts w:ascii="Arial" w:hAnsi="Arial" w:cs="Arial"/>
          <w:sz w:val="22"/>
          <w:szCs w:val="22"/>
          <w:lang w:val="pl-PL"/>
        </w:rPr>
        <w:t xml:space="preserve">. </w:t>
      </w:r>
      <w:r w:rsidR="00B94CC8" w:rsidRPr="00E37160">
        <w:rPr>
          <w:rFonts w:ascii="Arial" w:hAnsi="Arial" w:cs="Arial"/>
          <w:sz w:val="22"/>
          <w:szCs w:val="22"/>
        </w:rPr>
        <w:t xml:space="preserve">Dokumenty i informacje przedstawiane przez Wnioskodawców nie podlegają udostępnieniu przez </w:t>
      </w:r>
      <w:r w:rsidR="00862F38" w:rsidRPr="00E37160">
        <w:rPr>
          <w:rFonts w:ascii="Arial" w:hAnsi="Arial" w:cs="Arial"/>
          <w:sz w:val="22"/>
          <w:szCs w:val="22"/>
          <w:lang w:val="pl-PL"/>
        </w:rPr>
        <w:t>IP FEPZ</w:t>
      </w:r>
      <w:r w:rsidR="00862F38" w:rsidRPr="00E37160">
        <w:rPr>
          <w:rFonts w:ascii="Arial" w:hAnsi="Arial" w:cs="Arial"/>
          <w:sz w:val="22"/>
          <w:szCs w:val="22"/>
        </w:rPr>
        <w:t xml:space="preserve"> </w:t>
      </w:r>
      <w:r w:rsidR="00B94CC8" w:rsidRPr="00E37160">
        <w:rPr>
          <w:rFonts w:ascii="Arial" w:hAnsi="Arial" w:cs="Arial"/>
          <w:sz w:val="22"/>
          <w:szCs w:val="22"/>
        </w:rPr>
        <w:t>w trybie przepisów ustawy z dnia 6 września 2001 r. o dostępie do informacji publicznej. Zaznacza się, że dostęp do informacji przedstawianych przez wnioskodawców mogą uzyskać podmioty dokonujące ewaluacji</w:t>
      </w:r>
      <w:r w:rsidR="00B94CC8" w:rsidRPr="00E37160">
        <w:rPr>
          <w:rFonts w:ascii="Arial" w:hAnsi="Arial" w:cs="Arial"/>
          <w:sz w:val="22"/>
          <w:szCs w:val="22"/>
          <w:lang w:val="pl-PL"/>
        </w:rPr>
        <w:t xml:space="preserve"> </w:t>
      </w:r>
      <w:r w:rsidR="00B94CC8" w:rsidRPr="00E37160">
        <w:rPr>
          <w:rFonts w:ascii="Arial" w:hAnsi="Arial" w:cs="Arial"/>
          <w:sz w:val="22"/>
          <w:szCs w:val="22"/>
        </w:rPr>
        <w:t xml:space="preserve">programów, pod warunkiem, że zapewnią ich poufność oraz będą chronić te </w:t>
      </w:r>
      <w:r w:rsidR="00B94CC8" w:rsidRPr="00E37160">
        <w:rPr>
          <w:rFonts w:ascii="Arial" w:hAnsi="Arial" w:cs="Arial"/>
          <w:sz w:val="22"/>
          <w:szCs w:val="22"/>
        </w:rPr>
        <w:lastRenderedPageBreak/>
        <w:t xml:space="preserve">informacje, które stanowią tajemnice prawnie chronione. Dokumenty i informacje wytworzone lub przygotowane przez </w:t>
      </w:r>
      <w:r w:rsidR="00B94CC8" w:rsidRPr="00E37160">
        <w:rPr>
          <w:rFonts w:ascii="Arial" w:hAnsi="Arial" w:cs="Arial"/>
          <w:sz w:val="22"/>
          <w:szCs w:val="22"/>
          <w:lang w:val="pl-PL"/>
        </w:rPr>
        <w:t>ION</w:t>
      </w:r>
      <w:r w:rsidR="00B94CC8" w:rsidRPr="00E37160">
        <w:rPr>
          <w:rFonts w:ascii="Arial" w:hAnsi="Arial" w:cs="Arial"/>
          <w:sz w:val="22"/>
          <w:szCs w:val="22"/>
        </w:rPr>
        <w:t xml:space="preserve"> w związku z oceną dokumentów i informacji przedstawianych przez Wnioskodawców nie podlegają, do czasu </w:t>
      </w:r>
      <w:r w:rsidR="00DB03EE" w:rsidRPr="00E37160">
        <w:rPr>
          <w:rFonts w:ascii="Arial" w:hAnsi="Arial" w:cs="Arial"/>
          <w:sz w:val="22"/>
          <w:szCs w:val="22"/>
          <w:lang w:val="pl-PL"/>
        </w:rPr>
        <w:t>zakończenia postępowania</w:t>
      </w:r>
      <w:r w:rsidR="001B1E26" w:rsidRPr="00E37160">
        <w:rPr>
          <w:rFonts w:ascii="Arial" w:hAnsi="Arial" w:cs="Arial"/>
          <w:sz w:val="22"/>
          <w:szCs w:val="22"/>
          <w:lang w:val="pl-PL"/>
        </w:rPr>
        <w:t xml:space="preserve"> w zakresie wyboru projektów do dofinansowania</w:t>
      </w:r>
      <w:r w:rsidR="00B94CC8" w:rsidRPr="00E37160">
        <w:rPr>
          <w:rFonts w:ascii="Arial" w:hAnsi="Arial" w:cs="Arial"/>
          <w:sz w:val="22"/>
          <w:szCs w:val="22"/>
        </w:rPr>
        <w:t>, udostępnieniu w trybie przepisów ustawy.</w:t>
      </w:r>
    </w:p>
    <w:p w14:paraId="7B2DA893" w14:textId="77777777" w:rsidR="0013276F" w:rsidRPr="00E37160" w:rsidRDefault="0013276F" w:rsidP="003A4438">
      <w:pPr>
        <w:spacing w:before="120" w:after="120" w:line="271" w:lineRule="auto"/>
        <w:rPr>
          <w:rFonts w:ascii="Arial" w:hAnsi="Arial" w:cs="Arial"/>
          <w:b/>
          <w:bCs/>
          <w:kern w:val="32"/>
          <w:sz w:val="22"/>
          <w:szCs w:val="22"/>
        </w:rPr>
      </w:pPr>
      <w:r w:rsidRPr="00E37160">
        <w:rPr>
          <w:rFonts w:ascii="Arial" w:hAnsi="Arial" w:cs="Arial"/>
          <w:sz w:val="22"/>
          <w:szCs w:val="22"/>
        </w:rPr>
        <w:br w:type="page"/>
      </w:r>
    </w:p>
    <w:p w14:paraId="21A909C3" w14:textId="77777777" w:rsidR="004E75AD" w:rsidRPr="00E37160" w:rsidRDefault="00DE7B14" w:rsidP="003A4438">
      <w:pPr>
        <w:pStyle w:val="RozdziaRK"/>
      </w:pPr>
      <w:bookmarkStart w:id="28" w:name="_Toc430615351"/>
      <w:bookmarkStart w:id="29" w:name="_Toc430633272"/>
      <w:bookmarkStart w:id="30" w:name="_Toc430646220"/>
      <w:bookmarkStart w:id="31" w:name="_Toc430615352"/>
      <w:bookmarkStart w:id="32" w:name="_Toc430633273"/>
      <w:bookmarkStart w:id="33" w:name="_Toc430646221"/>
      <w:bookmarkStart w:id="34" w:name="_Toc430615353"/>
      <w:bookmarkStart w:id="35" w:name="_Toc430633274"/>
      <w:bookmarkStart w:id="36" w:name="_Toc430646222"/>
      <w:bookmarkStart w:id="37" w:name="_Toc430615354"/>
      <w:bookmarkStart w:id="38" w:name="_Toc430633275"/>
      <w:bookmarkStart w:id="39" w:name="_Toc430646223"/>
      <w:bookmarkStart w:id="40" w:name="_Toc430615355"/>
      <w:bookmarkStart w:id="41" w:name="_Toc430633276"/>
      <w:bookmarkStart w:id="42" w:name="_Toc430646224"/>
      <w:bookmarkStart w:id="43" w:name="_Toc430615356"/>
      <w:bookmarkStart w:id="44" w:name="_Toc430633277"/>
      <w:bookmarkStart w:id="45" w:name="_Toc430646225"/>
      <w:bookmarkStart w:id="46" w:name="_Toc430615357"/>
      <w:bookmarkStart w:id="47" w:name="_Toc430633278"/>
      <w:bookmarkStart w:id="48" w:name="_Toc430646226"/>
      <w:bookmarkStart w:id="49" w:name="_Toc430545285"/>
      <w:bookmarkStart w:id="50" w:name="_Toc430615358"/>
      <w:bookmarkStart w:id="51" w:name="_Toc430633279"/>
      <w:bookmarkStart w:id="52" w:name="_Toc430646227"/>
      <w:bookmarkStart w:id="53" w:name="_Toc430545286"/>
      <w:bookmarkStart w:id="54" w:name="_Toc430615359"/>
      <w:bookmarkStart w:id="55" w:name="_Toc430633280"/>
      <w:bookmarkStart w:id="56" w:name="_Toc430646228"/>
      <w:bookmarkStart w:id="57" w:name="_Toc430545287"/>
      <w:bookmarkStart w:id="58" w:name="_Toc430615360"/>
      <w:bookmarkStart w:id="59" w:name="_Toc430633281"/>
      <w:bookmarkStart w:id="60" w:name="_Toc430646229"/>
      <w:bookmarkStart w:id="61" w:name="_Toc430545288"/>
      <w:bookmarkStart w:id="62" w:name="_Toc430615361"/>
      <w:bookmarkStart w:id="63" w:name="_Toc430633282"/>
      <w:bookmarkStart w:id="64" w:name="_Toc430646230"/>
      <w:bookmarkStart w:id="65" w:name="_Toc430545289"/>
      <w:bookmarkStart w:id="66" w:name="_Toc430615362"/>
      <w:bookmarkStart w:id="67" w:name="_Toc430633283"/>
      <w:bookmarkStart w:id="68" w:name="_Toc430646231"/>
      <w:bookmarkStart w:id="69" w:name="_Toc430545290"/>
      <w:bookmarkStart w:id="70" w:name="_Toc430615363"/>
      <w:bookmarkStart w:id="71" w:name="_Toc430633284"/>
      <w:bookmarkStart w:id="72" w:name="_Toc430646232"/>
      <w:bookmarkStart w:id="73" w:name="_Toc430545291"/>
      <w:bookmarkStart w:id="74" w:name="_Toc430615364"/>
      <w:bookmarkStart w:id="75" w:name="_Toc430633285"/>
      <w:bookmarkStart w:id="76" w:name="_Toc430646233"/>
      <w:bookmarkStart w:id="77" w:name="_Toc430545292"/>
      <w:bookmarkStart w:id="78" w:name="_Toc430615365"/>
      <w:bookmarkStart w:id="79" w:name="_Toc430633286"/>
      <w:bookmarkStart w:id="80" w:name="_Toc430646234"/>
      <w:bookmarkStart w:id="81" w:name="_Toc430545293"/>
      <w:bookmarkStart w:id="82" w:name="_Toc430615366"/>
      <w:bookmarkStart w:id="83" w:name="_Toc430633287"/>
      <w:bookmarkStart w:id="84" w:name="_Toc430646235"/>
      <w:bookmarkStart w:id="85" w:name="_Toc430545294"/>
      <w:bookmarkStart w:id="86" w:name="_Toc430615367"/>
      <w:bookmarkStart w:id="87" w:name="_Toc430633288"/>
      <w:bookmarkStart w:id="88" w:name="_Toc430646236"/>
      <w:bookmarkStart w:id="89" w:name="_Toc430545295"/>
      <w:bookmarkStart w:id="90" w:name="_Toc430615368"/>
      <w:bookmarkStart w:id="91" w:name="_Toc430633289"/>
      <w:bookmarkStart w:id="92" w:name="_Toc430646237"/>
      <w:bookmarkStart w:id="93" w:name="_Toc430545296"/>
      <w:bookmarkStart w:id="94" w:name="_Toc430615369"/>
      <w:bookmarkStart w:id="95" w:name="_Toc430633290"/>
      <w:bookmarkStart w:id="96" w:name="_Toc430646238"/>
      <w:bookmarkStart w:id="97" w:name="_Toc430545297"/>
      <w:bookmarkStart w:id="98" w:name="_Toc430615370"/>
      <w:bookmarkStart w:id="99" w:name="_Toc430633291"/>
      <w:bookmarkStart w:id="100" w:name="_Toc430646239"/>
      <w:bookmarkStart w:id="101" w:name="_Toc430545298"/>
      <w:bookmarkStart w:id="102" w:name="_Toc430615371"/>
      <w:bookmarkStart w:id="103" w:name="_Toc430633292"/>
      <w:bookmarkStart w:id="104" w:name="_Toc430646240"/>
      <w:bookmarkStart w:id="105" w:name="_Toc430545299"/>
      <w:bookmarkStart w:id="106" w:name="_Toc430615372"/>
      <w:bookmarkStart w:id="107" w:name="_Toc430633293"/>
      <w:bookmarkStart w:id="108" w:name="_Toc430646241"/>
      <w:bookmarkStart w:id="109" w:name="_Toc430545300"/>
      <w:bookmarkStart w:id="110" w:name="_Toc430615373"/>
      <w:bookmarkStart w:id="111" w:name="_Toc430633294"/>
      <w:bookmarkStart w:id="112" w:name="_Toc430646242"/>
      <w:bookmarkStart w:id="113" w:name="_Toc430545301"/>
      <w:bookmarkStart w:id="114" w:name="_Toc430615374"/>
      <w:bookmarkStart w:id="115" w:name="_Toc430633295"/>
      <w:bookmarkStart w:id="116" w:name="_Toc430646243"/>
      <w:bookmarkStart w:id="117" w:name="_Toc430545302"/>
      <w:bookmarkStart w:id="118" w:name="_Toc430615375"/>
      <w:bookmarkStart w:id="119" w:name="_Toc430633296"/>
      <w:bookmarkStart w:id="120" w:name="_Toc430646244"/>
      <w:bookmarkStart w:id="121" w:name="_Toc430545303"/>
      <w:bookmarkStart w:id="122" w:name="_Toc430615376"/>
      <w:bookmarkStart w:id="123" w:name="_Toc430633297"/>
      <w:bookmarkStart w:id="124" w:name="_Toc430646245"/>
      <w:bookmarkStart w:id="125" w:name="_Toc430545304"/>
      <w:bookmarkStart w:id="126" w:name="_Toc430615377"/>
      <w:bookmarkStart w:id="127" w:name="_Toc430633298"/>
      <w:bookmarkStart w:id="128" w:name="_Toc430646246"/>
      <w:bookmarkStart w:id="129" w:name="_Toc430545305"/>
      <w:bookmarkStart w:id="130" w:name="_Toc430615378"/>
      <w:bookmarkStart w:id="131" w:name="_Toc430633299"/>
      <w:bookmarkStart w:id="132" w:name="_Toc430646247"/>
      <w:bookmarkStart w:id="133" w:name="_Toc430545306"/>
      <w:bookmarkStart w:id="134" w:name="_Toc430615379"/>
      <w:bookmarkStart w:id="135" w:name="_Toc430633300"/>
      <w:bookmarkStart w:id="136" w:name="_Toc430646248"/>
      <w:bookmarkStart w:id="137" w:name="_Toc20008937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r w:rsidRPr="00E37160">
        <w:lastRenderedPageBreak/>
        <w:t xml:space="preserve">Przedmiot </w:t>
      </w:r>
      <w:r w:rsidR="00CC4246" w:rsidRPr="00E37160">
        <w:rPr>
          <w:lang w:val="pl-PL"/>
        </w:rPr>
        <w:t>naboru</w:t>
      </w:r>
      <w:bookmarkEnd w:id="137"/>
    </w:p>
    <w:p w14:paraId="6CE84924" w14:textId="77777777" w:rsidR="00B249C2" w:rsidRPr="00E37160" w:rsidRDefault="007E6385" w:rsidP="003A4438">
      <w:pPr>
        <w:pStyle w:val="Styl4"/>
      </w:pPr>
      <w:bookmarkStart w:id="138" w:name="_Toc200089378"/>
      <w:r w:rsidRPr="00E37160">
        <w:t>Rodzaje projektów i grupy docelowe</w:t>
      </w:r>
      <w:bookmarkEnd w:id="138"/>
    </w:p>
    <w:p w14:paraId="264AD8F9" w14:textId="0B792DEF" w:rsidR="004E75AD" w:rsidRPr="00E37160" w:rsidRDefault="007E6385" w:rsidP="003A3602">
      <w:pPr>
        <w:pStyle w:val="Akapitzlist"/>
        <w:numPr>
          <w:ilvl w:val="2"/>
          <w:numId w:val="16"/>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Przedmiotem </w:t>
      </w:r>
      <w:r w:rsidR="00CC4246" w:rsidRPr="00E37160">
        <w:rPr>
          <w:rFonts w:ascii="Arial" w:hAnsi="Arial" w:cs="Arial"/>
          <w:sz w:val="22"/>
          <w:szCs w:val="22"/>
          <w:lang w:val="pl-PL"/>
        </w:rPr>
        <w:t>naboru</w:t>
      </w:r>
      <w:r w:rsidR="00CC4246" w:rsidRPr="00E37160">
        <w:rPr>
          <w:rFonts w:ascii="Arial" w:hAnsi="Arial" w:cs="Arial"/>
          <w:sz w:val="22"/>
          <w:szCs w:val="22"/>
        </w:rPr>
        <w:t xml:space="preserve"> </w:t>
      </w:r>
      <w:r w:rsidR="005578FA" w:rsidRPr="00E37160">
        <w:rPr>
          <w:rFonts w:ascii="Arial" w:hAnsi="Arial" w:cs="Arial"/>
          <w:sz w:val="22"/>
          <w:szCs w:val="22"/>
        </w:rPr>
        <w:t>jest wybór</w:t>
      </w:r>
      <w:r w:rsidRPr="00E37160">
        <w:rPr>
          <w:rFonts w:ascii="Arial" w:hAnsi="Arial" w:cs="Arial"/>
          <w:sz w:val="22"/>
          <w:szCs w:val="22"/>
        </w:rPr>
        <w:t xml:space="preserve"> </w:t>
      </w:r>
      <w:r w:rsidR="006F770B" w:rsidRPr="00E37160">
        <w:rPr>
          <w:rFonts w:ascii="Arial" w:hAnsi="Arial" w:cs="Arial"/>
          <w:sz w:val="22"/>
          <w:szCs w:val="22"/>
        </w:rPr>
        <w:t xml:space="preserve">do dofinansowania </w:t>
      </w:r>
      <w:r w:rsidRPr="00E37160">
        <w:rPr>
          <w:rFonts w:ascii="Arial" w:hAnsi="Arial" w:cs="Arial"/>
          <w:sz w:val="22"/>
          <w:szCs w:val="22"/>
        </w:rPr>
        <w:t>projekt</w:t>
      </w:r>
      <w:r w:rsidR="005578FA" w:rsidRPr="00E37160">
        <w:rPr>
          <w:rFonts w:ascii="Arial" w:hAnsi="Arial" w:cs="Arial"/>
          <w:sz w:val="22"/>
          <w:szCs w:val="22"/>
        </w:rPr>
        <w:t>ów</w:t>
      </w:r>
      <w:r w:rsidRPr="00E37160">
        <w:rPr>
          <w:rFonts w:ascii="Arial" w:hAnsi="Arial" w:cs="Arial"/>
          <w:sz w:val="22"/>
          <w:szCs w:val="22"/>
        </w:rPr>
        <w:t xml:space="preserve"> z województwa zachodniopomorskiego, współfinansowan</w:t>
      </w:r>
      <w:r w:rsidR="006F770B" w:rsidRPr="00E37160">
        <w:rPr>
          <w:rFonts w:ascii="Arial" w:hAnsi="Arial" w:cs="Arial"/>
          <w:sz w:val="22"/>
          <w:szCs w:val="22"/>
        </w:rPr>
        <w:t>ych</w:t>
      </w:r>
      <w:r w:rsidRPr="00E37160">
        <w:rPr>
          <w:rFonts w:ascii="Arial" w:hAnsi="Arial" w:cs="Arial"/>
          <w:sz w:val="22"/>
          <w:szCs w:val="22"/>
        </w:rPr>
        <w:t xml:space="preserve"> z Europejskiego Funduszu Społecznego </w:t>
      </w:r>
      <w:r w:rsidR="004B5602" w:rsidRPr="00E37160">
        <w:rPr>
          <w:rFonts w:ascii="Arial" w:hAnsi="Arial" w:cs="Arial"/>
          <w:sz w:val="22"/>
          <w:szCs w:val="22"/>
          <w:lang w:val="pl-PL"/>
        </w:rPr>
        <w:t xml:space="preserve">Plus </w:t>
      </w:r>
      <w:r w:rsidRPr="00E37160">
        <w:rPr>
          <w:rFonts w:ascii="Arial" w:hAnsi="Arial" w:cs="Arial"/>
          <w:sz w:val="22"/>
          <w:szCs w:val="22"/>
        </w:rPr>
        <w:t>w ramach</w:t>
      </w:r>
      <w:r w:rsidR="004B5602" w:rsidRPr="00E37160">
        <w:rPr>
          <w:rFonts w:ascii="Arial" w:hAnsi="Arial" w:cs="Arial"/>
          <w:sz w:val="22"/>
          <w:szCs w:val="22"/>
          <w:lang w:val="pl-PL"/>
        </w:rPr>
        <w:t xml:space="preserve"> </w:t>
      </w:r>
      <w:bookmarkStart w:id="139" w:name="_Hlk117501735"/>
      <w:r w:rsidR="004B5602" w:rsidRPr="00E37160">
        <w:rPr>
          <w:rFonts w:ascii="Arial" w:hAnsi="Arial" w:cs="Arial"/>
          <w:sz w:val="22"/>
          <w:szCs w:val="22"/>
          <w:lang w:val="pl-PL"/>
        </w:rPr>
        <w:t>FEPZ</w:t>
      </w:r>
      <w:bookmarkEnd w:id="139"/>
      <w:r w:rsidR="004B5602" w:rsidRPr="00E37160">
        <w:rPr>
          <w:rFonts w:ascii="Arial" w:hAnsi="Arial" w:cs="Arial"/>
          <w:sz w:val="22"/>
          <w:szCs w:val="22"/>
          <w:lang w:val="pl-PL"/>
        </w:rPr>
        <w:t xml:space="preserve"> </w:t>
      </w:r>
      <w:r w:rsidR="004B5602" w:rsidRPr="00E37160">
        <w:rPr>
          <w:rFonts w:ascii="Arial" w:hAnsi="Arial" w:cs="Arial"/>
          <w:sz w:val="22"/>
          <w:szCs w:val="22"/>
        </w:rPr>
        <w:t>2021 - 2027</w:t>
      </w:r>
      <w:r w:rsidRPr="00E37160">
        <w:rPr>
          <w:rFonts w:ascii="Arial" w:hAnsi="Arial" w:cs="Arial"/>
          <w:sz w:val="22"/>
          <w:szCs w:val="22"/>
        </w:rPr>
        <w:t xml:space="preserve">, </w:t>
      </w:r>
      <w:r w:rsidR="00C6535C" w:rsidRPr="00E37160">
        <w:rPr>
          <w:rFonts w:ascii="Arial" w:hAnsi="Arial" w:cs="Arial"/>
          <w:sz w:val="22"/>
          <w:szCs w:val="22"/>
          <w:lang w:val="pl-PL"/>
        </w:rPr>
        <w:t>P</w:t>
      </w:r>
      <w:proofErr w:type="spellStart"/>
      <w:r w:rsidRPr="00E37160">
        <w:rPr>
          <w:rFonts w:ascii="Arial" w:hAnsi="Arial" w:cs="Arial"/>
          <w:sz w:val="22"/>
          <w:szCs w:val="22"/>
        </w:rPr>
        <w:t>riorytet</w:t>
      </w:r>
      <w:r w:rsidR="00C6535C" w:rsidRPr="00E37160">
        <w:rPr>
          <w:rFonts w:ascii="Arial" w:hAnsi="Arial" w:cs="Arial"/>
          <w:sz w:val="22"/>
          <w:szCs w:val="22"/>
          <w:lang w:val="pl-PL"/>
        </w:rPr>
        <w:t>u</w:t>
      </w:r>
      <w:proofErr w:type="spellEnd"/>
      <w:r w:rsidR="00B53422" w:rsidRPr="00E37160">
        <w:rPr>
          <w:rFonts w:ascii="Arial" w:hAnsi="Arial" w:cs="Arial"/>
          <w:sz w:val="22"/>
          <w:szCs w:val="22"/>
          <w:lang w:val="pl-PL"/>
        </w:rPr>
        <w:t xml:space="preserve"> 6 Fundusze Europejskie na rzecz aktywnego Pomorza Zachodniego</w:t>
      </w:r>
      <w:r w:rsidR="00B071A5" w:rsidRPr="00E37160">
        <w:rPr>
          <w:rFonts w:ascii="Arial" w:hAnsi="Arial" w:cs="Arial"/>
          <w:sz w:val="22"/>
          <w:szCs w:val="22"/>
        </w:rPr>
        <w:t xml:space="preserve">, Działania </w:t>
      </w:r>
      <w:r w:rsidR="009C040B">
        <w:rPr>
          <w:rFonts w:ascii="Arial" w:hAnsi="Arial"/>
          <w:sz w:val="22"/>
        </w:rPr>
        <w:t>6.17, typ 3.</w:t>
      </w:r>
    </w:p>
    <w:p w14:paraId="1205565A" w14:textId="61E93369" w:rsidR="008A7276" w:rsidRDefault="007E6385" w:rsidP="008A7276">
      <w:pPr>
        <w:pStyle w:val="Akapitzlist"/>
        <w:numPr>
          <w:ilvl w:val="2"/>
          <w:numId w:val="16"/>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ramach </w:t>
      </w:r>
      <w:r w:rsidR="00C8449C" w:rsidRPr="00E37160">
        <w:rPr>
          <w:rFonts w:ascii="Arial" w:hAnsi="Arial" w:cs="Arial"/>
          <w:sz w:val="22"/>
          <w:szCs w:val="22"/>
          <w:lang w:val="pl-PL"/>
        </w:rPr>
        <w:t>w/w</w:t>
      </w:r>
      <w:r w:rsidR="00B53422" w:rsidRPr="00E37160">
        <w:rPr>
          <w:rFonts w:ascii="Arial" w:hAnsi="Arial" w:cs="Arial"/>
          <w:sz w:val="22"/>
          <w:szCs w:val="22"/>
          <w:lang w:val="pl-PL"/>
        </w:rPr>
        <w:t xml:space="preserve"> </w:t>
      </w:r>
      <w:r w:rsidRPr="00E37160">
        <w:rPr>
          <w:rFonts w:ascii="Arial" w:hAnsi="Arial" w:cs="Arial"/>
          <w:sz w:val="22"/>
          <w:szCs w:val="22"/>
        </w:rPr>
        <w:t xml:space="preserve">działania </w:t>
      </w:r>
      <w:r w:rsidR="00F265D4" w:rsidRPr="00E37160">
        <w:rPr>
          <w:rFonts w:ascii="Arial" w:hAnsi="Arial" w:cs="Arial"/>
          <w:sz w:val="22"/>
          <w:szCs w:val="22"/>
        </w:rPr>
        <w:t>FEPZ</w:t>
      </w:r>
      <w:r w:rsidR="00F265D4" w:rsidRPr="00E37160" w:rsidDel="00F265D4">
        <w:rPr>
          <w:rFonts w:ascii="Arial" w:hAnsi="Arial" w:cs="Arial"/>
          <w:sz w:val="22"/>
          <w:szCs w:val="22"/>
        </w:rPr>
        <w:t xml:space="preserve"> </w:t>
      </w:r>
      <w:r w:rsidR="00BB31F6" w:rsidRPr="00E37160">
        <w:rPr>
          <w:rFonts w:ascii="Arial" w:hAnsi="Arial" w:cs="Arial"/>
          <w:sz w:val="22"/>
          <w:szCs w:val="22"/>
          <w:lang w:val="pl-PL"/>
        </w:rPr>
        <w:t>2021-2027</w:t>
      </w:r>
      <w:r w:rsidR="007004B6" w:rsidRPr="00E37160">
        <w:rPr>
          <w:rFonts w:ascii="Arial" w:hAnsi="Arial" w:cs="Arial"/>
          <w:sz w:val="22"/>
          <w:szCs w:val="22"/>
          <w:lang w:val="pl-PL"/>
        </w:rPr>
        <w:t xml:space="preserve"> </w:t>
      </w:r>
      <w:r w:rsidR="003E3EA5" w:rsidRPr="00E37160">
        <w:rPr>
          <w:rFonts w:ascii="Arial" w:hAnsi="Arial" w:cs="Arial"/>
          <w:sz w:val="22"/>
          <w:szCs w:val="22"/>
        </w:rPr>
        <w:t>wsparciem mo</w:t>
      </w:r>
      <w:r w:rsidR="002162F1" w:rsidRPr="00E37160">
        <w:rPr>
          <w:rFonts w:ascii="Arial" w:hAnsi="Arial" w:cs="Arial"/>
          <w:sz w:val="22"/>
          <w:szCs w:val="22"/>
        </w:rPr>
        <w:t>że</w:t>
      </w:r>
      <w:r w:rsidR="003E3EA5" w:rsidRPr="00E37160">
        <w:rPr>
          <w:rFonts w:ascii="Arial" w:hAnsi="Arial" w:cs="Arial"/>
          <w:sz w:val="22"/>
          <w:szCs w:val="22"/>
        </w:rPr>
        <w:t xml:space="preserve"> zostać objęt</w:t>
      </w:r>
      <w:r w:rsidR="002162F1" w:rsidRPr="00E37160">
        <w:rPr>
          <w:rFonts w:ascii="Arial" w:hAnsi="Arial" w:cs="Arial"/>
          <w:sz w:val="22"/>
          <w:szCs w:val="22"/>
        </w:rPr>
        <w:t>y</w:t>
      </w:r>
      <w:r w:rsidR="004365AA" w:rsidRPr="00E37160">
        <w:rPr>
          <w:rFonts w:ascii="Arial" w:hAnsi="Arial" w:cs="Arial"/>
          <w:sz w:val="22"/>
          <w:szCs w:val="22"/>
        </w:rPr>
        <w:t xml:space="preserve"> </w:t>
      </w:r>
      <w:r w:rsidR="003E3EA5" w:rsidRPr="00E37160">
        <w:rPr>
          <w:rFonts w:ascii="Arial" w:hAnsi="Arial" w:cs="Arial"/>
          <w:sz w:val="22"/>
          <w:szCs w:val="22"/>
        </w:rPr>
        <w:t>następując</w:t>
      </w:r>
      <w:r w:rsidR="002162F1" w:rsidRPr="00E37160">
        <w:rPr>
          <w:rFonts w:ascii="Arial" w:hAnsi="Arial" w:cs="Arial"/>
          <w:sz w:val="22"/>
          <w:szCs w:val="22"/>
        </w:rPr>
        <w:t>y</w:t>
      </w:r>
      <w:r w:rsidRPr="00E37160">
        <w:rPr>
          <w:rFonts w:ascii="Arial" w:hAnsi="Arial" w:cs="Arial"/>
          <w:sz w:val="22"/>
          <w:szCs w:val="22"/>
        </w:rPr>
        <w:t xml:space="preserve"> typ projektów: </w:t>
      </w:r>
    </w:p>
    <w:p w14:paraId="60F3AE0F" w14:textId="77777777" w:rsidR="008A7276" w:rsidRDefault="008A7276" w:rsidP="008A7276">
      <w:pPr>
        <w:pStyle w:val="Akapitzlist"/>
        <w:spacing w:before="120" w:after="120" w:line="271" w:lineRule="auto"/>
        <w:ind w:left="0"/>
        <w:contextualSpacing w:val="0"/>
        <w:rPr>
          <w:rFonts w:ascii="Arial" w:hAnsi="Arial" w:cs="Arial"/>
          <w:sz w:val="22"/>
          <w:szCs w:val="22"/>
          <w:lang w:val="pl-PL"/>
        </w:rPr>
      </w:pPr>
      <w:r w:rsidRPr="008A7276">
        <w:rPr>
          <w:rFonts w:ascii="Arial" w:hAnsi="Arial" w:cs="Arial"/>
          <w:sz w:val="22"/>
          <w:szCs w:val="22"/>
          <w:lang w:val="pl-PL"/>
        </w:rPr>
        <w:t xml:space="preserve">3. Wsparcie procesu adaptacji społeczności </w:t>
      </w:r>
      <w:proofErr w:type="spellStart"/>
      <w:r w:rsidRPr="008A7276">
        <w:rPr>
          <w:rFonts w:ascii="Arial" w:hAnsi="Arial" w:cs="Arial"/>
          <w:sz w:val="22"/>
          <w:szCs w:val="22"/>
          <w:lang w:val="pl-PL"/>
        </w:rPr>
        <w:t>migranckiej</w:t>
      </w:r>
      <w:proofErr w:type="spellEnd"/>
      <w:r w:rsidRPr="008A7276">
        <w:rPr>
          <w:rFonts w:ascii="Arial" w:hAnsi="Arial" w:cs="Arial"/>
          <w:sz w:val="22"/>
          <w:szCs w:val="22"/>
          <w:lang w:val="pl-PL"/>
        </w:rPr>
        <w:t xml:space="preserve">/obywateli państw trzecich poprzez m.in.: </w:t>
      </w:r>
    </w:p>
    <w:p w14:paraId="2FED264D" w14:textId="77777777" w:rsidR="008A7276" w:rsidRDefault="008A7276" w:rsidP="008A7276">
      <w:pPr>
        <w:pStyle w:val="Akapitzlist"/>
        <w:spacing w:before="120" w:after="120" w:line="271" w:lineRule="auto"/>
        <w:ind w:left="0"/>
        <w:contextualSpacing w:val="0"/>
        <w:rPr>
          <w:rFonts w:ascii="Arial" w:hAnsi="Arial" w:cs="Arial"/>
          <w:sz w:val="22"/>
          <w:szCs w:val="22"/>
          <w:lang w:val="pl-PL"/>
        </w:rPr>
      </w:pPr>
      <w:r w:rsidRPr="008A7276">
        <w:rPr>
          <w:rFonts w:ascii="Arial" w:hAnsi="Arial" w:cs="Arial"/>
          <w:sz w:val="22"/>
          <w:szCs w:val="22"/>
          <w:lang w:val="pl-PL"/>
        </w:rPr>
        <w:t xml:space="preserve">- tworzenie kompleksowych, wieloaspektowych, wielosektorowych programów/projektów wspierających integrację obywateli państw trzecich, w tym uchodźców oraz społeczeństwo przyjmujące na poziomie sołectwa, gminy/miasta, powiatu, </w:t>
      </w:r>
    </w:p>
    <w:p w14:paraId="45C24AD6" w14:textId="77777777" w:rsidR="008A7276" w:rsidRDefault="008A7276" w:rsidP="008A7276">
      <w:pPr>
        <w:pStyle w:val="Akapitzlist"/>
        <w:spacing w:before="120" w:after="120" w:line="271" w:lineRule="auto"/>
        <w:ind w:left="0"/>
        <w:contextualSpacing w:val="0"/>
        <w:rPr>
          <w:rFonts w:ascii="Arial" w:hAnsi="Arial" w:cs="Arial"/>
          <w:sz w:val="22"/>
          <w:szCs w:val="22"/>
          <w:lang w:val="pl-PL"/>
        </w:rPr>
      </w:pPr>
      <w:r w:rsidRPr="008A7276">
        <w:rPr>
          <w:rFonts w:ascii="Arial" w:hAnsi="Arial" w:cs="Arial"/>
          <w:sz w:val="22"/>
          <w:szCs w:val="22"/>
          <w:lang w:val="pl-PL"/>
        </w:rPr>
        <w:t xml:space="preserve">- działania z zakresu tworzenia miejsc spotkań społeczności, otwierania instytucji publicznych (np. instytucji kultury) na programy wspierające integrację kulturową, przybliżające polską kulturę, ale także pozwalające na integrowanie się społeczności lokalnej z jej nowymi członkami – obywatelami państw trzecich, </w:t>
      </w:r>
    </w:p>
    <w:p w14:paraId="20729BB4" w14:textId="379C289A" w:rsidR="004E75AD" w:rsidRPr="008A7276" w:rsidRDefault="008A7276" w:rsidP="008A7276">
      <w:pPr>
        <w:pStyle w:val="Akapitzlist"/>
        <w:spacing w:before="120" w:after="120" w:line="271" w:lineRule="auto"/>
        <w:ind w:left="0"/>
        <w:contextualSpacing w:val="0"/>
        <w:rPr>
          <w:rFonts w:ascii="Arial" w:hAnsi="Arial" w:cs="Arial"/>
          <w:sz w:val="22"/>
          <w:szCs w:val="22"/>
        </w:rPr>
      </w:pPr>
      <w:r w:rsidRPr="008A7276">
        <w:rPr>
          <w:rFonts w:ascii="Arial" w:hAnsi="Arial" w:cs="Arial"/>
          <w:sz w:val="22"/>
          <w:szCs w:val="22"/>
          <w:lang w:val="pl-PL"/>
        </w:rPr>
        <w:t xml:space="preserve">- wspieranie obywateli państw trzecich w podejmowaniu aktywności obywatelskiej (m in. działania ukierunkowane na wyłanianie i wzmacnianie liderów społeczności </w:t>
      </w:r>
      <w:proofErr w:type="spellStart"/>
      <w:r w:rsidRPr="008A7276">
        <w:rPr>
          <w:rFonts w:ascii="Arial" w:hAnsi="Arial" w:cs="Arial"/>
          <w:sz w:val="22"/>
          <w:szCs w:val="22"/>
          <w:lang w:val="pl-PL"/>
        </w:rPr>
        <w:t>migranckich</w:t>
      </w:r>
      <w:proofErr w:type="spellEnd"/>
      <w:r w:rsidRPr="008A7276">
        <w:rPr>
          <w:rFonts w:ascii="Arial" w:hAnsi="Arial" w:cs="Arial"/>
          <w:sz w:val="22"/>
          <w:szCs w:val="22"/>
          <w:lang w:val="pl-PL"/>
        </w:rPr>
        <w:t>)</w:t>
      </w:r>
      <w:r>
        <w:rPr>
          <w:rFonts w:ascii="Arial" w:hAnsi="Arial" w:cs="Arial"/>
          <w:sz w:val="22"/>
          <w:szCs w:val="22"/>
          <w:lang w:val="pl-PL"/>
        </w:rPr>
        <w:t>.</w:t>
      </w:r>
    </w:p>
    <w:p w14:paraId="499A7AFA" w14:textId="77777777" w:rsidR="008A7276" w:rsidRPr="008A7276" w:rsidRDefault="007E6385" w:rsidP="008A7276">
      <w:pPr>
        <w:pStyle w:val="Akapitzlist"/>
        <w:numPr>
          <w:ilvl w:val="2"/>
          <w:numId w:val="16"/>
        </w:numPr>
        <w:spacing w:before="120" w:after="120" w:line="271" w:lineRule="auto"/>
        <w:ind w:left="0" w:firstLine="0"/>
        <w:rPr>
          <w:rFonts w:ascii="Arial" w:hAnsi="Arial" w:cs="Arial"/>
          <w:sz w:val="22"/>
          <w:szCs w:val="22"/>
          <w:lang w:val="pl-PL"/>
        </w:rPr>
      </w:pPr>
      <w:r w:rsidRPr="00E37160">
        <w:rPr>
          <w:rFonts w:ascii="Arial" w:hAnsi="Arial" w:cs="Arial"/>
          <w:sz w:val="22"/>
          <w:szCs w:val="22"/>
        </w:rPr>
        <w:t xml:space="preserve">Projekty muszą być skierowane bezpośrednio do następującej grupy odbiorców: </w:t>
      </w:r>
    </w:p>
    <w:p w14:paraId="1CF1C287" w14:textId="77777777" w:rsidR="008A7276" w:rsidRPr="008A7276" w:rsidRDefault="008A7276" w:rsidP="008A7276">
      <w:pPr>
        <w:spacing w:line="360" w:lineRule="auto"/>
        <w:rPr>
          <w:rFonts w:ascii="Arial" w:eastAsia="MyriadPro-Regular" w:hAnsi="Arial" w:cs="Arial"/>
          <w:sz w:val="22"/>
          <w:szCs w:val="22"/>
        </w:rPr>
      </w:pPr>
      <w:r w:rsidRPr="008A7276">
        <w:rPr>
          <w:rFonts w:ascii="Arial" w:eastAsia="MyriadPro-Regular" w:hAnsi="Arial" w:cs="Arial"/>
          <w:sz w:val="22"/>
          <w:szCs w:val="22"/>
        </w:rPr>
        <w:t>- obywatele państw trzecich,</w:t>
      </w:r>
    </w:p>
    <w:p w14:paraId="05AB6742" w14:textId="77777777" w:rsidR="008A7276" w:rsidRPr="008A7276" w:rsidRDefault="008A7276" w:rsidP="008A7276">
      <w:pPr>
        <w:spacing w:line="360" w:lineRule="auto"/>
        <w:rPr>
          <w:rFonts w:ascii="Arial" w:hAnsi="Arial" w:cs="Arial"/>
          <w:sz w:val="22"/>
          <w:szCs w:val="22"/>
          <w:lang w:eastAsia="x-none"/>
        </w:rPr>
      </w:pPr>
      <w:r w:rsidRPr="008A7276">
        <w:rPr>
          <w:rFonts w:ascii="Arial" w:hAnsi="Arial" w:cs="Arial"/>
          <w:sz w:val="22"/>
          <w:szCs w:val="22"/>
          <w:lang w:eastAsia="x-none"/>
        </w:rPr>
        <w:t>- osoby ubiegające się i objęte ochroną międzynarodową,</w:t>
      </w:r>
    </w:p>
    <w:p w14:paraId="63738B06" w14:textId="77777777" w:rsidR="008A7276" w:rsidRPr="008A7276" w:rsidRDefault="008A7276" w:rsidP="008A7276">
      <w:pPr>
        <w:spacing w:line="360" w:lineRule="auto"/>
        <w:rPr>
          <w:rFonts w:ascii="Arial" w:hAnsi="Arial" w:cs="Arial"/>
          <w:sz w:val="22"/>
          <w:szCs w:val="22"/>
          <w:lang w:eastAsia="x-none"/>
        </w:rPr>
      </w:pPr>
      <w:r w:rsidRPr="008A7276">
        <w:rPr>
          <w:rFonts w:ascii="Arial" w:hAnsi="Arial" w:cs="Arial"/>
          <w:sz w:val="22"/>
          <w:szCs w:val="22"/>
          <w:lang w:eastAsia="x-none"/>
        </w:rPr>
        <w:t>- osoby bezpaństwowe,</w:t>
      </w:r>
    </w:p>
    <w:p w14:paraId="26F46CA5" w14:textId="740C52AC" w:rsidR="008A7276" w:rsidRPr="008A7276" w:rsidRDefault="008A7276" w:rsidP="008A7276">
      <w:pPr>
        <w:spacing w:line="360" w:lineRule="auto"/>
        <w:rPr>
          <w:rFonts w:ascii="Arial" w:eastAsia="MyriadPro-Regular" w:hAnsi="Arial" w:cs="Arial"/>
          <w:sz w:val="22"/>
          <w:szCs w:val="22"/>
        </w:rPr>
      </w:pPr>
      <w:r w:rsidRPr="008A7276">
        <w:rPr>
          <w:rFonts w:ascii="Arial" w:hAnsi="Arial" w:cs="Arial"/>
          <w:sz w:val="22"/>
          <w:szCs w:val="22"/>
          <w:lang w:eastAsia="x-none"/>
        </w:rPr>
        <w:t xml:space="preserve">- społeczeństwo przyjmujące. </w:t>
      </w:r>
    </w:p>
    <w:p w14:paraId="4F28624C" w14:textId="48169F92" w:rsidR="008A7276" w:rsidRPr="008A7276" w:rsidRDefault="008A7276" w:rsidP="008A7276">
      <w:pPr>
        <w:pStyle w:val="Akapitzlist"/>
        <w:spacing w:before="120" w:after="120" w:line="271" w:lineRule="auto"/>
        <w:ind w:left="0"/>
        <w:rPr>
          <w:rFonts w:ascii="Arial" w:hAnsi="Arial" w:cs="Arial"/>
          <w:sz w:val="22"/>
          <w:szCs w:val="22"/>
          <w:lang w:val="pl-PL"/>
        </w:rPr>
      </w:pPr>
      <w:r w:rsidRPr="008A7276">
        <w:rPr>
          <w:rFonts w:ascii="Arial" w:hAnsi="Arial" w:cs="Arial"/>
          <w:sz w:val="22"/>
          <w:szCs w:val="22"/>
          <w:lang w:val="pl-PL"/>
        </w:rPr>
        <w:t>Projekt jest skierowany do osób zamieszkujących województwo zachodniopomorskie (w przypadku osób fizycznych - pracujących, uczących się lub zamieszkujących obszar województwa zachodniopomorskiego w rozumieniu przepisów Kodeksu Cywilnego).</w:t>
      </w:r>
    </w:p>
    <w:p w14:paraId="399E353E" w14:textId="268C455D" w:rsidR="00356F75" w:rsidRPr="00E37160" w:rsidRDefault="00356F75" w:rsidP="00356F75">
      <w:pPr>
        <w:pStyle w:val="Akapitzlist"/>
        <w:spacing w:before="120" w:after="120" w:line="271" w:lineRule="auto"/>
        <w:ind w:left="0"/>
        <w:contextualSpacing w:val="0"/>
        <w:rPr>
          <w:rFonts w:ascii="Arial" w:hAnsi="Arial" w:cs="Arial"/>
          <w:sz w:val="22"/>
          <w:szCs w:val="22"/>
          <w:lang w:val="pl-PL"/>
        </w:rPr>
      </w:pPr>
    </w:p>
    <w:p w14:paraId="056D5A47" w14:textId="77777777" w:rsidR="00B249C2" w:rsidRPr="00E37160" w:rsidRDefault="007E6385" w:rsidP="003A4438">
      <w:pPr>
        <w:pStyle w:val="Styl4"/>
      </w:pPr>
      <w:bookmarkStart w:id="140" w:name="_Toc440617819"/>
      <w:bookmarkStart w:id="141" w:name="_Toc425140323"/>
      <w:bookmarkStart w:id="142" w:name="_Toc200089379"/>
      <w:bookmarkEnd w:id="140"/>
      <w:r w:rsidRPr="00E37160">
        <w:t>Podmioty uprawnione do ubiegania się o dofinansowanie projektu</w:t>
      </w:r>
      <w:bookmarkEnd w:id="141"/>
      <w:bookmarkEnd w:id="142"/>
      <w:r w:rsidRPr="00E37160">
        <w:t xml:space="preserve"> </w:t>
      </w:r>
    </w:p>
    <w:p w14:paraId="4F2D0599" w14:textId="77777777" w:rsidR="000109C7" w:rsidRPr="00E37160" w:rsidRDefault="000109C7" w:rsidP="000109C7">
      <w:pPr>
        <w:pStyle w:val="Akapitzlist"/>
        <w:spacing w:before="120" w:after="120" w:line="271" w:lineRule="auto"/>
        <w:ind w:left="0"/>
        <w:contextualSpacing w:val="0"/>
        <w:rPr>
          <w:rFonts w:ascii="Arial" w:hAnsi="Arial" w:cs="Arial"/>
          <w:sz w:val="22"/>
          <w:szCs w:val="22"/>
        </w:rPr>
      </w:pPr>
    </w:p>
    <w:p w14:paraId="0D3C9414" w14:textId="6E4DB6E2" w:rsidR="004E75AD" w:rsidRPr="00E37160" w:rsidRDefault="00F6767C" w:rsidP="003A3602">
      <w:pPr>
        <w:pStyle w:val="Akapitzlist"/>
        <w:numPr>
          <w:ilvl w:val="2"/>
          <w:numId w:val="1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lang w:val="pl-PL"/>
        </w:rPr>
        <w:t>O wybór</w:t>
      </w:r>
      <w:r w:rsidRPr="00E37160">
        <w:rPr>
          <w:rFonts w:ascii="Arial" w:hAnsi="Arial" w:cs="Arial"/>
          <w:sz w:val="22"/>
          <w:szCs w:val="22"/>
        </w:rPr>
        <w:t xml:space="preserve"> projekt</w:t>
      </w:r>
      <w:r w:rsidRPr="00E37160">
        <w:rPr>
          <w:rFonts w:ascii="Arial" w:hAnsi="Arial" w:cs="Arial"/>
          <w:sz w:val="22"/>
          <w:szCs w:val="22"/>
          <w:lang w:val="pl-PL"/>
        </w:rPr>
        <w:t>u</w:t>
      </w:r>
      <w:r w:rsidRPr="00E37160">
        <w:rPr>
          <w:rFonts w:ascii="Arial" w:hAnsi="Arial" w:cs="Arial"/>
          <w:sz w:val="22"/>
          <w:szCs w:val="22"/>
        </w:rPr>
        <w:t xml:space="preserve"> do dofinansowania w sposób konkurencyjny </w:t>
      </w:r>
      <w:r w:rsidR="007E6385" w:rsidRPr="00E37160">
        <w:rPr>
          <w:rFonts w:ascii="Arial" w:hAnsi="Arial" w:cs="Arial"/>
          <w:sz w:val="22"/>
          <w:szCs w:val="22"/>
        </w:rPr>
        <w:t xml:space="preserve">w ramach </w:t>
      </w:r>
      <w:r w:rsidR="00F71952" w:rsidRPr="00E37160">
        <w:rPr>
          <w:rFonts w:ascii="Arial" w:hAnsi="Arial" w:cs="Arial"/>
          <w:sz w:val="22"/>
          <w:szCs w:val="22"/>
          <w:lang w:val="pl-PL"/>
        </w:rPr>
        <w:t xml:space="preserve">naboru </w:t>
      </w:r>
      <w:r w:rsidR="007E6385" w:rsidRPr="00E37160">
        <w:rPr>
          <w:rFonts w:ascii="Arial" w:hAnsi="Arial" w:cs="Arial"/>
          <w:sz w:val="22"/>
          <w:szCs w:val="22"/>
        </w:rPr>
        <w:t>mogą ubiegać</w:t>
      </w:r>
      <w:r w:rsidRPr="00E37160">
        <w:rPr>
          <w:rFonts w:ascii="Arial" w:hAnsi="Arial" w:cs="Arial"/>
          <w:sz w:val="22"/>
          <w:szCs w:val="22"/>
          <w:lang w:val="pl-PL"/>
        </w:rPr>
        <w:t xml:space="preserve"> się</w:t>
      </w:r>
      <w:r w:rsidR="000109C7" w:rsidRPr="00E37160">
        <w:rPr>
          <w:rFonts w:ascii="Arial" w:hAnsi="Arial" w:cs="Arial"/>
          <w:sz w:val="22"/>
          <w:szCs w:val="22"/>
          <w:lang w:val="pl-PL"/>
        </w:rPr>
        <w:t xml:space="preserve"> następuj</w:t>
      </w:r>
      <w:r w:rsidR="00083526">
        <w:rPr>
          <w:rFonts w:ascii="Arial" w:hAnsi="Arial" w:cs="Arial"/>
          <w:sz w:val="22"/>
          <w:szCs w:val="22"/>
          <w:lang w:val="pl-PL"/>
        </w:rPr>
        <w:t>ą</w:t>
      </w:r>
      <w:r w:rsidR="000109C7" w:rsidRPr="00E37160">
        <w:rPr>
          <w:rFonts w:ascii="Arial" w:hAnsi="Arial" w:cs="Arial"/>
          <w:sz w:val="22"/>
          <w:szCs w:val="22"/>
          <w:lang w:val="pl-PL"/>
        </w:rPr>
        <w:t>ce typy Wni</w:t>
      </w:r>
      <w:r w:rsidR="00610CD8" w:rsidRPr="00E37160">
        <w:rPr>
          <w:rFonts w:ascii="Arial" w:hAnsi="Arial" w:cs="Arial"/>
          <w:sz w:val="22"/>
          <w:szCs w:val="22"/>
          <w:lang w:val="pl-PL"/>
        </w:rPr>
        <w:t>o</w:t>
      </w:r>
      <w:r w:rsidR="000109C7" w:rsidRPr="00E37160">
        <w:rPr>
          <w:rFonts w:ascii="Arial" w:hAnsi="Arial" w:cs="Arial"/>
          <w:sz w:val="22"/>
          <w:szCs w:val="22"/>
          <w:lang w:val="pl-PL"/>
        </w:rPr>
        <w:t>skodawców</w:t>
      </w:r>
      <w:r w:rsidR="00A0261F" w:rsidRPr="00E37160">
        <w:rPr>
          <w:rFonts w:ascii="Arial" w:hAnsi="Arial" w:cs="Arial"/>
          <w:sz w:val="22"/>
          <w:szCs w:val="22"/>
        </w:rPr>
        <w:t>:</w:t>
      </w:r>
    </w:p>
    <w:p w14:paraId="68098068" w14:textId="79262F8F" w:rsidR="004E75AD" w:rsidRPr="00E37160" w:rsidRDefault="002B664C" w:rsidP="003A3602">
      <w:pPr>
        <w:pStyle w:val="Akapitzlist"/>
        <w:numPr>
          <w:ilvl w:val="0"/>
          <w:numId w:val="12"/>
        </w:numPr>
        <w:spacing w:before="120" w:after="120" w:line="271" w:lineRule="auto"/>
        <w:ind w:left="357" w:hanging="357"/>
        <w:contextualSpacing w:val="0"/>
        <w:rPr>
          <w:rFonts w:ascii="Arial" w:hAnsi="Arial" w:cs="Arial"/>
          <w:sz w:val="22"/>
          <w:szCs w:val="22"/>
        </w:rPr>
      </w:pPr>
      <w:r>
        <w:rPr>
          <w:rFonts w:ascii="Arial" w:hAnsi="Arial"/>
          <w:sz w:val="22"/>
        </w:rPr>
        <w:t>Jednostki samorządu terytorialnego i ich jednostki organizacyjne, związki, porozumienia i stowarzyszenia JST, podmioty ekonomii społecznej, które statutowo zajmują się cudzoziemcami</w:t>
      </w:r>
      <w:r w:rsidR="007E6385" w:rsidRPr="00E37160">
        <w:rPr>
          <w:rFonts w:ascii="Arial" w:hAnsi="Arial" w:cs="Arial"/>
          <w:sz w:val="22"/>
          <w:szCs w:val="22"/>
        </w:rPr>
        <w:t>.</w:t>
      </w:r>
    </w:p>
    <w:p w14:paraId="4F8FF803" w14:textId="77777777" w:rsidR="000109C7" w:rsidRPr="00E37160" w:rsidRDefault="00E518F1" w:rsidP="003A3602">
      <w:pPr>
        <w:pStyle w:val="Akapitzlist"/>
        <w:numPr>
          <w:ilvl w:val="2"/>
          <w:numId w:val="17"/>
        </w:numPr>
        <w:spacing w:before="120" w:after="120" w:line="271" w:lineRule="auto"/>
        <w:contextualSpacing w:val="0"/>
        <w:rPr>
          <w:rFonts w:ascii="Arial" w:hAnsi="Arial" w:cs="Arial"/>
          <w:sz w:val="22"/>
          <w:szCs w:val="22"/>
          <w:lang w:val="pl-PL"/>
        </w:rPr>
      </w:pPr>
      <w:r w:rsidRPr="00E37160">
        <w:rPr>
          <w:rFonts w:ascii="Arial" w:hAnsi="Arial" w:cs="Arial"/>
          <w:sz w:val="22"/>
          <w:szCs w:val="22"/>
          <w:lang w:val="pl-PL"/>
        </w:rPr>
        <w:t>We wni</w:t>
      </w:r>
      <w:r w:rsidR="00984C78" w:rsidRPr="00E37160">
        <w:rPr>
          <w:rFonts w:ascii="Arial" w:hAnsi="Arial" w:cs="Arial"/>
          <w:sz w:val="22"/>
          <w:szCs w:val="22"/>
          <w:lang w:val="pl-PL"/>
        </w:rPr>
        <w:t>os</w:t>
      </w:r>
      <w:r w:rsidRPr="00E37160">
        <w:rPr>
          <w:rFonts w:ascii="Arial" w:hAnsi="Arial" w:cs="Arial"/>
          <w:sz w:val="22"/>
          <w:szCs w:val="22"/>
          <w:lang w:val="pl-PL"/>
        </w:rPr>
        <w:t xml:space="preserve">ku o dofinansowanie </w:t>
      </w:r>
      <w:r w:rsidR="000109C7" w:rsidRPr="00E37160">
        <w:rPr>
          <w:rFonts w:ascii="Arial" w:hAnsi="Arial" w:cs="Arial"/>
          <w:sz w:val="22"/>
          <w:szCs w:val="22"/>
          <w:lang w:val="pl-PL"/>
        </w:rPr>
        <w:t xml:space="preserve">Wnioskodawcy są zobowiązani wskazać poprawny typ beneficjenta, spośród poniżej wymienionych </w:t>
      </w:r>
      <w:r w:rsidRPr="00E37160">
        <w:rPr>
          <w:rFonts w:ascii="Arial" w:hAnsi="Arial" w:cs="Arial"/>
          <w:sz w:val="22"/>
          <w:szCs w:val="22"/>
          <w:lang w:val="pl-PL"/>
        </w:rPr>
        <w:t xml:space="preserve">a </w:t>
      </w:r>
      <w:r w:rsidR="000109C7" w:rsidRPr="00E37160">
        <w:rPr>
          <w:rFonts w:ascii="Arial" w:hAnsi="Arial" w:cs="Arial"/>
          <w:sz w:val="22"/>
          <w:szCs w:val="22"/>
          <w:lang w:val="pl-PL"/>
        </w:rPr>
        <w:t>wskazanych w SZOP:</w:t>
      </w:r>
    </w:p>
    <w:p w14:paraId="4F1D4D49" w14:textId="2CE1AC89" w:rsidR="008A7276" w:rsidRDefault="000109C7" w:rsidP="00A760F6">
      <w:pPr>
        <w:pStyle w:val="Akapitzlist"/>
        <w:numPr>
          <w:ilvl w:val="0"/>
          <w:numId w:val="102"/>
        </w:numPr>
        <w:spacing w:before="120" w:after="120" w:line="271" w:lineRule="auto"/>
        <w:contextualSpacing w:val="0"/>
        <w:rPr>
          <w:rFonts w:ascii="Arial" w:hAnsi="Arial" w:cs="Arial"/>
          <w:sz w:val="22"/>
          <w:szCs w:val="22"/>
          <w:lang w:val="pl-PL"/>
        </w:rPr>
      </w:pPr>
      <w:r w:rsidRPr="00E37160">
        <w:rPr>
          <w:rFonts w:ascii="Arial" w:hAnsi="Arial" w:cs="Arial"/>
          <w:sz w:val="22"/>
          <w:szCs w:val="22"/>
          <w:lang w:val="pl-PL"/>
        </w:rPr>
        <w:t xml:space="preserve"> </w:t>
      </w:r>
      <w:r w:rsidR="008A7276" w:rsidRPr="008A7276">
        <w:rPr>
          <w:rFonts w:ascii="Arial" w:hAnsi="Arial" w:cs="Arial"/>
          <w:sz w:val="22"/>
          <w:szCs w:val="22"/>
          <w:lang w:val="pl-PL"/>
        </w:rPr>
        <w:t xml:space="preserve">Administracja publiczna, </w:t>
      </w:r>
    </w:p>
    <w:p w14:paraId="5090F765" w14:textId="11CBB64C" w:rsidR="008A7276" w:rsidRPr="008A7276" w:rsidRDefault="008A7276" w:rsidP="00A760F6">
      <w:pPr>
        <w:pStyle w:val="Akapitzlist"/>
        <w:numPr>
          <w:ilvl w:val="0"/>
          <w:numId w:val="102"/>
        </w:numPr>
        <w:spacing w:before="120" w:after="120" w:line="271" w:lineRule="auto"/>
        <w:contextualSpacing w:val="0"/>
        <w:rPr>
          <w:rFonts w:ascii="Arial" w:hAnsi="Arial" w:cs="Arial"/>
          <w:sz w:val="22"/>
          <w:szCs w:val="22"/>
          <w:lang w:val="pl-PL"/>
        </w:rPr>
      </w:pPr>
      <w:r w:rsidRPr="008A7276">
        <w:rPr>
          <w:rFonts w:ascii="Arial" w:hAnsi="Arial" w:cs="Arial"/>
          <w:sz w:val="22"/>
          <w:szCs w:val="22"/>
        </w:rPr>
        <w:lastRenderedPageBreak/>
        <w:t xml:space="preserve">Instytucje nauki i edukacji, </w:t>
      </w:r>
    </w:p>
    <w:p w14:paraId="123FCB5D" w14:textId="77777777" w:rsidR="008A7276" w:rsidRDefault="008A7276" w:rsidP="00A760F6">
      <w:pPr>
        <w:pStyle w:val="Akapitzlist"/>
        <w:numPr>
          <w:ilvl w:val="0"/>
          <w:numId w:val="102"/>
        </w:numPr>
        <w:spacing w:line="360" w:lineRule="auto"/>
        <w:contextualSpacing w:val="0"/>
        <w:rPr>
          <w:rFonts w:ascii="Arial" w:hAnsi="Arial" w:cs="Arial"/>
          <w:sz w:val="22"/>
          <w:szCs w:val="22"/>
        </w:rPr>
      </w:pPr>
      <w:r w:rsidRPr="008A7276">
        <w:rPr>
          <w:rFonts w:ascii="Arial" w:hAnsi="Arial" w:cs="Arial"/>
          <w:sz w:val="22"/>
          <w:szCs w:val="22"/>
        </w:rPr>
        <w:t xml:space="preserve">Organizacje społeczne i związki wyznaniowe, </w:t>
      </w:r>
    </w:p>
    <w:p w14:paraId="681B5926" w14:textId="67932002" w:rsidR="008A7276" w:rsidRPr="008A7276" w:rsidRDefault="008A7276" w:rsidP="00A760F6">
      <w:pPr>
        <w:pStyle w:val="Akapitzlist"/>
        <w:numPr>
          <w:ilvl w:val="0"/>
          <w:numId w:val="102"/>
        </w:numPr>
        <w:spacing w:line="360" w:lineRule="auto"/>
        <w:contextualSpacing w:val="0"/>
        <w:rPr>
          <w:rFonts w:ascii="Arial" w:hAnsi="Arial" w:cs="Arial"/>
          <w:sz w:val="22"/>
          <w:szCs w:val="22"/>
        </w:rPr>
      </w:pPr>
      <w:r w:rsidRPr="008A7276">
        <w:rPr>
          <w:rFonts w:ascii="Arial" w:hAnsi="Arial" w:cs="Arial"/>
          <w:sz w:val="22"/>
          <w:szCs w:val="22"/>
        </w:rPr>
        <w:t xml:space="preserve">Służby publiczne. </w:t>
      </w:r>
    </w:p>
    <w:p w14:paraId="612A69F3" w14:textId="299E0CB7" w:rsidR="000109C7" w:rsidRPr="00E37160" w:rsidRDefault="000109C7" w:rsidP="000A7D78">
      <w:pPr>
        <w:spacing w:before="120" w:after="120" w:line="271" w:lineRule="auto"/>
        <w:rPr>
          <w:rFonts w:ascii="Arial" w:hAnsi="Arial" w:cs="Arial"/>
          <w:sz w:val="22"/>
          <w:szCs w:val="22"/>
        </w:rPr>
      </w:pPr>
      <w:r w:rsidRPr="000A7D78">
        <w:rPr>
          <w:rFonts w:ascii="Arial" w:hAnsi="Arial" w:cs="Arial"/>
          <w:sz w:val="22"/>
          <w:szCs w:val="22"/>
        </w:rPr>
        <w:br/>
      </w:r>
      <w:r w:rsidR="000A7D78" w:rsidRPr="000A7D78">
        <w:rPr>
          <w:rFonts w:ascii="Arial" w:hAnsi="Arial" w:cs="Arial"/>
          <w:b/>
          <w:bCs/>
          <w:sz w:val="22"/>
          <w:szCs w:val="22"/>
        </w:rPr>
        <w:t>Wnioskodawca musi od minimum 1 roku przed dniem złożenia wniosku o dofinansowanie posiadać siedzibę lub oddział lub główne miejsce wykonywania działalności lub dodatkowe miejsce wykonywania działalności na terenie województwa zachodniopomorskiego.</w:t>
      </w:r>
    </w:p>
    <w:p w14:paraId="332F6778" w14:textId="77777777" w:rsidR="000109C7" w:rsidRPr="00E37160" w:rsidRDefault="000A64CB" w:rsidP="000109C7">
      <w:pPr>
        <w:pStyle w:val="Akapitzlist"/>
        <w:spacing w:before="120" w:after="120" w:line="271" w:lineRule="auto"/>
        <w:ind w:left="0"/>
        <w:rPr>
          <w:rFonts w:ascii="Arial" w:hAnsi="Arial" w:cs="Arial"/>
          <w:sz w:val="22"/>
          <w:szCs w:val="22"/>
        </w:rPr>
      </w:pPr>
      <w:r w:rsidRPr="00E37160">
        <w:rPr>
          <w:rFonts w:ascii="Arial" w:hAnsi="Arial" w:cs="Arial"/>
          <w:sz w:val="22"/>
          <w:szCs w:val="22"/>
          <w:lang w:val="pl-PL"/>
        </w:rPr>
        <w:t>UWAGA</w:t>
      </w:r>
      <w:r w:rsidRPr="00E37160">
        <w:rPr>
          <w:rFonts w:ascii="Arial" w:hAnsi="Arial" w:cs="Arial"/>
          <w:sz w:val="22"/>
          <w:szCs w:val="22"/>
        </w:rPr>
        <w:t xml:space="preserve">! </w:t>
      </w:r>
      <w:r w:rsidRPr="00E37160">
        <w:rPr>
          <w:rFonts w:ascii="Arial" w:hAnsi="Arial" w:cs="Arial"/>
          <w:sz w:val="22"/>
          <w:szCs w:val="22"/>
          <w:lang w:val="pl-PL"/>
        </w:rPr>
        <w:t xml:space="preserve"> </w:t>
      </w:r>
      <w:r w:rsidR="000109C7" w:rsidRPr="00E37160">
        <w:rPr>
          <w:rFonts w:ascii="Arial" w:hAnsi="Arial" w:cs="Arial"/>
          <w:sz w:val="22"/>
          <w:szCs w:val="22"/>
        </w:rPr>
        <w:t xml:space="preserve">Sekcja Wnioskodawca i realizatorzy </w:t>
      </w:r>
      <w:r w:rsidRPr="00E37160">
        <w:rPr>
          <w:rFonts w:ascii="Arial" w:hAnsi="Arial" w:cs="Arial"/>
          <w:sz w:val="22"/>
          <w:szCs w:val="22"/>
          <w:lang w:val="pl-PL"/>
        </w:rPr>
        <w:t xml:space="preserve">wniosku o dofinansowanie </w:t>
      </w:r>
      <w:r w:rsidR="000109C7" w:rsidRPr="00E37160">
        <w:rPr>
          <w:rFonts w:ascii="Arial" w:hAnsi="Arial" w:cs="Arial"/>
          <w:b/>
          <w:sz w:val="22"/>
          <w:szCs w:val="22"/>
        </w:rPr>
        <w:t xml:space="preserve">– </w:t>
      </w:r>
      <w:r w:rsidR="000109C7" w:rsidRPr="00E37160">
        <w:rPr>
          <w:rFonts w:ascii="Arial" w:hAnsi="Arial" w:cs="Arial"/>
          <w:sz w:val="22"/>
          <w:szCs w:val="22"/>
          <w:lang w:val="pl-PL"/>
        </w:rPr>
        <w:t xml:space="preserve">uzupełniana jest w oparciu o </w:t>
      </w:r>
      <w:r w:rsidR="000109C7" w:rsidRPr="00E37160">
        <w:rPr>
          <w:rFonts w:ascii="Arial" w:hAnsi="Arial" w:cs="Arial"/>
          <w:sz w:val="22"/>
          <w:szCs w:val="22"/>
        </w:rPr>
        <w:t xml:space="preserve">podmioty dodane w sekcji </w:t>
      </w:r>
      <w:r w:rsidR="000109C7" w:rsidRPr="00E37160">
        <w:rPr>
          <w:rFonts w:ascii="Arial" w:hAnsi="Arial" w:cs="Arial"/>
          <w:i/>
          <w:sz w:val="22"/>
          <w:szCs w:val="22"/>
        </w:rPr>
        <w:t>Organizacja</w:t>
      </w:r>
      <w:r w:rsidR="000109C7" w:rsidRPr="00E37160">
        <w:rPr>
          <w:rFonts w:ascii="Arial" w:hAnsi="Arial" w:cs="Arial"/>
          <w:sz w:val="22"/>
          <w:szCs w:val="22"/>
        </w:rPr>
        <w:t>.</w:t>
      </w:r>
      <w:r w:rsidR="000109C7" w:rsidRPr="00E37160">
        <w:rPr>
          <w:rFonts w:ascii="Arial" w:hAnsi="Arial" w:cs="Arial"/>
          <w:sz w:val="22"/>
          <w:szCs w:val="22"/>
          <w:lang w:val="pl-PL"/>
        </w:rPr>
        <w:t xml:space="preserve"> Dane dotyczące podmiotów powinny pokrywać się z doprecyzowanym przez ION typem Wnioskodawcy wskazanym w pkt. 2.2.1 Regulaminu wyboru oraz uwzględniać wskazówki zawarte w </w:t>
      </w:r>
      <w:r w:rsidR="000109C7" w:rsidRPr="00E37160">
        <w:rPr>
          <w:rFonts w:ascii="Arial" w:hAnsi="Arial" w:cs="Arial"/>
          <w:i/>
          <w:sz w:val="22"/>
          <w:szCs w:val="22"/>
          <w:lang w:val="pl-PL"/>
        </w:rPr>
        <w:t>Instrukcji wypełniania wniosku o dofinansowanie projektu</w:t>
      </w:r>
      <w:r w:rsidR="00E5448F" w:rsidRPr="00E37160">
        <w:rPr>
          <w:rFonts w:ascii="Arial" w:hAnsi="Arial" w:cs="Arial"/>
          <w:i/>
          <w:sz w:val="22"/>
          <w:szCs w:val="22"/>
          <w:lang w:val="pl-PL"/>
        </w:rPr>
        <w:t>.</w:t>
      </w:r>
      <w:r w:rsidR="000109C7" w:rsidRPr="00E37160">
        <w:rPr>
          <w:rFonts w:ascii="Arial" w:hAnsi="Arial" w:cs="Arial"/>
          <w:b/>
          <w:sz w:val="22"/>
          <w:szCs w:val="22"/>
          <w:lang w:val="pl-PL"/>
        </w:rPr>
        <w:t xml:space="preserve"> </w:t>
      </w:r>
    </w:p>
    <w:p w14:paraId="3CA1386A" w14:textId="77777777" w:rsidR="000109C7" w:rsidRPr="00E37160" w:rsidRDefault="000109C7" w:rsidP="000109C7">
      <w:pPr>
        <w:pStyle w:val="Akapitzlist"/>
        <w:spacing w:before="120" w:after="120" w:line="271" w:lineRule="auto"/>
        <w:rPr>
          <w:rFonts w:ascii="Arial" w:hAnsi="Arial" w:cs="Arial"/>
          <w:b/>
          <w:sz w:val="22"/>
          <w:szCs w:val="22"/>
          <w:lang w:val="pl-PL"/>
        </w:rPr>
      </w:pPr>
    </w:p>
    <w:p w14:paraId="0FFE21D6" w14:textId="77777777" w:rsidR="00862F38" w:rsidRPr="00E37160" w:rsidRDefault="00862F38" w:rsidP="00862F38">
      <w:pPr>
        <w:rPr>
          <w:rFonts w:ascii="Arial" w:hAnsi="Arial" w:cs="Arial"/>
          <w:sz w:val="22"/>
          <w:szCs w:val="22"/>
          <w:lang w:eastAsia="x-none"/>
        </w:rPr>
      </w:pPr>
      <w:r w:rsidRPr="00E37160">
        <w:rPr>
          <w:rFonts w:ascii="Arial" w:hAnsi="Arial" w:cs="Arial"/>
          <w:sz w:val="22"/>
          <w:szCs w:val="22"/>
          <w:lang w:eastAsia="x-none"/>
        </w:rPr>
        <w:t>W przypadku gdy możliwe do wyboru typy podmiotu w sekcji Organizacja nie pokrywają się z doprecyzowanym przez ION typem Wnioskodawcy w Regulaminie wyboru należy w sekcji Potencjał do realizacji projektu (o ile dotyczy) wskazać informację potwierdzające, że beneficjent jest podmiotem uprawnionym do aplikowania o środki w ramach naboru.</w:t>
      </w:r>
    </w:p>
    <w:p w14:paraId="2364D4BA" w14:textId="4E20BDFE" w:rsidR="000A64CB" w:rsidRPr="00AC30ED" w:rsidRDefault="000A64CB" w:rsidP="003A3602">
      <w:pPr>
        <w:pStyle w:val="Akapitzlist"/>
        <w:numPr>
          <w:ilvl w:val="2"/>
          <w:numId w:val="17"/>
        </w:numPr>
        <w:spacing w:before="120" w:after="120" w:line="271" w:lineRule="auto"/>
        <w:ind w:left="0" w:firstLine="0"/>
        <w:contextualSpacing w:val="0"/>
        <w:rPr>
          <w:rFonts w:ascii="Arial" w:hAnsi="Arial" w:cs="Arial"/>
          <w:b/>
          <w:sz w:val="22"/>
          <w:szCs w:val="22"/>
          <w:lang w:val="pl-PL"/>
        </w:rPr>
      </w:pPr>
      <w:r w:rsidRPr="00E37160">
        <w:rPr>
          <w:rFonts w:ascii="Arial" w:hAnsi="Arial" w:cs="Arial"/>
          <w:sz w:val="22"/>
          <w:szCs w:val="22"/>
          <w:lang w:val="pl-PL"/>
        </w:rPr>
        <w:t>Dopuszcza się możliwość występowania o dofinansowanie projektu i jego realizację przez jednostkę organizacyjną samorządu terytorialnego nieposiadającą osobowości prawnej, która zawsze działa w imieniu i na rzecz jednostki samorządu terytorialnego na podstawie stosownego pełnomocnictwa</w:t>
      </w:r>
      <w:r w:rsidRPr="00AC30ED">
        <w:rPr>
          <w:rFonts w:ascii="Arial" w:hAnsi="Arial" w:cs="Arial"/>
          <w:b/>
          <w:sz w:val="22"/>
          <w:szCs w:val="22"/>
          <w:lang w:val="pl-PL"/>
        </w:rPr>
        <w:t xml:space="preserve">. Jednostki organizacyjne JST nieposiadające osobowości prawnej, podając nazwę </w:t>
      </w:r>
      <w:r w:rsidR="00B81A74" w:rsidRPr="00AC30ED">
        <w:rPr>
          <w:rFonts w:ascii="Arial" w:hAnsi="Arial" w:cs="Arial"/>
          <w:b/>
          <w:sz w:val="22"/>
          <w:szCs w:val="22"/>
          <w:lang w:val="pl-PL"/>
        </w:rPr>
        <w:t xml:space="preserve">Wnioskodawcy </w:t>
      </w:r>
      <w:r w:rsidRPr="00AC30ED">
        <w:rPr>
          <w:rFonts w:ascii="Arial" w:hAnsi="Arial" w:cs="Arial"/>
          <w:b/>
          <w:sz w:val="22"/>
          <w:szCs w:val="22"/>
          <w:lang w:val="pl-PL"/>
        </w:rPr>
        <w:t>we wniosku o dofinansowanie projektu, powinny wpisać nazwę jednostki samorządu terytorialnego (np.: gmina, powiat) przez</w:t>
      </w:r>
      <w:r w:rsidR="00862F38" w:rsidRPr="00AC30ED">
        <w:rPr>
          <w:rFonts w:ascii="Arial" w:hAnsi="Arial" w:cs="Arial"/>
          <w:b/>
          <w:sz w:val="22"/>
          <w:szCs w:val="22"/>
          <w:lang w:val="pl-PL"/>
        </w:rPr>
        <w:t xml:space="preserve"> </w:t>
      </w:r>
      <w:r w:rsidR="00862F38" w:rsidRPr="00AC30ED">
        <w:rPr>
          <w:rFonts w:ascii="Arial" w:hAnsi="Arial" w:cs="Arial"/>
          <w:b/>
          <w:sz w:val="22"/>
          <w:szCs w:val="22"/>
        </w:rPr>
        <w:t>(zastosowanie znaku „/”)</w:t>
      </w:r>
      <w:r w:rsidR="00862F38" w:rsidRPr="00AC30ED">
        <w:rPr>
          <w:rFonts w:ascii="Arial" w:hAnsi="Arial" w:cs="Arial"/>
          <w:b/>
          <w:sz w:val="22"/>
          <w:szCs w:val="22"/>
          <w:lang w:val="pl-PL"/>
        </w:rPr>
        <w:t xml:space="preserve"> </w:t>
      </w:r>
      <w:r w:rsidRPr="00AC30ED">
        <w:rPr>
          <w:rFonts w:ascii="Arial" w:hAnsi="Arial" w:cs="Arial"/>
          <w:b/>
          <w:sz w:val="22"/>
          <w:szCs w:val="22"/>
          <w:lang w:val="pl-PL"/>
        </w:rPr>
        <w:t xml:space="preserve"> nazwę jednostki budżetowej, faktycznie realizującej projekt</w:t>
      </w:r>
      <w:r w:rsidR="00E1194A" w:rsidRPr="00AC30ED">
        <w:rPr>
          <w:rFonts w:ascii="Arial" w:hAnsi="Arial" w:cs="Arial"/>
          <w:b/>
          <w:sz w:val="22"/>
          <w:szCs w:val="22"/>
          <w:lang w:val="pl-PL"/>
        </w:rPr>
        <w:t xml:space="preserve"> np. </w:t>
      </w:r>
      <w:r w:rsidR="00607A01">
        <w:rPr>
          <w:rFonts w:ascii="Arial" w:hAnsi="Arial" w:cs="Arial"/>
          <w:b/>
          <w:sz w:val="22"/>
          <w:szCs w:val="22"/>
          <w:lang w:val="pl-PL"/>
        </w:rPr>
        <w:t>Powiat X/ PCPR X</w:t>
      </w:r>
      <w:r w:rsidR="009342D7" w:rsidRPr="00AC30ED">
        <w:rPr>
          <w:rFonts w:ascii="Arial" w:hAnsi="Arial" w:cs="Arial"/>
          <w:b/>
          <w:sz w:val="22"/>
          <w:szCs w:val="22"/>
          <w:lang w:val="pl-PL"/>
        </w:rPr>
        <w:t>…</w:t>
      </w:r>
      <w:r w:rsidRPr="00AC30ED">
        <w:rPr>
          <w:rFonts w:ascii="Arial" w:hAnsi="Arial" w:cs="Arial"/>
          <w:b/>
          <w:sz w:val="22"/>
          <w:szCs w:val="22"/>
          <w:lang w:val="pl-PL"/>
        </w:rPr>
        <w:t>. W pozostałych częściach wniosku należy posługiwać się danymi jednostki budżetowej.</w:t>
      </w:r>
    </w:p>
    <w:p w14:paraId="6E41B012" w14:textId="77777777" w:rsidR="000109C7" w:rsidRPr="00E37160" w:rsidRDefault="000A64CB" w:rsidP="003A3602">
      <w:pPr>
        <w:pStyle w:val="Akapitzlist"/>
        <w:numPr>
          <w:ilvl w:val="2"/>
          <w:numId w:val="17"/>
        </w:numPr>
        <w:spacing w:before="120" w:after="120" w:line="271" w:lineRule="auto"/>
        <w:ind w:left="357" w:hanging="357"/>
        <w:contextualSpacing w:val="0"/>
        <w:rPr>
          <w:rFonts w:ascii="Arial" w:hAnsi="Arial" w:cs="Arial"/>
          <w:bCs/>
          <w:sz w:val="22"/>
          <w:szCs w:val="22"/>
        </w:rPr>
      </w:pPr>
      <w:r w:rsidRPr="00E37160">
        <w:rPr>
          <w:rFonts w:ascii="Arial" w:hAnsi="Arial" w:cs="Arial"/>
          <w:sz w:val="22"/>
          <w:szCs w:val="22"/>
          <w:lang w:val="pl-PL"/>
        </w:rPr>
        <w:t>Ponadto, o</w:t>
      </w:r>
      <w:r w:rsidR="007E6385" w:rsidRPr="00E37160">
        <w:rPr>
          <w:rFonts w:ascii="Arial" w:hAnsi="Arial" w:cs="Arial"/>
          <w:sz w:val="22"/>
          <w:szCs w:val="22"/>
          <w:lang w:val="pl-PL"/>
        </w:rPr>
        <w:t xml:space="preserve"> dofinansowanie nie mogą ubiegać się podmioty</w:t>
      </w:r>
      <w:r w:rsidR="000109C7" w:rsidRPr="00E37160">
        <w:rPr>
          <w:rFonts w:ascii="Arial" w:hAnsi="Arial" w:cs="Arial"/>
          <w:sz w:val="22"/>
          <w:szCs w:val="22"/>
          <w:lang w:val="pl-PL"/>
        </w:rPr>
        <w:t>:</w:t>
      </w:r>
    </w:p>
    <w:p w14:paraId="690C8DD6" w14:textId="77777777" w:rsidR="000109C7" w:rsidRPr="00E37160" w:rsidRDefault="000109C7" w:rsidP="003A3602">
      <w:pPr>
        <w:pStyle w:val="Akapitzlist"/>
        <w:numPr>
          <w:ilvl w:val="0"/>
          <w:numId w:val="59"/>
        </w:numPr>
        <w:spacing w:before="120" w:line="276" w:lineRule="auto"/>
        <w:rPr>
          <w:rFonts w:ascii="Arial" w:hAnsi="Arial" w:cs="Arial"/>
          <w:sz w:val="22"/>
          <w:szCs w:val="22"/>
          <w:lang w:val="pl-PL"/>
        </w:rPr>
      </w:pPr>
      <w:r w:rsidRPr="00E37160">
        <w:rPr>
          <w:rFonts w:ascii="Arial" w:hAnsi="Arial" w:cs="Arial"/>
          <w:sz w:val="22"/>
          <w:szCs w:val="22"/>
          <w:lang w:val="pl-PL"/>
        </w:rPr>
        <w:t>wobec których orzeczono zakaz dostępu do środków funduszy europejskich na podstawie odrębnych przepisów, w tym:</w:t>
      </w:r>
    </w:p>
    <w:p w14:paraId="21AA28C8" w14:textId="77777777" w:rsidR="000109C7" w:rsidRPr="00E37160" w:rsidRDefault="000109C7" w:rsidP="003A3602">
      <w:pPr>
        <w:pStyle w:val="Akapitzlist"/>
        <w:numPr>
          <w:ilvl w:val="0"/>
          <w:numId w:val="60"/>
        </w:numPr>
        <w:spacing w:before="120" w:line="276" w:lineRule="auto"/>
        <w:rPr>
          <w:rFonts w:ascii="Arial" w:hAnsi="Arial" w:cs="Arial"/>
          <w:sz w:val="22"/>
          <w:szCs w:val="22"/>
          <w:lang w:val="pl-PL"/>
        </w:rPr>
      </w:pPr>
      <w:r w:rsidRPr="00E37160">
        <w:rPr>
          <w:rFonts w:ascii="Arial" w:hAnsi="Arial" w:cs="Arial"/>
          <w:sz w:val="22"/>
          <w:szCs w:val="22"/>
          <w:lang w:val="pl-PL"/>
        </w:rPr>
        <w:t xml:space="preserve">art. 207 ust. 4 ustawy z dnia 27 sierpnia 2009 r. o finansach publicznych (Dz. U. z 2022 r. poz. 1634 z </w:t>
      </w:r>
      <w:proofErr w:type="spellStart"/>
      <w:r w:rsidRPr="00E37160">
        <w:rPr>
          <w:rFonts w:ascii="Arial" w:hAnsi="Arial" w:cs="Arial"/>
          <w:sz w:val="22"/>
          <w:szCs w:val="22"/>
          <w:lang w:val="pl-PL"/>
        </w:rPr>
        <w:t>późn</w:t>
      </w:r>
      <w:proofErr w:type="spellEnd"/>
      <w:r w:rsidRPr="00E37160">
        <w:rPr>
          <w:rFonts w:ascii="Arial" w:hAnsi="Arial" w:cs="Arial"/>
          <w:sz w:val="22"/>
          <w:szCs w:val="22"/>
          <w:lang w:val="pl-PL"/>
        </w:rPr>
        <w:t>. zm.),</w:t>
      </w:r>
    </w:p>
    <w:p w14:paraId="17EB3290" w14:textId="77777777" w:rsidR="000109C7" w:rsidRPr="00E37160" w:rsidRDefault="000109C7" w:rsidP="003A3602">
      <w:pPr>
        <w:pStyle w:val="Akapitzlist"/>
        <w:numPr>
          <w:ilvl w:val="0"/>
          <w:numId w:val="60"/>
        </w:numPr>
        <w:spacing w:before="120" w:line="276" w:lineRule="auto"/>
        <w:rPr>
          <w:rFonts w:ascii="Arial" w:hAnsi="Arial" w:cs="Arial"/>
          <w:sz w:val="22"/>
          <w:szCs w:val="22"/>
          <w:lang w:val="pl-PL"/>
        </w:rPr>
      </w:pPr>
      <w:r w:rsidRPr="00E37160">
        <w:rPr>
          <w:rFonts w:ascii="Arial" w:hAnsi="Arial" w:cs="Arial"/>
          <w:sz w:val="22"/>
          <w:szCs w:val="22"/>
          <w:lang w:val="pl-PL"/>
        </w:rPr>
        <w:t>art. 12 ust. 1 pkt 1 ustawy z dnia 15 czerwca 2012 r. o skutkach powierzania wykonywania pracy cudzoziemcom przebywającym wbrew przepisom na terytorium Rzeczypospolitej Polskiej (Dz. U. z 2021 poz. 1745),</w:t>
      </w:r>
    </w:p>
    <w:p w14:paraId="34FF70BE" w14:textId="77777777" w:rsidR="000109C7" w:rsidRPr="00E37160" w:rsidRDefault="000109C7" w:rsidP="003A3602">
      <w:pPr>
        <w:pStyle w:val="Akapitzlist"/>
        <w:numPr>
          <w:ilvl w:val="0"/>
          <w:numId w:val="60"/>
        </w:numPr>
        <w:spacing w:before="120" w:line="276" w:lineRule="auto"/>
        <w:rPr>
          <w:rFonts w:ascii="Arial" w:hAnsi="Arial" w:cs="Arial"/>
          <w:sz w:val="22"/>
          <w:szCs w:val="22"/>
          <w:lang w:val="pl-PL"/>
        </w:rPr>
      </w:pPr>
      <w:r w:rsidRPr="00E37160">
        <w:rPr>
          <w:rFonts w:ascii="Arial" w:hAnsi="Arial" w:cs="Arial"/>
          <w:sz w:val="22"/>
          <w:szCs w:val="22"/>
          <w:lang w:val="pl-PL"/>
        </w:rPr>
        <w:t xml:space="preserve">art. 9 ust. 1 pkt 2a ustawy z dnia 28 października 2002 r. o odpowiedzialności podmiotów zbiorowych za czyny zabronione pod groźbą kary (Dz. U. z 2020 r. poz. 358 z </w:t>
      </w:r>
      <w:proofErr w:type="spellStart"/>
      <w:r w:rsidRPr="00E37160">
        <w:rPr>
          <w:rFonts w:ascii="Arial" w:hAnsi="Arial" w:cs="Arial"/>
          <w:sz w:val="22"/>
          <w:szCs w:val="22"/>
          <w:lang w:val="pl-PL"/>
        </w:rPr>
        <w:t>późn</w:t>
      </w:r>
      <w:proofErr w:type="spellEnd"/>
      <w:r w:rsidRPr="00E37160">
        <w:rPr>
          <w:rFonts w:ascii="Arial" w:hAnsi="Arial" w:cs="Arial"/>
          <w:sz w:val="22"/>
          <w:szCs w:val="22"/>
          <w:lang w:val="pl-PL"/>
        </w:rPr>
        <w:t>. zm.),</w:t>
      </w:r>
    </w:p>
    <w:p w14:paraId="4694E5DD" w14:textId="77777777" w:rsidR="000109C7" w:rsidRPr="00E37160" w:rsidRDefault="000109C7" w:rsidP="003A3602">
      <w:pPr>
        <w:pStyle w:val="Akapitzlist"/>
        <w:numPr>
          <w:ilvl w:val="0"/>
          <w:numId w:val="59"/>
        </w:numPr>
        <w:spacing w:before="120" w:line="276" w:lineRule="auto"/>
        <w:rPr>
          <w:rFonts w:ascii="Arial" w:hAnsi="Arial" w:cs="Arial"/>
          <w:sz w:val="22"/>
          <w:szCs w:val="22"/>
          <w:lang w:val="pl-PL"/>
        </w:rPr>
      </w:pPr>
      <w:r w:rsidRPr="00E37160">
        <w:rPr>
          <w:rFonts w:ascii="Arial" w:hAnsi="Arial" w:cs="Arial"/>
          <w:sz w:val="22"/>
          <w:szCs w:val="22"/>
          <w:lang w:val="pl-PL"/>
        </w:rPr>
        <w:t xml:space="preserve">wobec których zakazane zostało udzielanie bezpośredniego lub pośredniego wsparcia ze środków unijnych na podstawie art 1 ustawy </w:t>
      </w:r>
      <w:r w:rsidRPr="00E37160">
        <w:rPr>
          <w:rFonts w:ascii="Arial" w:hAnsi="Arial" w:cs="Arial"/>
          <w:sz w:val="22"/>
          <w:szCs w:val="22"/>
          <w:lang w:val="pl-PL"/>
        </w:rPr>
        <w:br/>
        <w:t>z dnia 13 kwietnia 2022 r. o szczególnych rozwiązaniach w zakresie przeciwdziałania wspieraniu agresji na Ukrainę oraz służących ochronie bezpieczeństwa narodowego (Dz. U. poz. 835),</w:t>
      </w:r>
    </w:p>
    <w:p w14:paraId="59433C01" w14:textId="77777777" w:rsidR="000109C7" w:rsidRPr="00E37160" w:rsidRDefault="000109C7" w:rsidP="003A3602">
      <w:pPr>
        <w:pStyle w:val="Akapitzlist"/>
        <w:numPr>
          <w:ilvl w:val="0"/>
          <w:numId w:val="59"/>
        </w:numPr>
        <w:spacing w:before="120" w:line="276" w:lineRule="auto"/>
        <w:rPr>
          <w:rFonts w:ascii="Arial" w:hAnsi="Arial" w:cs="Arial"/>
          <w:sz w:val="22"/>
          <w:szCs w:val="22"/>
          <w:lang w:val="pl-PL"/>
        </w:rPr>
      </w:pPr>
      <w:r w:rsidRPr="00E37160">
        <w:rPr>
          <w:rFonts w:ascii="Arial" w:hAnsi="Arial" w:cs="Arial"/>
          <w:sz w:val="22"/>
          <w:szCs w:val="22"/>
          <w:lang w:val="pl-PL"/>
        </w:rPr>
        <w:t>którzy podjęli jakiekolwiek działania dyskryminujące sprzeczne z zasadami, o których mowa w art. 9 ust. 3 Rozporządzenia nr 2021/1060.</w:t>
      </w:r>
    </w:p>
    <w:p w14:paraId="0361E1B6" w14:textId="77777777" w:rsidR="000A64CB" w:rsidRPr="00E37160" w:rsidRDefault="000A64CB" w:rsidP="000A64CB">
      <w:pPr>
        <w:pStyle w:val="Akapitzlist"/>
        <w:spacing w:before="120" w:after="120" w:line="271" w:lineRule="auto"/>
        <w:ind w:left="0"/>
        <w:rPr>
          <w:rFonts w:ascii="Arial" w:hAnsi="Arial" w:cs="Arial"/>
          <w:sz w:val="22"/>
          <w:szCs w:val="22"/>
          <w:lang w:val="pl-PL"/>
        </w:rPr>
      </w:pPr>
    </w:p>
    <w:p w14:paraId="5D1CB372" w14:textId="77777777" w:rsidR="00985C22" w:rsidRPr="00E37160" w:rsidRDefault="000A64CB" w:rsidP="0007204C">
      <w:pPr>
        <w:pStyle w:val="Akapitzlist"/>
        <w:spacing w:before="120" w:after="120" w:line="271" w:lineRule="auto"/>
        <w:ind w:left="0"/>
      </w:pPr>
      <w:r w:rsidRPr="00E37160">
        <w:rPr>
          <w:rFonts w:ascii="Arial" w:hAnsi="Arial" w:cs="Arial"/>
          <w:sz w:val="22"/>
          <w:szCs w:val="22"/>
          <w:lang w:val="pl-PL"/>
        </w:rPr>
        <w:t>Na etapie aplikowania o środki w wyżej wymienionym zakresie Wnioskodawca składa st</w:t>
      </w:r>
      <w:r w:rsidR="00A92073" w:rsidRPr="00E37160">
        <w:rPr>
          <w:rFonts w:ascii="Arial" w:hAnsi="Arial" w:cs="Arial"/>
          <w:sz w:val="22"/>
          <w:szCs w:val="22"/>
          <w:lang w:val="pl-PL"/>
        </w:rPr>
        <w:t>o</w:t>
      </w:r>
      <w:r w:rsidRPr="00E37160">
        <w:rPr>
          <w:rFonts w:ascii="Arial" w:hAnsi="Arial" w:cs="Arial"/>
          <w:sz w:val="22"/>
          <w:szCs w:val="22"/>
          <w:lang w:val="pl-PL"/>
        </w:rPr>
        <w:t xml:space="preserve">sowne oświadczenia </w:t>
      </w:r>
      <w:r w:rsidR="00862F38" w:rsidRPr="00E37160">
        <w:rPr>
          <w:rFonts w:ascii="Arial" w:hAnsi="Arial" w:cs="Arial"/>
          <w:sz w:val="22"/>
          <w:szCs w:val="22"/>
          <w:lang w:val="pl-PL"/>
        </w:rPr>
        <w:t>we wnio</w:t>
      </w:r>
      <w:r w:rsidR="00560735" w:rsidRPr="00E37160">
        <w:rPr>
          <w:rFonts w:ascii="Arial" w:hAnsi="Arial" w:cs="Arial"/>
          <w:sz w:val="22"/>
          <w:szCs w:val="22"/>
          <w:lang w:val="pl-PL"/>
        </w:rPr>
        <w:t>s</w:t>
      </w:r>
      <w:r w:rsidR="00862F38" w:rsidRPr="00E37160">
        <w:rPr>
          <w:rFonts w:ascii="Arial" w:hAnsi="Arial" w:cs="Arial"/>
          <w:sz w:val="22"/>
          <w:szCs w:val="22"/>
          <w:lang w:val="pl-PL"/>
        </w:rPr>
        <w:t xml:space="preserve">ku o dofinansowanie projektu </w:t>
      </w:r>
      <w:r w:rsidRPr="00E37160">
        <w:rPr>
          <w:rFonts w:ascii="Arial" w:hAnsi="Arial" w:cs="Arial"/>
          <w:sz w:val="22"/>
          <w:szCs w:val="22"/>
          <w:lang w:val="pl-PL"/>
        </w:rPr>
        <w:t xml:space="preserve">w sekcji </w:t>
      </w:r>
      <w:r w:rsidR="00AE752F" w:rsidRPr="00E37160">
        <w:rPr>
          <w:rFonts w:ascii="Arial" w:hAnsi="Arial" w:cs="Arial"/>
          <w:sz w:val="22"/>
          <w:szCs w:val="22"/>
          <w:lang w:val="pl-PL"/>
        </w:rPr>
        <w:t>XII Oświadczenia. Weryfikacja warunków odbywa się na zasadach okr</w:t>
      </w:r>
      <w:r w:rsidR="00353807" w:rsidRPr="00E37160">
        <w:rPr>
          <w:rFonts w:ascii="Arial" w:hAnsi="Arial" w:cs="Arial"/>
          <w:sz w:val="22"/>
          <w:szCs w:val="22"/>
          <w:lang w:val="pl-PL"/>
        </w:rPr>
        <w:t>eśl</w:t>
      </w:r>
      <w:r w:rsidR="00AE752F" w:rsidRPr="00E37160">
        <w:rPr>
          <w:rFonts w:ascii="Arial" w:hAnsi="Arial" w:cs="Arial"/>
          <w:sz w:val="22"/>
          <w:szCs w:val="22"/>
          <w:lang w:val="pl-PL"/>
        </w:rPr>
        <w:t>onych w kryterium wspólnym dopuszczalności: Kwalifikowalność Wnioskodawcy.</w:t>
      </w:r>
    </w:p>
    <w:p w14:paraId="311CFC53" w14:textId="77777777" w:rsidR="00985C22" w:rsidRPr="00E37160" w:rsidRDefault="00985C22" w:rsidP="0007204C">
      <w:pPr>
        <w:spacing w:before="120" w:after="120" w:line="271" w:lineRule="auto"/>
        <w:rPr>
          <w:rFonts w:ascii="Arial" w:hAnsi="Arial" w:cs="Arial"/>
          <w:vanish/>
          <w:sz w:val="22"/>
          <w:szCs w:val="22"/>
        </w:rPr>
      </w:pPr>
    </w:p>
    <w:p w14:paraId="4008C2CF" w14:textId="77777777" w:rsidR="00985C22" w:rsidRPr="00E37160" w:rsidRDefault="007A2E26" w:rsidP="00A760F6">
      <w:pPr>
        <w:pStyle w:val="Akapitzlist"/>
        <w:numPr>
          <w:ilvl w:val="0"/>
          <w:numId w:val="100"/>
        </w:numPr>
        <w:spacing w:before="120" w:after="120" w:line="271" w:lineRule="auto"/>
        <w:rPr>
          <w:rFonts w:ascii="Arial" w:hAnsi="Arial" w:cs="Arial"/>
          <w:sz w:val="22"/>
          <w:szCs w:val="22"/>
        </w:rPr>
      </w:pPr>
      <w:r w:rsidRPr="00E37160">
        <w:rPr>
          <w:rFonts w:ascii="Arial" w:hAnsi="Arial" w:cs="Arial"/>
          <w:sz w:val="22"/>
          <w:szCs w:val="22"/>
          <w:lang w:val="pl-PL"/>
        </w:rPr>
        <w:t>W przypadku</w:t>
      </w:r>
      <w:r w:rsidR="00993E45" w:rsidRPr="00E37160">
        <w:rPr>
          <w:rFonts w:ascii="Arial" w:hAnsi="Arial" w:cs="Arial"/>
          <w:sz w:val="22"/>
          <w:szCs w:val="22"/>
          <w:lang w:val="pl-PL"/>
        </w:rPr>
        <w:t xml:space="preserve"> </w:t>
      </w:r>
      <w:r w:rsidR="0007204C" w:rsidRPr="00E37160">
        <w:rPr>
          <w:rFonts w:ascii="Arial" w:hAnsi="Arial" w:cs="Arial"/>
          <w:sz w:val="22"/>
          <w:szCs w:val="22"/>
          <w:lang w:val="pl-PL"/>
        </w:rPr>
        <w:t>wystąpienia partnera w projekcie lub powierzenia przez Wnioskodawcę realizacji projektu innemu podmiotowi, dane tych podmiotów koniecznie należy wskazać w polu Realizator we wniosku o dofinansowanie.</w:t>
      </w:r>
    </w:p>
    <w:p w14:paraId="2B26640E" w14:textId="77777777" w:rsidR="007A2E26" w:rsidRPr="00E37160" w:rsidRDefault="007A2E26" w:rsidP="007A2E26">
      <w:pPr>
        <w:pStyle w:val="Akapitzlist"/>
        <w:spacing w:before="120" w:after="120" w:line="271" w:lineRule="auto"/>
        <w:ind w:left="426"/>
        <w:rPr>
          <w:rFonts w:ascii="Arial" w:hAnsi="Arial" w:cs="Arial"/>
          <w:sz w:val="22"/>
          <w:szCs w:val="22"/>
        </w:rPr>
      </w:pPr>
    </w:p>
    <w:p w14:paraId="7AD9334A" w14:textId="77777777" w:rsidR="00985C22" w:rsidRPr="00E37160" w:rsidRDefault="00985C22" w:rsidP="00985C22">
      <w:pPr>
        <w:spacing w:before="120" w:after="120" w:line="271" w:lineRule="auto"/>
        <w:rPr>
          <w:rFonts w:ascii="Arial" w:hAnsi="Arial" w:cs="Arial"/>
          <w:sz w:val="22"/>
          <w:szCs w:val="22"/>
        </w:rPr>
      </w:pPr>
    </w:p>
    <w:p w14:paraId="7991A5A6" w14:textId="77777777" w:rsidR="00B249C2" w:rsidRPr="00E37160" w:rsidRDefault="006377FA" w:rsidP="003A4438">
      <w:pPr>
        <w:pStyle w:val="Styl4"/>
      </w:pPr>
      <w:r w:rsidRPr="00E37160">
        <w:rPr>
          <w:rFonts w:cs="Arial"/>
          <w:b w:val="0"/>
          <w:sz w:val="22"/>
          <w:lang w:val="pl-PL"/>
        </w:rPr>
        <w:t xml:space="preserve"> </w:t>
      </w:r>
      <w:bookmarkStart w:id="143" w:name="_Toc13484971"/>
      <w:bookmarkStart w:id="144" w:name="_Toc13562589"/>
      <w:bookmarkStart w:id="145" w:name="_Toc447021723"/>
      <w:bookmarkStart w:id="146" w:name="_Toc440617821"/>
      <w:bookmarkStart w:id="147" w:name="_Toc425140324"/>
      <w:bookmarkStart w:id="148" w:name="_Toc200089380"/>
      <w:bookmarkEnd w:id="143"/>
      <w:bookmarkEnd w:id="144"/>
      <w:bookmarkEnd w:id="145"/>
      <w:bookmarkEnd w:id="146"/>
      <w:r w:rsidR="007E6385" w:rsidRPr="00E37160">
        <w:t>Kwota środków przeznaczona na dofinansowanie projektów</w:t>
      </w:r>
      <w:bookmarkEnd w:id="147"/>
      <w:bookmarkEnd w:id="148"/>
    </w:p>
    <w:p w14:paraId="638CD69A" w14:textId="4E99F651" w:rsidR="004E75AD" w:rsidRPr="00E37160" w:rsidRDefault="00977053" w:rsidP="003A3602">
      <w:pPr>
        <w:pStyle w:val="Nagwek"/>
        <w:numPr>
          <w:ilvl w:val="2"/>
          <w:numId w:val="18"/>
        </w:numPr>
        <w:tabs>
          <w:tab w:val="clear" w:pos="4536"/>
          <w:tab w:val="clear" w:pos="9072"/>
        </w:tabs>
        <w:spacing w:before="120" w:after="120" w:line="271" w:lineRule="auto"/>
        <w:ind w:left="0" w:firstLine="0"/>
        <w:rPr>
          <w:rFonts w:cs="Arial"/>
          <w:bCs/>
          <w:color w:val="000000"/>
          <w:szCs w:val="22"/>
        </w:rPr>
      </w:pPr>
      <w:r w:rsidRPr="00E37160">
        <w:rPr>
          <w:rFonts w:cs="Arial"/>
          <w:bCs/>
          <w:color w:val="000000"/>
          <w:szCs w:val="22"/>
        </w:rPr>
        <w:t xml:space="preserve">Kwota środków przeznaczona na dofinansowanie realizacji projektów w niniejszym </w:t>
      </w:r>
      <w:r w:rsidR="002F0C88" w:rsidRPr="00E37160">
        <w:rPr>
          <w:rFonts w:cs="Arial"/>
          <w:bCs/>
          <w:color w:val="000000"/>
          <w:szCs w:val="22"/>
          <w:lang w:val="pl-PL"/>
        </w:rPr>
        <w:t xml:space="preserve">naborze </w:t>
      </w:r>
      <w:r w:rsidRPr="00E37160">
        <w:rPr>
          <w:rFonts w:cs="Arial"/>
          <w:bCs/>
          <w:color w:val="000000"/>
          <w:szCs w:val="22"/>
        </w:rPr>
        <w:t>wynosi:</w:t>
      </w:r>
      <w:r w:rsidR="00CE7987" w:rsidRPr="00CE7987">
        <w:rPr>
          <w:rFonts w:ascii="Verdana" w:hAnsi="Verdana"/>
          <w:b/>
          <w:bCs/>
          <w:color w:val="4476A7"/>
          <w:sz w:val="20"/>
          <w:shd w:val="clear" w:color="auto" w:fill="FFFFFF"/>
          <w:lang w:val="pl-PL" w:eastAsia="pl-PL"/>
        </w:rPr>
        <w:t xml:space="preserve"> </w:t>
      </w:r>
      <w:r w:rsidR="00BF519A" w:rsidRPr="00BF519A">
        <w:rPr>
          <w:rFonts w:cs="Arial"/>
          <w:b/>
          <w:bCs/>
          <w:color w:val="000000"/>
          <w:szCs w:val="22"/>
          <w:lang w:val="pl-PL"/>
        </w:rPr>
        <w:t>2</w:t>
      </w:r>
      <w:r w:rsidR="00BF519A">
        <w:rPr>
          <w:rFonts w:cs="Arial"/>
          <w:b/>
          <w:bCs/>
          <w:color w:val="000000"/>
          <w:szCs w:val="22"/>
          <w:lang w:val="pl-PL"/>
        </w:rPr>
        <w:t> </w:t>
      </w:r>
      <w:r w:rsidR="00BF519A" w:rsidRPr="00BF519A">
        <w:rPr>
          <w:rFonts w:cs="Arial"/>
          <w:b/>
          <w:bCs/>
          <w:color w:val="000000"/>
          <w:szCs w:val="22"/>
          <w:lang w:val="pl-PL"/>
        </w:rPr>
        <w:t>155</w:t>
      </w:r>
      <w:r w:rsidR="00BF519A">
        <w:rPr>
          <w:rFonts w:cs="Arial"/>
          <w:b/>
          <w:bCs/>
          <w:color w:val="000000"/>
          <w:szCs w:val="22"/>
          <w:lang w:val="pl-PL"/>
        </w:rPr>
        <w:t> </w:t>
      </w:r>
      <w:r w:rsidR="00BF519A" w:rsidRPr="00BF519A">
        <w:rPr>
          <w:rFonts w:cs="Arial"/>
          <w:b/>
          <w:bCs/>
          <w:color w:val="000000"/>
          <w:szCs w:val="22"/>
          <w:lang w:val="pl-PL"/>
        </w:rPr>
        <w:t>976</w:t>
      </w:r>
      <w:r w:rsidR="00BF519A">
        <w:rPr>
          <w:rFonts w:cs="Arial"/>
          <w:b/>
          <w:bCs/>
          <w:color w:val="000000"/>
          <w:szCs w:val="22"/>
          <w:lang w:val="pl-PL"/>
        </w:rPr>
        <w:t>,</w:t>
      </w:r>
      <w:r w:rsidR="00BF519A" w:rsidRPr="00BF519A">
        <w:rPr>
          <w:rFonts w:cs="Arial"/>
          <w:b/>
          <w:bCs/>
          <w:color w:val="000000"/>
          <w:szCs w:val="22"/>
          <w:lang w:val="pl-PL"/>
        </w:rPr>
        <w:t>38</w:t>
      </w:r>
      <w:r w:rsidR="000761D0">
        <w:rPr>
          <w:rFonts w:cs="Arial"/>
          <w:bCs/>
          <w:szCs w:val="22"/>
          <w:lang w:val="pl-PL"/>
        </w:rPr>
        <w:t>EUR (</w:t>
      </w:r>
      <w:r w:rsidR="004D7A9D">
        <w:rPr>
          <w:rFonts w:cs="Arial"/>
          <w:bCs/>
          <w:szCs w:val="22"/>
          <w:lang w:val="pl-PL"/>
        </w:rPr>
        <w:t>9 204 941,1</w:t>
      </w:r>
      <w:r w:rsidR="00D513BA">
        <w:rPr>
          <w:rFonts w:cs="Arial"/>
          <w:bCs/>
          <w:szCs w:val="22"/>
          <w:lang w:val="pl-PL"/>
        </w:rPr>
        <w:t>7</w:t>
      </w:r>
      <w:r w:rsidR="004D7A9D">
        <w:rPr>
          <w:rFonts w:cs="Arial"/>
          <w:bCs/>
          <w:szCs w:val="22"/>
          <w:lang w:val="pl-PL"/>
        </w:rPr>
        <w:t xml:space="preserve"> </w:t>
      </w:r>
      <w:r w:rsidRPr="00E37160">
        <w:rPr>
          <w:rFonts w:cs="Arial"/>
          <w:bCs/>
          <w:color w:val="000000"/>
          <w:szCs w:val="22"/>
        </w:rPr>
        <w:t>zł</w:t>
      </w:r>
      <w:r w:rsidR="00A9755F">
        <w:rPr>
          <w:rFonts w:cs="Arial"/>
          <w:bCs/>
          <w:color w:val="000000"/>
          <w:szCs w:val="22"/>
          <w:lang w:val="pl-PL"/>
        </w:rPr>
        <w:t>)</w:t>
      </w:r>
      <w:r w:rsidRPr="00E37160">
        <w:rPr>
          <w:rFonts w:cs="Arial"/>
          <w:bCs/>
          <w:color w:val="000000"/>
          <w:szCs w:val="22"/>
        </w:rPr>
        <w:t>.</w:t>
      </w:r>
    </w:p>
    <w:p w14:paraId="2D11B12E" w14:textId="0D65EC94" w:rsidR="004E75AD" w:rsidRPr="00E37160" w:rsidRDefault="00ED62B7" w:rsidP="003A4438">
      <w:pPr>
        <w:spacing w:before="120" w:after="120" w:line="271" w:lineRule="auto"/>
        <w:rPr>
          <w:rFonts w:ascii="Arial" w:hAnsi="Arial" w:cs="Arial"/>
          <w:color w:val="000000"/>
          <w:sz w:val="22"/>
          <w:szCs w:val="22"/>
        </w:rPr>
      </w:pPr>
      <w:r w:rsidRPr="00E37160">
        <w:rPr>
          <w:rFonts w:ascii="Arial" w:hAnsi="Arial" w:cs="Arial"/>
          <w:color w:val="000000"/>
          <w:sz w:val="22"/>
          <w:szCs w:val="22"/>
        </w:rPr>
        <w:t>w tym:</w:t>
      </w:r>
    </w:p>
    <w:p w14:paraId="604C9AD1" w14:textId="31CA1B07" w:rsidR="004E75AD" w:rsidRPr="00E37160" w:rsidRDefault="007E6385" w:rsidP="003A3602">
      <w:pPr>
        <w:pStyle w:val="Akapitzlist"/>
        <w:numPr>
          <w:ilvl w:val="0"/>
          <w:numId w:val="19"/>
        </w:numPr>
        <w:tabs>
          <w:tab w:val="left" w:pos="709"/>
        </w:tabs>
        <w:spacing w:before="120" w:after="120" w:line="271" w:lineRule="auto"/>
        <w:ind w:left="357" w:hanging="357"/>
        <w:contextualSpacing w:val="0"/>
        <w:rPr>
          <w:rFonts w:ascii="Arial" w:hAnsi="Arial" w:cs="Arial"/>
          <w:bCs/>
          <w:sz w:val="22"/>
          <w:szCs w:val="22"/>
        </w:rPr>
      </w:pPr>
      <w:r w:rsidRPr="00E37160">
        <w:rPr>
          <w:rFonts w:ascii="Arial" w:hAnsi="Arial" w:cs="Arial"/>
          <w:sz w:val="22"/>
          <w:szCs w:val="22"/>
        </w:rPr>
        <w:t>wsparcie</w:t>
      </w:r>
      <w:r w:rsidRPr="00E37160">
        <w:rPr>
          <w:rFonts w:ascii="Arial" w:hAnsi="Arial" w:cs="Arial"/>
          <w:color w:val="000000"/>
          <w:sz w:val="22"/>
          <w:szCs w:val="22"/>
        </w:rPr>
        <w:t xml:space="preserve"> finansowe EFS</w:t>
      </w:r>
      <w:r w:rsidR="005350D0" w:rsidRPr="00E37160">
        <w:rPr>
          <w:rFonts w:ascii="Arial" w:hAnsi="Arial" w:cs="Arial"/>
          <w:color w:val="000000"/>
          <w:sz w:val="22"/>
          <w:szCs w:val="22"/>
          <w:lang w:val="pl-PL"/>
        </w:rPr>
        <w:t>+</w:t>
      </w:r>
      <w:r w:rsidRPr="00E37160">
        <w:rPr>
          <w:rFonts w:ascii="Arial" w:hAnsi="Arial" w:cs="Arial"/>
          <w:color w:val="000000"/>
          <w:sz w:val="22"/>
          <w:szCs w:val="22"/>
        </w:rPr>
        <w:t xml:space="preserve">: </w:t>
      </w:r>
      <w:r w:rsidR="000678CD" w:rsidRPr="00E37160">
        <w:rPr>
          <w:rFonts w:ascii="Arial" w:hAnsi="Arial"/>
          <w:color w:val="000000"/>
          <w:sz w:val="22"/>
        </w:rPr>
        <w:t xml:space="preserve"> </w:t>
      </w:r>
      <w:r w:rsidR="00BF519A" w:rsidRPr="00BF519A">
        <w:rPr>
          <w:rFonts w:ascii="Arial" w:hAnsi="Arial"/>
          <w:b/>
          <w:bCs/>
          <w:color w:val="000000"/>
          <w:sz w:val="22"/>
          <w:lang w:val="pl-PL"/>
        </w:rPr>
        <w:t>1</w:t>
      </w:r>
      <w:r w:rsidR="00BF519A">
        <w:rPr>
          <w:rFonts w:ascii="Arial" w:hAnsi="Arial"/>
          <w:b/>
          <w:bCs/>
          <w:color w:val="000000"/>
          <w:sz w:val="22"/>
          <w:lang w:val="pl-PL"/>
        </w:rPr>
        <w:t> </w:t>
      </w:r>
      <w:r w:rsidR="00BF519A" w:rsidRPr="00BF519A">
        <w:rPr>
          <w:rFonts w:ascii="Arial" w:hAnsi="Arial"/>
          <w:b/>
          <w:bCs/>
          <w:color w:val="000000"/>
          <w:sz w:val="22"/>
          <w:lang w:val="pl-PL"/>
        </w:rPr>
        <w:t>929</w:t>
      </w:r>
      <w:r w:rsidR="00BF519A">
        <w:rPr>
          <w:rFonts w:ascii="Arial" w:hAnsi="Arial"/>
          <w:b/>
          <w:bCs/>
          <w:color w:val="000000"/>
          <w:sz w:val="22"/>
          <w:lang w:val="pl-PL"/>
        </w:rPr>
        <w:t> </w:t>
      </w:r>
      <w:r w:rsidR="00BF519A" w:rsidRPr="00BF519A">
        <w:rPr>
          <w:rFonts w:ascii="Arial" w:hAnsi="Arial"/>
          <w:b/>
          <w:bCs/>
          <w:color w:val="000000"/>
          <w:sz w:val="22"/>
          <w:lang w:val="pl-PL"/>
        </w:rPr>
        <w:t>031</w:t>
      </w:r>
      <w:r w:rsidR="00BF519A">
        <w:rPr>
          <w:rFonts w:ascii="Arial" w:hAnsi="Arial"/>
          <w:b/>
          <w:bCs/>
          <w:color w:val="000000"/>
          <w:sz w:val="22"/>
          <w:lang w:val="pl-PL"/>
        </w:rPr>
        <w:t>,</w:t>
      </w:r>
      <w:r w:rsidR="00BF519A" w:rsidRPr="00BF519A">
        <w:rPr>
          <w:rFonts w:ascii="Arial" w:hAnsi="Arial"/>
          <w:b/>
          <w:bCs/>
          <w:color w:val="000000"/>
          <w:sz w:val="22"/>
          <w:lang w:val="pl-PL"/>
        </w:rPr>
        <w:t>50</w:t>
      </w:r>
      <w:r w:rsidR="000761D0">
        <w:rPr>
          <w:rFonts w:ascii="Arial" w:hAnsi="Arial" w:cs="Arial"/>
          <w:bCs/>
          <w:sz w:val="22"/>
          <w:szCs w:val="22"/>
          <w:lang w:val="pl-PL"/>
        </w:rPr>
        <w:t>EUR  (</w:t>
      </w:r>
      <w:r w:rsidR="00260ACA">
        <w:rPr>
          <w:rFonts w:ascii="Arial" w:hAnsi="Arial" w:cs="Arial"/>
          <w:bCs/>
          <w:sz w:val="22"/>
          <w:szCs w:val="22"/>
          <w:lang w:val="pl-PL"/>
        </w:rPr>
        <w:t>8 236</w:t>
      </w:r>
      <w:r w:rsidR="00B063B4">
        <w:rPr>
          <w:rFonts w:ascii="Arial" w:hAnsi="Arial" w:cs="Arial"/>
          <w:bCs/>
          <w:sz w:val="22"/>
          <w:szCs w:val="22"/>
          <w:lang w:val="pl-PL"/>
        </w:rPr>
        <w:t> </w:t>
      </w:r>
      <w:r w:rsidR="00260ACA">
        <w:rPr>
          <w:rFonts w:ascii="Arial" w:hAnsi="Arial" w:cs="Arial"/>
          <w:bCs/>
          <w:sz w:val="22"/>
          <w:szCs w:val="22"/>
          <w:lang w:val="pl-PL"/>
        </w:rPr>
        <w:t>000</w:t>
      </w:r>
      <w:r w:rsidR="00B063B4">
        <w:rPr>
          <w:rFonts w:ascii="Arial" w:hAnsi="Arial" w:cs="Arial"/>
          <w:bCs/>
          <w:sz w:val="22"/>
          <w:szCs w:val="22"/>
          <w:lang w:val="pl-PL"/>
        </w:rPr>
        <w:t xml:space="preserve">,00 </w:t>
      </w:r>
      <w:r w:rsidRPr="00E37160">
        <w:rPr>
          <w:rFonts w:ascii="Arial" w:hAnsi="Arial" w:cs="Arial"/>
          <w:bCs/>
          <w:sz w:val="22"/>
          <w:szCs w:val="22"/>
        </w:rPr>
        <w:t>zł</w:t>
      </w:r>
      <w:r w:rsidR="000761D0">
        <w:rPr>
          <w:rFonts w:ascii="Arial" w:hAnsi="Arial" w:cs="Arial"/>
          <w:bCs/>
          <w:sz w:val="22"/>
          <w:szCs w:val="22"/>
          <w:lang w:val="pl-PL"/>
        </w:rPr>
        <w:t>)</w:t>
      </w:r>
      <w:r w:rsidRPr="00E37160">
        <w:rPr>
          <w:rFonts w:ascii="Arial" w:hAnsi="Arial" w:cs="Arial"/>
          <w:bCs/>
          <w:sz w:val="22"/>
          <w:szCs w:val="22"/>
        </w:rPr>
        <w:t xml:space="preserve">. </w:t>
      </w:r>
    </w:p>
    <w:p w14:paraId="75DC2D1F" w14:textId="186B08C6" w:rsidR="004E75AD" w:rsidRPr="00E37160" w:rsidRDefault="007E6385" w:rsidP="003A3602">
      <w:pPr>
        <w:pStyle w:val="Akapitzlist"/>
        <w:numPr>
          <w:ilvl w:val="0"/>
          <w:numId w:val="19"/>
        </w:numPr>
        <w:tabs>
          <w:tab w:val="left" w:pos="709"/>
        </w:tabs>
        <w:spacing w:before="120" w:after="120" w:line="271" w:lineRule="auto"/>
        <w:ind w:left="357" w:hanging="357"/>
        <w:contextualSpacing w:val="0"/>
        <w:rPr>
          <w:rFonts w:ascii="Arial" w:hAnsi="Arial" w:cs="Arial"/>
          <w:bCs/>
          <w:sz w:val="22"/>
          <w:szCs w:val="22"/>
        </w:rPr>
      </w:pPr>
      <w:r w:rsidRPr="00E37160">
        <w:rPr>
          <w:rFonts w:ascii="Arial" w:hAnsi="Arial" w:cs="Arial"/>
          <w:sz w:val="22"/>
          <w:szCs w:val="22"/>
        </w:rPr>
        <w:t>wsparcie</w:t>
      </w:r>
      <w:r w:rsidRPr="00E37160">
        <w:rPr>
          <w:rFonts w:ascii="Arial" w:hAnsi="Arial" w:cs="Arial"/>
          <w:color w:val="000000"/>
          <w:sz w:val="22"/>
          <w:szCs w:val="22"/>
        </w:rPr>
        <w:t xml:space="preserve"> finansowe krajowe: </w:t>
      </w:r>
      <w:r w:rsidR="00BF519A" w:rsidRPr="00BF519A">
        <w:rPr>
          <w:rFonts w:ascii="Arial" w:hAnsi="Arial"/>
          <w:b/>
          <w:bCs/>
          <w:color w:val="000000"/>
          <w:sz w:val="22"/>
          <w:lang w:val="pl-PL"/>
        </w:rPr>
        <w:t>226</w:t>
      </w:r>
      <w:r w:rsidR="00BF519A">
        <w:rPr>
          <w:rFonts w:ascii="Arial" w:hAnsi="Arial"/>
          <w:b/>
          <w:bCs/>
          <w:color w:val="000000"/>
          <w:sz w:val="22"/>
          <w:lang w:val="pl-PL"/>
        </w:rPr>
        <w:t> </w:t>
      </w:r>
      <w:r w:rsidR="00BF519A" w:rsidRPr="00BF519A">
        <w:rPr>
          <w:rFonts w:ascii="Arial" w:hAnsi="Arial"/>
          <w:b/>
          <w:bCs/>
          <w:color w:val="000000"/>
          <w:sz w:val="22"/>
          <w:lang w:val="pl-PL"/>
        </w:rPr>
        <w:t>944</w:t>
      </w:r>
      <w:r w:rsidR="00BF519A">
        <w:rPr>
          <w:rFonts w:ascii="Arial" w:hAnsi="Arial"/>
          <w:b/>
          <w:bCs/>
          <w:color w:val="000000"/>
          <w:sz w:val="22"/>
          <w:lang w:val="pl-PL"/>
        </w:rPr>
        <w:t>,</w:t>
      </w:r>
      <w:r w:rsidR="00BF519A" w:rsidRPr="00BF519A">
        <w:rPr>
          <w:rFonts w:ascii="Arial" w:hAnsi="Arial"/>
          <w:b/>
          <w:bCs/>
          <w:color w:val="000000"/>
          <w:sz w:val="22"/>
          <w:lang w:val="pl-PL"/>
        </w:rPr>
        <w:t>88</w:t>
      </w:r>
      <w:r w:rsidR="000761D0">
        <w:rPr>
          <w:rFonts w:ascii="Arial" w:hAnsi="Arial" w:cs="Arial"/>
          <w:bCs/>
          <w:sz w:val="22"/>
          <w:szCs w:val="22"/>
          <w:lang w:val="pl-PL"/>
        </w:rPr>
        <w:t>EUR  (</w:t>
      </w:r>
      <w:r w:rsidR="00496E8D">
        <w:rPr>
          <w:rFonts w:ascii="Arial" w:hAnsi="Arial" w:cs="Arial"/>
          <w:bCs/>
          <w:sz w:val="22"/>
          <w:szCs w:val="22"/>
          <w:lang w:val="pl-PL"/>
        </w:rPr>
        <w:t>968 941,1</w:t>
      </w:r>
      <w:r w:rsidR="00313F0B">
        <w:rPr>
          <w:rFonts w:ascii="Arial" w:hAnsi="Arial" w:cs="Arial"/>
          <w:bCs/>
          <w:sz w:val="22"/>
          <w:szCs w:val="22"/>
          <w:lang w:val="pl-PL"/>
        </w:rPr>
        <w:t>7</w:t>
      </w:r>
      <w:r w:rsidR="00B063B4">
        <w:rPr>
          <w:rFonts w:ascii="Arial" w:hAnsi="Arial" w:cs="Arial"/>
          <w:bCs/>
          <w:sz w:val="22"/>
          <w:szCs w:val="22"/>
          <w:lang w:val="pl-PL"/>
        </w:rPr>
        <w:t xml:space="preserve"> </w:t>
      </w:r>
      <w:r w:rsidRPr="00E37160">
        <w:rPr>
          <w:rFonts w:ascii="Arial" w:hAnsi="Arial" w:cs="Arial"/>
          <w:bCs/>
          <w:sz w:val="22"/>
          <w:szCs w:val="22"/>
        </w:rPr>
        <w:t>zł</w:t>
      </w:r>
      <w:r w:rsidR="000761D0">
        <w:rPr>
          <w:rFonts w:ascii="Arial" w:hAnsi="Arial" w:cs="Arial"/>
          <w:bCs/>
          <w:sz w:val="22"/>
          <w:szCs w:val="22"/>
          <w:lang w:val="pl-PL"/>
        </w:rPr>
        <w:t>)</w:t>
      </w:r>
      <w:r w:rsidRPr="00E37160">
        <w:rPr>
          <w:rFonts w:ascii="Arial" w:hAnsi="Arial" w:cs="Arial"/>
          <w:bCs/>
          <w:sz w:val="22"/>
          <w:szCs w:val="22"/>
        </w:rPr>
        <w:t>.</w:t>
      </w:r>
    </w:p>
    <w:p w14:paraId="1ABBFF5E" w14:textId="49BF81E8" w:rsidR="004E75AD" w:rsidRPr="00E37160" w:rsidRDefault="00A97971" w:rsidP="003A3602">
      <w:pPr>
        <w:pStyle w:val="Nagwek"/>
        <w:numPr>
          <w:ilvl w:val="2"/>
          <w:numId w:val="18"/>
        </w:numPr>
        <w:tabs>
          <w:tab w:val="clear" w:pos="4536"/>
          <w:tab w:val="clear" w:pos="9072"/>
        </w:tabs>
        <w:spacing w:before="120" w:after="120" w:line="271" w:lineRule="auto"/>
        <w:ind w:left="0" w:firstLine="0"/>
        <w:rPr>
          <w:rFonts w:cs="Arial"/>
          <w:bCs/>
          <w:szCs w:val="22"/>
        </w:rPr>
      </w:pPr>
      <w:r w:rsidRPr="00E37160">
        <w:rPr>
          <w:rFonts w:cs="Arial"/>
          <w:bCs/>
          <w:szCs w:val="22"/>
        </w:rPr>
        <w:t xml:space="preserve">Minimalny udział wkładu własnego </w:t>
      </w:r>
      <w:r w:rsidR="005B61FE" w:rsidRPr="00E37160">
        <w:rPr>
          <w:rFonts w:cs="Arial"/>
          <w:bCs/>
          <w:szCs w:val="22"/>
        </w:rPr>
        <w:t>wnioskodawcy</w:t>
      </w:r>
      <w:r w:rsidRPr="00E37160">
        <w:rPr>
          <w:rFonts w:cs="Arial"/>
          <w:bCs/>
          <w:szCs w:val="22"/>
        </w:rPr>
        <w:t xml:space="preserve"> w finansowaniu wydatków kwalifikowanych projektu wynosi </w:t>
      </w:r>
      <w:r w:rsidR="000A7D78">
        <w:rPr>
          <w:rFonts w:cs="Arial"/>
          <w:bCs/>
          <w:szCs w:val="22"/>
        </w:rPr>
        <w:t>5%</w:t>
      </w:r>
      <w:r w:rsidRPr="00E37160">
        <w:rPr>
          <w:rFonts w:cs="Arial"/>
          <w:bCs/>
          <w:szCs w:val="22"/>
        </w:rPr>
        <w:t xml:space="preserve"> </w:t>
      </w:r>
      <w:r w:rsidR="00B37E62" w:rsidRPr="00E37160">
        <w:rPr>
          <w:rFonts w:cs="Arial"/>
          <w:bCs/>
          <w:szCs w:val="22"/>
          <w:lang w:val="pl-PL"/>
        </w:rPr>
        <w:t>wydatków kwalifikowalnych</w:t>
      </w:r>
      <w:r w:rsidRPr="00E37160">
        <w:rPr>
          <w:rFonts w:cs="Arial"/>
          <w:bCs/>
          <w:szCs w:val="22"/>
        </w:rPr>
        <w:t>.</w:t>
      </w:r>
    </w:p>
    <w:p w14:paraId="39406B6D" w14:textId="2F5C4442" w:rsidR="007943F3" w:rsidRPr="00E37160" w:rsidRDefault="00A97971" w:rsidP="003A3602">
      <w:pPr>
        <w:pStyle w:val="Nagwek"/>
        <w:numPr>
          <w:ilvl w:val="2"/>
          <w:numId w:val="18"/>
        </w:numPr>
        <w:tabs>
          <w:tab w:val="clear" w:pos="4536"/>
          <w:tab w:val="clear" w:pos="9072"/>
        </w:tabs>
        <w:spacing w:before="120" w:after="120" w:line="271" w:lineRule="auto"/>
        <w:ind w:left="0" w:firstLine="0"/>
        <w:rPr>
          <w:rFonts w:cs="Arial"/>
          <w:bCs/>
          <w:szCs w:val="22"/>
        </w:rPr>
      </w:pPr>
      <w:r w:rsidRPr="00E37160">
        <w:rPr>
          <w:rFonts w:cs="Arial"/>
          <w:bCs/>
          <w:szCs w:val="22"/>
        </w:rPr>
        <w:t xml:space="preserve">Maksymalny % poziomu dofinansowania UE wydatków kwalifikowalnych na poziomie projektu w ramach </w:t>
      </w:r>
      <w:r w:rsidR="00A11F7F" w:rsidRPr="00E37160">
        <w:rPr>
          <w:rFonts w:cs="Arial"/>
          <w:bCs/>
          <w:szCs w:val="22"/>
          <w:lang w:val="pl-PL"/>
        </w:rPr>
        <w:t xml:space="preserve">naboru </w:t>
      </w:r>
      <w:r w:rsidRPr="00E37160">
        <w:rPr>
          <w:rFonts w:cs="Arial"/>
          <w:bCs/>
          <w:szCs w:val="22"/>
        </w:rPr>
        <w:t xml:space="preserve">nr </w:t>
      </w:r>
      <w:r w:rsidR="000A7D78">
        <w:rPr>
          <w:rFonts w:cs="Arial"/>
          <w:bCs/>
          <w:szCs w:val="22"/>
        </w:rPr>
        <w:t xml:space="preserve">FEPZ.06.17-IP.01-002/25 </w:t>
      </w:r>
      <w:r w:rsidRPr="00E37160">
        <w:rPr>
          <w:rFonts w:cs="Arial"/>
          <w:bCs/>
          <w:szCs w:val="22"/>
        </w:rPr>
        <w:t>wynosi</w:t>
      </w:r>
      <w:r w:rsidR="000A7D78">
        <w:t xml:space="preserve"> </w:t>
      </w:r>
      <w:r w:rsidR="000A7D78">
        <w:rPr>
          <w:rFonts w:cs="Arial"/>
          <w:bCs/>
          <w:szCs w:val="22"/>
        </w:rPr>
        <w:t>85%</w:t>
      </w:r>
      <w:r w:rsidR="00D94AD2" w:rsidRPr="00E37160">
        <w:rPr>
          <w:rFonts w:cs="Arial"/>
          <w:bCs/>
          <w:szCs w:val="22"/>
        </w:rPr>
        <w:t xml:space="preserve"> </w:t>
      </w:r>
      <w:r w:rsidR="00B37E62" w:rsidRPr="00E37160">
        <w:rPr>
          <w:rFonts w:cs="Arial"/>
          <w:bCs/>
          <w:szCs w:val="22"/>
          <w:lang w:val="pl-PL"/>
        </w:rPr>
        <w:t>wydatków kwalifikowalnych</w:t>
      </w:r>
      <w:r w:rsidRPr="00E37160">
        <w:rPr>
          <w:rFonts w:cs="Arial"/>
          <w:bCs/>
          <w:szCs w:val="22"/>
        </w:rPr>
        <w:t>.</w:t>
      </w:r>
    </w:p>
    <w:p w14:paraId="776609DD" w14:textId="347BE7D9" w:rsidR="007943F3" w:rsidRPr="00E37160" w:rsidRDefault="007943F3" w:rsidP="003A3602">
      <w:pPr>
        <w:pStyle w:val="Nagwek"/>
        <w:numPr>
          <w:ilvl w:val="2"/>
          <w:numId w:val="18"/>
        </w:numPr>
        <w:tabs>
          <w:tab w:val="clear" w:pos="4536"/>
          <w:tab w:val="clear" w:pos="9072"/>
        </w:tabs>
        <w:spacing w:before="120" w:after="120" w:line="271" w:lineRule="auto"/>
        <w:ind w:left="0" w:firstLine="0"/>
        <w:rPr>
          <w:rFonts w:cs="Arial"/>
          <w:szCs w:val="22"/>
        </w:rPr>
      </w:pPr>
      <w:r w:rsidRPr="00E37160">
        <w:rPr>
          <w:rFonts w:cs="Arial"/>
          <w:bCs/>
          <w:szCs w:val="22"/>
        </w:rPr>
        <w:t>Maksymalny poziom dofinansowania projektu z budżetu państwa wynosi</w:t>
      </w:r>
      <w:r w:rsidR="000A7D78">
        <w:rPr>
          <w:rFonts w:cs="Arial"/>
          <w:bCs/>
          <w:szCs w:val="22"/>
        </w:rPr>
        <w:t xml:space="preserve"> </w:t>
      </w:r>
      <w:r w:rsidR="002B664C">
        <w:rPr>
          <w:rFonts w:cs="Arial"/>
          <w:bCs/>
          <w:szCs w:val="22"/>
        </w:rPr>
        <w:t>10%</w:t>
      </w:r>
      <w:r w:rsidR="00F43DFD">
        <w:rPr>
          <w:rFonts w:cs="Arial"/>
          <w:bCs/>
          <w:szCs w:val="22"/>
          <w:lang w:val="pl-PL"/>
        </w:rPr>
        <w:t xml:space="preserve"> </w:t>
      </w:r>
      <w:r w:rsidR="00B37E62" w:rsidRPr="00E37160">
        <w:rPr>
          <w:rFonts w:cs="Arial"/>
          <w:bCs/>
          <w:szCs w:val="22"/>
          <w:lang w:val="pl-PL"/>
        </w:rPr>
        <w:t>wydatków kwalifikowalnych</w:t>
      </w:r>
      <w:r w:rsidRPr="00E37160">
        <w:rPr>
          <w:rFonts w:cs="Arial"/>
          <w:bCs/>
          <w:szCs w:val="22"/>
        </w:rPr>
        <w:t>.</w:t>
      </w:r>
    </w:p>
    <w:p w14:paraId="20955840" w14:textId="77777777" w:rsidR="00B249C2" w:rsidRPr="00E37160" w:rsidRDefault="00DE7B14" w:rsidP="003A4438">
      <w:pPr>
        <w:spacing w:before="120" w:after="120" w:line="271" w:lineRule="auto"/>
        <w:rPr>
          <w:rFonts w:ascii="Arial" w:hAnsi="Arial" w:cs="Arial"/>
          <w:bCs/>
          <w:sz w:val="22"/>
          <w:szCs w:val="22"/>
        </w:rPr>
      </w:pPr>
      <w:r w:rsidRPr="00E37160">
        <w:rPr>
          <w:rFonts w:ascii="Arial" w:hAnsi="Arial" w:cs="Arial"/>
          <w:b/>
          <w:color w:val="FF0000"/>
          <w:sz w:val="22"/>
          <w:szCs w:val="22"/>
        </w:rPr>
        <w:t>Uwaga</w:t>
      </w:r>
      <w:r w:rsidR="003A0AD6" w:rsidRPr="00E37160">
        <w:rPr>
          <w:rFonts w:ascii="Arial" w:hAnsi="Arial" w:cs="Arial"/>
          <w:b/>
          <w:color w:val="FF0000"/>
          <w:sz w:val="22"/>
          <w:szCs w:val="22"/>
        </w:rPr>
        <w:t>!</w:t>
      </w:r>
      <w:r w:rsidR="006A059C" w:rsidRPr="00E37160">
        <w:rPr>
          <w:rFonts w:ascii="Arial" w:hAnsi="Arial" w:cs="Arial"/>
          <w:color w:val="FF0000"/>
          <w:sz w:val="22"/>
          <w:szCs w:val="22"/>
        </w:rPr>
        <w:t xml:space="preserve"> </w:t>
      </w:r>
      <w:r w:rsidR="007E6385" w:rsidRPr="00E37160">
        <w:rPr>
          <w:rFonts w:ascii="Arial" w:hAnsi="Arial" w:cs="Arial"/>
          <w:bCs/>
          <w:sz w:val="22"/>
          <w:szCs w:val="22"/>
        </w:rPr>
        <w:t xml:space="preserve">Wojewódzki Urząd Pracy w Szczecinie informuje, iż kwota jaka może zostać zakontraktowana w ramach zawieranych umów o dofinansowanie projektów uzależniona jest od aktualnego w danym miesiącu kursu euro oraz wartości </w:t>
      </w:r>
      <w:r w:rsidR="00B25577" w:rsidRPr="00E37160">
        <w:rPr>
          <w:rFonts w:ascii="Arial" w:hAnsi="Arial" w:cs="Arial"/>
          <w:bCs/>
          <w:sz w:val="22"/>
          <w:szCs w:val="22"/>
        </w:rPr>
        <w:t xml:space="preserve">wyniku </w:t>
      </w:r>
      <w:r w:rsidR="007E6385" w:rsidRPr="00E37160">
        <w:rPr>
          <w:rFonts w:ascii="Arial" w:hAnsi="Arial" w:cs="Arial"/>
          <w:bCs/>
          <w:sz w:val="22"/>
          <w:szCs w:val="22"/>
        </w:rPr>
        <w:t>algorytmu wyrażającego w PLN miesięczny limit środków wspólnotowych możliwych do zakontraktowania.</w:t>
      </w:r>
    </w:p>
    <w:p w14:paraId="1C67578F" w14:textId="77777777" w:rsidR="004E75AD" w:rsidRPr="00E37160" w:rsidRDefault="00F52007" w:rsidP="003A4438">
      <w:pPr>
        <w:pStyle w:val="RozdziaRK"/>
      </w:pPr>
      <w:bookmarkStart w:id="149" w:name="_Toc13484973"/>
      <w:bookmarkStart w:id="150" w:name="_Toc13562591"/>
      <w:bookmarkStart w:id="151" w:name="_Toc430545312"/>
      <w:bookmarkStart w:id="152" w:name="_Toc13484974"/>
      <w:bookmarkStart w:id="153" w:name="_Toc13562592"/>
      <w:bookmarkStart w:id="154" w:name="_Toc200089381"/>
      <w:bookmarkEnd w:id="149"/>
      <w:bookmarkEnd w:id="150"/>
      <w:bookmarkEnd w:id="151"/>
      <w:bookmarkEnd w:id="152"/>
      <w:bookmarkEnd w:id="153"/>
      <w:r w:rsidRPr="00E37160">
        <w:t>Nabór wniosków o dofinansowanie projektu</w:t>
      </w:r>
      <w:bookmarkEnd w:id="154"/>
    </w:p>
    <w:p w14:paraId="4396C74A" w14:textId="77777777" w:rsidR="00B249C2" w:rsidRPr="00E37160" w:rsidRDefault="00F646EE" w:rsidP="003A4438">
      <w:pPr>
        <w:pStyle w:val="Styl5"/>
      </w:pPr>
      <w:bookmarkStart w:id="155" w:name="_Toc200089382"/>
      <w:r w:rsidRPr="00E37160">
        <w:t>Termin, forma i miejsce naboru</w:t>
      </w:r>
      <w:r w:rsidR="001F6995" w:rsidRPr="00E37160">
        <w:t>. F</w:t>
      </w:r>
      <w:r w:rsidR="00CC32A9" w:rsidRPr="00E37160">
        <w:t>ormy</w:t>
      </w:r>
      <w:r w:rsidR="001F6995" w:rsidRPr="00E37160">
        <w:t xml:space="preserve"> komunikacji.</w:t>
      </w:r>
      <w:bookmarkEnd w:id="155"/>
    </w:p>
    <w:p w14:paraId="0A684085" w14:textId="6C4622AB" w:rsidR="002C22E7" w:rsidRPr="00E37160"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bCs/>
          <w:sz w:val="22"/>
          <w:szCs w:val="22"/>
          <w:lang w:val="pl-PL"/>
        </w:rPr>
        <w:t xml:space="preserve">Dokumentację </w:t>
      </w:r>
      <w:r w:rsidRPr="00E37160">
        <w:rPr>
          <w:rFonts w:ascii="Arial" w:hAnsi="Arial" w:cs="Arial"/>
          <w:bCs/>
          <w:sz w:val="22"/>
          <w:szCs w:val="22"/>
        </w:rPr>
        <w:t xml:space="preserve">aplikacyjną należy złożyć w terminie </w:t>
      </w:r>
      <w:r w:rsidRPr="00E37160">
        <w:rPr>
          <w:rFonts w:ascii="Arial" w:hAnsi="Arial" w:cs="Arial"/>
          <w:b/>
          <w:sz w:val="22"/>
          <w:szCs w:val="22"/>
        </w:rPr>
        <w:t xml:space="preserve">od </w:t>
      </w:r>
      <w:r w:rsidR="00700E89">
        <w:rPr>
          <w:rFonts w:ascii="Arial" w:hAnsi="Arial"/>
          <w:b/>
          <w:iCs/>
          <w:sz w:val="22"/>
        </w:rPr>
        <w:t>15.10.2025 r.</w:t>
      </w:r>
      <w:r w:rsidRPr="00E37160">
        <w:rPr>
          <w:rFonts w:ascii="Arial" w:hAnsi="Arial" w:cs="Arial"/>
          <w:b/>
          <w:sz w:val="22"/>
          <w:szCs w:val="22"/>
        </w:rPr>
        <w:t xml:space="preserve"> do </w:t>
      </w:r>
      <w:r w:rsidR="00700E89" w:rsidRPr="00700E89">
        <w:rPr>
          <w:rFonts w:ascii="Arial" w:hAnsi="Arial"/>
          <w:b/>
          <w:bCs/>
          <w:iCs/>
          <w:sz w:val="22"/>
        </w:rPr>
        <w:t>24.11.2025 r.</w:t>
      </w:r>
      <w:r w:rsidR="00F43DFD">
        <w:rPr>
          <w:rFonts w:ascii="Arial" w:hAnsi="Arial"/>
          <w:b/>
          <w:bCs/>
          <w:iCs/>
          <w:sz w:val="22"/>
          <w:lang w:val="pl-PL"/>
        </w:rPr>
        <w:t xml:space="preserve"> </w:t>
      </w:r>
      <w:r w:rsidRPr="00E37160">
        <w:rPr>
          <w:rFonts w:ascii="Arial" w:hAnsi="Arial" w:cs="Arial"/>
          <w:b/>
          <w:sz w:val="22"/>
          <w:szCs w:val="22"/>
        </w:rPr>
        <w:t>wyłącznie</w:t>
      </w:r>
      <w:r w:rsidRPr="00E37160">
        <w:rPr>
          <w:rFonts w:ascii="Arial" w:hAnsi="Arial" w:cs="Arial"/>
          <w:i/>
          <w:sz w:val="22"/>
          <w:szCs w:val="22"/>
        </w:rPr>
        <w:t xml:space="preserve"> </w:t>
      </w:r>
      <w:r w:rsidRPr="00E37160">
        <w:rPr>
          <w:rFonts w:ascii="Arial" w:hAnsi="Arial" w:cs="Arial"/>
          <w:sz w:val="22"/>
          <w:szCs w:val="22"/>
        </w:rPr>
        <w:t>w formie dokumentu elektronicznego za pośrednictwem systemu obsługi wniosków aplikacyjnych SOWA EFS w ramach utworzonego przez I</w:t>
      </w:r>
      <w:r w:rsidR="00995E0E" w:rsidRPr="00E37160">
        <w:rPr>
          <w:rFonts w:ascii="Arial" w:hAnsi="Arial" w:cs="Arial"/>
          <w:sz w:val="22"/>
          <w:szCs w:val="22"/>
          <w:lang w:val="pl-PL"/>
        </w:rPr>
        <w:t>ON</w:t>
      </w:r>
      <w:r w:rsidRPr="00E37160">
        <w:rPr>
          <w:rFonts w:ascii="Arial" w:hAnsi="Arial" w:cs="Arial"/>
          <w:sz w:val="22"/>
          <w:szCs w:val="22"/>
        </w:rPr>
        <w:t xml:space="preserve"> naboru.</w:t>
      </w:r>
    </w:p>
    <w:p w14:paraId="5C7FF19A" w14:textId="77777777" w:rsidR="00E5448F" w:rsidRPr="00E37160" w:rsidRDefault="002C22E7" w:rsidP="008D7009">
      <w:pPr>
        <w:pStyle w:val="Akapitzlist"/>
        <w:spacing w:before="120" w:after="120" w:line="271" w:lineRule="auto"/>
        <w:ind w:left="0"/>
        <w:contextualSpacing w:val="0"/>
        <w:rPr>
          <w:rFonts w:ascii="Arial" w:hAnsi="Arial" w:cs="Arial"/>
          <w:color w:val="000000"/>
          <w:sz w:val="22"/>
          <w:szCs w:val="22"/>
        </w:rPr>
      </w:pPr>
      <w:r w:rsidRPr="00E37160">
        <w:rPr>
          <w:rFonts w:ascii="Arial" w:hAnsi="Arial" w:cs="Arial"/>
          <w:sz w:val="22"/>
          <w:szCs w:val="22"/>
        </w:rPr>
        <w:t xml:space="preserve">Aby znaleźć właściwy nabór w systemie SOWA i </w:t>
      </w:r>
      <w:r w:rsidR="00E01B1E" w:rsidRPr="00E37160">
        <w:rPr>
          <w:rFonts w:ascii="Arial" w:hAnsi="Arial" w:cs="Arial"/>
          <w:sz w:val="22"/>
          <w:szCs w:val="22"/>
          <w:lang w:val="pl-PL"/>
        </w:rPr>
        <w:t>przesłać</w:t>
      </w:r>
      <w:r w:rsidRPr="00E37160">
        <w:rPr>
          <w:rFonts w:ascii="Arial" w:hAnsi="Arial" w:cs="Arial"/>
          <w:sz w:val="22"/>
          <w:szCs w:val="22"/>
        </w:rPr>
        <w:t xml:space="preserve"> wniosek</w:t>
      </w:r>
      <w:r w:rsidR="00E01B1E" w:rsidRPr="00E37160">
        <w:rPr>
          <w:rFonts w:ascii="Arial" w:hAnsi="Arial" w:cs="Arial"/>
          <w:sz w:val="22"/>
          <w:szCs w:val="22"/>
          <w:lang w:val="pl-PL"/>
        </w:rPr>
        <w:t xml:space="preserve"> do ION,</w:t>
      </w:r>
      <w:r w:rsidRPr="00E37160">
        <w:rPr>
          <w:rFonts w:ascii="Arial" w:hAnsi="Arial" w:cs="Arial"/>
          <w:sz w:val="22"/>
          <w:szCs w:val="22"/>
        </w:rPr>
        <w:t xml:space="preserve"> należy postępować zgodnie z zasadami opisanymi w </w:t>
      </w:r>
      <w:r w:rsidRPr="00E37160">
        <w:rPr>
          <w:rFonts w:ascii="Arial" w:hAnsi="Arial" w:cs="Arial"/>
          <w:i/>
          <w:sz w:val="22"/>
          <w:szCs w:val="22"/>
        </w:rPr>
        <w:t>Instrukcji wypełniania wniosku o dofinasowanie projekt</w:t>
      </w:r>
      <w:r w:rsidR="00E5448F" w:rsidRPr="00E37160">
        <w:rPr>
          <w:rFonts w:ascii="Arial" w:hAnsi="Arial" w:cs="Arial"/>
          <w:color w:val="000000"/>
          <w:sz w:val="22"/>
          <w:szCs w:val="22"/>
          <w:lang w:val="pl-PL"/>
        </w:rPr>
        <w:t>u.</w:t>
      </w:r>
    </w:p>
    <w:p w14:paraId="33647F22" w14:textId="77777777" w:rsidR="002C22E7" w:rsidRPr="00E37160"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Za datę złożenia wniosku o dofinansowanie należy uznać datę </w:t>
      </w:r>
      <w:r w:rsidR="008871E0" w:rsidRPr="00E37160">
        <w:rPr>
          <w:rFonts w:ascii="Arial" w:hAnsi="Arial" w:cs="Arial"/>
          <w:sz w:val="22"/>
          <w:szCs w:val="22"/>
          <w:lang w:val="pl-PL"/>
        </w:rPr>
        <w:t>przesłania</w:t>
      </w:r>
      <w:r w:rsidR="00A057F5" w:rsidRPr="00E37160">
        <w:rPr>
          <w:rFonts w:ascii="Arial" w:hAnsi="Arial" w:cs="Arial"/>
          <w:sz w:val="22"/>
          <w:szCs w:val="22"/>
          <w:lang w:val="pl-PL"/>
        </w:rPr>
        <w:t xml:space="preserve"> do ION</w:t>
      </w:r>
      <w:r w:rsidRPr="00E37160">
        <w:rPr>
          <w:rFonts w:ascii="Arial" w:hAnsi="Arial" w:cs="Arial"/>
          <w:sz w:val="22"/>
          <w:szCs w:val="22"/>
        </w:rPr>
        <w:t xml:space="preserve"> wersji elektronicznej wniosku w systemie obsługi wniosków aplikacyjnych SOWA EFS. </w:t>
      </w:r>
    </w:p>
    <w:p w14:paraId="316DFB31" w14:textId="77777777" w:rsidR="002C22E7" w:rsidRPr="00E37160"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Po terminie wskazanym jako data zakończenia naboru, o którym mowa w pkt. 3.1.1. nie będzie możliwe utworzenie wersji elektronicznej wniosku w SOWA EFS i przesłanie jej do </w:t>
      </w:r>
      <w:r w:rsidR="00995E0E" w:rsidRPr="00E37160">
        <w:rPr>
          <w:rFonts w:ascii="Arial" w:hAnsi="Arial" w:cs="Arial"/>
          <w:sz w:val="22"/>
          <w:szCs w:val="22"/>
          <w:lang w:val="pl-PL"/>
        </w:rPr>
        <w:t>ION</w:t>
      </w:r>
      <w:r w:rsidRPr="00E37160">
        <w:rPr>
          <w:rFonts w:ascii="Arial" w:hAnsi="Arial" w:cs="Arial"/>
          <w:sz w:val="22"/>
          <w:szCs w:val="22"/>
          <w:lang w:val="pl-PL"/>
        </w:rPr>
        <w:t xml:space="preserve">. </w:t>
      </w:r>
    </w:p>
    <w:p w14:paraId="3605D54A" w14:textId="52A1EF13" w:rsidR="002C22E7" w:rsidRPr="00E37160" w:rsidRDefault="00500FED" w:rsidP="00B360D2">
      <w:pPr>
        <w:pStyle w:val="Akapitzlist"/>
        <w:numPr>
          <w:ilvl w:val="2"/>
          <w:numId w:val="8"/>
        </w:numPr>
        <w:spacing w:before="120" w:after="120" w:line="271" w:lineRule="auto"/>
        <w:ind w:left="0" w:firstLine="0"/>
        <w:contextualSpacing w:val="0"/>
      </w:pPr>
      <w:r w:rsidRPr="007D550E">
        <w:rPr>
          <w:rFonts w:ascii="Arial" w:hAnsi="Arial"/>
          <w:sz w:val="22"/>
          <w:lang w:val="pl-PL"/>
        </w:rPr>
        <w:lastRenderedPageBreak/>
        <w:t>ION</w:t>
      </w:r>
      <w:r w:rsidRPr="007D550E">
        <w:rPr>
          <w:rFonts w:ascii="Arial" w:hAnsi="Arial"/>
          <w:sz w:val="22"/>
        </w:rPr>
        <w:t xml:space="preserve"> </w:t>
      </w:r>
      <w:r w:rsidR="002C22E7" w:rsidRPr="007D550E">
        <w:rPr>
          <w:rFonts w:ascii="Arial" w:hAnsi="Arial"/>
          <w:sz w:val="22"/>
        </w:rPr>
        <w:t>nie dopuszcza możliwości skrócenia naboru wniosków o dofinansowanie.</w:t>
      </w:r>
    </w:p>
    <w:p w14:paraId="18D43733" w14:textId="4C19BBF8" w:rsidR="002C22E7" w:rsidRPr="00E37160"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sz w:val="22"/>
          <w:lang w:val="pl-PL"/>
        </w:rPr>
        <w:t xml:space="preserve"> </w:t>
      </w:r>
      <w:r w:rsidRPr="00E37160">
        <w:rPr>
          <w:rFonts w:ascii="Arial" w:hAnsi="Arial" w:cs="Arial"/>
          <w:sz w:val="22"/>
          <w:szCs w:val="22"/>
        </w:rPr>
        <w:t xml:space="preserve">W każdym momencie w trakcie trwania </w:t>
      </w:r>
      <w:r w:rsidRPr="00E37160">
        <w:rPr>
          <w:rFonts w:ascii="Arial" w:hAnsi="Arial" w:cs="Arial"/>
          <w:sz w:val="22"/>
          <w:szCs w:val="22"/>
          <w:lang w:val="pl-PL"/>
        </w:rPr>
        <w:t>naboru</w:t>
      </w:r>
      <w:r w:rsidRPr="00E37160">
        <w:rPr>
          <w:rFonts w:ascii="Arial" w:hAnsi="Arial" w:cs="Arial"/>
          <w:sz w:val="22"/>
          <w:szCs w:val="22"/>
        </w:rPr>
        <w:t xml:space="preserve"> Wnioskodawcy przysługuje prawo do wycofania </w:t>
      </w:r>
      <w:r w:rsidR="00500FED" w:rsidRPr="00E37160">
        <w:rPr>
          <w:rFonts w:ascii="Arial" w:hAnsi="Arial" w:cs="Arial"/>
          <w:sz w:val="22"/>
          <w:szCs w:val="22"/>
          <w:lang w:val="pl-PL"/>
        </w:rPr>
        <w:t>wniosku o dofinansowanie projektu</w:t>
      </w:r>
      <w:r w:rsidRPr="00E37160">
        <w:rPr>
          <w:rFonts w:ascii="Arial" w:hAnsi="Arial" w:cs="Arial"/>
          <w:sz w:val="22"/>
          <w:szCs w:val="22"/>
        </w:rPr>
        <w:t>, co jest traktowane jako rezygnacja z ubiegania się o dofinansowanie. Informacj</w:t>
      </w:r>
      <w:r w:rsidRPr="00E37160">
        <w:rPr>
          <w:rFonts w:ascii="Arial" w:hAnsi="Arial" w:cs="Arial"/>
          <w:sz w:val="22"/>
          <w:szCs w:val="22"/>
          <w:lang w:val="pl-PL"/>
        </w:rPr>
        <w:t>ę</w:t>
      </w:r>
      <w:r w:rsidR="00500FED" w:rsidRPr="00E37160">
        <w:rPr>
          <w:rFonts w:ascii="Arial" w:hAnsi="Arial" w:cs="Arial"/>
          <w:sz w:val="22"/>
          <w:szCs w:val="22"/>
          <w:lang w:val="pl-PL"/>
        </w:rPr>
        <w:t xml:space="preserve"> </w:t>
      </w:r>
      <w:r w:rsidRPr="00E37160">
        <w:rPr>
          <w:rFonts w:ascii="Arial" w:hAnsi="Arial" w:cs="Arial"/>
          <w:sz w:val="22"/>
          <w:szCs w:val="22"/>
        </w:rPr>
        <w:t xml:space="preserve">o wycofaniu dokumentacji </w:t>
      </w:r>
      <w:r w:rsidRPr="00E37160">
        <w:rPr>
          <w:rFonts w:ascii="Arial" w:hAnsi="Arial" w:cs="Arial"/>
          <w:sz w:val="22"/>
          <w:szCs w:val="22"/>
          <w:lang w:val="pl-PL"/>
        </w:rPr>
        <w:t>należy złożyć do ION za pośrednictwem poczty elektronicznej. D</w:t>
      </w:r>
      <w:proofErr w:type="spellStart"/>
      <w:r w:rsidRPr="00E37160">
        <w:rPr>
          <w:rFonts w:ascii="Arial" w:hAnsi="Arial" w:cs="Arial"/>
          <w:sz w:val="22"/>
          <w:szCs w:val="22"/>
        </w:rPr>
        <w:t>okument</w:t>
      </w:r>
      <w:proofErr w:type="spellEnd"/>
      <w:r w:rsidRPr="00E37160">
        <w:rPr>
          <w:rFonts w:ascii="Arial" w:hAnsi="Arial" w:cs="Arial"/>
          <w:sz w:val="22"/>
          <w:szCs w:val="22"/>
        </w:rPr>
        <w:t xml:space="preserve"> powinien</w:t>
      </w:r>
      <w:r w:rsidR="00646DFA">
        <w:rPr>
          <w:rFonts w:ascii="Arial" w:hAnsi="Arial" w:cs="Arial"/>
          <w:sz w:val="22"/>
          <w:szCs w:val="22"/>
          <w:lang w:val="pl-PL"/>
        </w:rPr>
        <w:t xml:space="preserve"> </w:t>
      </w:r>
      <w:r w:rsidR="00646DFA" w:rsidRPr="001A0E95">
        <w:rPr>
          <w:rFonts w:ascii="Arial" w:hAnsi="Arial" w:cs="Arial"/>
          <w:sz w:val="22"/>
          <w:szCs w:val="22"/>
          <w:lang w:val="pl-PL"/>
        </w:rPr>
        <w:t xml:space="preserve">zostać </w:t>
      </w:r>
      <w:r w:rsidR="00646DFA" w:rsidRPr="001A0E95">
        <w:rPr>
          <w:rFonts w:ascii="Arial" w:hAnsi="Arial" w:cs="Arial"/>
          <w:sz w:val="22"/>
          <w:szCs w:val="22"/>
        </w:rPr>
        <w:t xml:space="preserve">podpisany podpisem kwalifikowalnym przez osobę/y upoważnioną/e </w:t>
      </w:r>
      <w:r w:rsidR="00646DFA" w:rsidRPr="001A0E95">
        <w:rPr>
          <w:rFonts w:ascii="Arial" w:hAnsi="Arial" w:cs="Arial"/>
          <w:sz w:val="22"/>
          <w:szCs w:val="22"/>
          <w:lang w:val="pl-PL"/>
        </w:rPr>
        <w:t>lub</w:t>
      </w:r>
      <w:r w:rsidRPr="00E37160">
        <w:rPr>
          <w:rFonts w:ascii="Arial" w:hAnsi="Arial" w:cs="Arial"/>
          <w:sz w:val="22"/>
          <w:szCs w:val="22"/>
        </w:rPr>
        <w:t xml:space="preserve"> zostać podpisany przez osob</w:t>
      </w:r>
      <w:r w:rsidR="00A929F0">
        <w:rPr>
          <w:rFonts w:ascii="Arial" w:hAnsi="Arial" w:cs="Arial"/>
          <w:sz w:val="22"/>
          <w:szCs w:val="22"/>
          <w:lang w:val="pl-PL"/>
        </w:rPr>
        <w:t>ę/</w:t>
      </w:r>
      <w:r w:rsidRPr="00E37160">
        <w:rPr>
          <w:rFonts w:ascii="Arial" w:hAnsi="Arial" w:cs="Arial"/>
          <w:sz w:val="22"/>
          <w:szCs w:val="22"/>
        </w:rPr>
        <w:t>y upoważnion</w:t>
      </w:r>
      <w:r w:rsidR="00A929F0">
        <w:rPr>
          <w:rFonts w:ascii="Arial" w:hAnsi="Arial" w:cs="Arial"/>
          <w:sz w:val="22"/>
          <w:szCs w:val="22"/>
          <w:lang w:val="pl-PL"/>
        </w:rPr>
        <w:t>ą/</w:t>
      </w:r>
      <w:r w:rsidRPr="00E37160">
        <w:rPr>
          <w:rFonts w:ascii="Arial" w:hAnsi="Arial" w:cs="Arial"/>
          <w:sz w:val="22"/>
          <w:szCs w:val="22"/>
        </w:rPr>
        <w:t>e a następnie zeskanowany</w:t>
      </w:r>
      <w:r w:rsidRPr="00E37160">
        <w:rPr>
          <w:rFonts w:ascii="Arial" w:hAnsi="Arial" w:cs="Arial"/>
          <w:sz w:val="22"/>
          <w:szCs w:val="22"/>
          <w:lang w:val="pl-PL"/>
        </w:rPr>
        <w:t xml:space="preserve"> lub sfotografowany i zapisany w nieedytowalnym formacie </w:t>
      </w:r>
      <w:r w:rsidRPr="00E37160">
        <w:rPr>
          <w:rFonts w:ascii="Arial" w:hAnsi="Arial" w:cs="Arial"/>
          <w:sz w:val="22"/>
          <w:szCs w:val="22"/>
        </w:rPr>
        <w:t>(PDF lub JPG)</w:t>
      </w:r>
      <w:r w:rsidRPr="00E37160">
        <w:rPr>
          <w:rFonts w:ascii="Arial" w:hAnsi="Arial" w:cs="Arial"/>
          <w:sz w:val="22"/>
          <w:szCs w:val="22"/>
          <w:lang w:val="pl-PL"/>
        </w:rPr>
        <w:t>,</w:t>
      </w:r>
      <w:r w:rsidRPr="00E37160">
        <w:rPr>
          <w:rFonts w:ascii="Arial" w:hAnsi="Arial" w:cs="Arial"/>
          <w:sz w:val="22"/>
          <w:szCs w:val="22"/>
        </w:rPr>
        <w:t xml:space="preserve"> uniemożliwiający wprowadzenie zmian do jego treś</w:t>
      </w:r>
      <w:r w:rsidRPr="00E37160">
        <w:rPr>
          <w:rFonts w:ascii="Arial" w:hAnsi="Arial" w:cs="Arial"/>
          <w:sz w:val="22"/>
          <w:szCs w:val="22"/>
          <w:lang w:val="pl-PL"/>
        </w:rPr>
        <w:t xml:space="preserve">ci, a następnie </w:t>
      </w:r>
      <w:r w:rsidRPr="00E37160">
        <w:rPr>
          <w:rFonts w:ascii="Arial" w:hAnsi="Arial" w:cs="Arial"/>
          <w:sz w:val="22"/>
          <w:szCs w:val="22"/>
        </w:rPr>
        <w:t xml:space="preserve">przesłany z adresu mailowego </w:t>
      </w:r>
      <w:r w:rsidRPr="00E37160">
        <w:rPr>
          <w:rFonts w:ascii="Arial" w:hAnsi="Arial" w:cs="Arial"/>
          <w:sz w:val="22"/>
          <w:szCs w:val="22"/>
          <w:lang w:val="pl-PL"/>
        </w:rPr>
        <w:t xml:space="preserve">Wnioskodawcy </w:t>
      </w:r>
      <w:r w:rsidRPr="00E37160">
        <w:rPr>
          <w:rFonts w:ascii="Arial" w:hAnsi="Arial" w:cs="Arial"/>
          <w:sz w:val="22"/>
          <w:szCs w:val="22"/>
        </w:rPr>
        <w:t>wskazanego  w</w:t>
      </w:r>
      <w:r w:rsidRPr="00E37160">
        <w:rPr>
          <w:rFonts w:ascii="Arial" w:hAnsi="Arial" w:cs="Arial"/>
          <w:sz w:val="22"/>
          <w:szCs w:val="22"/>
          <w:lang w:val="pl-PL"/>
        </w:rPr>
        <w:t xml:space="preserve"> polu </w:t>
      </w:r>
      <w:r w:rsidRPr="00E37160">
        <w:rPr>
          <w:rFonts w:ascii="Arial" w:hAnsi="Arial" w:cs="Arial"/>
          <w:sz w:val="22"/>
          <w:szCs w:val="22"/>
        </w:rPr>
        <w:t>e-mail we wniosku o dofinansowanie, w sekcji II:</w:t>
      </w:r>
      <w:r w:rsidRPr="00E37160">
        <w:rPr>
          <w:rFonts w:ascii="Arial" w:hAnsi="Arial" w:cs="Arial"/>
          <w:i/>
          <w:sz w:val="22"/>
          <w:szCs w:val="22"/>
        </w:rPr>
        <w:t xml:space="preserve"> Wnioskodawca i realizatorzy</w:t>
      </w:r>
      <w:r w:rsidRPr="00E37160">
        <w:rPr>
          <w:rFonts w:ascii="Arial" w:hAnsi="Arial" w:cs="Arial"/>
          <w:sz w:val="22"/>
          <w:szCs w:val="22"/>
        </w:rPr>
        <w:t>/</w:t>
      </w:r>
      <w:r w:rsidRPr="00E37160">
        <w:rPr>
          <w:rFonts w:ascii="Arial" w:hAnsi="Arial" w:cs="Arial"/>
          <w:i/>
          <w:sz w:val="22"/>
          <w:szCs w:val="22"/>
        </w:rPr>
        <w:t>dane kontaktowe</w:t>
      </w:r>
      <w:r w:rsidRPr="00E37160">
        <w:rPr>
          <w:rFonts w:ascii="Arial" w:hAnsi="Arial" w:cs="Arial"/>
          <w:sz w:val="22"/>
          <w:szCs w:val="22"/>
        </w:rPr>
        <w:t xml:space="preserve"> oraz  </w:t>
      </w:r>
      <w:r w:rsidRPr="00E37160">
        <w:rPr>
          <w:rFonts w:ascii="Arial" w:hAnsi="Arial" w:cs="Arial"/>
          <w:i/>
          <w:sz w:val="22"/>
          <w:szCs w:val="22"/>
        </w:rPr>
        <w:t>osoba/osoby do kontaktu</w:t>
      </w:r>
      <w:r w:rsidRPr="00E37160">
        <w:rPr>
          <w:rFonts w:ascii="Arial" w:hAnsi="Arial" w:cs="Arial"/>
          <w:sz w:val="22"/>
          <w:szCs w:val="22"/>
          <w:lang w:val="pl-PL"/>
        </w:rPr>
        <w:t xml:space="preserve"> </w:t>
      </w:r>
      <w:r w:rsidRPr="00E37160">
        <w:rPr>
          <w:rFonts w:ascii="Arial" w:hAnsi="Arial" w:cs="Arial"/>
          <w:sz w:val="22"/>
          <w:szCs w:val="22"/>
        </w:rPr>
        <w:t>na wskazany w części</w:t>
      </w:r>
      <w:r w:rsidRPr="00E37160">
        <w:rPr>
          <w:rFonts w:ascii="Arial" w:hAnsi="Arial" w:cs="Arial"/>
          <w:sz w:val="22"/>
          <w:szCs w:val="22"/>
          <w:lang w:val="pl-PL"/>
        </w:rPr>
        <w:t xml:space="preserve"> 3.1.7. niniejszego </w:t>
      </w:r>
      <w:r w:rsidRPr="00E37160">
        <w:rPr>
          <w:rFonts w:ascii="Arial" w:hAnsi="Arial" w:cs="Arial"/>
          <w:sz w:val="22"/>
          <w:szCs w:val="22"/>
        </w:rPr>
        <w:t>Regulaminu adres skrzynki mailowej, podając w tytule</w:t>
      </w:r>
      <w:r w:rsidRPr="00E37160">
        <w:rPr>
          <w:rFonts w:ascii="Arial" w:hAnsi="Arial" w:cs="Arial"/>
          <w:sz w:val="22"/>
          <w:szCs w:val="22"/>
          <w:lang w:val="pl-PL"/>
        </w:rPr>
        <w:t xml:space="preserve">:  Rezygnacja z ubiegania się o dofinansowanie </w:t>
      </w:r>
      <w:r w:rsidRPr="00E37160">
        <w:rPr>
          <w:rFonts w:ascii="Arial" w:hAnsi="Arial" w:cs="Arial"/>
          <w:sz w:val="22"/>
          <w:szCs w:val="22"/>
        </w:rPr>
        <w:t xml:space="preserve">w ramach </w:t>
      </w:r>
      <w:r w:rsidRPr="00E37160">
        <w:rPr>
          <w:rFonts w:ascii="Arial" w:hAnsi="Arial" w:cs="Arial"/>
          <w:sz w:val="22"/>
          <w:szCs w:val="22"/>
          <w:lang w:val="pl-PL"/>
        </w:rPr>
        <w:t xml:space="preserve">programu Fundusze Europejskie dla Pomorza Zachodniego </w:t>
      </w:r>
      <w:r w:rsidRPr="00E37160">
        <w:rPr>
          <w:rFonts w:ascii="Arial" w:hAnsi="Arial" w:cs="Arial"/>
          <w:sz w:val="22"/>
          <w:szCs w:val="22"/>
        </w:rPr>
        <w:t>20</w:t>
      </w:r>
      <w:r w:rsidRPr="00E37160">
        <w:rPr>
          <w:rFonts w:ascii="Arial" w:hAnsi="Arial" w:cs="Arial"/>
          <w:sz w:val="22"/>
          <w:szCs w:val="22"/>
          <w:lang w:val="pl-PL"/>
        </w:rPr>
        <w:t>21</w:t>
      </w:r>
      <w:r w:rsidRPr="00E37160">
        <w:rPr>
          <w:rFonts w:ascii="Arial" w:hAnsi="Arial" w:cs="Arial"/>
          <w:sz w:val="22"/>
          <w:szCs w:val="22"/>
        </w:rPr>
        <w:t>-202</w:t>
      </w:r>
      <w:r w:rsidRPr="00E37160">
        <w:rPr>
          <w:rFonts w:ascii="Arial" w:hAnsi="Arial" w:cs="Arial"/>
          <w:sz w:val="22"/>
          <w:szCs w:val="22"/>
          <w:lang w:val="pl-PL"/>
        </w:rPr>
        <w:t>7</w:t>
      </w:r>
      <w:r w:rsidRPr="00E37160">
        <w:rPr>
          <w:rFonts w:ascii="Arial" w:hAnsi="Arial" w:cs="Arial"/>
          <w:sz w:val="22"/>
          <w:szCs w:val="22"/>
        </w:rPr>
        <w:t xml:space="preserve">, </w:t>
      </w:r>
      <w:r w:rsidRPr="00E37160">
        <w:rPr>
          <w:rFonts w:ascii="Arial" w:hAnsi="Arial" w:cs="Arial"/>
          <w:sz w:val="22"/>
          <w:szCs w:val="22"/>
          <w:lang w:val="pl-PL"/>
        </w:rPr>
        <w:t>Nabór</w:t>
      </w:r>
      <w:r w:rsidRPr="00E37160">
        <w:rPr>
          <w:rFonts w:ascii="Arial" w:hAnsi="Arial" w:cs="Arial"/>
          <w:sz w:val="22"/>
          <w:szCs w:val="22"/>
        </w:rPr>
        <w:t xml:space="preserve"> nr </w:t>
      </w:r>
      <w:r w:rsidR="001869FA" w:rsidRPr="00937D41">
        <w:rPr>
          <w:rFonts w:ascii="Arial" w:hAnsi="Arial" w:cs="Arial"/>
          <w:bCs/>
          <w:sz w:val="22"/>
          <w:szCs w:val="22"/>
          <w:lang w:val="pl-PL"/>
        </w:rPr>
        <w:t>FEPZ.06.17-IP.01-002/25</w:t>
      </w:r>
      <w:r w:rsidR="001869FA" w:rsidRPr="00937D41">
        <w:rPr>
          <w:rFonts w:ascii="Arial" w:hAnsi="Arial" w:cs="Arial"/>
          <w:sz w:val="22"/>
          <w:szCs w:val="22"/>
        </w:rPr>
        <w:t xml:space="preserve">. </w:t>
      </w:r>
      <w:r w:rsidRPr="00937D41">
        <w:rPr>
          <w:rFonts w:ascii="Arial" w:hAnsi="Arial" w:cs="Arial"/>
          <w:sz w:val="22"/>
          <w:szCs w:val="22"/>
        </w:rPr>
        <w:t>IO</w:t>
      </w:r>
      <w:r w:rsidRPr="00937D41">
        <w:rPr>
          <w:rFonts w:ascii="Arial" w:hAnsi="Arial" w:cs="Arial"/>
          <w:sz w:val="22"/>
          <w:szCs w:val="22"/>
          <w:lang w:val="pl-PL"/>
        </w:rPr>
        <w:t>N</w:t>
      </w:r>
      <w:r w:rsidRPr="00E37160">
        <w:rPr>
          <w:rFonts w:ascii="Arial" w:hAnsi="Arial" w:cs="Arial"/>
          <w:sz w:val="22"/>
          <w:szCs w:val="22"/>
        </w:rPr>
        <w:t xml:space="preserve"> niezwłocznie na piśmie potwierdza fakt wycofania projektu.</w:t>
      </w:r>
      <w:r w:rsidRPr="00E37160">
        <w:rPr>
          <w:rFonts w:ascii="Arial" w:hAnsi="Arial" w:cs="Arial"/>
          <w:sz w:val="22"/>
          <w:szCs w:val="22"/>
          <w:lang w:val="pl-PL"/>
        </w:rPr>
        <w:t xml:space="preserve"> </w:t>
      </w:r>
    </w:p>
    <w:p w14:paraId="205665AA" w14:textId="77777777" w:rsidR="002C22E7" w:rsidRPr="00E37160"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b/>
          <w:sz w:val="22"/>
          <w:szCs w:val="22"/>
        </w:rPr>
        <w:t>Zgodnie z art. 5</w:t>
      </w:r>
      <w:r w:rsidRPr="00E37160">
        <w:rPr>
          <w:rFonts w:ascii="Arial" w:hAnsi="Arial" w:cs="Arial"/>
          <w:b/>
          <w:sz w:val="22"/>
          <w:szCs w:val="22"/>
          <w:lang w:val="pl-PL"/>
        </w:rPr>
        <w:t>9</w:t>
      </w:r>
      <w:r w:rsidRPr="00E37160">
        <w:rPr>
          <w:rFonts w:ascii="Arial" w:hAnsi="Arial" w:cs="Arial"/>
          <w:b/>
          <w:sz w:val="22"/>
          <w:szCs w:val="22"/>
        </w:rPr>
        <w:t xml:space="preserve"> ustawy, do postępowania w zakresie </w:t>
      </w:r>
      <w:r w:rsidRPr="00E37160">
        <w:rPr>
          <w:rFonts w:ascii="Arial" w:hAnsi="Arial" w:cs="Arial"/>
          <w:b/>
          <w:sz w:val="22"/>
          <w:szCs w:val="22"/>
          <w:lang w:val="pl-PL"/>
        </w:rPr>
        <w:t xml:space="preserve">wyboru projektów do </w:t>
      </w:r>
      <w:r w:rsidRPr="00E37160">
        <w:rPr>
          <w:rFonts w:ascii="Arial" w:hAnsi="Arial" w:cs="Arial"/>
          <w:b/>
          <w:sz w:val="22"/>
          <w:szCs w:val="22"/>
        </w:rPr>
        <w:t>dofinansowani</w:t>
      </w:r>
      <w:r w:rsidRPr="00E37160">
        <w:rPr>
          <w:rFonts w:ascii="Arial" w:hAnsi="Arial" w:cs="Arial"/>
          <w:b/>
          <w:sz w:val="22"/>
          <w:szCs w:val="22"/>
          <w:lang w:val="pl-PL"/>
        </w:rPr>
        <w:t>a</w:t>
      </w:r>
      <w:r w:rsidRPr="00E37160">
        <w:rPr>
          <w:rFonts w:ascii="Arial" w:hAnsi="Arial" w:cs="Arial"/>
          <w:b/>
          <w:sz w:val="22"/>
          <w:szCs w:val="22"/>
        </w:rPr>
        <w:t xml:space="preserve"> nie stosuje się przepisów ustawy z dnia 14 czerwca 1960 r. – Kodeks postępowania administracyjnego, z wyjątkiem </w:t>
      </w:r>
      <w:r w:rsidRPr="00E37160">
        <w:rPr>
          <w:rFonts w:ascii="Arial" w:hAnsi="Arial" w:cs="Arial"/>
          <w:b/>
          <w:sz w:val="22"/>
          <w:szCs w:val="22"/>
          <w:lang w:val="pl-PL"/>
        </w:rPr>
        <w:t>art. 24 i art. 57 § 1-4</w:t>
      </w:r>
    </w:p>
    <w:p w14:paraId="2D86DED6" w14:textId="77777777" w:rsidR="002C22E7" w:rsidRPr="00E37160" w:rsidRDefault="00E37BC5"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Komunikacja z </w:t>
      </w:r>
      <w:r w:rsidR="00C52EE4" w:rsidRPr="00E37160">
        <w:rPr>
          <w:rFonts w:ascii="Arial" w:hAnsi="Arial" w:cs="Arial"/>
          <w:sz w:val="22"/>
          <w:szCs w:val="22"/>
          <w:lang w:val="pl-PL"/>
        </w:rPr>
        <w:t>Wnioskodawcą</w:t>
      </w:r>
      <w:r w:rsidRPr="00E37160">
        <w:rPr>
          <w:rFonts w:ascii="Arial" w:hAnsi="Arial" w:cs="Arial"/>
          <w:sz w:val="22"/>
          <w:szCs w:val="22"/>
          <w:lang w:val="pl-PL"/>
        </w:rPr>
        <w:t xml:space="preserve"> na etapie oceny projektu odbywa się za pośrednictwem</w:t>
      </w:r>
      <w:r w:rsidR="002C22E7" w:rsidRPr="00E37160">
        <w:rPr>
          <w:rFonts w:ascii="Arial" w:hAnsi="Arial" w:cs="Arial"/>
          <w:sz w:val="22"/>
          <w:szCs w:val="22"/>
        </w:rPr>
        <w:t xml:space="preserve"> </w:t>
      </w:r>
      <w:r w:rsidRPr="00E37160">
        <w:rPr>
          <w:rFonts w:ascii="Arial" w:hAnsi="Arial" w:cs="Arial"/>
          <w:b/>
          <w:sz w:val="22"/>
          <w:szCs w:val="22"/>
          <w:lang w:val="pl-PL"/>
        </w:rPr>
        <w:t>s</w:t>
      </w:r>
      <w:proofErr w:type="spellStart"/>
      <w:r w:rsidR="002C22E7" w:rsidRPr="00E37160">
        <w:rPr>
          <w:rFonts w:ascii="Arial" w:hAnsi="Arial" w:cs="Arial"/>
          <w:b/>
          <w:sz w:val="22"/>
          <w:szCs w:val="22"/>
        </w:rPr>
        <w:t>pecjalnie</w:t>
      </w:r>
      <w:proofErr w:type="spellEnd"/>
      <w:r w:rsidR="002C22E7" w:rsidRPr="00E37160">
        <w:rPr>
          <w:rFonts w:ascii="Arial" w:hAnsi="Arial" w:cs="Arial"/>
          <w:b/>
          <w:sz w:val="22"/>
          <w:szCs w:val="22"/>
        </w:rPr>
        <w:t xml:space="preserve"> utworzon</w:t>
      </w:r>
      <w:r w:rsidRPr="00E37160">
        <w:rPr>
          <w:rFonts w:ascii="Arial" w:hAnsi="Arial" w:cs="Arial"/>
          <w:b/>
          <w:sz w:val="22"/>
          <w:szCs w:val="22"/>
          <w:lang w:val="pl-PL"/>
        </w:rPr>
        <w:t>ego</w:t>
      </w:r>
      <w:r w:rsidR="002C22E7" w:rsidRPr="00E37160">
        <w:rPr>
          <w:rFonts w:ascii="Arial" w:hAnsi="Arial" w:cs="Arial"/>
          <w:b/>
          <w:sz w:val="22"/>
          <w:szCs w:val="22"/>
        </w:rPr>
        <w:t xml:space="preserve"> dla danego naboru adres</w:t>
      </w:r>
      <w:r w:rsidRPr="00E37160">
        <w:rPr>
          <w:rFonts w:ascii="Arial" w:hAnsi="Arial" w:cs="Arial"/>
          <w:b/>
          <w:sz w:val="22"/>
          <w:szCs w:val="22"/>
          <w:lang w:val="pl-PL"/>
        </w:rPr>
        <w:t>u</w:t>
      </w:r>
      <w:r w:rsidR="002C22E7" w:rsidRPr="00E37160">
        <w:rPr>
          <w:rFonts w:ascii="Arial" w:hAnsi="Arial" w:cs="Arial"/>
          <w:b/>
          <w:sz w:val="22"/>
          <w:szCs w:val="22"/>
        </w:rPr>
        <w:t xml:space="preserve"> mailow</w:t>
      </w:r>
      <w:r w:rsidRPr="00E37160">
        <w:rPr>
          <w:rFonts w:ascii="Arial" w:hAnsi="Arial" w:cs="Arial"/>
          <w:b/>
          <w:sz w:val="22"/>
          <w:szCs w:val="22"/>
          <w:lang w:val="pl-PL"/>
        </w:rPr>
        <w:t>ego ION.</w:t>
      </w:r>
      <w:r w:rsidR="002C22E7" w:rsidRPr="00E37160">
        <w:rPr>
          <w:rFonts w:ascii="Arial" w:hAnsi="Arial" w:cs="Arial"/>
          <w:sz w:val="22"/>
          <w:szCs w:val="22"/>
        </w:rPr>
        <w:t xml:space="preserve"> Adres mailowy odpowiadający przedmiotowemu naborowi:</w:t>
      </w:r>
    </w:p>
    <w:p w14:paraId="2A1F7470" w14:textId="61F1B3ED" w:rsidR="002C22E7" w:rsidRPr="00E37160" w:rsidRDefault="001869FA" w:rsidP="00356610">
      <w:pPr>
        <w:pStyle w:val="Akapitzlist"/>
        <w:spacing w:before="120" w:after="120" w:line="271" w:lineRule="auto"/>
        <w:ind w:left="0"/>
        <w:contextualSpacing w:val="0"/>
        <w:jc w:val="center"/>
        <w:rPr>
          <w:rFonts w:ascii="Arial" w:hAnsi="Arial" w:cs="Arial"/>
          <w:b/>
          <w:sz w:val="22"/>
          <w:szCs w:val="22"/>
        </w:rPr>
      </w:pPr>
      <w:r>
        <w:rPr>
          <w:rFonts w:ascii="Arial" w:hAnsi="Arial" w:cs="Arial"/>
          <w:b/>
          <w:sz w:val="22"/>
          <w:szCs w:val="22"/>
        </w:rPr>
        <w:t>nabor617@wup.pl</w:t>
      </w:r>
    </w:p>
    <w:p w14:paraId="13C2A51D" w14:textId="77777777" w:rsidR="00B1655E" w:rsidRPr="00E37160" w:rsidRDefault="00C52EE4" w:rsidP="008D7009">
      <w:pPr>
        <w:pStyle w:val="Akapitzlist"/>
        <w:spacing w:before="120" w:after="120" w:line="271" w:lineRule="auto"/>
        <w:ind w:left="0"/>
        <w:contextualSpacing w:val="0"/>
        <w:rPr>
          <w:rFonts w:ascii="Arial" w:hAnsi="Arial" w:cs="Arial"/>
          <w:b/>
          <w:sz w:val="22"/>
          <w:szCs w:val="22"/>
          <w:lang w:val="pl-PL"/>
        </w:rPr>
      </w:pPr>
      <w:r w:rsidRPr="00E37160">
        <w:rPr>
          <w:rFonts w:ascii="Arial" w:hAnsi="Arial" w:cs="Arial"/>
          <w:b/>
          <w:sz w:val="22"/>
          <w:szCs w:val="22"/>
          <w:lang w:val="pl-PL"/>
        </w:rPr>
        <w:t>UWAGA!</w:t>
      </w:r>
    </w:p>
    <w:p w14:paraId="2D44F465" w14:textId="77777777" w:rsidR="00C52EE4" w:rsidRPr="00E37160" w:rsidRDefault="00C52EE4" w:rsidP="008D7009">
      <w:pPr>
        <w:pStyle w:val="Akapitzlist"/>
        <w:spacing w:before="120" w:after="120" w:line="271" w:lineRule="auto"/>
        <w:ind w:left="0"/>
        <w:contextualSpacing w:val="0"/>
        <w:rPr>
          <w:rFonts w:ascii="Arial" w:hAnsi="Arial" w:cs="Arial"/>
          <w:b/>
          <w:sz w:val="22"/>
          <w:szCs w:val="22"/>
          <w:lang w:val="pl-PL"/>
        </w:rPr>
      </w:pPr>
      <w:r w:rsidRPr="00E37160">
        <w:rPr>
          <w:rFonts w:ascii="Arial" w:hAnsi="Arial" w:cs="Arial"/>
          <w:b/>
          <w:sz w:val="22"/>
          <w:szCs w:val="22"/>
          <w:lang w:val="pl-PL"/>
        </w:rPr>
        <w:t xml:space="preserve">Komunikacja za pośrednictwem powyższego adresu </w:t>
      </w:r>
      <w:r w:rsidR="00784FD1" w:rsidRPr="00E37160">
        <w:rPr>
          <w:rFonts w:ascii="Arial" w:hAnsi="Arial" w:cs="Arial"/>
          <w:b/>
          <w:sz w:val="22"/>
          <w:szCs w:val="22"/>
          <w:lang w:val="pl-PL"/>
        </w:rPr>
        <w:t>dotyczy wniosk</w:t>
      </w:r>
      <w:r w:rsidR="00A45172" w:rsidRPr="00E37160">
        <w:rPr>
          <w:rFonts w:ascii="Arial" w:hAnsi="Arial" w:cs="Arial"/>
          <w:b/>
          <w:sz w:val="22"/>
          <w:szCs w:val="22"/>
          <w:lang w:val="pl-PL"/>
        </w:rPr>
        <w:t>u</w:t>
      </w:r>
      <w:r w:rsidR="00784FD1" w:rsidRPr="00E37160">
        <w:rPr>
          <w:rFonts w:ascii="Arial" w:hAnsi="Arial" w:cs="Arial"/>
          <w:b/>
          <w:sz w:val="22"/>
          <w:szCs w:val="22"/>
          <w:lang w:val="pl-PL"/>
        </w:rPr>
        <w:t xml:space="preserve"> już złożon</w:t>
      </w:r>
      <w:r w:rsidR="00A45172" w:rsidRPr="00E37160">
        <w:rPr>
          <w:rFonts w:ascii="Arial" w:hAnsi="Arial" w:cs="Arial"/>
          <w:b/>
          <w:sz w:val="22"/>
          <w:szCs w:val="22"/>
          <w:lang w:val="pl-PL"/>
        </w:rPr>
        <w:t>ego</w:t>
      </w:r>
      <w:r w:rsidR="00784FD1" w:rsidRPr="00E37160">
        <w:rPr>
          <w:rFonts w:ascii="Arial" w:hAnsi="Arial" w:cs="Arial"/>
          <w:b/>
          <w:sz w:val="22"/>
          <w:szCs w:val="22"/>
          <w:lang w:val="pl-PL"/>
        </w:rPr>
        <w:t xml:space="preserve"> do ION.  Powyższa skrzynka nie służy przekazywaniu informacji innych niż związanych </w:t>
      </w:r>
      <w:r w:rsidR="008F4ED6" w:rsidRPr="00E37160">
        <w:rPr>
          <w:rFonts w:ascii="Arial" w:hAnsi="Arial" w:cs="Arial"/>
          <w:b/>
          <w:sz w:val="22"/>
          <w:szCs w:val="22"/>
          <w:lang w:val="pl-PL"/>
        </w:rPr>
        <w:t>z oceną wniosku</w:t>
      </w:r>
      <w:r w:rsidR="00784FD1" w:rsidRPr="00E37160">
        <w:rPr>
          <w:rFonts w:ascii="Arial" w:hAnsi="Arial" w:cs="Arial"/>
          <w:b/>
          <w:sz w:val="22"/>
          <w:szCs w:val="22"/>
          <w:lang w:val="pl-PL"/>
        </w:rPr>
        <w:t xml:space="preserve">.  </w:t>
      </w:r>
    </w:p>
    <w:p w14:paraId="49609CA2" w14:textId="77777777" w:rsidR="002C22E7" w:rsidRPr="00E37160" w:rsidRDefault="00E37BC5" w:rsidP="003A3602">
      <w:pPr>
        <w:pStyle w:val="Akapitzlist"/>
        <w:numPr>
          <w:ilvl w:val="2"/>
          <w:numId w:val="8"/>
        </w:numPr>
        <w:spacing w:before="120" w:after="120" w:line="271" w:lineRule="auto"/>
        <w:ind w:left="0" w:firstLine="0"/>
        <w:contextualSpacing w:val="0"/>
        <w:rPr>
          <w:rFonts w:ascii="Arial" w:hAnsi="Arial" w:cs="Arial"/>
          <w:sz w:val="22"/>
          <w:szCs w:val="22"/>
        </w:rPr>
      </w:pPr>
      <w:bookmarkStart w:id="156" w:name="_Hlk133912961"/>
      <w:r w:rsidRPr="00E37160">
        <w:rPr>
          <w:rFonts w:ascii="Arial" w:hAnsi="Arial" w:cs="Arial"/>
          <w:sz w:val="22"/>
          <w:szCs w:val="22"/>
          <w:lang w:val="pl-PL"/>
        </w:rPr>
        <w:t>Korespondencja z ION wysyłana będzie</w:t>
      </w:r>
      <w:r w:rsidR="002C22E7" w:rsidRPr="00E37160">
        <w:rPr>
          <w:rFonts w:ascii="Arial" w:hAnsi="Arial" w:cs="Arial"/>
          <w:sz w:val="22"/>
          <w:szCs w:val="22"/>
        </w:rPr>
        <w:t xml:space="preserve"> </w:t>
      </w:r>
      <w:bookmarkEnd w:id="156"/>
      <w:r w:rsidR="002C22E7" w:rsidRPr="00E37160">
        <w:rPr>
          <w:rFonts w:ascii="Arial" w:hAnsi="Arial" w:cs="Arial"/>
          <w:sz w:val="22"/>
          <w:szCs w:val="22"/>
        </w:rPr>
        <w:t>na adres skrzynki elektronicznej wskazany w polu e-mail we wniosku o dofinansowanie, w sekcji II:</w:t>
      </w:r>
      <w:r w:rsidR="002C22E7" w:rsidRPr="00E37160">
        <w:rPr>
          <w:rFonts w:ascii="Arial" w:hAnsi="Arial" w:cs="Arial"/>
          <w:i/>
          <w:sz w:val="22"/>
          <w:szCs w:val="22"/>
        </w:rPr>
        <w:t xml:space="preserve"> Wnioskodawca i realizatorzy</w:t>
      </w:r>
      <w:r w:rsidR="002C22E7" w:rsidRPr="00E37160">
        <w:rPr>
          <w:rFonts w:ascii="Arial" w:hAnsi="Arial" w:cs="Arial"/>
          <w:sz w:val="22"/>
          <w:szCs w:val="22"/>
        </w:rPr>
        <w:t>/</w:t>
      </w:r>
      <w:r w:rsidR="002C22E7" w:rsidRPr="00E37160">
        <w:rPr>
          <w:rFonts w:ascii="Arial" w:hAnsi="Arial" w:cs="Arial"/>
          <w:i/>
          <w:sz w:val="22"/>
          <w:szCs w:val="22"/>
        </w:rPr>
        <w:t>dane kontaktowe</w:t>
      </w:r>
      <w:r w:rsidR="002C22E7" w:rsidRPr="00E37160">
        <w:rPr>
          <w:rFonts w:ascii="Arial" w:hAnsi="Arial" w:cs="Arial"/>
          <w:sz w:val="22"/>
          <w:szCs w:val="22"/>
        </w:rPr>
        <w:t xml:space="preserve"> oraz </w:t>
      </w:r>
      <w:r w:rsidR="002C22E7" w:rsidRPr="00E37160">
        <w:rPr>
          <w:rFonts w:ascii="Arial" w:hAnsi="Arial" w:cs="Arial"/>
          <w:i/>
          <w:sz w:val="22"/>
          <w:szCs w:val="22"/>
        </w:rPr>
        <w:t>osoba/osoby do kontaktu</w:t>
      </w:r>
      <w:r w:rsidR="00F9102D" w:rsidRPr="00E37160">
        <w:rPr>
          <w:rFonts w:ascii="Arial" w:hAnsi="Arial" w:cs="Arial"/>
          <w:i/>
          <w:sz w:val="22"/>
          <w:szCs w:val="22"/>
          <w:lang w:val="pl-PL"/>
        </w:rPr>
        <w:t xml:space="preserve"> </w:t>
      </w:r>
      <w:r w:rsidR="00F9102D" w:rsidRPr="00E37160">
        <w:rPr>
          <w:rFonts w:ascii="Arial" w:hAnsi="Arial" w:cs="Arial"/>
          <w:sz w:val="22"/>
          <w:szCs w:val="22"/>
          <w:lang w:val="pl-PL"/>
        </w:rPr>
        <w:t>i będzie miała charakter wezwania</w:t>
      </w:r>
      <w:r w:rsidR="00DF4B5D" w:rsidRPr="00E37160">
        <w:rPr>
          <w:rFonts w:ascii="Arial" w:hAnsi="Arial" w:cs="Arial"/>
          <w:sz w:val="22"/>
          <w:szCs w:val="22"/>
          <w:lang w:val="pl-PL"/>
        </w:rPr>
        <w:t xml:space="preserve"> (zgodnie z</w:t>
      </w:r>
      <w:r w:rsidR="00DF4B5D" w:rsidRPr="00E37160">
        <w:rPr>
          <w:rFonts w:ascii="Arial" w:hAnsi="Arial" w:cs="Arial"/>
          <w:sz w:val="22"/>
          <w:szCs w:val="22"/>
        </w:rPr>
        <w:t xml:space="preserve"> art.</w:t>
      </w:r>
      <w:r w:rsidR="007D0302" w:rsidRPr="00E37160">
        <w:rPr>
          <w:rFonts w:ascii="Arial" w:hAnsi="Arial" w:cs="Arial"/>
          <w:sz w:val="22"/>
          <w:szCs w:val="22"/>
          <w:lang w:val="pl-PL"/>
        </w:rPr>
        <w:t> </w:t>
      </w:r>
      <w:r w:rsidR="00DF4B5D" w:rsidRPr="00E37160">
        <w:rPr>
          <w:rFonts w:ascii="Arial" w:hAnsi="Arial" w:cs="Arial"/>
          <w:sz w:val="22"/>
          <w:szCs w:val="22"/>
          <w:lang w:val="pl-PL"/>
        </w:rPr>
        <w:t>55  ustawy)</w:t>
      </w:r>
      <w:r w:rsidR="002C22E7" w:rsidRPr="00E37160">
        <w:rPr>
          <w:rFonts w:ascii="Arial" w:hAnsi="Arial" w:cs="Arial"/>
          <w:sz w:val="22"/>
          <w:szCs w:val="22"/>
        </w:rPr>
        <w:t>. Wysłanie wezwania na przynajmniej jeden z w/w adresów e-mail stanowi o skuteczności jego dostarczenia.</w:t>
      </w:r>
      <w:r w:rsidRPr="00E37160">
        <w:rPr>
          <w:rFonts w:ascii="Arial" w:hAnsi="Arial" w:cs="Arial"/>
          <w:sz w:val="22"/>
          <w:szCs w:val="22"/>
          <w:lang w:val="pl-PL"/>
        </w:rPr>
        <w:t xml:space="preserve"> </w:t>
      </w:r>
    </w:p>
    <w:p w14:paraId="1A65D9CE" w14:textId="77777777" w:rsidR="00F9102D" w:rsidRPr="00E37160" w:rsidRDefault="00F9102D"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Termin </w:t>
      </w:r>
      <w:r w:rsidRPr="00E37160">
        <w:rPr>
          <w:rFonts w:ascii="Arial" w:hAnsi="Arial" w:cs="Arial"/>
          <w:sz w:val="22"/>
          <w:szCs w:val="22"/>
          <w:lang w:val="pl-PL"/>
        </w:rPr>
        <w:t xml:space="preserve">określony w wezwaniu </w:t>
      </w:r>
      <w:r w:rsidRPr="00E37160">
        <w:rPr>
          <w:rFonts w:ascii="Arial" w:hAnsi="Arial" w:cs="Arial"/>
          <w:sz w:val="22"/>
          <w:szCs w:val="22"/>
        </w:rPr>
        <w:t>liczy się</w:t>
      </w:r>
      <w:r w:rsidRPr="00E37160">
        <w:rPr>
          <w:rFonts w:ascii="Arial" w:hAnsi="Arial" w:cs="Arial"/>
          <w:b/>
          <w:sz w:val="22"/>
          <w:szCs w:val="22"/>
        </w:rPr>
        <w:t xml:space="preserve"> od dnia następującego po dniu </w:t>
      </w:r>
      <w:r w:rsidRPr="00E37160">
        <w:rPr>
          <w:rFonts w:ascii="Arial" w:hAnsi="Arial" w:cs="Arial"/>
          <w:b/>
          <w:sz w:val="22"/>
          <w:szCs w:val="22"/>
          <w:lang w:val="pl-PL"/>
        </w:rPr>
        <w:t>przekazania</w:t>
      </w:r>
      <w:r w:rsidRPr="00E37160">
        <w:rPr>
          <w:rFonts w:ascii="Arial" w:hAnsi="Arial" w:cs="Arial"/>
          <w:b/>
          <w:sz w:val="22"/>
          <w:szCs w:val="22"/>
        </w:rPr>
        <w:t xml:space="preserve"> </w:t>
      </w:r>
      <w:r w:rsidRPr="00E37160">
        <w:rPr>
          <w:rFonts w:ascii="Arial" w:hAnsi="Arial" w:cs="Arial"/>
          <w:b/>
          <w:sz w:val="22"/>
          <w:szCs w:val="22"/>
          <w:lang w:val="pl-PL"/>
        </w:rPr>
        <w:t xml:space="preserve">wezwania </w:t>
      </w:r>
      <w:r w:rsidRPr="00E37160">
        <w:rPr>
          <w:rFonts w:ascii="Arial" w:hAnsi="Arial" w:cs="Arial"/>
          <w:b/>
          <w:sz w:val="22"/>
          <w:szCs w:val="22"/>
        </w:rPr>
        <w:t>przez IO</w:t>
      </w:r>
      <w:r w:rsidRPr="00E37160">
        <w:rPr>
          <w:rFonts w:ascii="Arial" w:hAnsi="Arial" w:cs="Arial"/>
          <w:b/>
          <w:sz w:val="22"/>
          <w:szCs w:val="22"/>
          <w:lang w:val="pl-PL"/>
        </w:rPr>
        <w:t>N</w:t>
      </w:r>
      <w:r w:rsidRPr="00E37160">
        <w:rPr>
          <w:rFonts w:ascii="Arial" w:hAnsi="Arial"/>
          <w:sz w:val="22"/>
        </w:rPr>
        <w:t xml:space="preserve"> </w:t>
      </w:r>
      <w:r w:rsidRPr="00E37160">
        <w:rPr>
          <w:rFonts w:ascii="Arial" w:hAnsi="Arial"/>
          <w:sz w:val="22"/>
          <w:lang w:val="pl-PL"/>
        </w:rPr>
        <w:t>natomiast o</w:t>
      </w:r>
      <w:r w:rsidRPr="00E37160">
        <w:rPr>
          <w:rFonts w:ascii="Arial" w:hAnsi="Arial"/>
          <w:sz w:val="22"/>
        </w:rPr>
        <w:t xml:space="preserve"> zachowaniu terminu </w:t>
      </w:r>
      <w:r w:rsidRPr="00E37160">
        <w:rPr>
          <w:rFonts w:ascii="Arial" w:hAnsi="Arial" w:cs="Arial"/>
          <w:b/>
          <w:sz w:val="22"/>
          <w:szCs w:val="22"/>
        </w:rPr>
        <w:t xml:space="preserve">decyduje data wpływu </w:t>
      </w:r>
      <w:r w:rsidRPr="00E37160">
        <w:rPr>
          <w:rFonts w:ascii="Arial" w:hAnsi="Arial" w:cs="Arial"/>
          <w:b/>
          <w:sz w:val="22"/>
          <w:szCs w:val="22"/>
          <w:lang w:val="pl-PL"/>
        </w:rPr>
        <w:t>koresponden</w:t>
      </w:r>
      <w:r w:rsidR="00C85012" w:rsidRPr="00E37160">
        <w:rPr>
          <w:rFonts w:ascii="Arial" w:hAnsi="Arial" w:cs="Arial"/>
          <w:b/>
          <w:sz w:val="22"/>
          <w:szCs w:val="22"/>
          <w:lang w:val="pl-PL"/>
        </w:rPr>
        <w:t>c</w:t>
      </w:r>
      <w:r w:rsidRPr="00E37160">
        <w:rPr>
          <w:rFonts w:ascii="Arial" w:hAnsi="Arial" w:cs="Arial"/>
          <w:b/>
          <w:sz w:val="22"/>
          <w:szCs w:val="22"/>
          <w:lang w:val="pl-PL"/>
        </w:rPr>
        <w:t xml:space="preserve">ji na adres wskazany w pkt. 3.1.7 lub data </w:t>
      </w:r>
      <w:r w:rsidR="00AB17CF" w:rsidRPr="00E37160">
        <w:rPr>
          <w:rFonts w:ascii="Arial" w:hAnsi="Arial" w:cs="Arial"/>
          <w:b/>
          <w:sz w:val="22"/>
          <w:szCs w:val="22"/>
          <w:lang w:val="pl-PL"/>
        </w:rPr>
        <w:t>przesłania do ION</w:t>
      </w:r>
      <w:r w:rsidRPr="00E37160">
        <w:rPr>
          <w:rFonts w:ascii="Arial" w:hAnsi="Arial" w:cs="Arial"/>
          <w:b/>
          <w:sz w:val="22"/>
          <w:szCs w:val="22"/>
          <w:lang w:val="pl-PL"/>
        </w:rPr>
        <w:t xml:space="preserve"> wniosku o </w:t>
      </w:r>
      <w:proofErr w:type="spellStart"/>
      <w:r w:rsidRPr="00E37160">
        <w:rPr>
          <w:rFonts w:ascii="Arial" w:hAnsi="Arial" w:cs="Arial"/>
          <w:b/>
          <w:sz w:val="22"/>
          <w:szCs w:val="22"/>
          <w:lang w:val="pl-PL"/>
        </w:rPr>
        <w:t>dofinanowanie</w:t>
      </w:r>
      <w:proofErr w:type="spellEnd"/>
      <w:r w:rsidRPr="00E37160">
        <w:rPr>
          <w:rFonts w:ascii="Arial" w:hAnsi="Arial" w:cs="Arial"/>
          <w:b/>
          <w:sz w:val="22"/>
          <w:szCs w:val="22"/>
          <w:lang w:val="pl-PL"/>
        </w:rPr>
        <w:t xml:space="preserve"> projektu w systemie SOWA EFS – w zależności od treści wezwania.</w:t>
      </w:r>
    </w:p>
    <w:p w14:paraId="50617D57" w14:textId="77777777" w:rsidR="002C22E7" w:rsidRPr="00E37160"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Po upływie terminu naboru wniosków Wnioskodawca jest zobowiązany do regularnego monitorowania korespondencji przychodzącej na adres mailowy wskazany w polu e-mail we wniosku o dofinansowanie, w sekcji II:</w:t>
      </w:r>
      <w:r w:rsidRPr="00E37160">
        <w:rPr>
          <w:rFonts w:ascii="Arial" w:hAnsi="Arial" w:cs="Arial"/>
          <w:i/>
          <w:sz w:val="22"/>
          <w:szCs w:val="22"/>
        </w:rPr>
        <w:t xml:space="preserve"> Wnioskodawca i realizatorzy</w:t>
      </w:r>
      <w:r w:rsidRPr="00E37160">
        <w:rPr>
          <w:rFonts w:ascii="Arial" w:hAnsi="Arial" w:cs="Arial"/>
          <w:sz w:val="22"/>
          <w:szCs w:val="22"/>
        </w:rPr>
        <w:t>/</w:t>
      </w:r>
      <w:r w:rsidRPr="00E37160">
        <w:rPr>
          <w:rFonts w:ascii="Arial" w:hAnsi="Arial" w:cs="Arial"/>
          <w:i/>
          <w:sz w:val="22"/>
          <w:szCs w:val="22"/>
        </w:rPr>
        <w:t>dane kontaktowe</w:t>
      </w:r>
      <w:r w:rsidRPr="00E37160">
        <w:rPr>
          <w:rFonts w:ascii="Arial" w:hAnsi="Arial" w:cs="Arial"/>
          <w:sz w:val="22"/>
          <w:szCs w:val="22"/>
        </w:rPr>
        <w:t xml:space="preserve"> oraz </w:t>
      </w:r>
      <w:r w:rsidRPr="00E37160">
        <w:rPr>
          <w:rFonts w:ascii="Arial" w:hAnsi="Arial" w:cs="Arial"/>
          <w:i/>
          <w:sz w:val="22"/>
          <w:szCs w:val="22"/>
        </w:rPr>
        <w:t>osoba/osoby do kontaktu</w:t>
      </w:r>
      <w:r w:rsidRPr="00E37160">
        <w:rPr>
          <w:rFonts w:ascii="Arial" w:hAnsi="Arial" w:cs="Arial"/>
          <w:sz w:val="22"/>
          <w:szCs w:val="22"/>
        </w:rPr>
        <w:t xml:space="preserve">. </w:t>
      </w:r>
    </w:p>
    <w:p w14:paraId="471253B6" w14:textId="77777777" w:rsidR="002C22E7" w:rsidRPr="00E37160" w:rsidRDefault="008D7009" w:rsidP="008D7009">
      <w:pPr>
        <w:pStyle w:val="Akapitzlist"/>
        <w:spacing w:before="120" w:after="120" w:line="271" w:lineRule="auto"/>
        <w:ind w:left="0"/>
        <w:contextualSpacing w:val="0"/>
        <w:rPr>
          <w:rFonts w:ascii="Arial" w:hAnsi="Arial" w:cs="Arial"/>
          <w:sz w:val="22"/>
          <w:szCs w:val="22"/>
        </w:rPr>
      </w:pPr>
      <w:r w:rsidRPr="00E37160">
        <w:rPr>
          <w:rFonts w:ascii="Arial" w:hAnsi="Arial"/>
          <w:sz w:val="22"/>
          <w:lang w:val="pl-PL"/>
        </w:rPr>
        <w:t xml:space="preserve">UWAGA! </w:t>
      </w:r>
      <w:r w:rsidR="002C22E7" w:rsidRPr="00E37160">
        <w:rPr>
          <w:rFonts w:ascii="Arial" w:hAnsi="Arial"/>
          <w:sz w:val="22"/>
        </w:rPr>
        <w:t>Wnioskodawca zobowiązany jest do niezwłocznego poinformowania IO</w:t>
      </w:r>
      <w:r w:rsidR="002C22E7" w:rsidRPr="00E37160">
        <w:rPr>
          <w:rFonts w:ascii="Arial" w:hAnsi="Arial"/>
          <w:sz w:val="22"/>
          <w:lang w:val="pl-PL"/>
        </w:rPr>
        <w:t>N</w:t>
      </w:r>
      <w:r w:rsidR="002C22E7" w:rsidRPr="00E37160">
        <w:rPr>
          <w:rFonts w:ascii="Arial" w:hAnsi="Arial"/>
          <w:sz w:val="22"/>
        </w:rPr>
        <w:t xml:space="preserve"> o planowanej zmianie adresu poczty elektronicznej wskazanego w polu </w:t>
      </w:r>
      <w:r w:rsidR="002C22E7" w:rsidRPr="00E37160">
        <w:rPr>
          <w:rFonts w:ascii="Arial" w:hAnsi="Arial"/>
          <w:sz w:val="22"/>
          <w:lang w:val="pl-PL"/>
        </w:rPr>
        <w:t xml:space="preserve">e </w:t>
      </w:r>
      <w:r w:rsidR="002C22E7" w:rsidRPr="00E37160">
        <w:rPr>
          <w:rFonts w:ascii="Arial" w:hAnsi="Arial" w:cs="Arial"/>
          <w:sz w:val="22"/>
          <w:szCs w:val="22"/>
        </w:rPr>
        <w:t>-mail we wniosku o dofinansowanie, w sekcji II:</w:t>
      </w:r>
      <w:r w:rsidR="002C22E7" w:rsidRPr="00E37160">
        <w:rPr>
          <w:rFonts w:ascii="Arial" w:hAnsi="Arial" w:cs="Arial"/>
          <w:i/>
          <w:sz w:val="22"/>
          <w:szCs w:val="22"/>
        </w:rPr>
        <w:t xml:space="preserve"> Wnioskodawca i realizatorzy</w:t>
      </w:r>
      <w:r w:rsidR="002C22E7" w:rsidRPr="00E37160">
        <w:rPr>
          <w:rFonts w:ascii="Arial" w:hAnsi="Arial" w:cs="Arial"/>
          <w:sz w:val="22"/>
          <w:szCs w:val="22"/>
        </w:rPr>
        <w:t>/</w:t>
      </w:r>
      <w:r w:rsidR="002C22E7" w:rsidRPr="00E37160">
        <w:rPr>
          <w:rFonts w:ascii="Arial" w:hAnsi="Arial" w:cs="Arial"/>
          <w:i/>
          <w:sz w:val="22"/>
          <w:szCs w:val="22"/>
        </w:rPr>
        <w:t>dane kontaktowe</w:t>
      </w:r>
      <w:r w:rsidR="002C22E7" w:rsidRPr="00E37160">
        <w:rPr>
          <w:rFonts w:ascii="Arial" w:hAnsi="Arial" w:cs="Arial"/>
          <w:sz w:val="22"/>
          <w:szCs w:val="22"/>
        </w:rPr>
        <w:t xml:space="preserve"> oraz </w:t>
      </w:r>
      <w:r w:rsidR="002C22E7" w:rsidRPr="00E37160">
        <w:rPr>
          <w:rFonts w:ascii="Arial" w:hAnsi="Arial" w:cs="Arial"/>
          <w:i/>
          <w:sz w:val="22"/>
          <w:szCs w:val="22"/>
        </w:rPr>
        <w:t>osoba/osoby do kontaktu</w:t>
      </w:r>
      <w:r w:rsidR="002C22E7" w:rsidRPr="00E37160">
        <w:rPr>
          <w:rFonts w:ascii="Arial" w:hAnsi="Arial" w:cs="Arial"/>
          <w:sz w:val="22"/>
          <w:szCs w:val="22"/>
        </w:rPr>
        <w:t>.</w:t>
      </w:r>
    </w:p>
    <w:p w14:paraId="2522568B" w14:textId="77777777" w:rsidR="00963E30" w:rsidRPr="00E37160" w:rsidRDefault="00963E30" w:rsidP="003A3602">
      <w:pPr>
        <w:pStyle w:val="Akapitzlist"/>
        <w:numPr>
          <w:ilvl w:val="0"/>
          <w:numId w:val="65"/>
        </w:numPr>
        <w:spacing w:before="120" w:after="120" w:line="264" w:lineRule="auto"/>
        <w:rPr>
          <w:rFonts w:ascii="Arial" w:hAnsi="Arial" w:cs="Arial"/>
          <w:vanish/>
          <w:sz w:val="22"/>
          <w:szCs w:val="22"/>
        </w:rPr>
      </w:pPr>
    </w:p>
    <w:p w14:paraId="315EDBC7" w14:textId="77777777" w:rsidR="00963E30" w:rsidRPr="00E37160" w:rsidRDefault="00963E30" w:rsidP="003A3602">
      <w:pPr>
        <w:pStyle w:val="Akapitzlist"/>
        <w:numPr>
          <w:ilvl w:val="0"/>
          <w:numId w:val="65"/>
        </w:numPr>
        <w:spacing w:before="120" w:after="120" w:line="264" w:lineRule="auto"/>
        <w:rPr>
          <w:rFonts w:ascii="Arial" w:hAnsi="Arial" w:cs="Arial"/>
          <w:vanish/>
          <w:sz w:val="22"/>
          <w:szCs w:val="22"/>
        </w:rPr>
      </w:pPr>
    </w:p>
    <w:p w14:paraId="1F222D7F" w14:textId="77777777" w:rsidR="00963E30" w:rsidRPr="00E37160" w:rsidRDefault="00963E30" w:rsidP="003A3602">
      <w:pPr>
        <w:pStyle w:val="Akapitzlist"/>
        <w:numPr>
          <w:ilvl w:val="0"/>
          <w:numId w:val="65"/>
        </w:numPr>
        <w:spacing w:before="120" w:after="120" w:line="264" w:lineRule="auto"/>
        <w:rPr>
          <w:rFonts w:ascii="Arial" w:hAnsi="Arial" w:cs="Arial"/>
          <w:vanish/>
          <w:sz w:val="22"/>
          <w:szCs w:val="22"/>
        </w:rPr>
      </w:pPr>
    </w:p>
    <w:p w14:paraId="7D38308F" w14:textId="77777777" w:rsidR="00963E30" w:rsidRPr="00E37160" w:rsidRDefault="00963E30" w:rsidP="003A3602">
      <w:pPr>
        <w:pStyle w:val="Akapitzlist"/>
        <w:numPr>
          <w:ilvl w:val="0"/>
          <w:numId w:val="65"/>
        </w:numPr>
        <w:spacing w:before="120" w:after="120" w:line="264" w:lineRule="auto"/>
        <w:rPr>
          <w:rFonts w:ascii="Arial" w:hAnsi="Arial" w:cs="Arial"/>
          <w:vanish/>
          <w:sz w:val="22"/>
          <w:szCs w:val="22"/>
        </w:rPr>
      </w:pPr>
    </w:p>
    <w:p w14:paraId="6FABCC77" w14:textId="77777777" w:rsidR="00963E30" w:rsidRPr="00E37160" w:rsidRDefault="00963E30" w:rsidP="003A3602">
      <w:pPr>
        <w:pStyle w:val="Akapitzlist"/>
        <w:numPr>
          <w:ilvl w:val="0"/>
          <w:numId w:val="65"/>
        </w:numPr>
        <w:spacing w:before="120" w:after="120" w:line="264" w:lineRule="auto"/>
        <w:rPr>
          <w:rFonts w:ascii="Arial" w:hAnsi="Arial" w:cs="Arial"/>
          <w:vanish/>
          <w:sz w:val="22"/>
          <w:szCs w:val="22"/>
        </w:rPr>
      </w:pPr>
    </w:p>
    <w:p w14:paraId="2CCFEE70" w14:textId="77777777" w:rsidR="00963E30" w:rsidRPr="00E37160" w:rsidRDefault="00963E30" w:rsidP="003A3602">
      <w:pPr>
        <w:pStyle w:val="Akapitzlist"/>
        <w:numPr>
          <w:ilvl w:val="0"/>
          <w:numId w:val="65"/>
        </w:numPr>
        <w:spacing w:before="120" w:after="120" w:line="264" w:lineRule="auto"/>
        <w:rPr>
          <w:rFonts w:ascii="Arial" w:hAnsi="Arial" w:cs="Arial"/>
          <w:vanish/>
          <w:sz w:val="22"/>
          <w:szCs w:val="22"/>
        </w:rPr>
      </w:pPr>
    </w:p>
    <w:p w14:paraId="3FFB063F" w14:textId="77777777" w:rsidR="00963E30" w:rsidRPr="00E37160" w:rsidRDefault="00963E30" w:rsidP="003A3602">
      <w:pPr>
        <w:pStyle w:val="Akapitzlist"/>
        <w:numPr>
          <w:ilvl w:val="0"/>
          <w:numId w:val="65"/>
        </w:numPr>
        <w:spacing w:before="120" w:after="120" w:line="264" w:lineRule="auto"/>
        <w:rPr>
          <w:rFonts w:ascii="Arial" w:hAnsi="Arial" w:cs="Arial"/>
          <w:vanish/>
          <w:sz w:val="22"/>
          <w:szCs w:val="22"/>
        </w:rPr>
      </w:pPr>
    </w:p>
    <w:p w14:paraId="1C2B6446" w14:textId="77777777" w:rsidR="00963E30" w:rsidRPr="00E37160" w:rsidRDefault="00963E30" w:rsidP="003A3602">
      <w:pPr>
        <w:pStyle w:val="Akapitzlist"/>
        <w:numPr>
          <w:ilvl w:val="0"/>
          <w:numId w:val="65"/>
        </w:numPr>
        <w:spacing w:before="120" w:after="120" w:line="264" w:lineRule="auto"/>
        <w:rPr>
          <w:rFonts w:ascii="Arial" w:hAnsi="Arial" w:cs="Arial"/>
          <w:vanish/>
          <w:sz w:val="22"/>
          <w:szCs w:val="22"/>
        </w:rPr>
      </w:pPr>
    </w:p>
    <w:p w14:paraId="47B28C8C" w14:textId="77777777" w:rsidR="00862F38" w:rsidRPr="00E37160" w:rsidRDefault="00C07E1F"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Informacja o negatywnej ocenie projektu, o której mowa w </w:t>
      </w:r>
      <w:r w:rsidR="00862F38" w:rsidRPr="00E37160">
        <w:rPr>
          <w:rFonts w:ascii="Arial" w:hAnsi="Arial" w:cs="Arial"/>
          <w:sz w:val="22"/>
          <w:szCs w:val="22"/>
        </w:rPr>
        <w:t>pkt. </w:t>
      </w:r>
      <w:r w:rsidR="00525DB9" w:rsidRPr="00E37160">
        <w:rPr>
          <w:rFonts w:ascii="Arial" w:hAnsi="Arial" w:cs="Arial"/>
          <w:sz w:val="22"/>
          <w:szCs w:val="22"/>
        </w:rPr>
        <w:t>4.</w:t>
      </w:r>
      <w:r w:rsidR="007E0996" w:rsidRPr="00E37160">
        <w:rPr>
          <w:rFonts w:ascii="Arial" w:hAnsi="Arial" w:cs="Arial"/>
          <w:sz w:val="22"/>
          <w:szCs w:val="22"/>
          <w:lang w:val="pl-PL"/>
        </w:rPr>
        <w:t>7</w:t>
      </w:r>
      <w:r w:rsidR="00525DB9" w:rsidRPr="00E37160">
        <w:rPr>
          <w:rFonts w:ascii="Arial" w:hAnsi="Arial" w:cs="Arial"/>
          <w:sz w:val="22"/>
          <w:szCs w:val="22"/>
        </w:rPr>
        <w:t>.3</w:t>
      </w:r>
      <w:r w:rsidRPr="00E37160">
        <w:rPr>
          <w:rFonts w:ascii="Arial" w:hAnsi="Arial" w:cs="Arial"/>
          <w:sz w:val="22"/>
          <w:szCs w:val="22"/>
        </w:rPr>
        <w:t xml:space="preserve"> </w:t>
      </w:r>
      <w:r w:rsidR="00862F38" w:rsidRPr="00E37160">
        <w:rPr>
          <w:rFonts w:ascii="Arial" w:hAnsi="Arial" w:cs="Arial"/>
          <w:sz w:val="22"/>
          <w:szCs w:val="22"/>
        </w:rPr>
        <w:t>lit. b niniejszego Regulaminu,</w:t>
      </w:r>
      <w:r w:rsidRPr="00E37160">
        <w:rPr>
          <w:rFonts w:ascii="Arial" w:hAnsi="Arial" w:cs="Arial"/>
          <w:sz w:val="22"/>
          <w:szCs w:val="22"/>
        </w:rPr>
        <w:t xml:space="preserve"> przekazywana jest w formie pisemnej. Do doręczenia niniejszej informacji stosuje się przepisy działu I rozdziału 8 KPA. </w:t>
      </w:r>
    </w:p>
    <w:p w14:paraId="27C6BCC3" w14:textId="77777777" w:rsidR="00C07E1F" w:rsidRPr="00E37160" w:rsidRDefault="00C07E1F"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Informacja o zakończeniu oceny projektu, o której mowa w </w:t>
      </w:r>
      <w:proofErr w:type="spellStart"/>
      <w:r w:rsidR="00862F38" w:rsidRPr="00E37160">
        <w:rPr>
          <w:rFonts w:ascii="Arial" w:hAnsi="Arial" w:cs="Arial"/>
          <w:sz w:val="22"/>
          <w:szCs w:val="22"/>
        </w:rPr>
        <w:t>w</w:t>
      </w:r>
      <w:proofErr w:type="spellEnd"/>
      <w:r w:rsidR="00862F38" w:rsidRPr="00E37160">
        <w:rPr>
          <w:rFonts w:ascii="Arial" w:hAnsi="Arial" w:cs="Arial"/>
          <w:sz w:val="22"/>
          <w:szCs w:val="22"/>
        </w:rPr>
        <w:t xml:space="preserve"> pkt. 4.</w:t>
      </w:r>
      <w:r w:rsidR="007E0996" w:rsidRPr="00E37160">
        <w:rPr>
          <w:rFonts w:ascii="Arial" w:hAnsi="Arial" w:cs="Arial"/>
          <w:sz w:val="22"/>
          <w:szCs w:val="22"/>
          <w:lang w:val="pl-PL"/>
        </w:rPr>
        <w:t>7</w:t>
      </w:r>
      <w:r w:rsidR="00862F38" w:rsidRPr="00E37160">
        <w:rPr>
          <w:rFonts w:ascii="Arial" w:hAnsi="Arial" w:cs="Arial"/>
          <w:sz w:val="22"/>
          <w:szCs w:val="22"/>
        </w:rPr>
        <w:t xml:space="preserve">.3 lit. a niniejszego Regulaminu, </w:t>
      </w:r>
      <w:r w:rsidRPr="00E37160">
        <w:rPr>
          <w:rFonts w:ascii="Arial" w:hAnsi="Arial" w:cs="Arial"/>
          <w:sz w:val="22"/>
          <w:szCs w:val="22"/>
        </w:rPr>
        <w:t>przekazywana jest w formie pisemnej. Do doręczenia niniejszej informacji stosuje się przepisy działu I rozdziału 8 KPA.</w:t>
      </w:r>
    </w:p>
    <w:p w14:paraId="0E445FE2" w14:textId="77777777" w:rsidR="00F32F8C" w:rsidRPr="00E37160" w:rsidRDefault="00C07E1F"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Informacje, o których mowa w pkt 3.1.1</w:t>
      </w:r>
      <w:r w:rsidR="00257600" w:rsidRPr="00E37160">
        <w:rPr>
          <w:rFonts w:ascii="Arial" w:hAnsi="Arial" w:cs="Arial"/>
          <w:sz w:val="22"/>
          <w:szCs w:val="22"/>
          <w:lang w:val="pl-PL"/>
        </w:rPr>
        <w:t>1</w:t>
      </w:r>
      <w:r w:rsidR="00862F38" w:rsidRPr="00E37160">
        <w:rPr>
          <w:rFonts w:ascii="Arial" w:hAnsi="Arial" w:cs="Arial"/>
          <w:sz w:val="22"/>
          <w:szCs w:val="22"/>
        </w:rPr>
        <w:t xml:space="preserve"> oraz 3.1.1</w:t>
      </w:r>
      <w:r w:rsidR="00257600" w:rsidRPr="00E37160">
        <w:rPr>
          <w:rFonts w:ascii="Arial" w:hAnsi="Arial" w:cs="Arial"/>
          <w:sz w:val="22"/>
          <w:szCs w:val="22"/>
          <w:lang w:val="pl-PL"/>
        </w:rPr>
        <w:t>2</w:t>
      </w:r>
      <w:r w:rsidRPr="00E37160">
        <w:rPr>
          <w:rFonts w:ascii="Arial" w:hAnsi="Arial" w:cs="Arial"/>
          <w:sz w:val="22"/>
          <w:szCs w:val="22"/>
        </w:rPr>
        <w:t xml:space="preserve"> wysyłane są do </w:t>
      </w:r>
      <w:r w:rsidR="00862F38" w:rsidRPr="00E37160">
        <w:rPr>
          <w:rFonts w:ascii="Arial" w:hAnsi="Arial" w:cs="Arial"/>
          <w:sz w:val="22"/>
          <w:szCs w:val="22"/>
        </w:rPr>
        <w:t>W</w:t>
      </w:r>
      <w:r w:rsidRPr="00E37160">
        <w:rPr>
          <w:rFonts w:ascii="Arial" w:hAnsi="Arial" w:cs="Arial"/>
          <w:sz w:val="22"/>
          <w:szCs w:val="22"/>
        </w:rPr>
        <w:t>nioskodawcy na adres wskazany we wniosku o dofinansowanie projektu.</w:t>
      </w:r>
    </w:p>
    <w:p w14:paraId="701F08D0" w14:textId="47F70C62" w:rsidR="00C07E1F" w:rsidRPr="00AA55D3" w:rsidRDefault="00C07E1F" w:rsidP="00AA55D3">
      <w:pPr>
        <w:pStyle w:val="Akapitzlist"/>
        <w:numPr>
          <w:ilvl w:val="2"/>
          <w:numId w:val="8"/>
        </w:numPr>
        <w:spacing w:before="120" w:after="120" w:line="271" w:lineRule="auto"/>
        <w:ind w:left="0" w:firstLine="0"/>
        <w:contextualSpacing w:val="0"/>
        <w:rPr>
          <w:rFonts w:ascii="Arial" w:hAnsi="Arial" w:cs="Arial"/>
          <w:sz w:val="22"/>
          <w:szCs w:val="22"/>
        </w:rPr>
      </w:pPr>
      <w:r w:rsidRPr="002A6984">
        <w:rPr>
          <w:rFonts w:ascii="Arial" w:hAnsi="Arial" w:cs="Arial"/>
          <w:sz w:val="22"/>
          <w:szCs w:val="22"/>
        </w:rPr>
        <w:t xml:space="preserve">W przypadku gdy stroną lub innym uczestnikiem postępowania jest podmiot </w:t>
      </w:r>
      <w:r w:rsidR="001C0153" w:rsidRPr="002A6984">
        <w:rPr>
          <w:rFonts w:ascii="Arial" w:hAnsi="Arial" w:cs="Arial"/>
          <w:sz w:val="22"/>
          <w:szCs w:val="22"/>
          <w:lang w:val="pl-PL"/>
        </w:rPr>
        <w:t>z</w:t>
      </w:r>
      <w:r w:rsidRPr="002A6984">
        <w:rPr>
          <w:rFonts w:ascii="Arial" w:hAnsi="Arial" w:cs="Arial"/>
          <w:sz w:val="22"/>
          <w:szCs w:val="22"/>
        </w:rPr>
        <w:t xml:space="preserve">obowiązany do </w:t>
      </w:r>
      <w:r w:rsidR="001C0153" w:rsidRPr="002A6984">
        <w:rPr>
          <w:rFonts w:ascii="Arial" w:hAnsi="Arial" w:cs="Arial"/>
          <w:sz w:val="22"/>
          <w:szCs w:val="22"/>
          <w:lang w:val="pl-PL"/>
        </w:rPr>
        <w:t xml:space="preserve">posiadania adresu do doręczeń elektronicznych, </w:t>
      </w:r>
      <w:r w:rsidR="00BE50F8" w:rsidRPr="002A6984">
        <w:rPr>
          <w:rFonts w:ascii="Arial" w:hAnsi="Arial" w:cs="Arial"/>
          <w:sz w:val="22"/>
          <w:szCs w:val="22"/>
          <w:lang w:val="pl-PL"/>
        </w:rPr>
        <w:t>zgodn</w:t>
      </w:r>
      <w:r w:rsidR="00C54C19" w:rsidRPr="002A6984">
        <w:rPr>
          <w:rFonts w:ascii="Arial" w:hAnsi="Arial" w:cs="Arial"/>
          <w:sz w:val="22"/>
          <w:szCs w:val="22"/>
          <w:lang w:val="pl-PL"/>
        </w:rPr>
        <w:t>ie</w:t>
      </w:r>
      <w:r w:rsidR="00BE50F8" w:rsidRPr="002A6984">
        <w:rPr>
          <w:rFonts w:ascii="Arial" w:hAnsi="Arial" w:cs="Arial"/>
          <w:sz w:val="22"/>
          <w:szCs w:val="22"/>
          <w:lang w:val="pl-PL"/>
        </w:rPr>
        <w:t xml:space="preserve"> z wymogami zawart</w:t>
      </w:r>
      <w:r w:rsidR="00C54C19" w:rsidRPr="002A6984">
        <w:rPr>
          <w:rFonts w:ascii="Arial" w:hAnsi="Arial" w:cs="Arial"/>
          <w:sz w:val="22"/>
          <w:szCs w:val="22"/>
          <w:lang w:val="pl-PL"/>
        </w:rPr>
        <w:t>y</w:t>
      </w:r>
      <w:r w:rsidR="00BE50F8" w:rsidRPr="002A6984">
        <w:rPr>
          <w:rFonts w:ascii="Arial" w:hAnsi="Arial" w:cs="Arial"/>
          <w:sz w:val="22"/>
          <w:szCs w:val="22"/>
          <w:lang w:val="pl-PL"/>
        </w:rPr>
        <w:t>mi w ustawie z dnia 18 listopada 2020 r. o doręczeniach elektronicznych (Dz. U. z 2024 r. poz. 1045,1841</w:t>
      </w:r>
      <w:r w:rsidR="00C54C19" w:rsidRPr="002A6984">
        <w:rPr>
          <w:rFonts w:ascii="Arial" w:hAnsi="Arial" w:cs="Arial"/>
          <w:sz w:val="22"/>
          <w:szCs w:val="22"/>
          <w:lang w:val="pl-PL"/>
        </w:rPr>
        <w:t>) korzysta</w:t>
      </w:r>
      <w:r w:rsidR="00A06C88" w:rsidRPr="002A6984">
        <w:rPr>
          <w:rFonts w:ascii="Arial" w:hAnsi="Arial" w:cs="Arial"/>
          <w:sz w:val="22"/>
          <w:szCs w:val="22"/>
          <w:lang w:val="pl-PL"/>
        </w:rPr>
        <w:t>ją</w:t>
      </w:r>
      <w:r w:rsidR="00C54C19" w:rsidRPr="002A6984">
        <w:rPr>
          <w:rFonts w:ascii="Arial" w:hAnsi="Arial" w:cs="Arial"/>
          <w:sz w:val="22"/>
          <w:szCs w:val="22"/>
          <w:lang w:val="pl-PL"/>
        </w:rPr>
        <w:t>cy z publicz</w:t>
      </w:r>
      <w:r w:rsidR="00A06C88" w:rsidRPr="002A6984">
        <w:rPr>
          <w:rFonts w:ascii="Arial" w:hAnsi="Arial" w:cs="Arial"/>
          <w:sz w:val="22"/>
          <w:szCs w:val="22"/>
          <w:lang w:val="pl-PL"/>
        </w:rPr>
        <w:t>ne</w:t>
      </w:r>
      <w:r w:rsidR="00C54C19" w:rsidRPr="002A6984">
        <w:rPr>
          <w:rFonts w:ascii="Arial" w:hAnsi="Arial" w:cs="Arial"/>
          <w:sz w:val="22"/>
          <w:szCs w:val="22"/>
          <w:lang w:val="pl-PL"/>
        </w:rPr>
        <w:t>j usługi rejestrowanego doręczenia elektronicznego</w:t>
      </w:r>
      <w:r w:rsidR="00AA55D3">
        <w:rPr>
          <w:rFonts w:ascii="Arial" w:hAnsi="Arial" w:cs="Arial"/>
          <w:sz w:val="22"/>
          <w:szCs w:val="22"/>
          <w:lang w:val="pl-PL"/>
        </w:rPr>
        <w:t xml:space="preserve"> </w:t>
      </w:r>
      <w:r w:rsidRPr="00AA55D3">
        <w:rPr>
          <w:rFonts w:ascii="Arial" w:hAnsi="Arial" w:cs="Arial"/>
          <w:sz w:val="22"/>
          <w:szCs w:val="22"/>
        </w:rPr>
        <w:t>lub inny podmiot (wnioskodawca), który posiada elektroniczną skrzynkę podawczą i wyraża wolę doręczania w taki sposób informacji - informacje, o których mowa w pkt 3.1.1</w:t>
      </w:r>
      <w:r w:rsidR="00862F38" w:rsidRPr="00AA55D3">
        <w:rPr>
          <w:rFonts w:ascii="Arial" w:hAnsi="Arial" w:cs="Arial"/>
          <w:sz w:val="22"/>
          <w:szCs w:val="22"/>
        </w:rPr>
        <w:t>1</w:t>
      </w:r>
      <w:r w:rsidRPr="00AA55D3">
        <w:rPr>
          <w:rFonts w:ascii="Arial" w:hAnsi="Arial" w:cs="Arial"/>
          <w:sz w:val="22"/>
          <w:szCs w:val="22"/>
        </w:rPr>
        <w:t>. oraz 3.1.</w:t>
      </w:r>
      <w:r w:rsidR="00862F38" w:rsidRPr="00AA55D3">
        <w:rPr>
          <w:rFonts w:ascii="Arial" w:hAnsi="Arial" w:cs="Arial"/>
          <w:sz w:val="22"/>
          <w:szCs w:val="22"/>
        </w:rPr>
        <w:t>1</w:t>
      </w:r>
      <w:r w:rsidRPr="00AA55D3">
        <w:rPr>
          <w:rFonts w:ascii="Arial" w:hAnsi="Arial" w:cs="Arial"/>
          <w:sz w:val="22"/>
          <w:szCs w:val="22"/>
        </w:rPr>
        <w:t xml:space="preserve">2. w formie elektronicznej doręcza się na </w:t>
      </w:r>
      <w:r w:rsidR="001C0153" w:rsidRPr="00AA55D3">
        <w:rPr>
          <w:rFonts w:ascii="Arial" w:hAnsi="Arial" w:cs="Arial"/>
          <w:sz w:val="22"/>
          <w:szCs w:val="22"/>
          <w:lang w:val="pl-PL"/>
        </w:rPr>
        <w:t xml:space="preserve">adres do doręczeń elektronicznych lub </w:t>
      </w:r>
      <w:r w:rsidRPr="00AA55D3">
        <w:rPr>
          <w:rFonts w:ascii="Arial" w:hAnsi="Arial" w:cs="Arial"/>
          <w:sz w:val="22"/>
          <w:szCs w:val="22"/>
        </w:rPr>
        <w:t>elektroniczną skrzynkę podawczą tego podmiotu</w:t>
      </w:r>
      <w:r w:rsidR="00862F38" w:rsidRPr="00AA55D3">
        <w:rPr>
          <w:rFonts w:ascii="Arial" w:hAnsi="Arial" w:cs="Arial"/>
          <w:sz w:val="22"/>
          <w:szCs w:val="22"/>
        </w:rPr>
        <w:t>.</w:t>
      </w:r>
      <w:r w:rsidRPr="00AA55D3">
        <w:rPr>
          <w:rFonts w:ascii="Arial" w:hAnsi="Arial" w:cs="Arial"/>
          <w:sz w:val="22"/>
          <w:szCs w:val="22"/>
        </w:rPr>
        <w:t xml:space="preserve"> </w:t>
      </w:r>
      <w:r w:rsidRPr="00AA55D3">
        <w:rPr>
          <w:rFonts w:ascii="Arial" w:hAnsi="Arial" w:cs="Arial"/>
          <w:b/>
          <w:sz w:val="22"/>
          <w:szCs w:val="22"/>
        </w:rPr>
        <w:t>Skrzynka ta musi zostać wskazana przez Wnioskodawcę we wniosku</w:t>
      </w:r>
      <w:r w:rsidR="00862F38" w:rsidRPr="00AA55D3">
        <w:rPr>
          <w:rFonts w:ascii="Arial" w:hAnsi="Arial" w:cs="Arial"/>
          <w:b/>
          <w:sz w:val="22"/>
          <w:szCs w:val="22"/>
        </w:rPr>
        <w:t xml:space="preserve"> o dofinansowanie proj</w:t>
      </w:r>
      <w:r w:rsidR="00E729EE" w:rsidRPr="00AA55D3">
        <w:rPr>
          <w:rFonts w:ascii="Arial" w:hAnsi="Arial" w:cs="Arial"/>
          <w:b/>
          <w:sz w:val="22"/>
          <w:szCs w:val="22"/>
        </w:rPr>
        <w:t>e</w:t>
      </w:r>
      <w:r w:rsidR="00862F38" w:rsidRPr="00AA55D3">
        <w:rPr>
          <w:rFonts w:ascii="Arial" w:hAnsi="Arial" w:cs="Arial"/>
          <w:b/>
          <w:sz w:val="22"/>
          <w:szCs w:val="22"/>
        </w:rPr>
        <w:t>ktu</w:t>
      </w:r>
      <w:r w:rsidRPr="00AA55D3">
        <w:rPr>
          <w:rFonts w:ascii="Arial" w:hAnsi="Arial" w:cs="Arial"/>
          <w:b/>
          <w:sz w:val="22"/>
          <w:szCs w:val="22"/>
        </w:rPr>
        <w:t xml:space="preserve"> w sekcji</w:t>
      </w:r>
      <w:r w:rsidR="00E729EE" w:rsidRPr="00AA55D3">
        <w:rPr>
          <w:rFonts w:ascii="Arial" w:hAnsi="Arial" w:cs="Arial"/>
          <w:b/>
          <w:sz w:val="22"/>
          <w:szCs w:val="22"/>
        </w:rPr>
        <w:t xml:space="preserve"> X Dodatkowe Informacje</w:t>
      </w:r>
      <w:r w:rsidRPr="00AA55D3">
        <w:rPr>
          <w:rFonts w:ascii="Arial" w:hAnsi="Arial" w:cs="Arial"/>
          <w:b/>
          <w:sz w:val="22"/>
          <w:szCs w:val="22"/>
        </w:rPr>
        <w:t xml:space="preserve">: </w:t>
      </w:r>
      <w:r w:rsidR="00E729EE" w:rsidRPr="00AA55D3">
        <w:rPr>
          <w:rFonts w:ascii="Arial" w:hAnsi="Arial" w:cs="Arial"/>
          <w:b/>
          <w:sz w:val="22"/>
          <w:szCs w:val="22"/>
        </w:rPr>
        <w:t xml:space="preserve">Komponent – komunikacja </w:t>
      </w:r>
      <w:proofErr w:type="spellStart"/>
      <w:r w:rsidR="00E729EE" w:rsidRPr="00AA55D3">
        <w:rPr>
          <w:rFonts w:ascii="Arial" w:hAnsi="Arial" w:cs="Arial"/>
          <w:b/>
          <w:sz w:val="22"/>
          <w:szCs w:val="22"/>
        </w:rPr>
        <w:t>ePUAP</w:t>
      </w:r>
      <w:proofErr w:type="spellEnd"/>
      <w:r w:rsidR="001C0153" w:rsidRPr="00AA55D3">
        <w:rPr>
          <w:rFonts w:ascii="Arial" w:hAnsi="Arial" w:cs="Arial"/>
          <w:b/>
          <w:sz w:val="22"/>
          <w:szCs w:val="22"/>
          <w:lang w:val="pl-PL"/>
        </w:rPr>
        <w:t>, lub  Komponent: komunikacja e-Doręczenia w przypadku podmiotów zobowi</w:t>
      </w:r>
      <w:r w:rsidR="00E150D5" w:rsidRPr="00AA55D3">
        <w:rPr>
          <w:rFonts w:ascii="Arial" w:hAnsi="Arial" w:cs="Arial"/>
          <w:b/>
          <w:sz w:val="22"/>
          <w:szCs w:val="22"/>
          <w:lang w:val="pl-PL"/>
        </w:rPr>
        <w:t>ą</w:t>
      </w:r>
      <w:r w:rsidR="001C0153" w:rsidRPr="00AA55D3">
        <w:rPr>
          <w:rFonts w:ascii="Arial" w:hAnsi="Arial" w:cs="Arial"/>
          <w:b/>
          <w:sz w:val="22"/>
          <w:szCs w:val="22"/>
          <w:lang w:val="pl-PL"/>
        </w:rPr>
        <w:t>z</w:t>
      </w:r>
      <w:r w:rsidR="00E150D5" w:rsidRPr="00AA55D3">
        <w:rPr>
          <w:rFonts w:ascii="Arial" w:hAnsi="Arial" w:cs="Arial"/>
          <w:b/>
          <w:sz w:val="22"/>
          <w:szCs w:val="22"/>
          <w:lang w:val="pl-PL"/>
        </w:rPr>
        <w:t>a</w:t>
      </w:r>
      <w:r w:rsidR="001C0153" w:rsidRPr="00AA55D3">
        <w:rPr>
          <w:rFonts w:ascii="Arial" w:hAnsi="Arial" w:cs="Arial"/>
          <w:b/>
          <w:sz w:val="22"/>
          <w:szCs w:val="22"/>
          <w:lang w:val="pl-PL"/>
        </w:rPr>
        <w:t>nych do posiadania adresu do doręczeń elektron</w:t>
      </w:r>
      <w:r w:rsidR="00E150D5" w:rsidRPr="00AA55D3">
        <w:rPr>
          <w:rFonts w:ascii="Arial" w:hAnsi="Arial" w:cs="Arial"/>
          <w:b/>
          <w:sz w:val="22"/>
          <w:szCs w:val="22"/>
          <w:lang w:val="pl-PL"/>
        </w:rPr>
        <w:t>i</w:t>
      </w:r>
      <w:r w:rsidR="001C0153" w:rsidRPr="00AA55D3">
        <w:rPr>
          <w:rFonts w:ascii="Arial" w:hAnsi="Arial" w:cs="Arial"/>
          <w:b/>
          <w:sz w:val="22"/>
          <w:szCs w:val="22"/>
          <w:lang w:val="pl-PL"/>
        </w:rPr>
        <w:t>cznych</w:t>
      </w:r>
      <w:r w:rsidR="00C521C5" w:rsidRPr="00AA55D3">
        <w:rPr>
          <w:rFonts w:ascii="Arial" w:hAnsi="Arial" w:cs="Arial"/>
          <w:b/>
          <w:sz w:val="22"/>
          <w:szCs w:val="22"/>
          <w:lang w:val="pl-PL"/>
        </w:rPr>
        <w:t>.</w:t>
      </w:r>
      <w:r w:rsidR="001C0153" w:rsidRPr="00AA55D3">
        <w:rPr>
          <w:rFonts w:ascii="Arial" w:hAnsi="Arial" w:cs="Arial"/>
          <w:b/>
          <w:sz w:val="22"/>
          <w:szCs w:val="22"/>
          <w:lang w:val="pl-PL"/>
        </w:rPr>
        <w:t xml:space="preserve"> </w:t>
      </w:r>
    </w:p>
    <w:p w14:paraId="71A1F7BD" w14:textId="77777777" w:rsidR="00C07E1F" w:rsidRPr="00E37160" w:rsidRDefault="00C07E1F" w:rsidP="00C07E1F">
      <w:pPr>
        <w:spacing w:before="120" w:after="120" w:line="264" w:lineRule="auto"/>
        <w:rPr>
          <w:rFonts w:ascii="Arial" w:hAnsi="Arial" w:cs="Arial"/>
        </w:rPr>
      </w:pPr>
    </w:p>
    <w:p w14:paraId="6DAA0851" w14:textId="77777777" w:rsidR="00284529" w:rsidRPr="00E37160" w:rsidRDefault="00F9102D" w:rsidP="003A4438">
      <w:pPr>
        <w:pStyle w:val="Styl5"/>
      </w:pPr>
      <w:r w:rsidRPr="00E37160" w:rsidDel="00F9102D">
        <w:rPr>
          <w:rFonts w:cs="Arial"/>
          <w:sz w:val="22"/>
        </w:rPr>
        <w:t xml:space="preserve"> </w:t>
      </w:r>
      <w:bookmarkStart w:id="157" w:name="_Toc430646255"/>
      <w:bookmarkStart w:id="158" w:name="_Toc430646256"/>
      <w:bookmarkStart w:id="159" w:name="_Toc430646257"/>
      <w:bookmarkStart w:id="160" w:name="_Toc430646258"/>
      <w:bookmarkStart w:id="161" w:name="_Toc430646259"/>
      <w:bookmarkStart w:id="162" w:name="_Toc430646263"/>
      <w:bookmarkStart w:id="163" w:name="_Toc430646264"/>
      <w:bookmarkStart w:id="164" w:name="_Toc430646265"/>
      <w:bookmarkStart w:id="165" w:name="_Toc430646266"/>
      <w:bookmarkStart w:id="166" w:name="_Toc430646267"/>
      <w:bookmarkStart w:id="167" w:name="_Toc430646268"/>
      <w:bookmarkStart w:id="168" w:name="_Toc430646269"/>
      <w:bookmarkStart w:id="169" w:name="_Toc430646270"/>
      <w:bookmarkStart w:id="170" w:name="_Toc430646271"/>
      <w:bookmarkStart w:id="171" w:name="_Toc499204351"/>
      <w:bookmarkStart w:id="172" w:name="_Toc200089383"/>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r w:rsidR="00254F5D" w:rsidRPr="00E37160">
        <w:rPr>
          <w:lang w:val="pl-PL"/>
        </w:rPr>
        <w:t>Dokumentacja aplikacyjna</w:t>
      </w:r>
      <w:bookmarkEnd w:id="172"/>
    </w:p>
    <w:p w14:paraId="2F0DF29A" w14:textId="77777777" w:rsidR="002C22E7" w:rsidRPr="00E37160" w:rsidRDefault="002C22E7" w:rsidP="003A3602">
      <w:pPr>
        <w:pStyle w:val="Akapitzlist"/>
        <w:numPr>
          <w:ilvl w:val="1"/>
          <w:numId w:val="21"/>
        </w:numPr>
        <w:spacing w:before="120" w:after="120" w:line="271" w:lineRule="auto"/>
        <w:ind w:left="0" w:firstLine="0"/>
        <w:contextualSpacing w:val="0"/>
        <w:rPr>
          <w:rStyle w:val="Hipercze"/>
          <w:rFonts w:ascii="Arial" w:hAnsi="Arial" w:cs="Arial"/>
          <w:color w:val="auto"/>
          <w:sz w:val="22"/>
          <w:szCs w:val="22"/>
          <w:u w:val="none"/>
        </w:rPr>
      </w:pPr>
      <w:r w:rsidRPr="00E37160">
        <w:rPr>
          <w:rFonts w:ascii="Arial" w:hAnsi="Arial" w:cs="Arial"/>
          <w:sz w:val="22"/>
          <w:szCs w:val="22"/>
        </w:rPr>
        <w:t>Wybór projektów do dofinansowania następuje w oparciu o wniosek o dofinansowanie</w:t>
      </w:r>
      <w:r w:rsidRPr="00E37160">
        <w:rPr>
          <w:rFonts w:ascii="Arial" w:hAnsi="Arial" w:cs="Arial"/>
          <w:sz w:val="22"/>
          <w:szCs w:val="22"/>
          <w:lang w:val="pl-PL"/>
        </w:rPr>
        <w:t xml:space="preserve"> wraz z załącznikami (jeśli dotyczy). Wniosek aplikacyjny </w:t>
      </w:r>
      <w:r w:rsidRPr="00E37160">
        <w:rPr>
          <w:rFonts w:ascii="Arial" w:hAnsi="Arial" w:cs="Arial"/>
          <w:sz w:val="22"/>
          <w:szCs w:val="22"/>
        </w:rPr>
        <w:t xml:space="preserve"> należy wypełnić w systemie obsługi wniosków aplikacyjnych SOWA</w:t>
      </w:r>
      <w:r w:rsidRPr="00E37160">
        <w:rPr>
          <w:rFonts w:ascii="Arial" w:hAnsi="Arial" w:cs="Arial"/>
          <w:sz w:val="22"/>
          <w:szCs w:val="22"/>
          <w:lang w:val="pl-PL"/>
        </w:rPr>
        <w:t xml:space="preserve"> EFS</w:t>
      </w:r>
      <w:r w:rsidRPr="00E37160">
        <w:rPr>
          <w:rFonts w:ascii="Arial" w:hAnsi="Arial" w:cs="Arial"/>
          <w:sz w:val="22"/>
          <w:szCs w:val="22"/>
        </w:rPr>
        <w:t xml:space="preserve">.  Dostęp do tej aplikacji można uzyskać za pośrednictwem strony internetowej </w:t>
      </w:r>
      <w:hyperlink r:id="rId93" w:history="1">
        <w:r w:rsidRPr="00E37160">
          <w:rPr>
            <w:rStyle w:val="Hipercze"/>
            <w:rFonts w:ascii="Arial" w:hAnsi="Arial" w:cs="Arial"/>
            <w:sz w:val="22"/>
            <w:szCs w:val="22"/>
          </w:rPr>
          <w:t>https://sowa2021.efs.gov.pl/</w:t>
        </w:r>
      </w:hyperlink>
    </w:p>
    <w:p w14:paraId="4520DC6E" w14:textId="77777777" w:rsidR="006A4001" w:rsidRPr="00E37160" w:rsidRDefault="002C22E7" w:rsidP="003A3602">
      <w:pPr>
        <w:pStyle w:val="Akapitzlist"/>
        <w:numPr>
          <w:ilvl w:val="1"/>
          <w:numId w:val="21"/>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rPr>
        <w:t xml:space="preserve">System obsługi wniosków aplikacyjnych SOWA EFS jest dostosowany do potrzeb użytkowników z niepełnosprawnościami. Informacje na temat podstawowych funkcjonalności, które powinny umożliwić osobie z niepełnosprawnościami skorzystanie z generatora są dostępne w zakładce DOSTĘPNOŚĆ na stronie </w:t>
      </w:r>
      <w:hyperlink r:id="rId94" w:history="1">
        <w:r w:rsidRPr="00E37160">
          <w:rPr>
            <w:rFonts w:ascii="Arial" w:hAnsi="Arial" w:cs="Arial"/>
            <w:sz w:val="22"/>
            <w:szCs w:val="22"/>
          </w:rPr>
          <w:t>https://sowa2021.efs.gov.pl/</w:t>
        </w:r>
      </w:hyperlink>
    </w:p>
    <w:p w14:paraId="18B543AD" w14:textId="77777777" w:rsidR="002C22E7" w:rsidRPr="00E37160" w:rsidRDefault="002C22E7" w:rsidP="003A3602">
      <w:pPr>
        <w:pStyle w:val="Akapitzlist"/>
        <w:numPr>
          <w:ilvl w:val="1"/>
          <w:numId w:val="21"/>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rPr>
        <w:t xml:space="preserve">  Przed przystąpieniem do wypełniania wniosku w SOWA EFS należy utworzyć konto wnioskodawcy. Przy zakładaniu konta należy korzystać z </w:t>
      </w:r>
      <w:r w:rsidRPr="00E37160">
        <w:rPr>
          <w:rFonts w:ascii="Arial" w:hAnsi="Arial" w:cs="Arial"/>
          <w:i/>
          <w:sz w:val="22"/>
          <w:szCs w:val="22"/>
        </w:rPr>
        <w:t>Instrukcji użytkownika SOWA</w:t>
      </w:r>
      <w:r w:rsidRPr="00E37160">
        <w:rPr>
          <w:rFonts w:ascii="Arial" w:hAnsi="Arial" w:cs="Arial"/>
          <w:i/>
          <w:sz w:val="22"/>
          <w:szCs w:val="22"/>
          <w:lang w:val="pl-PL"/>
        </w:rPr>
        <w:t xml:space="preserve"> EFS </w:t>
      </w:r>
      <w:r w:rsidRPr="00E37160">
        <w:rPr>
          <w:rFonts w:ascii="Arial" w:hAnsi="Arial" w:cs="Arial"/>
          <w:i/>
          <w:sz w:val="22"/>
          <w:szCs w:val="22"/>
        </w:rPr>
        <w:t xml:space="preserve"> dla wnioskodawców/beneficjentów</w:t>
      </w:r>
      <w:r w:rsidRPr="00E37160">
        <w:rPr>
          <w:rFonts w:ascii="Arial" w:hAnsi="Arial" w:cs="Arial"/>
          <w:sz w:val="22"/>
          <w:szCs w:val="22"/>
        </w:rPr>
        <w:t>, która dostępna jest pod adresem</w:t>
      </w:r>
      <w:r w:rsidRPr="00E37160">
        <w:rPr>
          <w:rFonts w:ascii="Arial" w:hAnsi="Arial" w:cs="Arial"/>
          <w:sz w:val="22"/>
          <w:szCs w:val="22"/>
          <w:lang w:val="pl-PL"/>
        </w:rPr>
        <w:t xml:space="preserve"> </w:t>
      </w:r>
      <w:bookmarkStart w:id="173" w:name="_Hlk132305311"/>
      <w:r w:rsidRPr="00E37160">
        <w:rPr>
          <w:rFonts w:ascii="Arial" w:hAnsi="Arial" w:cs="Arial"/>
          <w:sz w:val="22"/>
          <w:szCs w:val="22"/>
        </w:rPr>
        <w:fldChar w:fldCharType="begin"/>
      </w:r>
      <w:r w:rsidRPr="00E37160">
        <w:rPr>
          <w:rFonts w:ascii="Arial" w:hAnsi="Arial" w:cs="Arial"/>
          <w:sz w:val="22"/>
          <w:szCs w:val="22"/>
        </w:rPr>
        <w:instrText xml:space="preserve"> HYPERLINK "https://sowa2021.efs.gov.pl/" </w:instrText>
      </w:r>
      <w:r w:rsidRPr="00E37160">
        <w:rPr>
          <w:rFonts w:ascii="Arial" w:hAnsi="Arial" w:cs="Arial"/>
          <w:sz w:val="22"/>
          <w:szCs w:val="22"/>
        </w:rPr>
      </w:r>
      <w:r w:rsidRPr="00E37160">
        <w:rPr>
          <w:rFonts w:ascii="Arial" w:hAnsi="Arial" w:cs="Arial"/>
          <w:sz w:val="22"/>
          <w:szCs w:val="22"/>
        </w:rPr>
        <w:fldChar w:fldCharType="separate"/>
      </w:r>
      <w:r w:rsidRPr="00E37160">
        <w:rPr>
          <w:rStyle w:val="Hipercze"/>
          <w:rFonts w:ascii="Arial" w:hAnsi="Arial" w:cs="Arial"/>
          <w:sz w:val="22"/>
          <w:szCs w:val="22"/>
        </w:rPr>
        <w:t>https://sowa2021.efs.gov.pl/</w:t>
      </w:r>
      <w:bookmarkEnd w:id="173"/>
      <w:r w:rsidRPr="00E37160">
        <w:rPr>
          <w:rFonts w:ascii="Arial" w:hAnsi="Arial" w:cs="Arial"/>
          <w:sz w:val="22"/>
          <w:szCs w:val="22"/>
        </w:rPr>
        <w:fldChar w:fldCharType="end"/>
      </w:r>
      <w:r w:rsidRPr="00E37160">
        <w:rPr>
          <w:rFonts w:ascii="Arial" w:hAnsi="Arial" w:cs="Arial"/>
          <w:sz w:val="22"/>
          <w:szCs w:val="22"/>
        </w:rPr>
        <w:t xml:space="preserve">  w zakładce POMOC.</w:t>
      </w:r>
    </w:p>
    <w:p w14:paraId="7CF203E8" w14:textId="79C6F81A" w:rsidR="002C22E7" w:rsidRPr="00E37160" w:rsidRDefault="002C22E7" w:rsidP="003A3602">
      <w:pPr>
        <w:pStyle w:val="Akapitzlist"/>
        <w:numPr>
          <w:ilvl w:val="1"/>
          <w:numId w:val="21"/>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Wzór wniosku o dofinansowanie stanowi załącznik </w:t>
      </w:r>
      <w:r w:rsidR="001869FA">
        <w:rPr>
          <w:rFonts w:ascii="Arial" w:hAnsi="Arial"/>
          <w:sz w:val="22"/>
          <w:lang w:val="pl-PL"/>
        </w:rPr>
        <w:t>7.1</w:t>
      </w:r>
      <w:r w:rsidRPr="00E37160">
        <w:rPr>
          <w:rFonts w:ascii="Arial" w:hAnsi="Arial" w:cs="Arial"/>
          <w:sz w:val="22"/>
          <w:szCs w:val="22"/>
          <w:lang w:val="pl-PL"/>
        </w:rPr>
        <w:t xml:space="preserve"> do niniejszego Regulaminu wyboru.</w:t>
      </w:r>
    </w:p>
    <w:p w14:paraId="6B8CE718" w14:textId="7C4B78BC" w:rsidR="00B1655E" w:rsidRPr="00E37160" w:rsidRDefault="002C22E7" w:rsidP="003A3602">
      <w:pPr>
        <w:pStyle w:val="Akapitzlist"/>
        <w:numPr>
          <w:ilvl w:val="1"/>
          <w:numId w:val="21"/>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Wniosek o dofinansowanie projektu powinien zostać przygotowany zgodnie z </w:t>
      </w:r>
      <w:r w:rsidRPr="00E37160">
        <w:rPr>
          <w:rFonts w:ascii="Arial" w:hAnsi="Arial" w:cs="Arial"/>
          <w:b/>
          <w:i/>
          <w:sz w:val="22"/>
          <w:szCs w:val="22"/>
          <w:lang w:val="pl-PL"/>
        </w:rPr>
        <w:t>Instrukcją wypełniania wniosku o dofinansowanie projektu</w:t>
      </w:r>
      <w:r w:rsidRPr="00E37160">
        <w:rPr>
          <w:rFonts w:ascii="Arial" w:hAnsi="Arial" w:cs="Arial"/>
          <w:b/>
          <w:sz w:val="22"/>
          <w:szCs w:val="22"/>
          <w:lang w:val="pl-PL"/>
        </w:rPr>
        <w:t xml:space="preserve">, która stanowi załącznik nr </w:t>
      </w:r>
      <w:r w:rsidR="001869FA" w:rsidRPr="00BB38FC">
        <w:rPr>
          <w:rFonts w:ascii="Arial" w:hAnsi="Arial" w:cs="Arial"/>
          <w:b/>
          <w:sz w:val="22"/>
          <w:szCs w:val="22"/>
          <w:lang w:val="pl-PL"/>
        </w:rPr>
        <w:t>7.16</w:t>
      </w:r>
      <w:r w:rsidRPr="00E37160">
        <w:rPr>
          <w:rFonts w:ascii="Arial" w:hAnsi="Arial" w:cs="Arial"/>
          <w:b/>
          <w:sz w:val="22"/>
          <w:szCs w:val="22"/>
          <w:lang w:val="pl-PL"/>
        </w:rPr>
        <w:t xml:space="preserve"> do niniejszego Regulaminu wyboru projektów</w:t>
      </w:r>
      <w:r w:rsidRPr="00E37160">
        <w:rPr>
          <w:rFonts w:ascii="Arial" w:hAnsi="Arial" w:cs="Arial"/>
          <w:sz w:val="22"/>
          <w:szCs w:val="22"/>
          <w:lang w:val="pl-PL"/>
        </w:rPr>
        <w:t>.</w:t>
      </w:r>
    </w:p>
    <w:p w14:paraId="178A81D3" w14:textId="77777777" w:rsidR="002C22E7" w:rsidRPr="00E37160" w:rsidRDefault="002C22E7" w:rsidP="003A3602">
      <w:pPr>
        <w:pStyle w:val="Akapitzlist"/>
        <w:numPr>
          <w:ilvl w:val="1"/>
          <w:numId w:val="21"/>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przedmiotowym naborze na etapie wyboru projektów do dofinansowania co do zasady nie są wymagane załączniki, składane wraz z wnioskiem o dofinansowanie</w:t>
      </w:r>
      <w:r w:rsidRPr="00E37160">
        <w:rPr>
          <w:rFonts w:ascii="Arial" w:hAnsi="Arial"/>
          <w:sz w:val="22"/>
        </w:rPr>
        <w:t xml:space="preserve"> z zastrzeżeniem przypadków, o których mowa poniżej</w:t>
      </w:r>
      <w:r w:rsidRPr="00E37160">
        <w:rPr>
          <w:rFonts w:ascii="Arial" w:hAnsi="Arial" w:cs="Arial"/>
          <w:sz w:val="22"/>
          <w:szCs w:val="22"/>
        </w:rPr>
        <w:t>. Ocenie podlega wniosek o dofinansowanie</w:t>
      </w:r>
      <w:r w:rsidRPr="00E37160">
        <w:rPr>
          <w:rFonts w:ascii="Arial" w:hAnsi="Arial"/>
          <w:sz w:val="22"/>
        </w:rPr>
        <w:t xml:space="preserve"> oraz</w:t>
      </w:r>
      <w:r w:rsidRPr="00E37160">
        <w:rPr>
          <w:rFonts w:ascii="Arial" w:hAnsi="Arial"/>
          <w:sz w:val="22"/>
          <w:lang w:val="pl-PL"/>
        </w:rPr>
        <w:t xml:space="preserve"> wskazany/e w sekcji XIII wniosku o dofinansowanie załączniki/i </w:t>
      </w:r>
      <w:r w:rsidRPr="00E37160">
        <w:rPr>
          <w:rFonts w:ascii="Arial" w:hAnsi="Arial"/>
          <w:sz w:val="22"/>
        </w:rPr>
        <w:t>:</w:t>
      </w:r>
    </w:p>
    <w:p w14:paraId="37A34A1A" w14:textId="49772647" w:rsidR="002C22E7" w:rsidRPr="00E37160" w:rsidRDefault="002C22E7" w:rsidP="003A3602">
      <w:pPr>
        <w:pStyle w:val="Akapitzlist"/>
        <w:numPr>
          <w:ilvl w:val="0"/>
          <w:numId w:val="48"/>
        </w:numPr>
        <w:spacing w:before="120" w:after="120" w:line="271" w:lineRule="auto"/>
        <w:contextualSpacing w:val="0"/>
        <w:rPr>
          <w:rFonts w:ascii="Arial" w:hAnsi="Arial" w:cs="Arial"/>
          <w:sz w:val="22"/>
          <w:szCs w:val="22"/>
        </w:rPr>
      </w:pPr>
      <w:r w:rsidRPr="00E37160">
        <w:rPr>
          <w:rFonts w:ascii="Arial" w:hAnsi="Arial"/>
          <w:sz w:val="22"/>
        </w:rPr>
        <w:lastRenderedPageBreak/>
        <w:t>w</w:t>
      </w:r>
      <w:r w:rsidRPr="00E37160">
        <w:rPr>
          <w:rFonts w:ascii="Arial" w:hAnsi="Arial" w:cs="Arial"/>
          <w:sz w:val="22"/>
          <w:szCs w:val="22"/>
        </w:rPr>
        <w:t xml:space="preserve"> przypadku </w:t>
      </w:r>
      <w:r w:rsidR="00B81A74" w:rsidRPr="00E37160">
        <w:rPr>
          <w:rFonts w:ascii="Arial" w:hAnsi="Arial" w:cs="Arial"/>
          <w:sz w:val="22"/>
          <w:szCs w:val="22"/>
          <w:lang w:val="pl-PL"/>
        </w:rPr>
        <w:t>Wnioskodawcy</w:t>
      </w:r>
      <w:r w:rsidR="00B81A74" w:rsidRPr="00E37160">
        <w:rPr>
          <w:rFonts w:ascii="Arial" w:hAnsi="Arial" w:cs="Arial"/>
          <w:sz w:val="22"/>
          <w:szCs w:val="22"/>
        </w:rPr>
        <w:t xml:space="preserve"> </w:t>
      </w:r>
      <w:r w:rsidRPr="00E37160">
        <w:rPr>
          <w:rFonts w:ascii="Arial" w:hAnsi="Arial" w:cs="Arial"/>
          <w:sz w:val="22"/>
          <w:szCs w:val="22"/>
        </w:rPr>
        <w:t xml:space="preserve">będącego </w:t>
      </w:r>
      <w:r w:rsidRPr="00E37160">
        <w:rPr>
          <w:rFonts w:ascii="Arial" w:hAnsi="Arial" w:cs="Arial"/>
          <w:b/>
          <w:sz w:val="22"/>
          <w:szCs w:val="22"/>
        </w:rPr>
        <w:t>spółką cywilną</w:t>
      </w:r>
      <w:r w:rsidRPr="00E37160">
        <w:rPr>
          <w:rFonts w:ascii="Arial" w:hAnsi="Arial" w:cs="Arial"/>
          <w:sz w:val="22"/>
          <w:szCs w:val="22"/>
        </w:rPr>
        <w:t xml:space="preserve"> </w:t>
      </w:r>
      <w:r w:rsidRPr="00E37160">
        <w:rPr>
          <w:rFonts w:ascii="Arial" w:hAnsi="Arial"/>
          <w:sz w:val="22"/>
        </w:rPr>
        <w:t>-</w:t>
      </w:r>
      <w:r w:rsidRPr="00E37160">
        <w:rPr>
          <w:rFonts w:ascii="Arial" w:hAnsi="Arial" w:cs="Arial"/>
          <w:sz w:val="22"/>
          <w:szCs w:val="22"/>
        </w:rPr>
        <w:t xml:space="preserve"> Informacja na temat składu osobowego spółki cywilnej, stanowiąca załącznik nr</w:t>
      </w:r>
      <w:r w:rsidR="00613320" w:rsidRPr="00E37160">
        <w:rPr>
          <w:rFonts w:ascii="Arial" w:hAnsi="Arial" w:cs="Arial"/>
          <w:sz w:val="22"/>
          <w:szCs w:val="22"/>
          <w:lang w:val="pl-PL"/>
        </w:rPr>
        <w:t xml:space="preserve"> </w:t>
      </w:r>
      <w:r w:rsidR="00E74AE2">
        <w:rPr>
          <w:rFonts w:ascii="Arial" w:hAnsi="Arial"/>
          <w:sz w:val="22"/>
          <w:lang w:val="pl-PL"/>
        </w:rPr>
        <w:t>7.1.1</w:t>
      </w:r>
      <w:r w:rsidR="00613320" w:rsidRPr="00E37160">
        <w:rPr>
          <w:rFonts w:ascii="Arial" w:hAnsi="Arial"/>
          <w:i/>
          <w:sz w:val="22"/>
          <w:lang w:val="pl-PL"/>
        </w:rPr>
        <w:t xml:space="preserve"> </w:t>
      </w:r>
      <w:r w:rsidRPr="00E37160">
        <w:rPr>
          <w:rFonts w:ascii="Arial" w:hAnsi="Arial" w:cs="Arial"/>
          <w:sz w:val="22"/>
          <w:szCs w:val="22"/>
        </w:rPr>
        <w:t xml:space="preserve">do Regulaminu </w:t>
      </w:r>
      <w:r w:rsidRPr="00E37160">
        <w:rPr>
          <w:rFonts w:ascii="Arial" w:hAnsi="Arial" w:cs="Arial"/>
          <w:sz w:val="22"/>
          <w:szCs w:val="22"/>
          <w:lang w:val="pl-PL"/>
        </w:rPr>
        <w:t>wyboru projektów</w:t>
      </w:r>
      <w:r w:rsidRPr="00E37160">
        <w:rPr>
          <w:rFonts w:ascii="Arial" w:hAnsi="Arial"/>
          <w:sz w:val="22"/>
        </w:rPr>
        <w:t>;</w:t>
      </w:r>
    </w:p>
    <w:p w14:paraId="0E5EA81B" w14:textId="77777777" w:rsidR="002C22E7" w:rsidRPr="00E37160" w:rsidRDefault="002C22E7" w:rsidP="003A3602">
      <w:pPr>
        <w:pStyle w:val="Akapitzlist"/>
        <w:numPr>
          <w:ilvl w:val="0"/>
          <w:numId w:val="48"/>
        </w:numPr>
        <w:spacing w:before="120" w:after="120" w:line="271" w:lineRule="auto"/>
        <w:contextualSpacing w:val="0"/>
        <w:rPr>
          <w:rFonts w:ascii="Arial" w:hAnsi="Arial" w:cs="Arial"/>
          <w:sz w:val="22"/>
          <w:szCs w:val="22"/>
        </w:rPr>
      </w:pPr>
      <w:r w:rsidRPr="00E37160">
        <w:rPr>
          <w:rFonts w:ascii="Arial" w:hAnsi="Arial"/>
          <w:sz w:val="22"/>
        </w:rPr>
        <w:t xml:space="preserve">w przypadku zidentyfikowania w projekcie </w:t>
      </w:r>
      <w:r w:rsidRPr="00E37160">
        <w:rPr>
          <w:rFonts w:ascii="Arial" w:hAnsi="Arial"/>
          <w:b/>
          <w:sz w:val="22"/>
        </w:rPr>
        <w:t xml:space="preserve">pomocy de </w:t>
      </w:r>
      <w:proofErr w:type="spellStart"/>
      <w:r w:rsidRPr="00E37160">
        <w:rPr>
          <w:rFonts w:ascii="Arial" w:hAnsi="Arial"/>
          <w:b/>
          <w:sz w:val="22"/>
        </w:rPr>
        <w:t>minimis</w:t>
      </w:r>
      <w:proofErr w:type="spellEnd"/>
      <w:r w:rsidRPr="00E37160">
        <w:rPr>
          <w:rFonts w:ascii="Arial" w:hAnsi="Arial"/>
          <w:b/>
          <w:sz w:val="22"/>
        </w:rPr>
        <w:t>/pomocy publicznej:</w:t>
      </w:r>
    </w:p>
    <w:p w14:paraId="6063D36C" w14:textId="4B4D7092" w:rsidR="002C22E7" w:rsidRPr="00E37160" w:rsidRDefault="002C22E7" w:rsidP="003A3602">
      <w:pPr>
        <w:pStyle w:val="NormalnyWeb"/>
        <w:numPr>
          <w:ilvl w:val="0"/>
          <w:numId w:val="50"/>
        </w:numPr>
        <w:spacing w:before="120" w:after="120" w:line="271" w:lineRule="auto"/>
        <w:ind w:left="993" w:hanging="284"/>
        <w:rPr>
          <w:rFonts w:ascii="Arial" w:hAnsi="Arial" w:cs="Arial"/>
          <w:iCs/>
          <w:sz w:val="22"/>
          <w:szCs w:val="22"/>
        </w:rPr>
      </w:pPr>
      <w:r w:rsidRPr="00E37160">
        <w:rPr>
          <w:rFonts w:ascii="Arial" w:hAnsi="Arial" w:cs="Arial"/>
          <w:iCs/>
          <w:sz w:val="22"/>
          <w:szCs w:val="22"/>
        </w:rPr>
        <w:t xml:space="preserve">Formularz informacji przedstawianych przy ubieganiu się o pomoc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lub </w:t>
      </w:r>
      <w:r w:rsidRPr="00E37160">
        <w:rPr>
          <w:rStyle w:val="Hipercze"/>
          <w:rFonts w:ascii="Arial" w:hAnsi="Arial" w:cs="Arial"/>
          <w:color w:val="auto"/>
          <w:sz w:val="22"/>
          <w:szCs w:val="22"/>
          <w:u w:val="none"/>
        </w:rPr>
        <w:t xml:space="preserve">Formularz informacji przedstawianych przy ubieganiu się o pomoc inną niż pomoc w rolnictwie lub rybołówstwie,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lub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w rolnictwie lub rybołówstwie</w:t>
      </w:r>
      <w:r w:rsidRPr="00E37160">
        <w:rPr>
          <w:rFonts w:ascii="Arial" w:hAnsi="Arial" w:cs="Arial"/>
          <w:iCs/>
          <w:sz w:val="22"/>
          <w:szCs w:val="22"/>
        </w:rPr>
        <w:t xml:space="preserve">, stanowiące odpowiednio: załącznik nr </w:t>
      </w:r>
      <w:r w:rsidR="00216A8D">
        <w:rPr>
          <w:rFonts w:ascii="Arial" w:hAnsi="Arial" w:cs="Arial"/>
          <w:iCs/>
          <w:sz w:val="22"/>
          <w:szCs w:val="22"/>
        </w:rPr>
        <w:t>7.10</w:t>
      </w:r>
      <w:r w:rsidR="00BB38FC">
        <w:rPr>
          <w:rFonts w:ascii="Arial" w:hAnsi="Arial" w:cs="Arial"/>
          <w:iCs/>
          <w:sz w:val="22"/>
          <w:szCs w:val="22"/>
        </w:rPr>
        <w:t xml:space="preserve"> </w:t>
      </w:r>
      <w:r w:rsidRPr="00E37160">
        <w:rPr>
          <w:rFonts w:ascii="Arial" w:hAnsi="Arial" w:cs="Arial"/>
          <w:iCs/>
          <w:sz w:val="22"/>
          <w:szCs w:val="22"/>
        </w:rPr>
        <w:t xml:space="preserve">oraz załącznik nr </w:t>
      </w:r>
      <w:r w:rsidR="00216A8D" w:rsidRPr="00216A8D">
        <w:rPr>
          <w:rFonts w:ascii="Arial" w:hAnsi="Arial"/>
          <w:iCs/>
          <w:sz w:val="22"/>
        </w:rPr>
        <w:t>7.11</w:t>
      </w:r>
      <w:r w:rsidR="00BB38FC">
        <w:rPr>
          <w:rFonts w:ascii="Arial" w:hAnsi="Arial"/>
          <w:iCs/>
          <w:sz w:val="22"/>
        </w:rPr>
        <w:t xml:space="preserve"> </w:t>
      </w:r>
      <w:r w:rsidRPr="00E37160">
        <w:rPr>
          <w:rFonts w:ascii="Arial" w:hAnsi="Arial" w:cs="Arial"/>
          <w:iCs/>
          <w:sz w:val="22"/>
          <w:szCs w:val="22"/>
        </w:rPr>
        <w:t xml:space="preserve">do Regulaminu wyboru projektów </w:t>
      </w:r>
      <w:r w:rsidRPr="00E37160">
        <w:rPr>
          <w:rFonts w:ascii="Arial" w:hAnsi="Arial" w:cs="Arial"/>
          <w:b/>
          <w:iCs/>
          <w:sz w:val="22"/>
          <w:szCs w:val="22"/>
        </w:rPr>
        <w:t>oraz</w:t>
      </w:r>
    </w:p>
    <w:p w14:paraId="70B2B83D" w14:textId="674BEC56" w:rsidR="002C22E7" w:rsidRDefault="002C22E7" w:rsidP="003A3602">
      <w:pPr>
        <w:pStyle w:val="NormalnyWeb"/>
        <w:numPr>
          <w:ilvl w:val="0"/>
          <w:numId w:val="50"/>
        </w:numPr>
        <w:spacing w:before="120" w:after="120" w:line="271" w:lineRule="auto"/>
        <w:ind w:left="993" w:hanging="284"/>
        <w:rPr>
          <w:rFonts w:ascii="Arial" w:hAnsi="Arial" w:cs="Arial"/>
          <w:iCs/>
          <w:sz w:val="22"/>
          <w:szCs w:val="22"/>
        </w:rPr>
      </w:pPr>
      <w:r w:rsidRPr="00E37160">
        <w:rPr>
          <w:rFonts w:ascii="Arial" w:hAnsi="Arial" w:cs="Arial"/>
          <w:iCs/>
          <w:sz w:val="22"/>
          <w:szCs w:val="22"/>
        </w:rPr>
        <w:t xml:space="preserve">Oświadczenie o wysokości uzyskanej pomocy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stanowiące załącznik nr </w:t>
      </w:r>
      <w:r w:rsidR="00E74AE2">
        <w:rPr>
          <w:rFonts w:ascii="Arial" w:hAnsi="Arial"/>
          <w:sz w:val="22"/>
        </w:rPr>
        <w:t>7.13</w:t>
      </w:r>
      <w:r w:rsidRPr="00E37160">
        <w:rPr>
          <w:rFonts w:ascii="Arial" w:hAnsi="Arial" w:cs="Arial"/>
          <w:iCs/>
          <w:sz w:val="22"/>
          <w:szCs w:val="22"/>
        </w:rPr>
        <w:t xml:space="preserve"> do Regulaminu wyboru projektów lub wszystkie posiadane przez Wnioskodawcę zaświadczenia o uzyskanej pomocy de </w:t>
      </w:r>
      <w:proofErr w:type="spellStart"/>
      <w:r w:rsidRPr="00E37160">
        <w:rPr>
          <w:rFonts w:ascii="Arial" w:hAnsi="Arial" w:cs="Arial"/>
          <w:iCs/>
          <w:sz w:val="22"/>
          <w:szCs w:val="22"/>
        </w:rPr>
        <w:t>minimis</w:t>
      </w:r>
      <w:proofErr w:type="spellEnd"/>
      <w:r w:rsidRPr="00E37160" w:rsidDel="006C5440">
        <w:rPr>
          <w:rFonts w:ascii="Arial" w:hAnsi="Arial" w:cs="Arial"/>
          <w:iCs/>
          <w:sz w:val="22"/>
          <w:szCs w:val="22"/>
        </w:rPr>
        <w:t xml:space="preserve"> </w:t>
      </w:r>
      <w:r w:rsidRPr="00E37160">
        <w:rPr>
          <w:rFonts w:ascii="Arial" w:hAnsi="Arial" w:cs="Arial"/>
          <w:b/>
          <w:iCs/>
          <w:sz w:val="22"/>
          <w:szCs w:val="22"/>
        </w:rPr>
        <w:t>albo</w:t>
      </w:r>
      <w:r w:rsidRPr="00E37160" w:rsidDel="006C5440">
        <w:rPr>
          <w:rFonts w:ascii="Arial" w:hAnsi="Arial" w:cs="Arial"/>
          <w:iCs/>
          <w:sz w:val="22"/>
          <w:szCs w:val="22"/>
        </w:rPr>
        <w:t xml:space="preserve"> </w:t>
      </w:r>
      <w:r w:rsidRPr="00E37160">
        <w:rPr>
          <w:rFonts w:ascii="Arial" w:hAnsi="Arial" w:cs="Arial"/>
          <w:iCs/>
          <w:sz w:val="22"/>
          <w:szCs w:val="22"/>
        </w:rPr>
        <w:t xml:space="preserve">Oświadczenie o nieuzyskaniu pomocy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stanowiące załącznik nr </w:t>
      </w:r>
      <w:r w:rsidR="00E74AE2">
        <w:rPr>
          <w:rFonts w:ascii="Arial" w:hAnsi="Arial"/>
          <w:sz w:val="22"/>
        </w:rPr>
        <w:t>7.14</w:t>
      </w:r>
      <w:r w:rsidRPr="00E37160">
        <w:rPr>
          <w:rFonts w:ascii="Arial" w:hAnsi="Arial" w:cs="Arial"/>
          <w:iCs/>
          <w:sz w:val="22"/>
          <w:szCs w:val="22"/>
        </w:rPr>
        <w:t xml:space="preserve"> do Regulaminu wyboru projektów</w:t>
      </w:r>
      <w:r w:rsidR="00342008">
        <w:rPr>
          <w:rFonts w:ascii="Arial" w:hAnsi="Arial" w:cs="Arial"/>
          <w:iCs/>
          <w:sz w:val="22"/>
          <w:szCs w:val="22"/>
        </w:rPr>
        <w:t>.</w:t>
      </w:r>
    </w:p>
    <w:p w14:paraId="6F46E8F2" w14:textId="66B698D9" w:rsidR="002C22E7" w:rsidRPr="00EC435F" w:rsidRDefault="00AB2875" w:rsidP="00EC435F">
      <w:pPr>
        <w:pStyle w:val="Akapitzlist"/>
        <w:spacing w:before="120" w:after="120" w:line="271" w:lineRule="auto"/>
      </w:pPr>
      <w:r w:rsidDel="00AB2875">
        <w:rPr>
          <w:rStyle w:val="Odwoaniedokomentarza"/>
        </w:rPr>
        <w:t xml:space="preserve"> </w:t>
      </w:r>
      <w:r w:rsidR="002C22E7" w:rsidRPr="00EC435F">
        <w:rPr>
          <w:rFonts w:ascii="Arial" w:hAnsi="Arial" w:cs="Arial"/>
          <w:sz w:val="22"/>
          <w:szCs w:val="22"/>
        </w:rPr>
        <w:t>(</w:t>
      </w:r>
      <w:r w:rsidR="00342008" w:rsidRPr="00EC435F">
        <w:rPr>
          <w:rFonts w:ascii="Arial" w:hAnsi="Arial" w:cs="Arial"/>
          <w:sz w:val="22"/>
          <w:szCs w:val="22"/>
          <w:lang w:val="pl-PL"/>
        </w:rPr>
        <w:t>P</w:t>
      </w:r>
      <w:r w:rsidR="00452EC8" w:rsidRPr="00EC435F">
        <w:rPr>
          <w:rFonts w:ascii="Arial" w:hAnsi="Arial" w:cs="Arial"/>
          <w:sz w:val="22"/>
          <w:szCs w:val="22"/>
          <w:lang w:val="pl-PL"/>
        </w:rPr>
        <w:t xml:space="preserve">owyższe dokumenty wypełnione zgodnie ze stanem faktycznym należy </w:t>
      </w:r>
      <w:proofErr w:type="spellStart"/>
      <w:r w:rsidR="00452EC8" w:rsidRPr="00EC435F">
        <w:rPr>
          <w:rFonts w:ascii="Arial" w:hAnsi="Arial" w:cs="Arial"/>
          <w:sz w:val="22"/>
          <w:szCs w:val="22"/>
          <w:lang w:val="pl-PL"/>
        </w:rPr>
        <w:t>należy</w:t>
      </w:r>
      <w:proofErr w:type="spellEnd"/>
      <w:r w:rsidR="00452EC8" w:rsidRPr="00EC435F">
        <w:rPr>
          <w:rFonts w:ascii="Arial" w:hAnsi="Arial" w:cs="Arial"/>
          <w:sz w:val="22"/>
          <w:szCs w:val="22"/>
          <w:lang w:val="pl-PL"/>
        </w:rPr>
        <w:t xml:space="preserve"> złożyć wraz z wnioskiem o dofinansowanie w sekcji XIII </w:t>
      </w:r>
      <w:proofErr w:type="spellStart"/>
      <w:r w:rsidR="00452EC8" w:rsidRPr="00EC435F">
        <w:rPr>
          <w:rFonts w:ascii="Arial" w:hAnsi="Arial" w:cs="Arial"/>
          <w:sz w:val="22"/>
          <w:szCs w:val="22"/>
          <w:lang w:val="pl-PL"/>
        </w:rPr>
        <w:t>Załaczniki</w:t>
      </w:r>
      <w:proofErr w:type="spellEnd"/>
      <w:r w:rsidR="00452EC8" w:rsidRPr="00EC435F">
        <w:rPr>
          <w:rFonts w:ascii="Arial" w:hAnsi="Arial" w:cs="Arial"/>
          <w:sz w:val="22"/>
          <w:szCs w:val="22"/>
          <w:lang w:val="pl-PL"/>
        </w:rPr>
        <w:t xml:space="preserve">. Dokument/y powinien/powinny </w:t>
      </w:r>
      <w:r w:rsidR="00397F69" w:rsidRPr="001A0E95">
        <w:rPr>
          <w:rFonts w:ascii="Arial" w:hAnsi="Arial" w:cs="Arial"/>
          <w:sz w:val="22"/>
          <w:szCs w:val="22"/>
          <w:lang w:val="pl-PL"/>
        </w:rPr>
        <w:t xml:space="preserve">zostać </w:t>
      </w:r>
      <w:r w:rsidR="00397F69" w:rsidRPr="001A0E95">
        <w:rPr>
          <w:rFonts w:ascii="Arial" w:hAnsi="Arial" w:cs="Arial"/>
          <w:sz w:val="22"/>
          <w:szCs w:val="22"/>
        </w:rPr>
        <w:t>podpisany</w:t>
      </w:r>
      <w:r w:rsidR="00397F69">
        <w:rPr>
          <w:rFonts w:ascii="Arial" w:hAnsi="Arial" w:cs="Arial"/>
          <w:sz w:val="22"/>
          <w:szCs w:val="22"/>
          <w:lang w:val="pl-PL"/>
        </w:rPr>
        <w:t>/e</w:t>
      </w:r>
      <w:r w:rsidR="00397F69" w:rsidRPr="001A0E95">
        <w:rPr>
          <w:rFonts w:ascii="Arial" w:hAnsi="Arial" w:cs="Arial"/>
          <w:sz w:val="22"/>
          <w:szCs w:val="22"/>
        </w:rPr>
        <w:t xml:space="preserve"> podpisem kwalifikowalnym przez osobę/y upoważnioną/e </w:t>
      </w:r>
      <w:r w:rsidR="00397F69" w:rsidRPr="001A0E95">
        <w:rPr>
          <w:rFonts w:ascii="Arial" w:hAnsi="Arial" w:cs="Arial"/>
          <w:sz w:val="22"/>
          <w:szCs w:val="22"/>
          <w:lang w:val="pl-PL"/>
        </w:rPr>
        <w:t xml:space="preserve">lub </w:t>
      </w:r>
      <w:r w:rsidR="00452EC8" w:rsidRPr="00EC435F">
        <w:rPr>
          <w:rFonts w:ascii="Arial" w:hAnsi="Arial" w:cs="Arial"/>
          <w:sz w:val="22"/>
          <w:szCs w:val="22"/>
          <w:lang w:val="pl-PL"/>
        </w:rPr>
        <w:t>zostać podpisany/podpisane przez osoby upoważnione a następnie zeskanowany/zeskanowane lub sfotografowany/sfotografowane i zapisany/zapisane w nieedytowalnym formacie (PDF lub JPG), uniemożliwiający wprowadzenie zmian do jego/ich treści</w:t>
      </w:r>
      <w:r w:rsidR="002C22E7" w:rsidRPr="00EC435F">
        <w:rPr>
          <w:rFonts w:ascii="Arial" w:hAnsi="Arial" w:cs="Arial"/>
          <w:sz w:val="22"/>
          <w:szCs w:val="22"/>
        </w:rPr>
        <w:t>).</w:t>
      </w:r>
      <w:r w:rsidRPr="00EC435F">
        <w:rPr>
          <w:rFonts w:ascii="Arial" w:hAnsi="Arial" w:cs="Arial"/>
          <w:sz w:val="22"/>
          <w:szCs w:val="22"/>
        </w:rPr>
        <w:t xml:space="preserve"> Dokumenty dotyczące Partnera podpisuje Partner, a Wnioskodawca składa je wraz z wnioskiem o dofinansowanie.</w:t>
      </w:r>
      <w:r w:rsidRPr="00EC435F">
        <w:t xml:space="preserve"> </w:t>
      </w:r>
    </w:p>
    <w:p w14:paraId="5522EB79" w14:textId="7B7A69A6" w:rsidR="00AB2875" w:rsidRPr="00342008" w:rsidRDefault="00AB2875" w:rsidP="00AB2875">
      <w:pPr>
        <w:pStyle w:val="NormalnyWeb"/>
        <w:spacing w:before="120" w:after="120" w:line="271" w:lineRule="auto"/>
        <w:ind w:left="709"/>
        <w:rPr>
          <w:rFonts w:ascii="Arial" w:hAnsi="Arial" w:cs="Arial"/>
          <w:sz w:val="22"/>
          <w:szCs w:val="22"/>
        </w:rPr>
      </w:pPr>
      <w:r w:rsidRPr="005F0E79">
        <w:rPr>
          <w:rFonts w:ascii="Arial" w:hAnsi="Arial" w:cs="Arial"/>
          <w:sz w:val="22"/>
          <w:szCs w:val="22"/>
        </w:rPr>
        <w:t>W przypadku projektu partnerskiego, do wniosku należy załączyć dokumenty dotyczące Wnioskodawcy oraz osobne dokumenty dotyczące Partnera (jeśli oba podmioty ubiegają się o przyznanie pomocy</w:t>
      </w:r>
      <w:r>
        <w:rPr>
          <w:rFonts w:ascii="Arial" w:hAnsi="Arial" w:cs="Arial"/>
          <w:sz w:val="22"/>
          <w:szCs w:val="22"/>
        </w:rPr>
        <w:t xml:space="preserve">. </w:t>
      </w:r>
      <w:r w:rsidRPr="005F0E79">
        <w:rPr>
          <w:rFonts w:ascii="Arial" w:hAnsi="Arial" w:cs="Arial"/>
          <w:sz w:val="22"/>
          <w:szCs w:val="22"/>
        </w:rPr>
        <w:t xml:space="preserve">Jeśli o pomoc na I poziomie ubiega się </w:t>
      </w:r>
      <w:r>
        <w:rPr>
          <w:rFonts w:ascii="Arial" w:hAnsi="Arial" w:cs="Arial"/>
          <w:sz w:val="22"/>
          <w:szCs w:val="22"/>
        </w:rPr>
        <w:t xml:space="preserve">tylko </w:t>
      </w:r>
      <w:r w:rsidRPr="005F0E79">
        <w:rPr>
          <w:rFonts w:ascii="Arial" w:hAnsi="Arial" w:cs="Arial"/>
          <w:sz w:val="22"/>
          <w:szCs w:val="22"/>
        </w:rPr>
        <w:t xml:space="preserve">Partner, wówczas </w:t>
      </w:r>
      <w:r>
        <w:rPr>
          <w:rFonts w:ascii="Arial" w:hAnsi="Arial" w:cs="Arial"/>
          <w:sz w:val="22"/>
          <w:szCs w:val="22"/>
        </w:rPr>
        <w:t xml:space="preserve">Wnioskodawca w imieniu Partnera składa </w:t>
      </w:r>
      <w:r w:rsidRPr="005F0E79">
        <w:rPr>
          <w:rFonts w:ascii="Arial" w:hAnsi="Arial" w:cs="Arial"/>
          <w:sz w:val="22"/>
          <w:szCs w:val="22"/>
        </w:rPr>
        <w:t xml:space="preserve">wyłącznie dokumenty </w:t>
      </w:r>
      <w:r>
        <w:rPr>
          <w:rFonts w:ascii="Arial" w:hAnsi="Arial" w:cs="Arial"/>
          <w:sz w:val="22"/>
          <w:szCs w:val="22"/>
        </w:rPr>
        <w:t xml:space="preserve">dotyczące </w:t>
      </w:r>
      <w:r w:rsidRPr="005F0E79">
        <w:rPr>
          <w:rFonts w:ascii="Arial" w:hAnsi="Arial" w:cs="Arial"/>
          <w:sz w:val="22"/>
          <w:szCs w:val="22"/>
        </w:rPr>
        <w:t xml:space="preserve">Partnera. Jeśli natomiast o pomoc publiczną/de </w:t>
      </w:r>
      <w:proofErr w:type="spellStart"/>
      <w:r w:rsidRPr="005F0E79">
        <w:rPr>
          <w:rFonts w:ascii="Arial" w:hAnsi="Arial" w:cs="Arial"/>
          <w:sz w:val="22"/>
          <w:szCs w:val="22"/>
        </w:rPr>
        <w:t>minimis</w:t>
      </w:r>
      <w:proofErr w:type="spellEnd"/>
      <w:r w:rsidRPr="005F0E79">
        <w:rPr>
          <w:rFonts w:ascii="Arial" w:hAnsi="Arial" w:cs="Arial"/>
          <w:sz w:val="22"/>
          <w:szCs w:val="22"/>
        </w:rPr>
        <w:t xml:space="preserve"> ubiega się tylko Wnioskodawca, to </w:t>
      </w:r>
      <w:r>
        <w:rPr>
          <w:rFonts w:ascii="Arial" w:hAnsi="Arial" w:cs="Arial"/>
          <w:sz w:val="22"/>
          <w:szCs w:val="22"/>
        </w:rPr>
        <w:t xml:space="preserve">Wnioskodawca </w:t>
      </w:r>
      <w:r w:rsidRPr="005F0E79">
        <w:rPr>
          <w:rFonts w:ascii="Arial" w:hAnsi="Arial" w:cs="Arial"/>
          <w:sz w:val="22"/>
          <w:szCs w:val="22"/>
        </w:rPr>
        <w:t>składa dokumenty dotyczące wyłącznie własnego podmiotu.</w:t>
      </w:r>
      <w:r>
        <w:rPr>
          <w:rFonts w:ascii="Arial" w:hAnsi="Arial" w:cs="Arial"/>
          <w:sz w:val="22"/>
          <w:szCs w:val="22"/>
        </w:rPr>
        <w:t xml:space="preserve">  </w:t>
      </w:r>
    </w:p>
    <w:p w14:paraId="58F80ECD" w14:textId="77777777" w:rsidR="004E0FC1" w:rsidRPr="00E37160" w:rsidRDefault="004E0FC1" w:rsidP="002C22E7">
      <w:pPr>
        <w:pStyle w:val="Akapitzlist"/>
        <w:spacing w:before="120" w:after="120" w:line="271" w:lineRule="auto"/>
        <w:contextualSpacing w:val="0"/>
        <w:rPr>
          <w:rFonts w:ascii="Arial" w:hAnsi="Arial" w:cs="Arial"/>
          <w:sz w:val="22"/>
          <w:szCs w:val="22"/>
        </w:rPr>
      </w:pPr>
    </w:p>
    <w:p w14:paraId="24EC44BE" w14:textId="77777777" w:rsidR="00B249C2" w:rsidRPr="00E37160" w:rsidRDefault="00832F27" w:rsidP="003A4438">
      <w:pPr>
        <w:pStyle w:val="Styl5"/>
      </w:pPr>
      <w:bookmarkStart w:id="174" w:name="_Toc440453328"/>
      <w:bookmarkStart w:id="175" w:name="_Toc440617826"/>
      <w:bookmarkStart w:id="176" w:name="_Toc430615387"/>
      <w:bookmarkStart w:id="177" w:name="_Toc430633308"/>
      <w:bookmarkStart w:id="178" w:name="_Toc430646273"/>
      <w:bookmarkStart w:id="179" w:name="_Toc430615388"/>
      <w:bookmarkStart w:id="180" w:name="_Toc430633309"/>
      <w:bookmarkStart w:id="181" w:name="_Toc430646274"/>
      <w:bookmarkStart w:id="182" w:name="_Toc430615389"/>
      <w:bookmarkStart w:id="183" w:name="_Toc430633310"/>
      <w:bookmarkStart w:id="184" w:name="_Toc430646275"/>
      <w:bookmarkStart w:id="185" w:name="_Toc430545316"/>
      <w:bookmarkStart w:id="186" w:name="_Toc430615390"/>
      <w:bookmarkStart w:id="187" w:name="_Toc430633311"/>
      <w:bookmarkStart w:id="188" w:name="_Toc430646276"/>
      <w:bookmarkStart w:id="189" w:name="_Toc430545317"/>
      <w:bookmarkStart w:id="190" w:name="_Toc430615391"/>
      <w:bookmarkStart w:id="191" w:name="_Toc430633312"/>
      <w:bookmarkStart w:id="192" w:name="_Toc430646277"/>
      <w:bookmarkStart w:id="193" w:name="_Toc430545318"/>
      <w:bookmarkStart w:id="194" w:name="_Toc430615392"/>
      <w:bookmarkStart w:id="195" w:name="_Toc430633313"/>
      <w:bookmarkStart w:id="196" w:name="_Toc430646278"/>
      <w:bookmarkStart w:id="197" w:name="_Toc430545319"/>
      <w:bookmarkStart w:id="198" w:name="_Toc430615393"/>
      <w:bookmarkStart w:id="199" w:name="_Toc430633314"/>
      <w:bookmarkStart w:id="200" w:name="_Toc430646279"/>
      <w:bookmarkStart w:id="201" w:name="_Toc430545320"/>
      <w:bookmarkStart w:id="202" w:name="_Toc430615394"/>
      <w:bookmarkStart w:id="203" w:name="_Toc430633315"/>
      <w:bookmarkStart w:id="204" w:name="_Toc430646280"/>
      <w:bookmarkStart w:id="205" w:name="_Toc430545321"/>
      <w:bookmarkStart w:id="206" w:name="_Toc430615395"/>
      <w:bookmarkStart w:id="207" w:name="_Toc430633316"/>
      <w:bookmarkStart w:id="208" w:name="_Toc430646281"/>
      <w:bookmarkStart w:id="209" w:name="_Toc430545322"/>
      <w:bookmarkStart w:id="210" w:name="_Toc430615396"/>
      <w:bookmarkStart w:id="211" w:name="_Toc430633317"/>
      <w:bookmarkStart w:id="212" w:name="_Toc430646282"/>
      <w:bookmarkStart w:id="213" w:name="_Toc430545323"/>
      <w:bookmarkStart w:id="214" w:name="_Toc430615397"/>
      <w:bookmarkStart w:id="215" w:name="_Toc430633318"/>
      <w:bookmarkStart w:id="216" w:name="_Toc430646283"/>
      <w:bookmarkStart w:id="217" w:name="_Toc430545324"/>
      <w:bookmarkStart w:id="218" w:name="_Toc430615398"/>
      <w:bookmarkStart w:id="219" w:name="_Toc430633319"/>
      <w:bookmarkStart w:id="220" w:name="_Toc430646284"/>
      <w:bookmarkStart w:id="221" w:name="_Toc430545325"/>
      <w:bookmarkStart w:id="222" w:name="_Toc430615399"/>
      <w:bookmarkStart w:id="223" w:name="_Toc430633320"/>
      <w:bookmarkStart w:id="224" w:name="_Toc430646285"/>
      <w:bookmarkStart w:id="225" w:name="_Toc430545326"/>
      <w:bookmarkStart w:id="226" w:name="_Toc430615400"/>
      <w:bookmarkStart w:id="227" w:name="_Toc430633321"/>
      <w:bookmarkStart w:id="228" w:name="_Toc430646286"/>
      <w:bookmarkStart w:id="229" w:name="_Toc430545327"/>
      <w:bookmarkStart w:id="230" w:name="_Toc430615401"/>
      <w:bookmarkStart w:id="231" w:name="_Toc430633322"/>
      <w:bookmarkStart w:id="232" w:name="_Toc430646287"/>
      <w:bookmarkStart w:id="233" w:name="_Toc430545328"/>
      <w:bookmarkStart w:id="234" w:name="_Toc430615402"/>
      <w:bookmarkStart w:id="235" w:name="_Toc430633323"/>
      <w:bookmarkStart w:id="236" w:name="_Toc430646288"/>
      <w:bookmarkStart w:id="237" w:name="_Toc430545329"/>
      <w:bookmarkStart w:id="238" w:name="_Toc430615403"/>
      <w:bookmarkStart w:id="239" w:name="_Toc430633324"/>
      <w:bookmarkStart w:id="240" w:name="_Toc430646289"/>
      <w:bookmarkStart w:id="241" w:name="_Toc430545330"/>
      <w:bookmarkStart w:id="242" w:name="_Toc430615404"/>
      <w:bookmarkStart w:id="243" w:name="_Toc430633325"/>
      <w:bookmarkStart w:id="244" w:name="_Toc430646290"/>
      <w:bookmarkStart w:id="245" w:name="_Toc430545331"/>
      <w:bookmarkStart w:id="246" w:name="_Toc430615405"/>
      <w:bookmarkStart w:id="247" w:name="_Toc430633326"/>
      <w:bookmarkStart w:id="248" w:name="_Toc430646291"/>
      <w:bookmarkStart w:id="249" w:name="_Toc430545332"/>
      <w:bookmarkStart w:id="250" w:name="_Toc430615406"/>
      <w:bookmarkStart w:id="251" w:name="_Toc430633327"/>
      <w:bookmarkStart w:id="252" w:name="_Toc430646292"/>
      <w:bookmarkStart w:id="253" w:name="_Toc430545333"/>
      <w:bookmarkStart w:id="254" w:name="_Toc430615407"/>
      <w:bookmarkStart w:id="255" w:name="_Toc430633328"/>
      <w:bookmarkStart w:id="256" w:name="_Toc430646293"/>
      <w:bookmarkStart w:id="257" w:name="_Toc430545334"/>
      <w:bookmarkStart w:id="258" w:name="_Toc430615408"/>
      <w:bookmarkStart w:id="259" w:name="_Toc430633329"/>
      <w:bookmarkStart w:id="260" w:name="_Toc430646294"/>
      <w:bookmarkStart w:id="261" w:name="_Toc430545335"/>
      <w:bookmarkStart w:id="262" w:name="_Toc430615409"/>
      <w:bookmarkStart w:id="263" w:name="_Toc430633330"/>
      <w:bookmarkStart w:id="264" w:name="_Toc430646295"/>
      <w:bookmarkStart w:id="265" w:name="_Toc430545336"/>
      <w:bookmarkStart w:id="266" w:name="_Toc430615410"/>
      <w:bookmarkStart w:id="267" w:name="_Toc430633331"/>
      <w:bookmarkStart w:id="268" w:name="_Toc430646296"/>
      <w:bookmarkStart w:id="269" w:name="_Toc430545337"/>
      <w:bookmarkStart w:id="270" w:name="_Toc430615411"/>
      <w:bookmarkStart w:id="271" w:name="_Toc430633332"/>
      <w:bookmarkStart w:id="272" w:name="_Toc430646297"/>
      <w:bookmarkStart w:id="273" w:name="_Toc430545338"/>
      <w:bookmarkStart w:id="274" w:name="_Toc430615412"/>
      <w:bookmarkStart w:id="275" w:name="_Toc430633333"/>
      <w:bookmarkStart w:id="276" w:name="_Toc430646298"/>
      <w:bookmarkStart w:id="277" w:name="_Toc200089384"/>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r w:rsidRPr="00E37160">
        <w:t>Wymagania czasowe</w:t>
      </w:r>
      <w:bookmarkEnd w:id="277"/>
    </w:p>
    <w:p w14:paraId="171604EB" w14:textId="720F796A" w:rsidR="004E75AD" w:rsidRPr="00E37160" w:rsidRDefault="006D6000" w:rsidP="003A3602">
      <w:pPr>
        <w:pStyle w:val="Akapitzlist"/>
        <w:numPr>
          <w:ilvl w:val="2"/>
          <w:numId w:val="22"/>
        </w:numPr>
        <w:spacing w:before="120" w:after="120" w:line="271" w:lineRule="auto"/>
        <w:ind w:left="0" w:firstLine="0"/>
        <w:contextualSpacing w:val="0"/>
        <w:rPr>
          <w:rFonts w:ascii="Arial" w:hAnsi="Arial" w:cs="Arial"/>
          <w:spacing w:val="-4"/>
          <w:sz w:val="22"/>
          <w:szCs w:val="22"/>
        </w:rPr>
      </w:pPr>
      <w:r>
        <w:rPr>
          <w:rFonts w:ascii="Arial" w:hAnsi="Arial" w:cs="Arial"/>
          <w:spacing w:val="-4"/>
          <w:sz w:val="22"/>
          <w:szCs w:val="22"/>
        </w:rPr>
        <w:t>R</w:t>
      </w:r>
      <w:r w:rsidR="007E6385" w:rsidRPr="00E37160">
        <w:rPr>
          <w:rFonts w:ascii="Arial" w:hAnsi="Arial" w:cs="Arial"/>
          <w:spacing w:val="-4"/>
          <w:sz w:val="22"/>
          <w:szCs w:val="22"/>
        </w:rPr>
        <w:t>ealizacj</w:t>
      </w:r>
      <w:r>
        <w:rPr>
          <w:rFonts w:ascii="Arial" w:hAnsi="Arial" w:cs="Arial"/>
          <w:spacing w:val="-4"/>
          <w:sz w:val="22"/>
          <w:szCs w:val="22"/>
        </w:rPr>
        <w:t>a</w:t>
      </w:r>
      <w:r w:rsidR="007E6385" w:rsidRPr="00E37160">
        <w:rPr>
          <w:rFonts w:ascii="Arial" w:hAnsi="Arial" w:cs="Arial"/>
          <w:spacing w:val="-4"/>
          <w:sz w:val="22"/>
          <w:szCs w:val="22"/>
        </w:rPr>
        <w:t xml:space="preserve"> projektu</w:t>
      </w:r>
      <w:r>
        <w:rPr>
          <w:rFonts w:ascii="Arial" w:hAnsi="Arial" w:cs="Arial"/>
          <w:spacing w:val="-4"/>
          <w:sz w:val="22"/>
          <w:szCs w:val="22"/>
        </w:rPr>
        <w:t xml:space="preserve"> rozpocznie się nie wcześniej niż w dniu z</w:t>
      </w:r>
      <w:r w:rsidR="0012282C">
        <w:rPr>
          <w:rFonts w:ascii="Arial" w:hAnsi="Arial" w:cs="Arial"/>
          <w:spacing w:val="-4"/>
          <w:sz w:val="22"/>
          <w:szCs w:val="22"/>
        </w:rPr>
        <w:t>ł</w:t>
      </w:r>
      <w:r>
        <w:rPr>
          <w:rFonts w:ascii="Arial" w:hAnsi="Arial" w:cs="Arial"/>
          <w:spacing w:val="-4"/>
          <w:sz w:val="22"/>
          <w:szCs w:val="22"/>
        </w:rPr>
        <w:t>ożenia wniosku o dofinansowanie i będzie trwała nie dłużej niż 12 miesięcy. Jednocześnie zakończenie projektu nie może nastąpić później niż 30.0</w:t>
      </w:r>
      <w:r w:rsidR="005F7BA8">
        <w:rPr>
          <w:rFonts w:ascii="Arial" w:hAnsi="Arial" w:cs="Arial"/>
          <w:spacing w:val="-4"/>
          <w:sz w:val="22"/>
          <w:szCs w:val="22"/>
        </w:rPr>
        <w:t>9</w:t>
      </w:r>
      <w:r w:rsidR="00BB38FC">
        <w:rPr>
          <w:rFonts w:ascii="Arial" w:hAnsi="Arial" w:cs="Arial"/>
          <w:spacing w:val="-4"/>
          <w:sz w:val="22"/>
          <w:szCs w:val="22"/>
          <w:lang w:val="pl-PL"/>
        </w:rPr>
        <w:t>.</w:t>
      </w:r>
      <w:r>
        <w:rPr>
          <w:rFonts w:ascii="Arial" w:hAnsi="Arial" w:cs="Arial"/>
          <w:spacing w:val="-4"/>
          <w:sz w:val="22"/>
          <w:szCs w:val="22"/>
        </w:rPr>
        <w:t>2027 r.</w:t>
      </w:r>
    </w:p>
    <w:p w14:paraId="42C76152" w14:textId="77777777" w:rsidR="004E75AD" w:rsidRPr="00E37160" w:rsidRDefault="007E6385" w:rsidP="003A3602">
      <w:pPr>
        <w:pStyle w:val="Akapitzlist"/>
        <w:numPr>
          <w:ilvl w:val="2"/>
          <w:numId w:val="22"/>
        </w:numPr>
        <w:spacing w:before="120" w:after="120" w:line="271" w:lineRule="auto"/>
        <w:ind w:left="0" w:firstLine="0"/>
        <w:contextualSpacing w:val="0"/>
        <w:rPr>
          <w:rFonts w:ascii="Arial" w:hAnsi="Arial" w:cs="Arial"/>
          <w:sz w:val="22"/>
          <w:szCs w:val="22"/>
        </w:rPr>
      </w:pPr>
      <w:r w:rsidRPr="00E37160">
        <w:rPr>
          <w:rFonts w:ascii="Arial" w:hAnsi="Arial" w:cs="Arial"/>
          <w:spacing w:val="-4"/>
          <w:sz w:val="22"/>
          <w:szCs w:val="22"/>
        </w:rPr>
        <w:t>Wnioskodawca określa datę rozpoczęcia i zakończenia realizacji projektu, mając na uwadze, że okres realizacji projektu jest tożsamy z okresem, w którym poniesione wydatki mogą zostać uznane za kwalifikowalne.</w:t>
      </w:r>
    </w:p>
    <w:p w14:paraId="75ED583C" w14:textId="425ABA8F" w:rsidR="004E75AD" w:rsidRPr="00E37160" w:rsidRDefault="00B23F7A" w:rsidP="003A3602">
      <w:pPr>
        <w:pStyle w:val="Akapitzlist"/>
        <w:numPr>
          <w:ilvl w:val="2"/>
          <w:numId w:val="22"/>
        </w:numPr>
        <w:spacing w:before="120" w:after="120" w:line="271" w:lineRule="auto"/>
        <w:ind w:left="0" w:firstLine="0"/>
        <w:contextualSpacing w:val="0"/>
        <w:rPr>
          <w:rFonts w:ascii="Arial" w:hAnsi="Arial" w:cs="Arial"/>
          <w:sz w:val="22"/>
          <w:szCs w:val="22"/>
        </w:rPr>
      </w:pPr>
      <w:r w:rsidRPr="00E37160">
        <w:rPr>
          <w:rFonts w:ascii="Arial" w:hAnsi="Arial" w:cs="Arial"/>
          <w:spacing w:val="-4"/>
          <w:sz w:val="22"/>
          <w:szCs w:val="22"/>
        </w:rPr>
        <w:t>Okres kwalifikowalności wydatków rozpoczyna się</w:t>
      </w:r>
      <w:r w:rsidR="006D6000">
        <w:rPr>
          <w:rFonts w:ascii="Arial" w:hAnsi="Arial" w:cs="Arial"/>
          <w:spacing w:val="-4"/>
          <w:sz w:val="22"/>
          <w:szCs w:val="22"/>
        </w:rPr>
        <w:t xml:space="preserve"> nie wcześniej niż w dniu złożenia wniosku o dofinansowanie. </w:t>
      </w:r>
      <w:r w:rsidR="007E6385" w:rsidRPr="00E37160">
        <w:rPr>
          <w:rFonts w:ascii="Arial" w:hAnsi="Arial" w:cs="Arial"/>
          <w:spacing w:val="-4"/>
          <w:sz w:val="22"/>
          <w:szCs w:val="22"/>
        </w:rPr>
        <w:t xml:space="preserve"> Od tego momentu możliwe jest ponoszenie wydatków w ramach projektu, pod warunkiem prowadzenia odrębnej księgowości dla tych kosztów. Równocześnie należy podkreślić, że wydatkowanie środków do chwili zatwierdzenia wniosku i podpisania umowy, odbywa się na wyłączną odpowiedzialność danego projektodawcy. W przypadku, gdy </w:t>
      </w:r>
      <w:r w:rsidR="00B81A74" w:rsidRPr="00E37160">
        <w:rPr>
          <w:rFonts w:ascii="Arial" w:hAnsi="Arial" w:cs="Arial"/>
          <w:spacing w:val="-4"/>
          <w:sz w:val="22"/>
          <w:szCs w:val="22"/>
          <w:lang w:val="pl-PL"/>
        </w:rPr>
        <w:t>Wnioskodawca</w:t>
      </w:r>
      <w:r w:rsidR="00B81A74" w:rsidRPr="00E37160">
        <w:rPr>
          <w:rFonts w:ascii="Arial" w:hAnsi="Arial" w:cs="Arial"/>
          <w:spacing w:val="-4"/>
          <w:sz w:val="22"/>
          <w:szCs w:val="22"/>
        </w:rPr>
        <w:t xml:space="preserve"> </w:t>
      </w:r>
      <w:r w:rsidR="007E6385" w:rsidRPr="00E37160">
        <w:rPr>
          <w:rFonts w:ascii="Arial" w:hAnsi="Arial" w:cs="Arial"/>
          <w:spacing w:val="-4"/>
          <w:sz w:val="22"/>
          <w:szCs w:val="22"/>
        </w:rPr>
        <w:t>nie przejdzie pozytywnie oceny i nie podpisze umowy o dofinansowanie projektu, uprzednio poniesione wydatki nie będą mogły być zrefundowane</w:t>
      </w:r>
      <w:r w:rsidR="007E6385" w:rsidRPr="00E37160">
        <w:rPr>
          <w:rFonts w:ascii="Arial" w:hAnsi="Arial" w:cs="Arial"/>
          <w:sz w:val="22"/>
          <w:szCs w:val="22"/>
        </w:rPr>
        <w:t>.</w:t>
      </w:r>
    </w:p>
    <w:p w14:paraId="2D5EE0A5" w14:textId="77777777" w:rsidR="004E75AD" w:rsidRPr="00E37160" w:rsidRDefault="007E6385" w:rsidP="003A3602">
      <w:pPr>
        <w:pStyle w:val="Akapitzlist"/>
        <w:numPr>
          <w:ilvl w:val="2"/>
          <w:numId w:val="22"/>
        </w:numPr>
        <w:spacing w:before="120" w:after="120" w:line="271" w:lineRule="auto"/>
        <w:ind w:left="0" w:firstLine="0"/>
        <w:contextualSpacing w:val="0"/>
        <w:rPr>
          <w:rFonts w:ascii="Arial" w:hAnsi="Arial" w:cs="Arial"/>
          <w:spacing w:val="-4"/>
          <w:sz w:val="22"/>
          <w:szCs w:val="22"/>
        </w:rPr>
      </w:pPr>
      <w:r w:rsidRPr="00E37160">
        <w:rPr>
          <w:rFonts w:ascii="Arial" w:hAnsi="Arial" w:cs="Arial"/>
          <w:sz w:val="22"/>
          <w:szCs w:val="22"/>
        </w:rPr>
        <w:lastRenderedPageBreak/>
        <w:t xml:space="preserve">Przy określaniu daty rozpoczęcia realizacji projektu wnioskodawca powinien uwzględnić czas niezbędny na przeprowadzenie oceny </w:t>
      </w:r>
      <w:r w:rsidR="00B50150" w:rsidRPr="00E37160">
        <w:rPr>
          <w:rFonts w:ascii="Arial" w:hAnsi="Arial" w:cs="Arial"/>
          <w:sz w:val="22"/>
          <w:szCs w:val="22"/>
        </w:rPr>
        <w:t>projektu</w:t>
      </w:r>
      <w:r w:rsidRPr="00E37160">
        <w:rPr>
          <w:rFonts w:ascii="Arial" w:hAnsi="Arial" w:cs="Arial"/>
          <w:sz w:val="22"/>
          <w:szCs w:val="22"/>
        </w:rPr>
        <w:t xml:space="preserve"> oraz czas niezbędny na przygotowanie przez wnioskodawcę dokumentów wymaganych do zawarcia umowy z Wojewódzkim Urzędem Pracy w Szczecinie.</w:t>
      </w:r>
    </w:p>
    <w:p w14:paraId="2BDCF4AE" w14:textId="77777777" w:rsidR="004E75AD" w:rsidRPr="00E37160" w:rsidRDefault="007E6385" w:rsidP="003A3602">
      <w:pPr>
        <w:pStyle w:val="Akapitzlist"/>
        <w:numPr>
          <w:ilvl w:val="2"/>
          <w:numId w:val="2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Wskazany przez wnioskodawcę w</w:t>
      </w:r>
      <w:r w:rsidR="00EF3031" w:rsidRPr="00E37160">
        <w:rPr>
          <w:rFonts w:ascii="Arial" w:hAnsi="Arial" w:cs="Arial"/>
          <w:sz w:val="22"/>
          <w:szCs w:val="22"/>
        </w:rPr>
        <w:t>e</w:t>
      </w:r>
      <w:r w:rsidR="00B50150" w:rsidRPr="00E37160">
        <w:rPr>
          <w:rFonts w:ascii="Arial" w:hAnsi="Arial" w:cs="Arial"/>
          <w:sz w:val="22"/>
          <w:szCs w:val="22"/>
        </w:rPr>
        <w:t xml:space="preserve"> </w:t>
      </w:r>
      <w:r w:rsidRPr="00E37160">
        <w:rPr>
          <w:rFonts w:ascii="Arial" w:hAnsi="Arial" w:cs="Arial"/>
          <w:sz w:val="22"/>
          <w:szCs w:val="22"/>
        </w:rPr>
        <w:t xml:space="preserve">wniosku o dofinansowanie okres realizacji projektu jest zarówno rzeczowym, jak i finansowym okresem realizacji. Informacje na temat okresu realizacji projektu zawarte w </w:t>
      </w:r>
      <w:r w:rsidR="00FC09AF" w:rsidRPr="00E37160">
        <w:rPr>
          <w:rFonts w:ascii="Arial" w:hAnsi="Arial" w:cs="Arial"/>
          <w:sz w:val="22"/>
          <w:szCs w:val="22"/>
        </w:rPr>
        <w:t>ww.</w:t>
      </w:r>
      <w:r w:rsidRPr="00E37160">
        <w:rPr>
          <w:rFonts w:ascii="Arial" w:hAnsi="Arial" w:cs="Arial"/>
          <w:sz w:val="22"/>
          <w:szCs w:val="22"/>
        </w:rPr>
        <w:t xml:space="preserve"> wniosku powinny pokrywać się z informacjami zawartymi w </w:t>
      </w:r>
      <w:r w:rsidRPr="00E37160">
        <w:rPr>
          <w:rFonts w:ascii="Arial" w:hAnsi="Arial" w:cs="Arial"/>
          <w:b/>
          <w:sz w:val="22"/>
          <w:szCs w:val="22"/>
        </w:rPr>
        <w:t>Harmonogramie realizacji projektu</w:t>
      </w:r>
      <w:r w:rsidRPr="00E37160">
        <w:rPr>
          <w:rFonts w:ascii="Arial" w:hAnsi="Arial" w:cs="Arial"/>
          <w:sz w:val="22"/>
          <w:szCs w:val="22"/>
        </w:rPr>
        <w:t>.</w:t>
      </w:r>
    </w:p>
    <w:p w14:paraId="56A38FC6" w14:textId="77777777" w:rsidR="00B249C2" w:rsidRPr="00E37160" w:rsidRDefault="007E6385" w:rsidP="003A4438">
      <w:pPr>
        <w:pStyle w:val="Styl5"/>
      </w:pPr>
      <w:bookmarkStart w:id="278" w:name="_Toc440617828"/>
      <w:bookmarkStart w:id="279" w:name="_Toc447021729"/>
      <w:bookmarkStart w:id="280" w:name="_Toc447021730"/>
      <w:bookmarkStart w:id="281" w:name="_Toc447021731"/>
      <w:bookmarkStart w:id="282" w:name="_Toc447021732"/>
      <w:bookmarkStart w:id="283" w:name="_Toc447021733"/>
      <w:bookmarkStart w:id="284" w:name="_Toc447021734"/>
      <w:bookmarkStart w:id="285" w:name="_Toc447021735"/>
      <w:bookmarkStart w:id="286" w:name="_Toc447021736"/>
      <w:bookmarkStart w:id="287" w:name="_Toc447021737"/>
      <w:bookmarkStart w:id="288" w:name="_Toc447021738"/>
      <w:bookmarkStart w:id="289" w:name="_Toc447021739"/>
      <w:bookmarkStart w:id="290" w:name="_Toc447021740"/>
      <w:bookmarkStart w:id="291" w:name="_Toc440617830"/>
      <w:bookmarkStart w:id="292" w:name="_Toc200089385"/>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r w:rsidRPr="00E37160">
        <w:t>Wymagane rezultaty</w:t>
      </w:r>
      <w:bookmarkEnd w:id="292"/>
    </w:p>
    <w:p w14:paraId="5BCF9397" w14:textId="77777777" w:rsidR="004E75AD" w:rsidRPr="00E37160" w:rsidRDefault="00680D5A" w:rsidP="003A3602">
      <w:pPr>
        <w:pStyle w:val="Akapitzlist"/>
        <w:numPr>
          <w:ilvl w:val="2"/>
          <w:numId w:val="36"/>
        </w:numPr>
        <w:spacing w:before="120" w:after="120" w:line="271" w:lineRule="auto"/>
        <w:contextualSpacing w:val="0"/>
        <w:rPr>
          <w:rFonts w:ascii="Arial" w:hAnsi="Arial" w:cs="Arial"/>
          <w:color w:val="000000"/>
          <w:sz w:val="22"/>
          <w:szCs w:val="22"/>
        </w:rPr>
      </w:pPr>
      <w:r w:rsidRPr="00E37160">
        <w:rPr>
          <w:rFonts w:ascii="Arial" w:hAnsi="Arial" w:cs="Arial"/>
          <w:sz w:val="22"/>
          <w:szCs w:val="22"/>
        </w:rPr>
        <w:t>Wnioskodawca</w:t>
      </w:r>
      <w:r w:rsidR="007E6385" w:rsidRPr="00E37160">
        <w:rPr>
          <w:rFonts w:ascii="Arial" w:hAnsi="Arial" w:cs="Arial"/>
          <w:sz w:val="22"/>
          <w:szCs w:val="22"/>
        </w:rPr>
        <w:t xml:space="preserve"> zobowiązany jest przedstawić we wniosku o dofinansowanie projektu przewidywane rezultaty (efekty) realizacji projektu, określając przy tym wskaźniki rezultatu i produktu. </w:t>
      </w:r>
      <w:r w:rsidR="00FF14B6" w:rsidRPr="00E37160">
        <w:rPr>
          <w:rFonts w:ascii="Arial" w:hAnsi="Arial" w:cs="Arial"/>
          <w:color w:val="000000"/>
          <w:sz w:val="22"/>
          <w:szCs w:val="22"/>
        </w:rPr>
        <w:t>Wskaźniki te odnoszą się do wspieranych operacji, tzn. są bezpośrednio związane z wydatkami ponoszonymi w ramach projektu (wskaźnik produktu) lub są bezpośrednim efektem dofinansowanego projektu (wskaźnik rezultatu bezpośredniego).</w:t>
      </w:r>
    </w:p>
    <w:p w14:paraId="455E00F1" w14:textId="77777777" w:rsidR="004E75AD" w:rsidRPr="00E37160" w:rsidRDefault="00FF14B6" w:rsidP="003A4438">
      <w:pPr>
        <w:pStyle w:val="Akapitzlist"/>
        <w:spacing w:before="120" w:after="120" w:line="271" w:lineRule="auto"/>
        <w:ind w:left="0"/>
        <w:contextualSpacing w:val="0"/>
        <w:rPr>
          <w:rFonts w:ascii="Arial" w:hAnsi="Arial" w:cs="Arial"/>
          <w:color w:val="000000"/>
          <w:sz w:val="22"/>
          <w:szCs w:val="22"/>
        </w:rPr>
      </w:pPr>
      <w:r w:rsidRPr="00E37160">
        <w:rPr>
          <w:rFonts w:ascii="Arial" w:hAnsi="Arial" w:cs="Arial"/>
          <w:color w:val="000000"/>
          <w:sz w:val="22"/>
          <w:szCs w:val="22"/>
        </w:rPr>
        <w:t xml:space="preserve">Wskaźniki są głównym narzędziem służącym monitorowaniu postępu w realizacji założonych działań i celów </w:t>
      </w:r>
      <w:r w:rsidR="004A63DE" w:rsidRPr="00E37160">
        <w:rPr>
          <w:rFonts w:ascii="Arial" w:hAnsi="Arial" w:cs="Arial"/>
          <w:color w:val="000000"/>
          <w:sz w:val="22"/>
          <w:szCs w:val="22"/>
          <w:lang w:val="pl-PL"/>
        </w:rPr>
        <w:t>FEPZ 2021-2027</w:t>
      </w:r>
      <w:r w:rsidRPr="00E37160">
        <w:rPr>
          <w:rFonts w:ascii="Arial" w:hAnsi="Arial" w:cs="Arial"/>
          <w:color w:val="000000"/>
          <w:sz w:val="22"/>
          <w:szCs w:val="22"/>
        </w:rPr>
        <w:t xml:space="preserve"> lub pojedynczego projektu. Wskaźniki odnoszą się zarówno do produktów, jak</w:t>
      </w:r>
      <w:r w:rsidR="00341A06" w:rsidRPr="00E37160">
        <w:rPr>
          <w:rFonts w:ascii="Arial" w:hAnsi="Arial" w:cs="Arial"/>
          <w:color w:val="000000"/>
          <w:sz w:val="22"/>
          <w:szCs w:val="22"/>
        </w:rPr>
        <w:t> </w:t>
      </w:r>
      <w:r w:rsidRPr="00E37160">
        <w:rPr>
          <w:rFonts w:ascii="Arial" w:hAnsi="Arial" w:cs="Arial"/>
          <w:color w:val="000000"/>
          <w:sz w:val="22"/>
          <w:szCs w:val="22"/>
        </w:rPr>
        <w:t>i</w:t>
      </w:r>
      <w:r w:rsidR="00341A06" w:rsidRPr="00E37160">
        <w:rPr>
          <w:rFonts w:ascii="Arial" w:hAnsi="Arial" w:cs="Arial"/>
          <w:color w:val="000000"/>
          <w:sz w:val="22"/>
          <w:szCs w:val="22"/>
        </w:rPr>
        <w:t> </w:t>
      </w:r>
      <w:r w:rsidRPr="00E37160">
        <w:rPr>
          <w:rFonts w:ascii="Arial" w:hAnsi="Arial" w:cs="Arial"/>
          <w:color w:val="000000"/>
          <w:sz w:val="22"/>
          <w:szCs w:val="22"/>
        </w:rPr>
        <w:t>rezultatów.</w:t>
      </w:r>
      <w:r w:rsidR="007E6385" w:rsidRPr="00E37160">
        <w:rPr>
          <w:rFonts w:ascii="Arial" w:hAnsi="Arial" w:cs="Arial"/>
          <w:color w:val="000000"/>
          <w:sz w:val="22"/>
          <w:szCs w:val="22"/>
        </w:rPr>
        <w:t xml:space="preserve"> </w:t>
      </w:r>
    </w:p>
    <w:p w14:paraId="4256E568" w14:textId="77777777" w:rsidR="000E0950" w:rsidRPr="00E37160" w:rsidRDefault="007E6385" w:rsidP="000E0950">
      <w:pPr>
        <w:pStyle w:val="Akapitzlist"/>
        <w:numPr>
          <w:ilvl w:val="2"/>
          <w:numId w:val="36"/>
        </w:numPr>
        <w:spacing w:before="120" w:after="120" w:line="271" w:lineRule="auto"/>
        <w:ind w:left="0" w:firstLine="0"/>
        <w:contextualSpacing w:val="0"/>
        <w:rPr>
          <w:rFonts w:ascii="Arial" w:hAnsi="Arial" w:cs="Arial"/>
          <w:color w:val="000000"/>
          <w:sz w:val="22"/>
          <w:szCs w:val="22"/>
        </w:rPr>
      </w:pPr>
      <w:r w:rsidRPr="00E37160">
        <w:rPr>
          <w:rFonts w:ascii="Arial" w:hAnsi="Arial" w:cs="Arial"/>
          <w:b/>
          <w:color w:val="000000"/>
          <w:sz w:val="22"/>
          <w:szCs w:val="22"/>
        </w:rPr>
        <w:t>Wskaźniki produktu</w:t>
      </w:r>
      <w:r w:rsidRPr="00E37160">
        <w:rPr>
          <w:rFonts w:ascii="Arial" w:hAnsi="Arial" w:cs="Arial"/>
          <w:color w:val="000000"/>
          <w:sz w:val="22"/>
          <w:szCs w:val="22"/>
        </w:rPr>
        <w:t xml:space="preserve"> – </w:t>
      </w:r>
      <w:r w:rsidR="00FF14B6" w:rsidRPr="00E37160">
        <w:rPr>
          <w:rFonts w:ascii="Arial" w:hAnsi="Arial" w:cs="Arial"/>
          <w:color w:val="000000"/>
          <w:sz w:val="22"/>
          <w:szCs w:val="22"/>
        </w:rPr>
        <w:t>dotyczą realizowanych działań. Produkt stanowi wszystko, co zostało uzyskane w wyniku działań współfinansowanych z EFS</w:t>
      </w:r>
      <w:r w:rsidR="004A63DE" w:rsidRPr="00E37160">
        <w:rPr>
          <w:rFonts w:ascii="Arial" w:hAnsi="Arial" w:cs="Arial"/>
          <w:color w:val="000000"/>
          <w:sz w:val="22"/>
          <w:szCs w:val="22"/>
          <w:lang w:val="pl-PL"/>
        </w:rPr>
        <w:t>+</w:t>
      </w:r>
      <w:r w:rsidR="00FF14B6" w:rsidRPr="00E37160">
        <w:rPr>
          <w:rFonts w:ascii="Arial" w:hAnsi="Arial" w:cs="Arial"/>
          <w:color w:val="000000"/>
          <w:sz w:val="22"/>
          <w:szCs w:val="22"/>
        </w:rPr>
        <w:t>. Są to zarówno wytworzone dobra, jak i usługi świadczone na rzecz uczestników podczas realizacji projektu. Wskaźniki produktu odnoszą się do osób lub podmiotów objętych wsparciem</w:t>
      </w:r>
      <w:r w:rsidRPr="00E37160">
        <w:rPr>
          <w:rFonts w:ascii="Arial" w:hAnsi="Arial" w:cs="Arial"/>
          <w:color w:val="000000"/>
          <w:sz w:val="22"/>
          <w:szCs w:val="22"/>
        </w:rPr>
        <w:t>.</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73"/>
        <w:gridCol w:w="2552"/>
        <w:gridCol w:w="2268"/>
      </w:tblGrid>
      <w:tr w:rsidR="000E0950" w:rsidRPr="00E37160" w14:paraId="465A58A1" w14:textId="77777777" w:rsidTr="00F35941">
        <w:trPr>
          <w:trHeight w:val="388"/>
          <w:tblHeader/>
          <w:jc w:val="center"/>
        </w:trPr>
        <w:tc>
          <w:tcPr>
            <w:tcW w:w="9493" w:type="dxa"/>
            <w:gridSpan w:val="3"/>
            <w:shd w:val="clear" w:color="auto" w:fill="DEEAF6"/>
          </w:tcPr>
          <w:p w14:paraId="1AABA80A" w14:textId="77777777" w:rsidR="000E0950" w:rsidRPr="00E37160" w:rsidRDefault="000E0950" w:rsidP="000E0950">
            <w:pPr>
              <w:spacing w:before="120" w:after="120" w:line="271" w:lineRule="auto"/>
              <w:rPr>
                <w:rFonts w:ascii="Arial" w:hAnsi="Arial" w:cs="Arial"/>
                <w:b/>
                <w:sz w:val="22"/>
                <w:szCs w:val="22"/>
              </w:rPr>
            </w:pPr>
            <w:r w:rsidRPr="00E37160">
              <w:rPr>
                <w:rFonts w:ascii="Arial" w:hAnsi="Arial" w:cs="Arial"/>
                <w:b/>
                <w:sz w:val="22"/>
                <w:szCs w:val="22"/>
              </w:rPr>
              <w:t xml:space="preserve">Wskaźniki produktu zgodne ze Szczegółowym Opisem Priorytetów  programu Fundusze Europejskie dla Pomorza Zachodniego 2021-2027 </w:t>
            </w:r>
          </w:p>
        </w:tc>
      </w:tr>
      <w:tr w:rsidR="000E0950" w:rsidRPr="00E37160" w14:paraId="22D24BF2" w14:textId="77777777" w:rsidTr="00F35941">
        <w:trPr>
          <w:trHeight w:val="343"/>
          <w:jc w:val="center"/>
        </w:trPr>
        <w:tc>
          <w:tcPr>
            <w:tcW w:w="4673" w:type="dxa"/>
            <w:shd w:val="clear" w:color="auto" w:fill="DBE5F1"/>
            <w:vAlign w:val="center"/>
          </w:tcPr>
          <w:p w14:paraId="1306FFE4" w14:textId="77777777" w:rsidR="000E0950" w:rsidRPr="00E37160" w:rsidRDefault="000E0950" w:rsidP="000E0950">
            <w:pPr>
              <w:spacing w:before="120" w:after="120" w:line="271" w:lineRule="auto"/>
              <w:rPr>
                <w:rFonts w:ascii="Arial" w:hAnsi="Arial" w:cs="Arial"/>
                <w:sz w:val="22"/>
                <w:szCs w:val="22"/>
              </w:rPr>
            </w:pPr>
            <w:r w:rsidRPr="00E37160">
              <w:rPr>
                <w:rFonts w:ascii="Arial" w:hAnsi="Arial" w:cs="Arial"/>
                <w:sz w:val="22"/>
                <w:szCs w:val="22"/>
              </w:rPr>
              <w:t>Nazwa wskaźnika</w:t>
            </w:r>
          </w:p>
        </w:tc>
        <w:tc>
          <w:tcPr>
            <w:tcW w:w="2552" w:type="dxa"/>
            <w:shd w:val="clear" w:color="auto" w:fill="DBE5F1"/>
          </w:tcPr>
          <w:p w14:paraId="0E939AC8" w14:textId="0125277B" w:rsidR="000E0950" w:rsidRPr="00E37160" w:rsidRDefault="000E0950" w:rsidP="000E0950">
            <w:pPr>
              <w:spacing w:before="120" w:after="120" w:line="271" w:lineRule="auto"/>
              <w:rPr>
                <w:rFonts w:ascii="Arial" w:hAnsi="Arial" w:cs="Arial"/>
                <w:sz w:val="22"/>
                <w:szCs w:val="22"/>
              </w:rPr>
            </w:pPr>
            <w:r w:rsidRPr="00E37160">
              <w:rPr>
                <w:rFonts w:ascii="Arial" w:hAnsi="Arial" w:cs="Arial"/>
                <w:sz w:val="22"/>
                <w:szCs w:val="22"/>
              </w:rPr>
              <w:t xml:space="preserve">Wartość docelowa wskaźników do zrealizowania w ramach naboru: </w:t>
            </w:r>
            <w:r w:rsidR="002204DB" w:rsidRPr="002204DB">
              <w:rPr>
                <w:rFonts w:ascii="Arial" w:hAnsi="Arial" w:cs="Arial"/>
                <w:bCs/>
                <w:sz w:val="22"/>
                <w:szCs w:val="22"/>
              </w:rPr>
              <w:t>FEPZ.06.17-IP.01-002/25</w:t>
            </w:r>
          </w:p>
        </w:tc>
        <w:tc>
          <w:tcPr>
            <w:tcW w:w="2268" w:type="dxa"/>
            <w:shd w:val="clear" w:color="auto" w:fill="DBE5F1"/>
          </w:tcPr>
          <w:p w14:paraId="4FA5B309" w14:textId="09685987" w:rsidR="000E0950" w:rsidRPr="00E37160" w:rsidRDefault="000E0950" w:rsidP="000E0950">
            <w:pPr>
              <w:tabs>
                <w:tab w:val="left" w:pos="34"/>
              </w:tabs>
              <w:spacing w:before="120" w:after="120" w:line="271" w:lineRule="auto"/>
              <w:rPr>
                <w:rFonts w:ascii="Arial" w:hAnsi="Arial" w:cs="Arial"/>
                <w:sz w:val="22"/>
                <w:szCs w:val="22"/>
              </w:rPr>
            </w:pPr>
            <w:r w:rsidRPr="00E37160">
              <w:rPr>
                <w:rFonts w:ascii="Arial" w:hAnsi="Arial" w:cs="Arial"/>
                <w:sz w:val="22"/>
                <w:szCs w:val="22"/>
              </w:rPr>
              <w:t>Wartość docelowa wskaźnika w projekcie.</w:t>
            </w:r>
          </w:p>
        </w:tc>
      </w:tr>
      <w:tr w:rsidR="00F35941" w:rsidRPr="00E37160" w14:paraId="3E621D40" w14:textId="77777777" w:rsidTr="00F35941">
        <w:trPr>
          <w:trHeight w:val="343"/>
          <w:jc w:val="center"/>
        </w:trPr>
        <w:tc>
          <w:tcPr>
            <w:tcW w:w="4673" w:type="dxa"/>
            <w:shd w:val="clear" w:color="auto" w:fill="FFFFFF"/>
            <w:vAlign w:val="center"/>
          </w:tcPr>
          <w:p w14:paraId="78B83710" w14:textId="2832B303" w:rsidR="000E0950" w:rsidRPr="00E37160" w:rsidRDefault="002204DB" w:rsidP="000E0950">
            <w:pPr>
              <w:tabs>
                <w:tab w:val="left" w:pos="34"/>
              </w:tabs>
              <w:spacing w:before="120" w:after="120" w:line="271" w:lineRule="auto"/>
              <w:rPr>
                <w:rFonts w:ascii="Arial" w:hAnsi="Arial" w:cs="Arial"/>
                <w:sz w:val="22"/>
                <w:szCs w:val="22"/>
              </w:rPr>
            </w:pPr>
            <w:r w:rsidRPr="002204DB">
              <w:rPr>
                <w:rFonts w:ascii="Arial" w:hAnsi="Arial" w:cs="Arial"/>
                <w:sz w:val="22"/>
                <w:szCs w:val="22"/>
              </w:rPr>
              <w:t xml:space="preserve">Liczba osób z krajów trzecich objętych wsparciem w programie </w:t>
            </w:r>
            <w:r w:rsidR="000E0950" w:rsidRPr="00E37160">
              <w:rPr>
                <w:rFonts w:ascii="Arial" w:hAnsi="Arial" w:cs="Arial"/>
                <w:sz w:val="22"/>
                <w:szCs w:val="22"/>
              </w:rPr>
              <w:t>– zgodnie z LWK/SZOP</w:t>
            </w:r>
          </w:p>
        </w:tc>
        <w:tc>
          <w:tcPr>
            <w:tcW w:w="2552" w:type="dxa"/>
            <w:shd w:val="clear" w:color="auto" w:fill="FFFFFF"/>
          </w:tcPr>
          <w:p w14:paraId="4E254AD6" w14:textId="3C0A3146" w:rsidR="000E0950" w:rsidRPr="00E37160" w:rsidRDefault="00605586" w:rsidP="000E0950">
            <w:pPr>
              <w:tabs>
                <w:tab w:val="left" w:pos="34"/>
              </w:tabs>
              <w:spacing w:before="120" w:after="120" w:line="271" w:lineRule="auto"/>
              <w:rPr>
                <w:rFonts w:ascii="Arial" w:hAnsi="Arial" w:cs="Arial"/>
                <w:sz w:val="22"/>
                <w:szCs w:val="22"/>
              </w:rPr>
            </w:pPr>
            <w:r>
              <w:rPr>
                <w:rFonts w:ascii="Arial" w:hAnsi="Arial" w:cs="Arial"/>
                <w:sz w:val="22"/>
                <w:szCs w:val="22"/>
              </w:rPr>
              <w:t>692</w:t>
            </w:r>
          </w:p>
        </w:tc>
        <w:tc>
          <w:tcPr>
            <w:tcW w:w="2268" w:type="dxa"/>
            <w:shd w:val="clear" w:color="auto" w:fill="FFFFFF"/>
          </w:tcPr>
          <w:p w14:paraId="07B4CE7C" w14:textId="33BC79AF" w:rsidR="000E0950" w:rsidRPr="00E37160" w:rsidRDefault="00605586" w:rsidP="000E0950">
            <w:pPr>
              <w:tabs>
                <w:tab w:val="left" w:pos="34"/>
              </w:tabs>
              <w:spacing w:before="120" w:after="120" w:line="271" w:lineRule="auto"/>
              <w:rPr>
                <w:rFonts w:ascii="Arial" w:hAnsi="Arial" w:cs="Arial"/>
                <w:sz w:val="22"/>
                <w:szCs w:val="22"/>
              </w:rPr>
            </w:pPr>
            <w:r w:rsidRPr="00605586">
              <w:rPr>
                <w:rFonts w:ascii="Arial" w:hAnsi="Arial" w:cs="Arial"/>
                <w:sz w:val="22"/>
                <w:szCs w:val="22"/>
              </w:rPr>
              <w:t xml:space="preserve">do określenia przez Wnioskodawcę </w:t>
            </w:r>
          </w:p>
        </w:tc>
      </w:tr>
    </w:tbl>
    <w:p w14:paraId="5508EE8D" w14:textId="77777777" w:rsidR="000E0950" w:rsidRPr="00E37160" w:rsidRDefault="000E0950" w:rsidP="000E0950">
      <w:pPr>
        <w:pStyle w:val="Akapitzlist"/>
        <w:spacing w:before="120" w:after="120" w:line="271" w:lineRule="auto"/>
        <w:ind w:left="0"/>
        <w:contextualSpacing w:val="0"/>
        <w:rPr>
          <w:rFonts w:ascii="Arial" w:hAnsi="Arial" w:cs="Arial"/>
          <w:color w:val="000000"/>
          <w:sz w:val="22"/>
          <w:szCs w:val="22"/>
        </w:rPr>
      </w:pPr>
    </w:p>
    <w:p w14:paraId="52B469F1" w14:textId="77777777" w:rsidR="004E75AD" w:rsidRPr="00E37160" w:rsidRDefault="007E6385" w:rsidP="003A3602">
      <w:pPr>
        <w:pStyle w:val="Akapitzlist"/>
        <w:numPr>
          <w:ilvl w:val="2"/>
          <w:numId w:val="36"/>
        </w:numPr>
        <w:spacing w:before="120" w:after="120" w:line="271" w:lineRule="auto"/>
        <w:ind w:left="0" w:firstLine="0"/>
        <w:contextualSpacing w:val="0"/>
        <w:rPr>
          <w:rFonts w:ascii="Arial" w:hAnsi="Arial" w:cs="Arial"/>
          <w:color w:val="000000"/>
          <w:sz w:val="22"/>
          <w:szCs w:val="22"/>
        </w:rPr>
      </w:pPr>
      <w:r w:rsidRPr="00E37160">
        <w:rPr>
          <w:rFonts w:ascii="Arial" w:hAnsi="Arial" w:cs="Arial"/>
          <w:b/>
          <w:color w:val="000000"/>
          <w:sz w:val="22"/>
          <w:szCs w:val="22"/>
        </w:rPr>
        <w:t>Wskaźniki rezultatu</w:t>
      </w:r>
      <w:r w:rsidRPr="00E37160">
        <w:rPr>
          <w:rFonts w:ascii="Arial" w:hAnsi="Arial" w:cs="Arial"/>
          <w:color w:val="000000"/>
          <w:sz w:val="22"/>
          <w:szCs w:val="22"/>
        </w:rPr>
        <w:t xml:space="preserve"> – </w:t>
      </w:r>
      <w:r w:rsidR="00056F25" w:rsidRPr="00E37160">
        <w:rPr>
          <w:rFonts w:ascii="Arial" w:hAnsi="Arial" w:cs="Arial"/>
          <w:sz w:val="22"/>
          <w:szCs w:val="22"/>
        </w:rPr>
        <w:t>dotyczą oczekiwanych efektów wsparcia ze środków EFS</w:t>
      </w:r>
      <w:r w:rsidR="003936D0" w:rsidRPr="00E37160">
        <w:rPr>
          <w:rFonts w:ascii="Arial" w:hAnsi="Arial" w:cs="Arial"/>
          <w:sz w:val="22"/>
          <w:szCs w:val="22"/>
          <w:lang w:val="pl-PL"/>
        </w:rPr>
        <w:t>+</w:t>
      </w:r>
      <w:r w:rsidR="00056F25" w:rsidRPr="00E37160">
        <w:rPr>
          <w:rFonts w:ascii="Arial" w:hAnsi="Arial" w:cs="Arial"/>
          <w:sz w:val="22"/>
          <w:szCs w:val="22"/>
        </w:rPr>
        <w:t xml:space="preserve">. Określają efekt zrealizowanych działań w odniesieniu do osób lub podmiotów, </w:t>
      </w:r>
      <w:r w:rsidR="001C0B11" w:rsidRPr="00E37160">
        <w:rPr>
          <w:rFonts w:ascii="Arial" w:hAnsi="Arial" w:cs="Arial"/>
          <w:sz w:val="22"/>
          <w:szCs w:val="22"/>
        </w:rPr>
        <w:br/>
      </w:r>
      <w:r w:rsidR="00056F25" w:rsidRPr="00E37160">
        <w:rPr>
          <w:rFonts w:ascii="Arial" w:hAnsi="Arial" w:cs="Arial"/>
          <w:sz w:val="22"/>
          <w:szCs w:val="22"/>
        </w:rPr>
        <w:t>np. w postaci zmiany sytuacji na rynku pracy</w:t>
      </w:r>
      <w:r w:rsidRPr="00E37160">
        <w:rPr>
          <w:rFonts w:ascii="Arial" w:hAnsi="Arial" w:cs="Arial"/>
          <w:color w:val="000000"/>
          <w:sz w:val="22"/>
          <w:szCs w:val="22"/>
        </w:rPr>
        <w:t xml:space="preserve">. </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57"/>
        <w:gridCol w:w="2126"/>
        <w:gridCol w:w="2268"/>
      </w:tblGrid>
      <w:tr w:rsidR="000E0950" w:rsidRPr="00E37160" w14:paraId="3BC8D6D3" w14:textId="77777777" w:rsidTr="00F35941">
        <w:trPr>
          <w:trHeight w:val="209"/>
          <w:tblHeader/>
          <w:jc w:val="center"/>
        </w:trPr>
        <w:tc>
          <w:tcPr>
            <w:tcW w:w="9351" w:type="dxa"/>
            <w:gridSpan w:val="3"/>
            <w:shd w:val="clear" w:color="auto" w:fill="DEEAF6"/>
          </w:tcPr>
          <w:p w14:paraId="6E5130C5" w14:textId="77777777" w:rsidR="000E0950" w:rsidRPr="00E37160" w:rsidRDefault="000E0950" w:rsidP="000E0950">
            <w:pPr>
              <w:spacing w:before="120" w:after="120" w:line="271" w:lineRule="auto"/>
              <w:rPr>
                <w:rFonts w:ascii="Arial" w:hAnsi="Arial" w:cs="Arial"/>
                <w:b/>
                <w:sz w:val="22"/>
                <w:szCs w:val="22"/>
              </w:rPr>
            </w:pPr>
            <w:r w:rsidRPr="00E37160">
              <w:rPr>
                <w:rFonts w:ascii="Arial" w:hAnsi="Arial" w:cs="Arial"/>
                <w:b/>
                <w:sz w:val="22"/>
                <w:szCs w:val="22"/>
              </w:rPr>
              <w:lastRenderedPageBreak/>
              <w:t xml:space="preserve">Wskaźniki rezultatu zgodne ze Szczegółowym Opisem Priorytetów  programu Fundusze Europejskie dla Pomorza Zachodniego 2021-2027 </w:t>
            </w:r>
          </w:p>
        </w:tc>
      </w:tr>
      <w:tr w:rsidR="000E0950" w:rsidRPr="00E37160" w14:paraId="3284649E" w14:textId="77777777" w:rsidTr="001C0B11">
        <w:trPr>
          <w:trHeight w:val="560"/>
          <w:tblHeader/>
          <w:jc w:val="center"/>
        </w:trPr>
        <w:tc>
          <w:tcPr>
            <w:tcW w:w="4957" w:type="dxa"/>
            <w:shd w:val="clear" w:color="auto" w:fill="DEEAF6"/>
            <w:vAlign w:val="center"/>
          </w:tcPr>
          <w:p w14:paraId="22E62DCD" w14:textId="77777777" w:rsidR="000E0950" w:rsidRPr="00E37160" w:rsidRDefault="000E0950" w:rsidP="000E0950">
            <w:pPr>
              <w:spacing w:before="120" w:after="120" w:line="271" w:lineRule="auto"/>
              <w:rPr>
                <w:rFonts w:ascii="Arial" w:hAnsi="Arial" w:cs="Arial"/>
                <w:sz w:val="22"/>
                <w:szCs w:val="22"/>
              </w:rPr>
            </w:pPr>
            <w:r w:rsidRPr="00E37160">
              <w:rPr>
                <w:rFonts w:ascii="Arial" w:hAnsi="Arial" w:cs="Arial"/>
                <w:sz w:val="22"/>
                <w:szCs w:val="22"/>
              </w:rPr>
              <w:t>Nazwa wskaźnika</w:t>
            </w:r>
          </w:p>
        </w:tc>
        <w:tc>
          <w:tcPr>
            <w:tcW w:w="2126" w:type="dxa"/>
            <w:shd w:val="clear" w:color="auto" w:fill="DEEAF6"/>
          </w:tcPr>
          <w:p w14:paraId="7377E072" w14:textId="18EC2648" w:rsidR="000E0950" w:rsidRPr="00E37160" w:rsidRDefault="000E0950" w:rsidP="000E0950">
            <w:pPr>
              <w:spacing w:before="120" w:after="120" w:line="271" w:lineRule="auto"/>
              <w:rPr>
                <w:rFonts w:ascii="Arial" w:hAnsi="Arial" w:cs="Arial"/>
                <w:sz w:val="22"/>
                <w:szCs w:val="22"/>
              </w:rPr>
            </w:pPr>
            <w:r w:rsidRPr="00E37160">
              <w:rPr>
                <w:rFonts w:ascii="Arial" w:hAnsi="Arial" w:cs="Arial"/>
                <w:sz w:val="22"/>
                <w:szCs w:val="22"/>
              </w:rPr>
              <w:t xml:space="preserve">Wartość docelowa wskaźników do zrealizowania w ramach naboru: </w:t>
            </w:r>
            <w:r w:rsidR="00605586" w:rsidRPr="00605586">
              <w:rPr>
                <w:rFonts w:ascii="Arial" w:hAnsi="Arial" w:cs="Arial"/>
                <w:bCs/>
                <w:sz w:val="22"/>
                <w:szCs w:val="22"/>
              </w:rPr>
              <w:t>FEPZ.06.17-IP.01-002/25</w:t>
            </w:r>
          </w:p>
        </w:tc>
        <w:tc>
          <w:tcPr>
            <w:tcW w:w="2268" w:type="dxa"/>
            <w:shd w:val="clear" w:color="auto" w:fill="DEEAF6"/>
          </w:tcPr>
          <w:p w14:paraId="58EA607C" w14:textId="36855958" w:rsidR="000E0950" w:rsidRPr="00E37160" w:rsidRDefault="000E0950" w:rsidP="000E0950">
            <w:pPr>
              <w:spacing w:before="120" w:after="120" w:line="271" w:lineRule="auto"/>
              <w:rPr>
                <w:rFonts w:ascii="Arial" w:hAnsi="Arial" w:cs="Arial"/>
                <w:sz w:val="22"/>
                <w:szCs w:val="22"/>
              </w:rPr>
            </w:pPr>
            <w:r w:rsidRPr="00E37160">
              <w:rPr>
                <w:rFonts w:ascii="Arial" w:hAnsi="Arial" w:cs="Arial"/>
                <w:sz w:val="22"/>
                <w:szCs w:val="22"/>
              </w:rPr>
              <w:t>Wartość docelowa wskaźnika w projekcie.</w:t>
            </w:r>
          </w:p>
        </w:tc>
      </w:tr>
      <w:tr w:rsidR="000E0950" w:rsidRPr="00E37160" w14:paraId="322A0408" w14:textId="77777777" w:rsidTr="001C0B11">
        <w:trPr>
          <w:trHeight w:val="357"/>
          <w:jc w:val="center"/>
        </w:trPr>
        <w:tc>
          <w:tcPr>
            <w:tcW w:w="4957" w:type="dxa"/>
            <w:shd w:val="clear" w:color="auto" w:fill="FFFFFF"/>
            <w:vAlign w:val="center"/>
          </w:tcPr>
          <w:p w14:paraId="1C14C6A2" w14:textId="5E9E86CD" w:rsidR="000E0950" w:rsidRPr="00E37160" w:rsidRDefault="00AA55D3" w:rsidP="000E0950">
            <w:pPr>
              <w:tabs>
                <w:tab w:val="left" w:pos="34"/>
              </w:tabs>
              <w:spacing w:before="120" w:after="120" w:line="271" w:lineRule="auto"/>
              <w:rPr>
                <w:rFonts w:ascii="Arial" w:hAnsi="Arial" w:cs="Arial"/>
                <w:sz w:val="22"/>
                <w:szCs w:val="22"/>
              </w:rPr>
            </w:pPr>
            <w:bookmarkStart w:id="293" w:name="_Hlk210021645"/>
            <w:r w:rsidRPr="00AA55D3">
              <w:rPr>
                <w:rFonts w:ascii="Arial" w:hAnsi="Arial" w:cs="Arial"/>
                <w:sz w:val="22"/>
                <w:szCs w:val="22"/>
              </w:rPr>
              <w:t>Liczba osób, które uzyskały kwalifikacje po opuszczeniu programu</w:t>
            </w:r>
            <w:r w:rsidRPr="00AA55D3" w:rsidDel="00AA55D3">
              <w:rPr>
                <w:rFonts w:ascii="Arial" w:hAnsi="Arial" w:cs="Arial"/>
                <w:sz w:val="22"/>
                <w:szCs w:val="22"/>
                <w:lang w:val="x-none"/>
              </w:rPr>
              <w:t xml:space="preserve"> </w:t>
            </w:r>
            <w:bookmarkEnd w:id="293"/>
            <w:r w:rsidR="000E0950" w:rsidRPr="00E37160">
              <w:rPr>
                <w:rFonts w:ascii="Arial" w:hAnsi="Arial" w:cs="Arial"/>
                <w:sz w:val="22"/>
                <w:szCs w:val="22"/>
              </w:rPr>
              <w:t>- zgodnie z LWK/SZOP</w:t>
            </w:r>
          </w:p>
        </w:tc>
        <w:tc>
          <w:tcPr>
            <w:tcW w:w="2126" w:type="dxa"/>
            <w:shd w:val="clear" w:color="auto" w:fill="FFFFFF"/>
          </w:tcPr>
          <w:p w14:paraId="64150865" w14:textId="02A65A2A" w:rsidR="000E0950" w:rsidRPr="00E37160" w:rsidRDefault="00FB024E" w:rsidP="000E0950">
            <w:pPr>
              <w:spacing w:before="120" w:after="120" w:line="271" w:lineRule="auto"/>
              <w:rPr>
                <w:rFonts w:ascii="Arial" w:hAnsi="Arial" w:cs="Arial"/>
                <w:sz w:val="22"/>
                <w:szCs w:val="22"/>
              </w:rPr>
            </w:pPr>
            <w:r>
              <w:rPr>
                <w:rFonts w:ascii="Arial" w:hAnsi="Arial" w:cs="Arial"/>
                <w:sz w:val="22"/>
                <w:szCs w:val="22"/>
              </w:rPr>
              <w:t>do monitorowania</w:t>
            </w:r>
          </w:p>
        </w:tc>
        <w:tc>
          <w:tcPr>
            <w:tcW w:w="2268" w:type="dxa"/>
            <w:shd w:val="clear" w:color="auto" w:fill="FFFFFF"/>
          </w:tcPr>
          <w:p w14:paraId="15EFF8D7" w14:textId="506CCFF7" w:rsidR="000E0950" w:rsidRPr="00E37160" w:rsidRDefault="00FB024E" w:rsidP="000E0950">
            <w:pPr>
              <w:spacing w:before="120" w:after="120" w:line="271" w:lineRule="auto"/>
              <w:rPr>
                <w:rFonts w:ascii="Arial" w:hAnsi="Arial" w:cs="Arial"/>
                <w:sz w:val="22"/>
                <w:szCs w:val="22"/>
              </w:rPr>
            </w:pPr>
            <w:r>
              <w:rPr>
                <w:rFonts w:ascii="Arial" w:hAnsi="Arial" w:cs="Arial"/>
                <w:sz w:val="22"/>
                <w:szCs w:val="22"/>
              </w:rPr>
              <w:t>do określenia przez Wnioskodawcę</w:t>
            </w:r>
          </w:p>
        </w:tc>
      </w:tr>
    </w:tbl>
    <w:p w14:paraId="10E97C07" w14:textId="77777777" w:rsidR="000E0950" w:rsidRPr="00E37160" w:rsidRDefault="000E0950" w:rsidP="003A4438">
      <w:pPr>
        <w:pStyle w:val="Akapitzlist"/>
        <w:spacing w:before="120" w:after="120" w:line="271" w:lineRule="auto"/>
        <w:ind w:left="0"/>
        <w:contextualSpacing w:val="0"/>
        <w:rPr>
          <w:rFonts w:ascii="Arial" w:hAnsi="Arial" w:cs="Arial"/>
          <w:b/>
          <w:sz w:val="22"/>
          <w:szCs w:val="22"/>
        </w:rPr>
      </w:pPr>
    </w:p>
    <w:p w14:paraId="6847D934" w14:textId="77777777" w:rsidR="00C31A48" w:rsidRPr="00E37160" w:rsidRDefault="00F52007" w:rsidP="003A4438">
      <w:pPr>
        <w:pStyle w:val="Akapitzlist"/>
        <w:spacing w:before="120" w:after="120" w:line="271" w:lineRule="auto"/>
        <w:ind w:left="0"/>
        <w:contextualSpacing w:val="0"/>
        <w:rPr>
          <w:rFonts w:ascii="Arial" w:hAnsi="Arial" w:cs="Arial"/>
          <w:sz w:val="22"/>
          <w:szCs w:val="22"/>
        </w:rPr>
      </w:pPr>
      <w:r w:rsidRPr="00E37160">
        <w:rPr>
          <w:rFonts w:ascii="Arial" w:hAnsi="Arial" w:cs="Arial"/>
          <w:b/>
          <w:sz w:val="22"/>
          <w:szCs w:val="22"/>
        </w:rPr>
        <w:t>Uwaga</w:t>
      </w:r>
      <w:r w:rsidR="00E627CF" w:rsidRPr="00E37160">
        <w:rPr>
          <w:rFonts w:ascii="Arial" w:hAnsi="Arial" w:cs="Arial"/>
          <w:b/>
          <w:sz w:val="22"/>
          <w:szCs w:val="22"/>
        </w:rPr>
        <w:t>!</w:t>
      </w:r>
      <w:r w:rsidR="00E627CF" w:rsidRPr="00E37160">
        <w:rPr>
          <w:rFonts w:ascii="Arial" w:hAnsi="Arial" w:cs="Arial"/>
          <w:sz w:val="22"/>
          <w:szCs w:val="22"/>
        </w:rPr>
        <w:t xml:space="preserve"> </w:t>
      </w:r>
    </w:p>
    <w:p w14:paraId="276496BB" w14:textId="60B4DE9C" w:rsidR="00850805" w:rsidRPr="00E37160" w:rsidRDefault="00057FF7" w:rsidP="00850805">
      <w:pPr>
        <w:pStyle w:val="Tekstkomentarza"/>
        <w:spacing w:before="120" w:after="120" w:line="271" w:lineRule="auto"/>
        <w:rPr>
          <w:rFonts w:ascii="Arial" w:hAnsi="Arial" w:cs="Arial"/>
          <w:color w:val="FF0000"/>
          <w:sz w:val="22"/>
          <w:szCs w:val="22"/>
          <w:lang w:val="pl-PL"/>
        </w:rPr>
      </w:pPr>
      <w:r w:rsidRPr="00E37160">
        <w:rPr>
          <w:rFonts w:ascii="Arial" w:hAnsi="Arial" w:cs="Arial"/>
          <w:sz w:val="22"/>
          <w:szCs w:val="22"/>
        </w:rPr>
        <w:t>Wskazan</w:t>
      </w:r>
      <w:r w:rsidR="0051157F">
        <w:rPr>
          <w:rFonts w:ascii="Arial" w:hAnsi="Arial" w:cs="Arial"/>
          <w:sz w:val="22"/>
          <w:szCs w:val="22"/>
        </w:rPr>
        <w:t>a</w:t>
      </w:r>
      <w:r w:rsidRPr="00E37160">
        <w:rPr>
          <w:rFonts w:ascii="Arial" w:hAnsi="Arial" w:cs="Arial"/>
          <w:sz w:val="22"/>
          <w:szCs w:val="22"/>
        </w:rPr>
        <w:t xml:space="preserve"> powyżej wartoś</w:t>
      </w:r>
      <w:r w:rsidR="0051157F">
        <w:rPr>
          <w:rFonts w:ascii="Arial" w:hAnsi="Arial" w:cs="Arial"/>
          <w:sz w:val="22"/>
          <w:szCs w:val="22"/>
        </w:rPr>
        <w:t>ć</w:t>
      </w:r>
      <w:r w:rsidRPr="00E37160">
        <w:rPr>
          <w:rFonts w:ascii="Arial" w:hAnsi="Arial" w:cs="Arial"/>
          <w:sz w:val="22"/>
          <w:szCs w:val="22"/>
        </w:rPr>
        <w:t xml:space="preserve"> docelow</w:t>
      </w:r>
      <w:r w:rsidR="0051157F">
        <w:rPr>
          <w:rFonts w:ascii="Arial" w:hAnsi="Arial" w:cs="Arial"/>
          <w:sz w:val="22"/>
          <w:szCs w:val="22"/>
        </w:rPr>
        <w:t>a</w:t>
      </w:r>
      <w:r w:rsidRPr="00E37160">
        <w:rPr>
          <w:rFonts w:ascii="Arial" w:hAnsi="Arial" w:cs="Arial"/>
          <w:sz w:val="22"/>
          <w:szCs w:val="22"/>
        </w:rPr>
        <w:t xml:space="preserve"> wskaźnik</w:t>
      </w:r>
      <w:r w:rsidR="0051157F">
        <w:rPr>
          <w:rFonts w:ascii="Arial" w:hAnsi="Arial" w:cs="Arial"/>
          <w:sz w:val="22"/>
          <w:szCs w:val="22"/>
        </w:rPr>
        <w:t>a</w:t>
      </w:r>
      <w:r w:rsidRPr="00E37160">
        <w:rPr>
          <w:rFonts w:ascii="Arial" w:hAnsi="Arial" w:cs="Arial"/>
          <w:sz w:val="22"/>
          <w:szCs w:val="22"/>
        </w:rPr>
        <w:t xml:space="preserve"> rezultatu wynika z </w:t>
      </w:r>
      <w:r w:rsidR="00850805" w:rsidRPr="00E37160">
        <w:rPr>
          <w:rFonts w:ascii="Arial" w:hAnsi="Arial" w:cs="Arial"/>
          <w:sz w:val="22"/>
          <w:szCs w:val="22"/>
        </w:rPr>
        <w:t xml:space="preserve"> założeń</w:t>
      </w:r>
      <w:r w:rsidR="00850805" w:rsidRPr="00E37160">
        <w:rPr>
          <w:rFonts w:ascii="Arial" w:hAnsi="Arial" w:cs="Arial"/>
          <w:sz w:val="22"/>
          <w:szCs w:val="22"/>
          <w:lang w:val="pl-PL"/>
        </w:rPr>
        <w:t xml:space="preserve"> dla przedmiotowego naboru </w:t>
      </w:r>
      <w:r w:rsidR="00850805" w:rsidRPr="00E37160">
        <w:rPr>
          <w:rFonts w:ascii="Arial" w:hAnsi="Arial" w:cs="Arial"/>
          <w:color w:val="000000"/>
          <w:sz w:val="22"/>
          <w:szCs w:val="22"/>
          <w:lang w:val="pl-PL"/>
        </w:rPr>
        <w:t>oraz FEPZ 2021-2027</w:t>
      </w:r>
      <w:r w:rsidR="000E0950" w:rsidRPr="00E37160">
        <w:rPr>
          <w:rFonts w:ascii="Arial" w:hAnsi="Arial" w:cs="Arial"/>
          <w:color w:val="000000"/>
          <w:sz w:val="22"/>
          <w:szCs w:val="22"/>
          <w:lang w:val="pl-PL"/>
        </w:rPr>
        <w:t>.</w:t>
      </w:r>
      <w:r w:rsidR="00C663C1" w:rsidRPr="00E37160">
        <w:rPr>
          <w:rFonts w:ascii="Arial" w:hAnsi="Arial" w:cs="Arial"/>
          <w:color w:val="000000"/>
          <w:sz w:val="22"/>
          <w:szCs w:val="22"/>
          <w:lang w:val="pl-PL"/>
        </w:rPr>
        <w:t xml:space="preserve"> Wnioskodawca powinien określić wartość docelową wskaźników, wynikającą z planowanego do realizacji wsparcia.</w:t>
      </w:r>
      <w:r w:rsidR="0051157F">
        <w:rPr>
          <w:rFonts w:ascii="Arial" w:hAnsi="Arial" w:cs="Arial"/>
          <w:color w:val="000000"/>
          <w:sz w:val="22"/>
          <w:szCs w:val="22"/>
          <w:lang w:val="pl-PL"/>
        </w:rPr>
        <w:t xml:space="preserve"> Przedmiotowy wskaźnik dotyczy </w:t>
      </w:r>
      <w:r w:rsidR="0051157F" w:rsidRPr="0051157F">
        <w:rPr>
          <w:rFonts w:ascii="Arial" w:hAnsi="Arial" w:cs="Arial"/>
          <w:color w:val="000000"/>
          <w:sz w:val="22"/>
          <w:szCs w:val="22"/>
          <w:lang w:val="pl-PL"/>
        </w:rPr>
        <w:t xml:space="preserve">szkoleń realizowanych w ramach działań ukierunkowanych na wyłanianie i wzmacnianie liderów społeczności </w:t>
      </w:r>
      <w:proofErr w:type="spellStart"/>
      <w:r w:rsidR="0051157F" w:rsidRPr="0051157F">
        <w:rPr>
          <w:rFonts w:ascii="Arial" w:hAnsi="Arial" w:cs="Arial"/>
          <w:color w:val="000000"/>
          <w:sz w:val="22"/>
          <w:szCs w:val="22"/>
          <w:lang w:val="pl-PL"/>
        </w:rPr>
        <w:t>migranckich</w:t>
      </w:r>
      <w:proofErr w:type="spellEnd"/>
      <w:r w:rsidR="0051157F">
        <w:rPr>
          <w:rFonts w:ascii="Arial" w:hAnsi="Arial" w:cs="Arial"/>
          <w:color w:val="000000"/>
          <w:sz w:val="22"/>
          <w:szCs w:val="22"/>
          <w:lang w:val="pl-PL"/>
        </w:rPr>
        <w:t>.</w:t>
      </w:r>
    </w:p>
    <w:p w14:paraId="58F73A8E" w14:textId="15CCF38C" w:rsidR="00C31A48" w:rsidRPr="00E37160" w:rsidRDefault="00C31A48" w:rsidP="003A3602">
      <w:pPr>
        <w:pStyle w:val="Akapitzlist"/>
        <w:numPr>
          <w:ilvl w:val="2"/>
          <w:numId w:val="36"/>
        </w:numPr>
        <w:spacing w:before="120" w:after="120" w:line="271" w:lineRule="auto"/>
        <w:ind w:left="0" w:firstLine="0"/>
        <w:contextualSpacing w:val="0"/>
        <w:rPr>
          <w:rFonts w:ascii="Arial" w:hAnsi="Arial" w:cs="Arial"/>
          <w:sz w:val="22"/>
          <w:szCs w:val="22"/>
        </w:rPr>
      </w:pPr>
      <w:r w:rsidRPr="00E37160">
        <w:rPr>
          <w:rFonts w:ascii="Arial" w:hAnsi="Arial" w:cs="Arial"/>
          <w:b/>
          <w:color w:val="000000"/>
          <w:sz w:val="22"/>
          <w:szCs w:val="22"/>
        </w:rPr>
        <w:t>Wnioskodawca</w:t>
      </w:r>
      <w:r w:rsidRPr="00E37160">
        <w:rPr>
          <w:rFonts w:ascii="Arial" w:hAnsi="Arial" w:cs="Arial"/>
          <w:sz w:val="22"/>
          <w:szCs w:val="22"/>
        </w:rPr>
        <w:t xml:space="preserve"> jest zobowiązany do wyboru wszystkich </w:t>
      </w:r>
      <w:r w:rsidRPr="00E37160">
        <w:rPr>
          <w:rFonts w:ascii="Arial" w:hAnsi="Arial" w:cs="Arial"/>
          <w:b/>
          <w:bCs/>
          <w:sz w:val="22"/>
          <w:szCs w:val="22"/>
        </w:rPr>
        <w:t xml:space="preserve">wskaźników </w:t>
      </w:r>
      <w:r w:rsidR="005046D3" w:rsidRPr="00E37160">
        <w:rPr>
          <w:rFonts w:ascii="Arial" w:hAnsi="Arial" w:cs="Arial"/>
          <w:b/>
          <w:bCs/>
          <w:sz w:val="22"/>
          <w:szCs w:val="22"/>
          <w:lang w:val="pl-PL"/>
        </w:rPr>
        <w:t>wspólnych</w:t>
      </w:r>
      <w:r w:rsidRPr="00E37160">
        <w:rPr>
          <w:rFonts w:ascii="Arial" w:hAnsi="Arial" w:cs="Arial"/>
          <w:b/>
          <w:bCs/>
          <w:sz w:val="22"/>
          <w:szCs w:val="22"/>
        </w:rPr>
        <w:t xml:space="preserve"> </w:t>
      </w:r>
      <w:r w:rsidRPr="00E37160">
        <w:rPr>
          <w:rFonts w:ascii="Arial" w:hAnsi="Arial" w:cs="Arial"/>
          <w:sz w:val="22"/>
          <w:szCs w:val="22"/>
        </w:rPr>
        <w:t>spośród wskazanych poniżej w tabeli oraz do określenia ich wartości docelowej w</w:t>
      </w:r>
      <w:r w:rsidR="0026591D" w:rsidRPr="00E37160">
        <w:rPr>
          <w:rFonts w:ascii="Arial" w:hAnsi="Arial" w:cs="Arial"/>
          <w:sz w:val="22"/>
          <w:szCs w:val="22"/>
        </w:rPr>
        <w:t> </w:t>
      </w:r>
      <w:r w:rsidRPr="00E37160">
        <w:rPr>
          <w:rFonts w:ascii="Arial" w:hAnsi="Arial" w:cs="Arial"/>
          <w:sz w:val="22"/>
          <w:szCs w:val="22"/>
        </w:rPr>
        <w:t>odniesieniu do założeń projektu</w:t>
      </w:r>
      <w:r w:rsidRPr="00E37160">
        <w:rPr>
          <w:rFonts w:ascii="Arial" w:hAnsi="Arial" w:cs="Arial"/>
          <w:iCs/>
          <w:sz w:val="22"/>
          <w:szCs w:val="22"/>
        </w:rPr>
        <w:t xml:space="preserve">. </w:t>
      </w:r>
      <w:r w:rsidRPr="00E37160">
        <w:rPr>
          <w:rFonts w:ascii="Arial" w:hAnsi="Arial" w:cs="Arial"/>
          <w:sz w:val="22"/>
          <w:szCs w:val="22"/>
        </w:rPr>
        <w:t xml:space="preserve">Monitoring </w:t>
      </w:r>
      <w:r w:rsidR="00F74AED" w:rsidRPr="00E37160">
        <w:rPr>
          <w:rFonts w:ascii="Arial" w:hAnsi="Arial" w:cs="Arial"/>
          <w:sz w:val="22"/>
          <w:szCs w:val="22"/>
        </w:rPr>
        <w:t>wskaźników wspólnych</w:t>
      </w:r>
      <w:r w:rsidRPr="00E37160">
        <w:rPr>
          <w:rFonts w:ascii="Arial" w:hAnsi="Arial" w:cs="Arial"/>
          <w:sz w:val="22"/>
          <w:szCs w:val="22"/>
        </w:rPr>
        <w:t>, co do zasady prowadzony jest w celach informacyjnych w związku z czym w przypadku braku możliwości określenia wartości docelowej wskaźnika na etapie konstruowania założeń projektu IP dopuszcza możliwość wprowadzenia wartości docelowej równej 0.  Natomiast na etapie realizacji projektu (wniosku o płatność) powinien zostać odnotowany faktyczny przyrost wskaźnika (jeśli wystąpi).</w:t>
      </w:r>
    </w:p>
    <w:tbl>
      <w:tblPr>
        <w:tblW w:w="9120" w:type="dxa"/>
        <w:jc w:val="center"/>
        <w:tblCellMar>
          <w:left w:w="0" w:type="dxa"/>
          <w:right w:w="0" w:type="dxa"/>
        </w:tblCellMar>
        <w:tblLook w:val="04A0" w:firstRow="1" w:lastRow="0" w:firstColumn="1" w:lastColumn="0" w:noHBand="0" w:noVBand="1"/>
      </w:tblPr>
      <w:tblGrid>
        <w:gridCol w:w="5944"/>
        <w:gridCol w:w="3166"/>
        <w:gridCol w:w="10"/>
      </w:tblGrid>
      <w:tr w:rsidR="00C31A48" w:rsidRPr="00E37160" w14:paraId="2FBBF2B9" w14:textId="77777777" w:rsidTr="0002144D">
        <w:trPr>
          <w:trHeight w:val="388"/>
          <w:tblHeader/>
          <w:jc w:val="center"/>
        </w:trPr>
        <w:tc>
          <w:tcPr>
            <w:tcW w:w="9120" w:type="dxa"/>
            <w:gridSpan w:val="3"/>
            <w:tcBorders>
              <w:top w:val="single" w:sz="8" w:space="0" w:color="auto"/>
              <w:left w:val="single" w:sz="8" w:space="0" w:color="auto"/>
              <w:bottom w:val="single" w:sz="8" w:space="0" w:color="auto"/>
              <w:right w:val="single" w:sz="8" w:space="0" w:color="auto"/>
            </w:tcBorders>
            <w:shd w:val="clear" w:color="auto" w:fill="DEEAF6"/>
            <w:tcMar>
              <w:top w:w="0" w:type="dxa"/>
              <w:left w:w="108" w:type="dxa"/>
              <w:bottom w:w="0" w:type="dxa"/>
              <w:right w:w="108" w:type="dxa"/>
            </w:tcMar>
            <w:hideMark/>
          </w:tcPr>
          <w:p w14:paraId="1F8E4363" w14:textId="77777777" w:rsidR="00C31A48" w:rsidRPr="00E37160" w:rsidRDefault="00C31A48" w:rsidP="003A4438">
            <w:pPr>
              <w:spacing w:before="120" w:after="120" w:line="271" w:lineRule="auto"/>
              <w:rPr>
                <w:rFonts w:ascii="Arial" w:hAnsi="Arial" w:cs="Arial"/>
                <w:b/>
                <w:bCs/>
                <w:sz w:val="22"/>
                <w:szCs w:val="22"/>
              </w:rPr>
            </w:pPr>
            <w:r w:rsidRPr="00E37160">
              <w:rPr>
                <w:rFonts w:ascii="Arial" w:hAnsi="Arial" w:cs="Arial"/>
                <w:b/>
                <w:bCs/>
                <w:sz w:val="22"/>
                <w:szCs w:val="22"/>
              </w:rPr>
              <w:t xml:space="preserve">Wskaźniki </w:t>
            </w:r>
            <w:r w:rsidR="005046D3" w:rsidRPr="00E37160">
              <w:rPr>
                <w:rFonts w:ascii="Arial" w:hAnsi="Arial" w:cs="Arial"/>
                <w:b/>
                <w:bCs/>
                <w:sz w:val="22"/>
                <w:szCs w:val="22"/>
              </w:rPr>
              <w:t xml:space="preserve">wspólne </w:t>
            </w:r>
            <w:r w:rsidRPr="00E37160">
              <w:rPr>
                <w:rFonts w:ascii="Arial" w:hAnsi="Arial" w:cs="Arial"/>
                <w:b/>
                <w:bCs/>
                <w:sz w:val="22"/>
                <w:szCs w:val="22"/>
              </w:rPr>
              <w:t>dla EFS</w:t>
            </w:r>
            <w:r w:rsidR="00CB6F23" w:rsidRPr="00E37160">
              <w:rPr>
                <w:rFonts w:ascii="Arial" w:hAnsi="Arial" w:cs="Arial"/>
                <w:b/>
                <w:bCs/>
                <w:sz w:val="22"/>
                <w:szCs w:val="22"/>
              </w:rPr>
              <w:t>+</w:t>
            </w:r>
            <w:r w:rsidRPr="00E37160">
              <w:rPr>
                <w:rFonts w:ascii="Arial" w:hAnsi="Arial" w:cs="Arial"/>
                <w:b/>
                <w:bCs/>
                <w:sz w:val="22"/>
                <w:szCs w:val="22"/>
              </w:rPr>
              <w:t xml:space="preserve"> zgodne z </w:t>
            </w:r>
            <w:r w:rsidRPr="00E37160">
              <w:rPr>
                <w:rFonts w:ascii="Arial" w:hAnsi="Arial" w:cs="Arial"/>
                <w:b/>
                <w:bCs/>
                <w:iCs/>
                <w:sz w:val="22"/>
                <w:szCs w:val="22"/>
              </w:rPr>
              <w:t>Listą Wskaźników Kluczowych</w:t>
            </w:r>
            <w:r w:rsidRPr="00E37160">
              <w:rPr>
                <w:rFonts w:ascii="Arial" w:hAnsi="Arial" w:cs="Arial"/>
                <w:b/>
                <w:bCs/>
                <w:sz w:val="22"/>
                <w:szCs w:val="22"/>
              </w:rPr>
              <w:t xml:space="preserve">, </w:t>
            </w:r>
            <w:r w:rsidR="00CB6F23" w:rsidRPr="00E37160">
              <w:rPr>
                <w:rFonts w:ascii="Arial" w:hAnsi="Arial" w:cs="Arial"/>
                <w:b/>
                <w:bCs/>
                <w:sz w:val="22"/>
                <w:szCs w:val="22"/>
              </w:rPr>
              <w:t xml:space="preserve">wskazaną w Podrozdziale 2.2 Wytycznych dotyczących monitorowania postępu rzeczowego realizacji programów na lata 2021-2027 </w:t>
            </w:r>
          </w:p>
        </w:tc>
      </w:tr>
      <w:tr w:rsidR="00EC70BD" w:rsidRPr="00E37160" w14:paraId="7A105747" w14:textId="77777777" w:rsidTr="00EC70BD">
        <w:trPr>
          <w:trHeight w:val="388"/>
          <w:tblHeader/>
          <w:jc w:val="center"/>
        </w:trPr>
        <w:tc>
          <w:tcPr>
            <w:tcW w:w="5944" w:type="dxa"/>
            <w:tcBorders>
              <w:top w:val="single" w:sz="8" w:space="0" w:color="auto"/>
              <w:left w:val="single" w:sz="8" w:space="0" w:color="auto"/>
              <w:bottom w:val="single" w:sz="8" w:space="0" w:color="auto"/>
              <w:right w:val="single" w:sz="4" w:space="0" w:color="auto"/>
            </w:tcBorders>
            <w:shd w:val="clear" w:color="auto" w:fill="DEEAF6"/>
            <w:tcMar>
              <w:top w:w="0" w:type="dxa"/>
              <w:left w:w="108" w:type="dxa"/>
              <w:bottom w:w="0" w:type="dxa"/>
              <w:right w:w="108" w:type="dxa"/>
            </w:tcMar>
          </w:tcPr>
          <w:p w14:paraId="585B812A" w14:textId="77777777" w:rsidR="00EC70BD" w:rsidRPr="00E37160" w:rsidRDefault="00EC70BD" w:rsidP="003A4438">
            <w:pPr>
              <w:spacing w:before="120" w:after="120" w:line="271" w:lineRule="auto"/>
              <w:rPr>
                <w:rFonts w:ascii="Arial" w:hAnsi="Arial" w:cs="Arial"/>
                <w:b/>
                <w:bCs/>
                <w:sz w:val="22"/>
                <w:szCs w:val="22"/>
              </w:rPr>
            </w:pPr>
            <w:r w:rsidRPr="00E37160">
              <w:rPr>
                <w:rFonts w:ascii="Arial" w:hAnsi="Arial" w:cs="Arial"/>
                <w:sz w:val="22"/>
                <w:szCs w:val="22"/>
              </w:rPr>
              <w:t>Nazwa wskaźnika</w:t>
            </w:r>
          </w:p>
        </w:tc>
        <w:tc>
          <w:tcPr>
            <w:tcW w:w="3176" w:type="dxa"/>
            <w:gridSpan w:val="2"/>
            <w:tcBorders>
              <w:top w:val="single" w:sz="8" w:space="0" w:color="auto"/>
              <w:left w:val="single" w:sz="4" w:space="0" w:color="auto"/>
              <w:bottom w:val="single" w:sz="8" w:space="0" w:color="auto"/>
              <w:right w:val="single" w:sz="8" w:space="0" w:color="auto"/>
            </w:tcBorders>
            <w:shd w:val="clear" w:color="auto" w:fill="DEEAF6"/>
          </w:tcPr>
          <w:p w14:paraId="49771FEB" w14:textId="72A7F269" w:rsidR="00EC70BD" w:rsidRPr="00E37160" w:rsidRDefault="00EC70BD" w:rsidP="003A4438">
            <w:pPr>
              <w:spacing w:before="120" w:after="120" w:line="271" w:lineRule="auto"/>
              <w:rPr>
                <w:rFonts w:ascii="Arial" w:hAnsi="Arial" w:cs="Arial"/>
                <w:b/>
                <w:bCs/>
                <w:sz w:val="22"/>
                <w:szCs w:val="22"/>
              </w:rPr>
            </w:pPr>
            <w:r w:rsidRPr="00E37160">
              <w:rPr>
                <w:rFonts w:ascii="Arial" w:hAnsi="Arial" w:cs="Arial"/>
                <w:sz w:val="22"/>
                <w:szCs w:val="22"/>
              </w:rPr>
              <w:t>Wartość docelowa wskaźnika w projekcie.</w:t>
            </w:r>
          </w:p>
        </w:tc>
      </w:tr>
      <w:tr w:rsidR="00EC70BD" w:rsidRPr="00E37160" w14:paraId="7206C8D6" w14:textId="77777777" w:rsidTr="00EC70BD">
        <w:trPr>
          <w:trHeight w:val="343"/>
          <w:jc w:val="center"/>
        </w:trPr>
        <w:tc>
          <w:tcPr>
            <w:tcW w:w="5944" w:type="dxa"/>
            <w:tcBorders>
              <w:top w:val="nil"/>
              <w:left w:val="single" w:sz="8" w:space="0" w:color="auto"/>
              <w:bottom w:val="single" w:sz="8" w:space="0" w:color="auto"/>
              <w:right w:val="single" w:sz="4" w:space="0" w:color="auto"/>
            </w:tcBorders>
            <w:shd w:val="clear" w:color="auto" w:fill="FFFFFF"/>
            <w:tcMar>
              <w:top w:w="0" w:type="dxa"/>
              <w:left w:w="108" w:type="dxa"/>
              <w:bottom w:w="0" w:type="dxa"/>
              <w:right w:w="108" w:type="dxa"/>
            </w:tcMar>
            <w:vAlign w:val="center"/>
            <w:hideMark/>
          </w:tcPr>
          <w:p w14:paraId="5FF147FC"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Liczba obiektów dostosowanych do potrzeb osób z niepełnosprawnościami  [szt.]</w:t>
            </w:r>
          </w:p>
        </w:tc>
        <w:tc>
          <w:tcPr>
            <w:tcW w:w="3176" w:type="dxa"/>
            <w:gridSpan w:val="2"/>
            <w:tcBorders>
              <w:top w:val="nil"/>
              <w:left w:val="single" w:sz="4" w:space="0" w:color="auto"/>
              <w:bottom w:val="single" w:sz="8" w:space="0" w:color="auto"/>
              <w:right w:val="single" w:sz="8" w:space="0" w:color="auto"/>
            </w:tcBorders>
            <w:shd w:val="clear" w:color="auto" w:fill="FFFFFF"/>
            <w:vAlign w:val="center"/>
          </w:tcPr>
          <w:p w14:paraId="46637EDD"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 xml:space="preserve">podlega monitorowaniu </w:t>
            </w:r>
          </w:p>
        </w:tc>
      </w:tr>
      <w:tr w:rsidR="00EC70BD" w:rsidRPr="00E37160" w14:paraId="60DB9F17"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0953B0CF"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Liczba projektów, w których sfinansowano koszty racjonalnych usprawnień dla osób        z niepełnosprawnościami [szt.]</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AB29A70"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podlega monitorowaniu</w:t>
            </w:r>
          </w:p>
        </w:tc>
      </w:tr>
      <w:tr w:rsidR="00EC70BD" w:rsidRPr="00E37160" w14:paraId="56CDC6D3"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64731E7A"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Liczba osób z niepełnosprawnościami objętych wsparciem w programie</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F652874"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podlega monitorowaniu</w:t>
            </w:r>
          </w:p>
        </w:tc>
      </w:tr>
      <w:tr w:rsidR="00EC70BD" w:rsidRPr="00E37160" w14:paraId="12830F36"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2F5180F1"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lastRenderedPageBreak/>
              <w:t>Liczba osób z krajów trzecich objętych wsparciem w programie</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4CC73CB" w14:textId="77777777" w:rsidR="00EC70BD" w:rsidRPr="00E37160" w:rsidRDefault="00EC70BD" w:rsidP="00EC70BD">
            <w:pPr>
              <w:spacing w:before="120" w:after="120" w:line="271" w:lineRule="auto"/>
              <w:rPr>
                <w:rFonts w:ascii="Arial" w:hAnsi="Arial" w:cs="Arial"/>
                <w:sz w:val="22"/>
                <w:szCs w:val="22"/>
              </w:rPr>
            </w:pPr>
            <w:r w:rsidRPr="00E37160">
              <w:rPr>
                <w:rFonts w:ascii="Arial" w:hAnsi="Arial" w:cs="Arial"/>
                <w:sz w:val="22"/>
                <w:szCs w:val="22"/>
              </w:rPr>
              <w:t xml:space="preserve">    podlega monitorowaniu</w:t>
            </w:r>
          </w:p>
        </w:tc>
      </w:tr>
      <w:tr w:rsidR="00EC70BD" w:rsidRPr="00E37160" w14:paraId="6FA2A1A0"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48EB43A3"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Liczba osób obcego pochodzenia objętych wsparciem w programie</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48EA6D3"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podlega monitorowaniu</w:t>
            </w:r>
          </w:p>
        </w:tc>
      </w:tr>
      <w:tr w:rsidR="00EC70BD" w:rsidRPr="00E37160" w14:paraId="5AA3280A"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4D1F6113" w14:textId="77777777" w:rsidR="00EC70BD" w:rsidRPr="00E37160" w:rsidRDefault="00EC70BD" w:rsidP="00EC70BD">
            <w:pPr>
              <w:spacing w:before="120" w:after="120" w:line="271" w:lineRule="auto"/>
              <w:ind w:left="164" w:firstLine="37"/>
              <w:rPr>
                <w:rFonts w:ascii="Arial" w:hAnsi="Arial" w:cs="Arial"/>
                <w:sz w:val="22"/>
                <w:szCs w:val="22"/>
              </w:rPr>
            </w:pPr>
            <w:r w:rsidRPr="00E37160">
              <w:rPr>
                <w:rFonts w:ascii="Arial" w:hAnsi="Arial" w:cs="Arial"/>
                <w:sz w:val="22"/>
                <w:szCs w:val="22"/>
              </w:rPr>
              <w:t>Liczba osób należących do mniejszości, w tym społeczności marginalizowanych takich jak Romowie, objętych wsparciem w programie</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7DBE9BF" w14:textId="77777777" w:rsidR="00EC70BD" w:rsidRPr="00E37160" w:rsidRDefault="00EC70BD" w:rsidP="00EC70BD">
            <w:pPr>
              <w:spacing w:before="120" w:after="120" w:line="271" w:lineRule="auto"/>
              <w:ind w:left="164" w:firstLine="37"/>
              <w:rPr>
                <w:rFonts w:ascii="Arial" w:hAnsi="Arial" w:cs="Arial"/>
                <w:sz w:val="22"/>
                <w:szCs w:val="22"/>
              </w:rPr>
            </w:pPr>
            <w:r w:rsidRPr="00E37160">
              <w:rPr>
                <w:rFonts w:ascii="Arial" w:hAnsi="Arial" w:cs="Arial"/>
                <w:sz w:val="22"/>
                <w:szCs w:val="22"/>
              </w:rPr>
              <w:t>podlega monitorowaniu</w:t>
            </w:r>
          </w:p>
        </w:tc>
      </w:tr>
      <w:tr w:rsidR="00EC70BD" w:rsidRPr="00E37160" w14:paraId="5CD52D4B" w14:textId="77777777" w:rsidTr="00EC70BD">
        <w:trPr>
          <w:gridAfter w:val="1"/>
          <w:wAfter w:w="10" w:type="dxa"/>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4043F7CD" w14:textId="77777777" w:rsidR="00EC70BD" w:rsidRPr="00E37160" w:rsidRDefault="00EC70BD" w:rsidP="00EC70BD">
            <w:pPr>
              <w:spacing w:before="120" w:after="120" w:line="271" w:lineRule="auto"/>
              <w:ind w:left="164" w:firstLine="37"/>
              <w:rPr>
                <w:rFonts w:ascii="Arial" w:hAnsi="Arial" w:cs="Arial"/>
                <w:sz w:val="22"/>
                <w:szCs w:val="22"/>
              </w:rPr>
            </w:pPr>
            <w:r w:rsidRPr="00E37160">
              <w:rPr>
                <w:rFonts w:ascii="Arial" w:hAnsi="Arial" w:cs="Arial"/>
                <w:sz w:val="22"/>
                <w:szCs w:val="22"/>
              </w:rPr>
              <w:t xml:space="preserve">Liczba osób w kryzysie bezdomności lub dotkniętych wykluczeniem z dostępu do mieszkań, objętych wsparciem w programie </w:t>
            </w:r>
          </w:p>
        </w:tc>
        <w:tc>
          <w:tcPr>
            <w:tcW w:w="3166" w:type="dxa"/>
            <w:tcBorders>
              <w:top w:val="single" w:sz="4" w:space="0" w:color="auto"/>
              <w:left w:val="single" w:sz="4" w:space="0" w:color="auto"/>
              <w:bottom w:val="single" w:sz="4" w:space="0" w:color="auto"/>
              <w:right w:val="single" w:sz="4" w:space="0" w:color="auto"/>
            </w:tcBorders>
            <w:shd w:val="clear" w:color="auto" w:fill="FFFFFF"/>
            <w:vAlign w:val="center"/>
          </w:tcPr>
          <w:p w14:paraId="0A864A18" w14:textId="77777777" w:rsidR="00EC70BD" w:rsidRPr="00E37160" w:rsidRDefault="00EC70BD" w:rsidP="00EC70BD">
            <w:pPr>
              <w:spacing w:before="120" w:after="120" w:line="271" w:lineRule="auto"/>
              <w:ind w:left="164" w:firstLine="37"/>
              <w:rPr>
                <w:rFonts w:ascii="Arial" w:hAnsi="Arial" w:cs="Arial"/>
                <w:sz w:val="22"/>
                <w:szCs w:val="22"/>
              </w:rPr>
            </w:pPr>
            <w:r w:rsidRPr="00E37160">
              <w:rPr>
                <w:rFonts w:ascii="Arial" w:hAnsi="Arial" w:cs="Arial"/>
                <w:sz w:val="22"/>
                <w:szCs w:val="22"/>
              </w:rPr>
              <w:t>podlega monitorowaniu</w:t>
            </w:r>
          </w:p>
        </w:tc>
      </w:tr>
    </w:tbl>
    <w:p w14:paraId="79378762" w14:textId="300B9AF6" w:rsidR="00EA4E97" w:rsidRPr="00E37160" w:rsidRDefault="00C31A48" w:rsidP="00EC70BD">
      <w:pPr>
        <w:pStyle w:val="Akapitzlist"/>
        <w:numPr>
          <w:ilvl w:val="2"/>
          <w:numId w:val="36"/>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Wnioskodawca jest zobowiązany do wyboru </w:t>
      </w:r>
      <w:r w:rsidR="003F75F6" w:rsidRPr="00E37160">
        <w:rPr>
          <w:rFonts w:ascii="Arial" w:hAnsi="Arial" w:cs="Arial"/>
          <w:sz w:val="22"/>
          <w:szCs w:val="22"/>
        </w:rPr>
        <w:t xml:space="preserve">wszystkich </w:t>
      </w:r>
      <w:r w:rsidRPr="00E37160">
        <w:rPr>
          <w:rFonts w:ascii="Arial" w:hAnsi="Arial" w:cs="Arial"/>
          <w:sz w:val="22"/>
          <w:szCs w:val="22"/>
        </w:rPr>
        <w:t xml:space="preserve">wskaźników wskazanych w Regulaminie </w:t>
      </w:r>
      <w:r w:rsidR="003F14CE" w:rsidRPr="00E37160">
        <w:rPr>
          <w:rFonts w:ascii="Arial" w:hAnsi="Arial" w:cs="Arial"/>
          <w:sz w:val="22"/>
          <w:szCs w:val="22"/>
          <w:lang w:val="pl-PL"/>
        </w:rPr>
        <w:t>wy</w:t>
      </w:r>
      <w:r w:rsidR="00F72DA5" w:rsidRPr="00E37160">
        <w:rPr>
          <w:rFonts w:ascii="Arial" w:hAnsi="Arial" w:cs="Arial"/>
          <w:sz w:val="22"/>
          <w:szCs w:val="22"/>
          <w:lang w:val="pl-PL"/>
        </w:rPr>
        <w:t>boru</w:t>
      </w:r>
      <w:r w:rsidR="00BB38FC">
        <w:rPr>
          <w:rFonts w:ascii="Arial" w:hAnsi="Arial" w:cs="Arial"/>
          <w:sz w:val="22"/>
          <w:szCs w:val="22"/>
          <w:lang w:val="pl-PL"/>
        </w:rPr>
        <w:t>.</w:t>
      </w:r>
      <w:r w:rsidRPr="00E37160">
        <w:rPr>
          <w:rFonts w:ascii="Arial" w:hAnsi="Arial" w:cs="Arial"/>
          <w:sz w:val="22"/>
          <w:szCs w:val="22"/>
        </w:rPr>
        <w:t xml:space="preserve"> </w:t>
      </w:r>
      <w:r w:rsidR="00A651B5" w:rsidRPr="00E37160">
        <w:rPr>
          <w:rFonts w:ascii="Arial" w:hAnsi="Arial" w:cs="Arial"/>
          <w:sz w:val="22"/>
          <w:szCs w:val="22"/>
        </w:rPr>
        <w:t xml:space="preserve">Określone </w:t>
      </w:r>
      <w:r w:rsidRPr="00E37160">
        <w:rPr>
          <w:rFonts w:ascii="Arial" w:hAnsi="Arial" w:cs="Arial"/>
          <w:sz w:val="22"/>
          <w:szCs w:val="22"/>
        </w:rPr>
        <w:t>we wniosku o dofinansowanie wskaźniki powinny odpowiadać planowanym do realizacji typom projektu/operacji</w:t>
      </w:r>
      <w:r w:rsidR="00CA6D08" w:rsidRPr="00E37160">
        <w:rPr>
          <w:rFonts w:ascii="Arial" w:hAnsi="Arial" w:cs="Arial"/>
          <w:sz w:val="22"/>
          <w:szCs w:val="22"/>
          <w:lang w:val="pl-PL"/>
        </w:rPr>
        <w:t xml:space="preserve"> i muszą posiadać wartości adekwatne do pl</w:t>
      </w:r>
      <w:r w:rsidR="00A55184" w:rsidRPr="00E37160">
        <w:rPr>
          <w:rFonts w:ascii="Arial" w:hAnsi="Arial" w:cs="Arial"/>
          <w:sz w:val="22"/>
          <w:szCs w:val="22"/>
          <w:lang w:val="pl-PL"/>
        </w:rPr>
        <w:t>a</w:t>
      </w:r>
      <w:r w:rsidR="00CA6D08" w:rsidRPr="00E37160">
        <w:rPr>
          <w:rFonts w:ascii="Arial" w:hAnsi="Arial" w:cs="Arial"/>
          <w:sz w:val="22"/>
          <w:szCs w:val="22"/>
          <w:lang w:val="pl-PL"/>
        </w:rPr>
        <w:t xml:space="preserve">nowanych działań. W przypadku gdy wnioskodawca nie </w:t>
      </w:r>
      <w:proofErr w:type="spellStart"/>
      <w:r w:rsidR="00CA6D08" w:rsidRPr="00E37160">
        <w:rPr>
          <w:rFonts w:ascii="Arial" w:hAnsi="Arial" w:cs="Arial"/>
          <w:sz w:val="22"/>
          <w:szCs w:val="22"/>
          <w:lang w:val="pl-PL"/>
        </w:rPr>
        <w:t>zakałada</w:t>
      </w:r>
      <w:proofErr w:type="spellEnd"/>
      <w:r w:rsidR="00CA6D08" w:rsidRPr="00E37160">
        <w:rPr>
          <w:rFonts w:ascii="Arial" w:hAnsi="Arial" w:cs="Arial"/>
          <w:sz w:val="22"/>
          <w:szCs w:val="22"/>
          <w:lang w:val="pl-PL"/>
        </w:rPr>
        <w:t xml:space="preserve"> realizacji działań monitorowanych przez </w:t>
      </w:r>
      <w:r w:rsidR="00B007BB" w:rsidRPr="00E37160">
        <w:rPr>
          <w:rFonts w:ascii="Arial" w:hAnsi="Arial" w:cs="Arial"/>
          <w:sz w:val="22"/>
          <w:szCs w:val="22"/>
          <w:lang w:val="pl-PL"/>
        </w:rPr>
        <w:t xml:space="preserve">niektóre ze </w:t>
      </w:r>
      <w:r w:rsidR="00CA6D08" w:rsidRPr="00E37160">
        <w:rPr>
          <w:rFonts w:ascii="Arial" w:hAnsi="Arial" w:cs="Arial"/>
          <w:sz w:val="22"/>
          <w:szCs w:val="22"/>
          <w:lang w:val="pl-PL"/>
        </w:rPr>
        <w:t>wskaźnik</w:t>
      </w:r>
      <w:r w:rsidR="00B007BB" w:rsidRPr="00E37160">
        <w:rPr>
          <w:rFonts w:ascii="Arial" w:hAnsi="Arial" w:cs="Arial"/>
          <w:sz w:val="22"/>
          <w:szCs w:val="22"/>
          <w:lang w:val="pl-PL"/>
        </w:rPr>
        <w:t>ów</w:t>
      </w:r>
      <w:r w:rsidR="00E411BF">
        <w:rPr>
          <w:rFonts w:ascii="Arial" w:hAnsi="Arial" w:cs="Arial"/>
          <w:sz w:val="22"/>
          <w:szCs w:val="22"/>
          <w:lang w:val="pl-PL"/>
        </w:rPr>
        <w:t xml:space="preserve"> </w:t>
      </w:r>
      <w:r w:rsidR="00CA6D08" w:rsidRPr="00E37160">
        <w:rPr>
          <w:rFonts w:ascii="Arial" w:hAnsi="Arial" w:cs="Arial"/>
          <w:sz w:val="22"/>
          <w:szCs w:val="22"/>
          <w:lang w:val="pl-PL"/>
        </w:rPr>
        <w:t>zawart</w:t>
      </w:r>
      <w:r w:rsidR="00B007BB" w:rsidRPr="00E37160">
        <w:rPr>
          <w:rFonts w:ascii="Arial" w:hAnsi="Arial" w:cs="Arial"/>
          <w:sz w:val="22"/>
          <w:szCs w:val="22"/>
          <w:lang w:val="pl-PL"/>
        </w:rPr>
        <w:t>ych</w:t>
      </w:r>
      <w:r w:rsidR="00CA6D08" w:rsidRPr="00E37160">
        <w:rPr>
          <w:rFonts w:ascii="Arial" w:hAnsi="Arial" w:cs="Arial"/>
          <w:sz w:val="22"/>
          <w:szCs w:val="22"/>
          <w:lang w:val="pl-PL"/>
        </w:rPr>
        <w:t xml:space="preserve"> w  Regulaminie wyboru, </w:t>
      </w:r>
      <w:r w:rsidR="00CA6D08" w:rsidRPr="00E37160">
        <w:rPr>
          <w:rFonts w:ascii="Arial" w:hAnsi="Arial" w:cs="Arial"/>
          <w:sz w:val="22"/>
          <w:szCs w:val="22"/>
        </w:rPr>
        <w:t>IP dopuszcza możliwość wprowadzenia wartości docelowej równej 0. Natomiast na etapie realizacji projektu (wniosku o płatność) powinien zostać odnotowany faktyczny przyrost wskaźnika (jeśli wystąpi)</w:t>
      </w:r>
      <w:r w:rsidR="009F12FB" w:rsidRPr="00E37160">
        <w:rPr>
          <w:rFonts w:ascii="Arial" w:hAnsi="Arial" w:cs="Arial"/>
          <w:sz w:val="22"/>
          <w:szCs w:val="22"/>
          <w:lang w:val="pl-PL"/>
        </w:rPr>
        <w:t>.</w:t>
      </w:r>
    </w:p>
    <w:p w14:paraId="6251C571" w14:textId="77777777" w:rsidR="009F12FB" w:rsidRPr="00E37160" w:rsidRDefault="009F12FB" w:rsidP="00AA1B4E">
      <w:pPr>
        <w:pStyle w:val="Akapitzlist"/>
        <w:numPr>
          <w:ilvl w:val="2"/>
          <w:numId w:val="36"/>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Dokonując sposobu wyliczenia wskaźnika w projekcie należy zawsze określać go zgodnie z właściwą jednostka miary, tj. sztuki/osoby. Nie dopuszcza się stosowania wiarygodnych szacunków do określania wartości docelowej wskaźników w projekcie.</w:t>
      </w:r>
    </w:p>
    <w:p w14:paraId="76107037" w14:textId="77777777" w:rsidR="00CC51A2" w:rsidRPr="00E37160" w:rsidRDefault="00CC51A2" w:rsidP="00CC51A2">
      <w:pPr>
        <w:pStyle w:val="Akapitzlist"/>
        <w:numPr>
          <w:ilvl w:val="2"/>
          <w:numId w:val="36"/>
        </w:numPr>
        <w:ind w:left="0" w:firstLine="0"/>
        <w:rPr>
          <w:rFonts w:ascii="Arial" w:hAnsi="Arial" w:cs="Arial"/>
          <w:sz w:val="22"/>
          <w:szCs w:val="22"/>
        </w:rPr>
      </w:pPr>
      <w:r w:rsidRPr="00E37160">
        <w:rPr>
          <w:rFonts w:ascii="Arial" w:hAnsi="Arial" w:cs="Arial"/>
          <w:sz w:val="22"/>
          <w:szCs w:val="22"/>
        </w:rPr>
        <w:t xml:space="preserve">Wymienione w liście rozwijanej wskaźniki dostępne w SOWA EFS mogą nie obejmować całości rezultatów i produktów danego projektu. W związku z powyższym Wnioskodawca może określić </w:t>
      </w:r>
      <w:r w:rsidR="00395B88" w:rsidRPr="00E37160">
        <w:rPr>
          <w:rFonts w:ascii="Arial" w:hAnsi="Arial" w:cs="Arial"/>
          <w:sz w:val="22"/>
          <w:szCs w:val="22"/>
          <w:lang w:val="pl-PL"/>
        </w:rPr>
        <w:t xml:space="preserve">własne </w:t>
      </w:r>
      <w:r w:rsidRPr="00E37160">
        <w:rPr>
          <w:rFonts w:ascii="Arial" w:hAnsi="Arial" w:cs="Arial"/>
          <w:sz w:val="22"/>
          <w:szCs w:val="22"/>
        </w:rPr>
        <w:t xml:space="preserve">wskaźniki </w:t>
      </w:r>
      <w:r w:rsidR="00395B88" w:rsidRPr="00E37160">
        <w:rPr>
          <w:rFonts w:ascii="Arial" w:hAnsi="Arial" w:cs="Arial"/>
          <w:sz w:val="22"/>
          <w:szCs w:val="22"/>
          <w:lang w:val="pl-PL"/>
        </w:rPr>
        <w:t>(</w:t>
      </w:r>
      <w:r w:rsidRPr="00E37160">
        <w:rPr>
          <w:rFonts w:ascii="Arial" w:hAnsi="Arial" w:cs="Arial"/>
          <w:sz w:val="22"/>
          <w:szCs w:val="22"/>
        </w:rPr>
        <w:t>specyficzne</w:t>
      </w:r>
      <w:r w:rsidR="00395B88" w:rsidRPr="00E37160">
        <w:rPr>
          <w:rFonts w:ascii="Arial" w:hAnsi="Arial" w:cs="Arial"/>
          <w:sz w:val="22"/>
          <w:szCs w:val="22"/>
          <w:lang w:val="pl-PL"/>
        </w:rPr>
        <w:t>)</w:t>
      </w:r>
      <w:r w:rsidRPr="00E37160">
        <w:rPr>
          <w:rFonts w:ascii="Arial" w:hAnsi="Arial" w:cs="Arial"/>
          <w:sz w:val="22"/>
          <w:szCs w:val="22"/>
        </w:rPr>
        <w:t xml:space="preserve"> dla projektu, których realizacja jest wynikiem projektu. Wskaźniki specyficzne określane są przez Wnioskodawcę i mają charakter monitoringowo-rozliczeniowy na poziomie danego projektu z uwagi na brak możliwości ich agregowania i porównywania pomiędzy projektami.</w:t>
      </w:r>
    </w:p>
    <w:p w14:paraId="6FADEAF5" w14:textId="77777777" w:rsidR="00CC51A2" w:rsidRPr="00E37160" w:rsidRDefault="00CC51A2" w:rsidP="00CC51A2">
      <w:pPr>
        <w:pStyle w:val="Akapitzlist"/>
        <w:spacing w:before="120" w:after="120" w:line="271" w:lineRule="auto"/>
        <w:ind w:left="0"/>
        <w:contextualSpacing w:val="0"/>
        <w:rPr>
          <w:rFonts w:ascii="Arial" w:hAnsi="Arial" w:cs="Arial"/>
          <w:sz w:val="22"/>
          <w:szCs w:val="22"/>
        </w:rPr>
      </w:pPr>
    </w:p>
    <w:p w14:paraId="7E1BB84E" w14:textId="77777777" w:rsidR="009F12FB" w:rsidRPr="00E37160" w:rsidRDefault="009F12FB" w:rsidP="009F12FB">
      <w:pPr>
        <w:pStyle w:val="Akapitzlist"/>
        <w:spacing w:before="120" w:after="120" w:line="271" w:lineRule="auto"/>
        <w:ind w:left="0"/>
        <w:contextualSpacing w:val="0"/>
        <w:rPr>
          <w:rFonts w:ascii="Arial" w:hAnsi="Arial" w:cs="Arial"/>
          <w:sz w:val="22"/>
          <w:szCs w:val="22"/>
        </w:rPr>
      </w:pPr>
    </w:p>
    <w:p w14:paraId="087A798E" w14:textId="484489BC" w:rsidR="00B249C2" w:rsidRPr="00E37160" w:rsidRDefault="007E6385" w:rsidP="00AA1B4E">
      <w:pPr>
        <w:pStyle w:val="Styl5"/>
      </w:pPr>
      <w:bookmarkStart w:id="294" w:name="_Toc200089386"/>
      <w:r w:rsidRPr="00E37160">
        <w:t>Wymagania dotyczące partnerstwa w projekcie</w:t>
      </w:r>
      <w:bookmarkEnd w:id="294"/>
    </w:p>
    <w:p w14:paraId="5D9601BE" w14:textId="5AC4B188" w:rsidR="00E729EE" w:rsidRPr="00E37160" w:rsidRDefault="007E6385" w:rsidP="00357318">
      <w:pPr>
        <w:pStyle w:val="Akapitzlist"/>
        <w:numPr>
          <w:ilvl w:val="0"/>
          <w:numId w:val="77"/>
        </w:numPr>
        <w:spacing w:before="120" w:after="120" w:line="271" w:lineRule="auto"/>
        <w:ind w:left="0" w:firstLine="0"/>
        <w:rPr>
          <w:rFonts w:ascii="Arial" w:hAnsi="Arial" w:cs="Arial"/>
          <w:sz w:val="22"/>
          <w:szCs w:val="22"/>
        </w:rPr>
      </w:pPr>
      <w:r w:rsidRPr="00E37160">
        <w:rPr>
          <w:rFonts w:ascii="Arial" w:hAnsi="Arial" w:cs="Arial"/>
          <w:sz w:val="22"/>
          <w:szCs w:val="22"/>
        </w:rPr>
        <w:t xml:space="preserve">W zakresie wymagań dotyczących partnerstwa wnioskodawca zobowiązany jest stosować </w:t>
      </w:r>
      <w:r w:rsidR="007B0715" w:rsidRPr="00E37160">
        <w:rPr>
          <w:rFonts w:ascii="Arial" w:hAnsi="Arial" w:cs="Arial"/>
          <w:sz w:val="22"/>
          <w:szCs w:val="22"/>
        </w:rPr>
        <w:t xml:space="preserve"> </w:t>
      </w:r>
      <w:r w:rsidRPr="00E37160">
        <w:rPr>
          <w:rFonts w:ascii="Arial" w:hAnsi="Arial" w:cs="Arial"/>
          <w:sz w:val="22"/>
          <w:szCs w:val="22"/>
        </w:rPr>
        <w:t xml:space="preserve">w szczególności przepisy ustawy, </w:t>
      </w:r>
      <w:r w:rsidR="00CF6059" w:rsidRPr="00E37160">
        <w:rPr>
          <w:rFonts w:ascii="Arial" w:hAnsi="Arial" w:cs="Arial"/>
          <w:sz w:val="22"/>
          <w:szCs w:val="22"/>
        </w:rPr>
        <w:t xml:space="preserve">Wytycznych dotyczących kwalifikowalności wydatków na lata 2021-2027,  </w:t>
      </w:r>
      <w:r w:rsidR="008223A6" w:rsidRPr="00E37160">
        <w:rPr>
          <w:rFonts w:ascii="Arial" w:hAnsi="Arial" w:cs="Arial"/>
          <w:sz w:val="22"/>
          <w:szCs w:val="22"/>
        </w:rPr>
        <w:t>Wytycznych dotyczących realizacji zasady partnerstwa na lata 2021-2027</w:t>
      </w:r>
      <w:r w:rsidR="00CF6059" w:rsidRPr="00E37160">
        <w:rPr>
          <w:rFonts w:ascii="Arial" w:hAnsi="Arial" w:cs="Arial"/>
          <w:sz w:val="22"/>
          <w:szCs w:val="22"/>
        </w:rPr>
        <w:t xml:space="preserve"> </w:t>
      </w:r>
      <w:r w:rsidRPr="00E37160">
        <w:rPr>
          <w:rFonts w:ascii="Arial" w:hAnsi="Arial" w:cs="Arial"/>
          <w:sz w:val="22"/>
          <w:szCs w:val="22"/>
        </w:rPr>
        <w:t xml:space="preserve">oraz </w:t>
      </w:r>
      <w:r w:rsidR="00DB0D37" w:rsidRPr="00E37160">
        <w:rPr>
          <w:rFonts w:ascii="Arial" w:hAnsi="Arial" w:cs="Arial"/>
          <w:sz w:val="22"/>
          <w:szCs w:val="22"/>
        </w:rPr>
        <w:t>SZOP</w:t>
      </w:r>
      <w:r w:rsidRPr="00E37160">
        <w:rPr>
          <w:rFonts w:ascii="Arial" w:hAnsi="Arial" w:cs="Arial"/>
          <w:sz w:val="22"/>
          <w:szCs w:val="22"/>
        </w:rPr>
        <w:t xml:space="preserve">. Poniżej przedstawione są najważniejsze informacje </w:t>
      </w:r>
      <w:r w:rsidR="00E729EE" w:rsidRPr="00E37160">
        <w:rPr>
          <w:rFonts w:ascii="Arial" w:hAnsi="Arial" w:cs="Arial"/>
          <w:sz w:val="22"/>
          <w:szCs w:val="22"/>
        </w:rPr>
        <w:t>dotyczące partnerstwa.</w:t>
      </w:r>
    </w:p>
    <w:p w14:paraId="5ECDC8F6" w14:textId="77777777" w:rsidR="00AB0B8E" w:rsidRPr="00E37160" w:rsidRDefault="00AB0B8E" w:rsidP="00AB0B8E">
      <w:pPr>
        <w:pStyle w:val="Akapitzlist"/>
        <w:spacing w:before="120" w:after="120" w:line="271" w:lineRule="auto"/>
        <w:ind w:left="0"/>
        <w:rPr>
          <w:rFonts w:ascii="Arial" w:hAnsi="Arial" w:cs="Arial"/>
          <w:sz w:val="22"/>
          <w:szCs w:val="22"/>
        </w:rPr>
      </w:pPr>
    </w:p>
    <w:p w14:paraId="17A377A3" w14:textId="77777777" w:rsidR="00AB0B8E" w:rsidRPr="00E37160" w:rsidRDefault="007E6385" w:rsidP="00357318">
      <w:pPr>
        <w:pStyle w:val="Akapitzlist"/>
        <w:numPr>
          <w:ilvl w:val="0"/>
          <w:numId w:val="77"/>
        </w:numPr>
        <w:spacing w:before="120" w:after="120" w:line="271" w:lineRule="auto"/>
        <w:ind w:left="0" w:firstLine="0"/>
        <w:rPr>
          <w:rFonts w:ascii="Arial" w:hAnsi="Arial" w:cs="Arial"/>
          <w:sz w:val="22"/>
          <w:szCs w:val="22"/>
        </w:rPr>
      </w:pPr>
      <w:r w:rsidRPr="00E37160">
        <w:rPr>
          <w:rFonts w:ascii="Arial" w:hAnsi="Arial" w:cs="Arial"/>
          <w:sz w:val="22"/>
          <w:szCs w:val="22"/>
        </w:rPr>
        <w:t>Utworzenie lub zainicjowanie partnerstwa musi nastąpić przed złożeniem wniosku o dofinansowanie. Oznacza to, że partnerstwo musi zostać utworzone albo zainicjowane przed rozpoczęciem realizacji projektu. Lider partnerstwa składa wniosek o dofinansowanie projektu partnerskiego. Nie jest to jednak równoznaczne z wymogiem zawarcia porozumienia albo umowy o</w:t>
      </w:r>
      <w:r w:rsidR="00A618BD" w:rsidRPr="00E37160">
        <w:rPr>
          <w:rFonts w:ascii="Arial" w:hAnsi="Arial" w:cs="Arial"/>
          <w:sz w:val="22"/>
          <w:szCs w:val="22"/>
        </w:rPr>
        <w:t> </w:t>
      </w:r>
      <w:r w:rsidRPr="00E37160">
        <w:rPr>
          <w:rFonts w:ascii="Arial" w:hAnsi="Arial" w:cs="Arial"/>
          <w:sz w:val="22"/>
          <w:szCs w:val="22"/>
        </w:rPr>
        <w:t>partnerstwie między wnioskodawcą a partnerami przed złożeniem wniosku o dofinansowanie. Wszyscy partnerzy muszą być jednak wskazani we wniosku.</w:t>
      </w:r>
    </w:p>
    <w:p w14:paraId="75315BC3" w14:textId="77777777" w:rsidR="00B249C2" w:rsidRPr="00E37160" w:rsidRDefault="007E6385" w:rsidP="00AB0B8E">
      <w:pPr>
        <w:pStyle w:val="Akapitzlist"/>
        <w:spacing w:before="120" w:after="120" w:line="271" w:lineRule="auto"/>
        <w:ind w:left="0"/>
        <w:rPr>
          <w:rFonts w:ascii="Arial" w:hAnsi="Arial" w:cs="Arial"/>
          <w:sz w:val="22"/>
          <w:szCs w:val="22"/>
        </w:rPr>
      </w:pPr>
      <w:r w:rsidRPr="00E37160">
        <w:rPr>
          <w:rFonts w:ascii="Arial" w:hAnsi="Arial" w:cs="Arial"/>
          <w:sz w:val="22"/>
          <w:szCs w:val="22"/>
        </w:rPr>
        <w:t xml:space="preserve"> </w:t>
      </w:r>
    </w:p>
    <w:p w14:paraId="019A46D9" w14:textId="77777777" w:rsidR="00B249C2" w:rsidRPr="00E37160" w:rsidRDefault="00C47ABB" w:rsidP="00357318">
      <w:pPr>
        <w:pStyle w:val="Akapitzlist"/>
        <w:numPr>
          <w:ilvl w:val="0"/>
          <w:numId w:val="77"/>
        </w:numPr>
        <w:spacing w:before="120" w:after="120" w:line="271" w:lineRule="auto"/>
        <w:ind w:left="0" w:firstLine="0"/>
        <w:rPr>
          <w:rFonts w:ascii="Arial" w:hAnsi="Arial" w:cs="Arial"/>
          <w:sz w:val="22"/>
          <w:szCs w:val="22"/>
        </w:rPr>
      </w:pPr>
      <w:r w:rsidRPr="00E37160">
        <w:rPr>
          <w:rFonts w:ascii="Arial" w:hAnsi="Arial" w:cs="Arial"/>
          <w:sz w:val="22"/>
          <w:szCs w:val="22"/>
        </w:rPr>
        <w:t xml:space="preserve">Postanowienia w </w:t>
      </w:r>
      <w:r w:rsidR="00DB2CB3" w:rsidRPr="00E37160">
        <w:rPr>
          <w:rFonts w:ascii="Arial" w:hAnsi="Arial" w:cs="Arial"/>
          <w:sz w:val="22"/>
          <w:szCs w:val="22"/>
          <w:lang w:val="pl-PL"/>
        </w:rPr>
        <w:t xml:space="preserve">powyższym </w:t>
      </w:r>
      <w:r w:rsidR="00DB2CB3" w:rsidRPr="00E37160">
        <w:rPr>
          <w:rFonts w:ascii="Arial" w:hAnsi="Arial" w:cs="Arial"/>
          <w:sz w:val="22"/>
          <w:szCs w:val="22"/>
        </w:rPr>
        <w:t>pkt</w:t>
      </w:r>
      <w:r w:rsidRPr="00E37160">
        <w:rPr>
          <w:rFonts w:ascii="Arial" w:hAnsi="Arial" w:cs="Arial"/>
          <w:sz w:val="22"/>
          <w:szCs w:val="22"/>
        </w:rPr>
        <w:t xml:space="preserve"> n</w:t>
      </w:r>
      <w:r w:rsidR="007E6385" w:rsidRPr="00E37160">
        <w:rPr>
          <w:rFonts w:ascii="Arial" w:hAnsi="Arial" w:cs="Arial"/>
          <w:sz w:val="22"/>
          <w:szCs w:val="22"/>
        </w:rPr>
        <w:t>ie ma</w:t>
      </w:r>
      <w:r w:rsidRPr="00E37160">
        <w:rPr>
          <w:rFonts w:ascii="Arial" w:hAnsi="Arial" w:cs="Arial"/>
          <w:sz w:val="22"/>
          <w:szCs w:val="22"/>
        </w:rPr>
        <w:t>ją</w:t>
      </w:r>
      <w:r w:rsidR="007E6385" w:rsidRPr="00E37160">
        <w:rPr>
          <w:rFonts w:ascii="Arial" w:hAnsi="Arial" w:cs="Arial"/>
          <w:sz w:val="22"/>
          <w:szCs w:val="22"/>
        </w:rPr>
        <w:t xml:space="preserve"> zastosowania w sytuacji, kiedy w trakcie realizacji projektu wprowadzany jest dodatkowy partner (kolejny lub w miejsce dotychczasowego partnera, który np. zrezygnował).</w:t>
      </w:r>
    </w:p>
    <w:p w14:paraId="169CA1D1" w14:textId="77777777" w:rsidR="00AB0B8E" w:rsidRPr="00E37160" w:rsidRDefault="00AB0B8E" w:rsidP="00AB0B8E">
      <w:pPr>
        <w:pStyle w:val="Akapitzlist"/>
        <w:spacing w:before="120" w:after="120" w:line="271" w:lineRule="auto"/>
        <w:ind w:left="0"/>
        <w:rPr>
          <w:rFonts w:ascii="Arial" w:hAnsi="Arial" w:cs="Arial"/>
          <w:sz w:val="22"/>
          <w:szCs w:val="22"/>
        </w:rPr>
      </w:pPr>
    </w:p>
    <w:p w14:paraId="11F87E23" w14:textId="77777777" w:rsidR="001D4B17" w:rsidRPr="00E37160" w:rsidRDefault="007E6385" w:rsidP="00357318">
      <w:pPr>
        <w:pStyle w:val="Akapitzlist"/>
        <w:numPr>
          <w:ilvl w:val="0"/>
          <w:numId w:val="77"/>
        </w:numPr>
        <w:spacing w:before="120" w:after="120" w:line="271" w:lineRule="auto"/>
        <w:ind w:left="0" w:firstLine="0"/>
        <w:rPr>
          <w:rFonts w:ascii="Arial" w:hAnsi="Arial" w:cs="Arial"/>
          <w:sz w:val="22"/>
          <w:szCs w:val="22"/>
        </w:rPr>
      </w:pPr>
      <w:r w:rsidRPr="00E37160">
        <w:rPr>
          <w:rFonts w:ascii="Arial" w:hAnsi="Arial" w:cs="Arial"/>
          <w:sz w:val="22"/>
          <w:szCs w:val="22"/>
        </w:rPr>
        <w:t>Beneficjent projektu, będący stroną umowy o dofinansowanie, pełni rolę lidera partnerstwa.</w:t>
      </w:r>
    </w:p>
    <w:p w14:paraId="050BADF8" w14:textId="77777777" w:rsidR="00AB0B8E" w:rsidRPr="00E37160" w:rsidRDefault="00AB0B8E" w:rsidP="00AB0B8E">
      <w:pPr>
        <w:pStyle w:val="Akapitzlist"/>
        <w:spacing w:before="120" w:after="120" w:line="271" w:lineRule="auto"/>
        <w:ind w:left="0"/>
        <w:rPr>
          <w:rFonts w:ascii="Arial" w:hAnsi="Arial" w:cs="Arial"/>
          <w:sz w:val="22"/>
          <w:szCs w:val="22"/>
        </w:rPr>
      </w:pPr>
    </w:p>
    <w:p w14:paraId="2C1DA321" w14:textId="77777777" w:rsidR="001D4B17" w:rsidRPr="00E37160" w:rsidRDefault="007E6385" w:rsidP="00357318">
      <w:pPr>
        <w:pStyle w:val="Akapitzlist"/>
        <w:numPr>
          <w:ilvl w:val="0"/>
          <w:numId w:val="77"/>
        </w:numPr>
        <w:spacing w:before="120" w:after="120" w:line="271" w:lineRule="auto"/>
        <w:ind w:left="0" w:firstLine="0"/>
        <w:rPr>
          <w:rFonts w:ascii="Arial" w:hAnsi="Arial" w:cs="Arial"/>
          <w:sz w:val="22"/>
          <w:szCs w:val="22"/>
        </w:rPr>
      </w:pPr>
      <w:r w:rsidRPr="00E37160">
        <w:rPr>
          <w:rFonts w:ascii="Arial" w:hAnsi="Arial" w:cs="Arial"/>
          <w:sz w:val="22"/>
          <w:szCs w:val="22"/>
        </w:rPr>
        <w:t xml:space="preserve"> Partner jest zaangażowany w realizację całego projektu, co oznacza, że uczestniczy również w przygotowaniu wniosku o dofinansowanie i zarządzaniu projektem. Przy czym partner może uczestniczyć w realizacji tylko części zadań merytorycznych w projekcie.</w:t>
      </w:r>
    </w:p>
    <w:p w14:paraId="0807E246" w14:textId="77777777" w:rsidR="00AB0B8E" w:rsidRPr="00E37160" w:rsidRDefault="00AB0B8E" w:rsidP="00AB0B8E">
      <w:pPr>
        <w:pStyle w:val="Akapitzlist"/>
        <w:spacing w:before="120" w:after="120" w:line="271" w:lineRule="auto"/>
        <w:ind w:left="0"/>
        <w:rPr>
          <w:rFonts w:ascii="Arial" w:hAnsi="Arial" w:cs="Arial"/>
          <w:sz w:val="22"/>
          <w:szCs w:val="22"/>
        </w:rPr>
      </w:pPr>
    </w:p>
    <w:p w14:paraId="318058E1" w14:textId="77777777" w:rsidR="00B249C2" w:rsidRPr="00E37160" w:rsidRDefault="007E6385" w:rsidP="00357318">
      <w:pPr>
        <w:pStyle w:val="Akapitzlist"/>
        <w:numPr>
          <w:ilvl w:val="0"/>
          <w:numId w:val="77"/>
        </w:numPr>
        <w:spacing w:before="120" w:after="120" w:line="271" w:lineRule="auto"/>
        <w:ind w:left="0" w:firstLine="0"/>
        <w:rPr>
          <w:rFonts w:ascii="Arial" w:hAnsi="Arial" w:cs="Arial"/>
          <w:sz w:val="22"/>
          <w:szCs w:val="22"/>
        </w:rPr>
      </w:pPr>
      <w:r w:rsidRPr="00E37160">
        <w:rPr>
          <w:rFonts w:ascii="Arial" w:hAnsi="Arial" w:cs="Arial"/>
          <w:sz w:val="22"/>
          <w:szCs w:val="22"/>
        </w:rPr>
        <w:t xml:space="preserve"> Udział partnerów (wniesienie zasobów ludzkich, organizacyjnych, technicznych lub finansowych) musi być adekwatny do celów projektu.</w:t>
      </w:r>
    </w:p>
    <w:p w14:paraId="23DE8FD6" w14:textId="77777777" w:rsidR="00AB0B8E" w:rsidRPr="00E37160" w:rsidRDefault="00AB0B8E" w:rsidP="00AB0B8E">
      <w:pPr>
        <w:pStyle w:val="Akapitzlist"/>
        <w:spacing w:before="120" w:after="120" w:line="271" w:lineRule="auto"/>
        <w:ind w:left="0"/>
        <w:rPr>
          <w:rFonts w:ascii="Arial" w:hAnsi="Arial" w:cs="Arial"/>
          <w:sz w:val="22"/>
          <w:szCs w:val="22"/>
        </w:rPr>
      </w:pPr>
    </w:p>
    <w:p w14:paraId="2C40C9A4" w14:textId="77777777" w:rsidR="00B249C2" w:rsidRPr="00E37160" w:rsidRDefault="007E6385" w:rsidP="00357318">
      <w:pPr>
        <w:pStyle w:val="Akapitzlist"/>
        <w:numPr>
          <w:ilvl w:val="0"/>
          <w:numId w:val="77"/>
        </w:numPr>
        <w:spacing w:before="120" w:after="120" w:line="271" w:lineRule="auto"/>
        <w:ind w:left="0" w:firstLine="0"/>
        <w:rPr>
          <w:rFonts w:ascii="Arial" w:hAnsi="Arial" w:cs="Arial"/>
          <w:sz w:val="22"/>
          <w:szCs w:val="22"/>
        </w:rPr>
      </w:pPr>
      <w:r w:rsidRPr="00E37160">
        <w:rPr>
          <w:rFonts w:ascii="Arial" w:hAnsi="Arial" w:cs="Arial"/>
          <w:sz w:val="22"/>
          <w:szCs w:val="22"/>
        </w:rPr>
        <w:t xml:space="preserve">Zgodnie z art. </w:t>
      </w:r>
      <w:r w:rsidR="00213879" w:rsidRPr="00E37160">
        <w:rPr>
          <w:rFonts w:ascii="Arial" w:hAnsi="Arial" w:cs="Arial"/>
          <w:sz w:val="22"/>
          <w:szCs w:val="22"/>
        </w:rPr>
        <w:t>39</w:t>
      </w:r>
      <w:r w:rsidR="006E58A7" w:rsidRPr="00E37160">
        <w:rPr>
          <w:rFonts w:ascii="Arial" w:hAnsi="Arial" w:cs="Arial"/>
          <w:sz w:val="22"/>
          <w:szCs w:val="22"/>
        </w:rPr>
        <w:t xml:space="preserve"> </w:t>
      </w:r>
      <w:r w:rsidRPr="00E37160">
        <w:rPr>
          <w:rFonts w:ascii="Arial" w:hAnsi="Arial" w:cs="Arial"/>
          <w:sz w:val="22"/>
          <w:szCs w:val="22"/>
        </w:rPr>
        <w:t>ustawy pomiędzy wnioskodawcą a partnerem zawarta zostaje pisemna umowa o partnerstwie lub porozumienie określające w szczególności:</w:t>
      </w:r>
    </w:p>
    <w:p w14:paraId="4C845FF2" w14:textId="77777777" w:rsidR="00B249C2" w:rsidRPr="00E37160" w:rsidRDefault="007E6385" w:rsidP="00357318">
      <w:pPr>
        <w:pStyle w:val="Akapitzlist"/>
        <w:numPr>
          <w:ilvl w:val="0"/>
          <w:numId w:val="6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przedmiot porozumienia albo umowy,</w:t>
      </w:r>
    </w:p>
    <w:p w14:paraId="0D61B46D" w14:textId="77777777" w:rsidR="00B249C2" w:rsidRPr="00E37160" w:rsidRDefault="007E6385" w:rsidP="00357318">
      <w:pPr>
        <w:pStyle w:val="Akapitzlist"/>
        <w:numPr>
          <w:ilvl w:val="0"/>
          <w:numId w:val="6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prawa i obowiązki stron,</w:t>
      </w:r>
    </w:p>
    <w:p w14:paraId="78536BCC" w14:textId="77777777" w:rsidR="00B249C2" w:rsidRPr="00E37160" w:rsidRDefault="007E6385" w:rsidP="00357318">
      <w:pPr>
        <w:pStyle w:val="Akapitzlist"/>
        <w:numPr>
          <w:ilvl w:val="0"/>
          <w:numId w:val="6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zakres i formę udziału poszczególnych partnerów w projekcie,</w:t>
      </w:r>
      <w:r w:rsidR="00213879" w:rsidRPr="00E37160">
        <w:rPr>
          <w:rFonts w:ascii="Arial" w:hAnsi="Arial" w:cs="Arial"/>
          <w:sz w:val="22"/>
          <w:szCs w:val="22"/>
        </w:rPr>
        <w:t xml:space="preserve"> w tym zakres realizowanych przez nich zadań</w:t>
      </w:r>
    </w:p>
    <w:p w14:paraId="335B65C6" w14:textId="77777777" w:rsidR="00B249C2" w:rsidRPr="00E37160" w:rsidRDefault="007E6385" w:rsidP="00357318">
      <w:pPr>
        <w:pStyle w:val="Akapitzlist"/>
        <w:numPr>
          <w:ilvl w:val="0"/>
          <w:numId w:val="6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partnera wiodącego uprawnionego do reprez</w:t>
      </w:r>
      <w:r w:rsidR="00E729EE" w:rsidRPr="00E37160">
        <w:rPr>
          <w:rFonts w:ascii="Arial" w:hAnsi="Arial" w:cs="Arial"/>
          <w:sz w:val="22"/>
          <w:szCs w:val="22"/>
        </w:rPr>
        <w:t xml:space="preserve">entowania pozostałych partnerów </w:t>
      </w:r>
      <w:r w:rsidRPr="00E37160">
        <w:rPr>
          <w:rFonts w:ascii="Arial" w:hAnsi="Arial" w:cs="Arial"/>
          <w:sz w:val="22"/>
          <w:szCs w:val="22"/>
        </w:rPr>
        <w:t>projektu,</w:t>
      </w:r>
    </w:p>
    <w:p w14:paraId="545C2FB9" w14:textId="77777777" w:rsidR="00B249C2" w:rsidRPr="00E37160" w:rsidRDefault="007E6385" w:rsidP="00357318">
      <w:pPr>
        <w:pStyle w:val="Akapitzlist"/>
        <w:numPr>
          <w:ilvl w:val="0"/>
          <w:numId w:val="6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sposób przekazywania dofinansowania na pokrycie kosztów ponoszonych przez poszczególnych partnerów projektu, umożliwiający określenie kwoty dofinansowania udzielonego każdemu z partnerów,</w:t>
      </w:r>
    </w:p>
    <w:p w14:paraId="6F9FC164" w14:textId="77777777" w:rsidR="00B249C2" w:rsidRPr="00E37160" w:rsidRDefault="007E6385" w:rsidP="00357318">
      <w:pPr>
        <w:pStyle w:val="Akapitzlist"/>
        <w:numPr>
          <w:ilvl w:val="0"/>
          <w:numId w:val="6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sposób postępowania w przypadku naruszenia lub niewywiązywania się stron z porozumienia lub umowy,</w:t>
      </w:r>
    </w:p>
    <w:p w14:paraId="5ECB1CD3" w14:textId="77777777" w:rsidR="002D175E" w:rsidRPr="00E37160" w:rsidRDefault="007E6385" w:rsidP="00357318">
      <w:pPr>
        <w:pStyle w:val="Akapitzlist"/>
        <w:numPr>
          <w:ilvl w:val="0"/>
          <w:numId w:val="6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sposób </w:t>
      </w:r>
      <w:r w:rsidR="00C47ABB" w:rsidRPr="00E37160">
        <w:rPr>
          <w:rFonts w:ascii="Arial" w:hAnsi="Arial" w:cs="Arial"/>
          <w:sz w:val="22"/>
          <w:szCs w:val="22"/>
        </w:rPr>
        <w:t xml:space="preserve">egzekwowania przez wnioskodawcę od partnerów projektu skutków wynikających z </w:t>
      </w:r>
      <w:r w:rsidRPr="00E37160">
        <w:rPr>
          <w:rFonts w:ascii="Arial" w:hAnsi="Arial" w:cs="Arial"/>
          <w:sz w:val="22"/>
          <w:szCs w:val="22"/>
        </w:rPr>
        <w:t xml:space="preserve">zastosowania przez </w:t>
      </w:r>
      <w:r w:rsidR="007F1229" w:rsidRPr="00E37160">
        <w:rPr>
          <w:rFonts w:ascii="Arial" w:hAnsi="Arial" w:cs="Arial"/>
          <w:sz w:val="22"/>
          <w:szCs w:val="22"/>
        </w:rPr>
        <w:t xml:space="preserve">IP </w:t>
      </w:r>
      <w:r w:rsidR="00213879" w:rsidRPr="00E37160">
        <w:rPr>
          <w:rFonts w:ascii="Arial" w:hAnsi="Arial" w:cs="Arial"/>
          <w:sz w:val="22"/>
          <w:szCs w:val="22"/>
        </w:rPr>
        <w:t xml:space="preserve">FEPZ </w:t>
      </w:r>
      <w:r w:rsidRPr="00E37160">
        <w:rPr>
          <w:rFonts w:ascii="Arial" w:hAnsi="Arial" w:cs="Arial"/>
          <w:sz w:val="22"/>
          <w:szCs w:val="22"/>
        </w:rPr>
        <w:t>sankcji wynikających z reguły proporcjonalności w sytuacji nieosiągnięcia założeń projektu z winy partnera</w:t>
      </w:r>
      <w:r w:rsidR="00F53920" w:rsidRPr="00E37160">
        <w:rPr>
          <w:rFonts w:ascii="Arial" w:hAnsi="Arial" w:cs="Arial"/>
          <w:sz w:val="22"/>
          <w:szCs w:val="22"/>
        </w:rPr>
        <w:t>,</w:t>
      </w:r>
    </w:p>
    <w:p w14:paraId="311DC277" w14:textId="77777777" w:rsidR="008271C1" w:rsidRPr="00E37160" w:rsidRDefault="00F53920" w:rsidP="00357318">
      <w:pPr>
        <w:pStyle w:val="Akapitzlist"/>
        <w:numPr>
          <w:ilvl w:val="0"/>
          <w:numId w:val="6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regulacje dotyczące powierzenia przetwarzania danych osobowych, </w:t>
      </w:r>
      <w:r w:rsidR="008F32D7" w:rsidRPr="00E37160">
        <w:rPr>
          <w:rFonts w:ascii="Arial" w:hAnsi="Arial" w:cs="Arial"/>
          <w:sz w:val="22"/>
          <w:szCs w:val="22"/>
        </w:rPr>
        <w:t>zgodne z aktualnie obowiązującą ustawą o ochronie danych osobowych,</w:t>
      </w:r>
      <w:r w:rsidRPr="00E37160">
        <w:rPr>
          <w:rFonts w:ascii="Arial" w:hAnsi="Arial" w:cs="Arial"/>
          <w:sz w:val="22"/>
          <w:szCs w:val="22"/>
        </w:rPr>
        <w:t xml:space="preserve"> jeśli nie zostały zawarte w odrębnej umowie</w:t>
      </w:r>
      <w:r w:rsidR="006D3434" w:rsidRPr="00E37160">
        <w:rPr>
          <w:rFonts w:ascii="Arial" w:hAnsi="Arial" w:cs="Arial"/>
          <w:sz w:val="22"/>
          <w:szCs w:val="22"/>
        </w:rPr>
        <w:t xml:space="preserve"> lub </w:t>
      </w:r>
      <w:r w:rsidRPr="00E37160">
        <w:rPr>
          <w:rFonts w:ascii="Arial" w:hAnsi="Arial" w:cs="Arial"/>
          <w:sz w:val="22"/>
          <w:szCs w:val="22"/>
        </w:rPr>
        <w:t>porozumieniu pomiędzy wnioskodawcą a partnerem</w:t>
      </w:r>
      <w:r w:rsidR="008271C1" w:rsidRPr="00E37160">
        <w:rPr>
          <w:rFonts w:ascii="Arial" w:hAnsi="Arial" w:cs="Arial"/>
          <w:sz w:val="22"/>
          <w:szCs w:val="22"/>
        </w:rPr>
        <w:t>,</w:t>
      </w:r>
    </w:p>
    <w:p w14:paraId="5DBA13B7" w14:textId="77777777" w:rsidR="00D11611" w:rsidRPr="00E37160" w:rsidRDefault="00D11611" w:rsidP="00357318">
      <w:pPr>
        <w:pStyle w:val="Akapitzlist"/>
        <w:numPr>
          <w:ilvl w:val="0"/>
          <w:numId w:val="78"/>
        </w:numPr>
        <w:spacing w:before="120" w:after="120" w:line="271" w:lineRule="auto"/>
        <w:ind w:left="0"/>
        <w:contextualSpacing w:val="0"/>
        <w:rPr>
          <w:rFonts w:ascii="Arial" w:hAnsi="Arial" w:cs="Arial"/>
          <w:vanish/>
          <w:sz w:val="22"/>
          <w:szCs w:val="22"/>
        </w:rPr>
      </w:pPr>
    </w:p>
    <w:p w14:paraId="46932E12" w14:textId="77777777" w:rsidR="00D11611" w:rsidRPr="00E37160" w:rsidRDefault="00D11611" w:rsidP="00357318">
      <w:pPr>
        <w:pStyle w:val="Akapitzlist"/>
        <w:numPr>
          <w:ilvl w:val="0"/>
          <w:numId w:val="78"/>
        </w:numPr>
        <w:spacing w:before="120" w:after="120" w:line="271" w:lineRule="auto"/>
        <w:ind w:left="0"/>
        <w:contextualSpacing w:val="0"/>
        <w:rPr>
          <w:rFonts w:ascii="Arial" w:hAnsi="Arial" w:cs="Arial"/>
          <w:vanish/>
          <w:sz w:val="22"/>
          <w:szCs w:val="22"/>
        </w:rPr>
      </w:pPr>
    </w:p>
    <w:p w14:paraId="175B332C" w14:textId="77777777" w:rsidR="00D11611" w:rsidRPr="00E37160" w:rsidRDefault="00D11611" w:rsidP="00357318">
      <w:pPr>
        <w:pStyle w:val="Akapitzlist"/>
        <w:numPr>
          <w:ilvl w:val="0"/>
          <w:numId w:val="78"/>
        </w:numPr>
        <w:spacing w:before="120" w:after="120" w:line="271" w:lineRule="auto"/>
        <w:ind w:left="0"/>
        <w:contextualSpacing w:val="0"/>
        <w:rPr>
          <w:rFonts w:ascii="Arial" w:hAnsi="Arial" w:cs="Arial"/>
          <w:vanish/>
          <w:sz w:val="22"/>
          <w:szCs w:val="22"/>
        </w:rPr>
      </w:pPr>
    </w:p>
    <w:p w14:paraId="20C6CF2A" w14:textId="77777777" w:rsidR="00D11611" w:rsidRPr="00E37160" w:rsidRDefault="00D11611" w:rsidP="00357318">
      <w:pPr>
        <w:pStyle w:val="Akapitzlist"/>
        <w:numPr>
          <w:ilvl w:val="0"/>
          <w:numId w:val="78"/>
        </w:numPr>
        <w:spacing w:before="120" w:after="120" w:line="271" w:lineRule="auto"/>
        <w:ind w:left="0"/>
        <w:contextualSpacing w:val="0"/>
        <w:rPr>
          <w:rFonts w:ascii="Arial" w:hAnsi="Arial" w:cs="Arial"/>
          <w:vanish/>
          <w:sz w:val="22"/>
          <w:szCs w:val="22"/>
        </w:rPr>
      </w:pPr>
    </w:p>
    <w:p w14:paraId="0606503C" w14:textId="77777777" w:rsidR="00D11611" w:rsidRPr="00E37160" w:rsidRDefault="00D11611" w:rsidP="00357318">
      <w:pPr>
        <w:pStyle w:val="Akapitzlist"/>
        <w:numPr>
          <w:ilvl w:val="0"/>
          <w:numId w:val="78"/>
        </w:numPr>
        <w:spacing w:before="120" w:after="120" w:line="271" w:lineRule="auto"/>
        <w:ind w:left="0"/>
        <w:contextualSpacing w:val="0"/>
        <w:rPr>
          <w:rFonts w:ascii="Arial" w:hAnsi="Arial" w:cs="Arial"/>
          <w:vanish/>
          <w:sz w:val="22"/>
          <w:szCs w:val="22"/>
        </w:rPr>
      </w:pPr>
    </w:p>
    <w:p w14:paraId="3B40B655" w14:textId="77777777" w:rsidR="00D11611" w:rsidRPr="00E37160" w:rsidRDefault="00D11611" w:rsidP="00357318">
      <w:pPr>
        <w:pStyle w:val="Akapitzlist"/>
        <w:numPr>
          <w:ilvl w:val="0"/>
          <w:numId w:val="78"/>
        </w:numPr>
        <w:spacing w:before="120" w:after="120" w:line="271" w:lineRule="auto"/>
        <w:ind w:left="0"/>
        <w:contextualSpacing w:val="0"/>
        <w:rPr>
          <w:rFonts w:ascii="Arial" w:hAnsi="Arial" w:cs="Arial"/>
          <w:vanish/>
          <w:sz w:val="22"/>
          <w:szCs w:val="22"/>
        </w:rPr>
      </w:pPr>
    </w:p>
    <w:p w14:paraId="3C9FBEFC" w14:textId="77777777" w:rsidR="00D11611" w:rsidRPr="00E37160" w:rsidRDefault="00D11611" w:rsidP="00357318">
      <w:pPr>
        <w:pStyle w:val="Akapitzlist"/>
        <w:numPr>
          <w:ilvl w:val="0"/>
          <w:numId w:val="78"/>
        </w:numPr>
        <w:spacing w:before="120" w:after="120" w:line="271" w:lineRule="auto"/>
        <w:ind w:left="0"/>
        <w:contextualSpacing w:val="0"/>
        <w:rPr>
          <w:rFonts w:ascii="Arial" w:hAnsi="Arial" w:cs="Arial"/>
          <w:vanish/>
          <w:sz w:val="22"/>
          <w:szCs w:val="22"/>
        </w:rPr>
      </w:pPr>
    </w:p>
    <w:p w14:paraId="576E96CC" w14:textId="77777777" w:rsidR="00B249C2" w:rsidRPr="00E37160" w:rsidRDefault="007E6385" w:rsidP="00357318">
      <w:pPr>
        <w:pStyle w:val="Akapitzlist"/>
        <w:numPr>
          <w:ilvl w:val="0"/>
          <w:numId w:val="7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Wnioskodawca jest zobowiązany do dostarczenia </w:t>
      </w:r>
      <w:r w:rsidR="00481BFC" w:rsidRPr="00E37160">
        <w:rPr>
          <w:rFonts w:ascii="Arial" w:hAnsi="Arial" w:cs="Arial"/>
          <w:sz w:val="22"/>
          <w:szCs w:val="22"/>
        </w:rPr>
        <w:t xml:space="preserve">ION </w:t>
      </w:r>
      <w:r w:rsidRPr="00E37160">
        <w:rPr>
          <w:rFonts w:ascii="Arial" w:hAnsi="Arial" w:cs="Arial"/>
          <w:sz w:val="22"/>
          <w:szCs w:val="22"/>
        </w:rPr>
        <w:t>umowy o partnerstwie lub porozumienia przed podpisaniem umowy o dofinansowanie projektu. Umowa o partnerstwie lub porozumienie będzie weryfikowane w zakresie spełniania wymogów określonych w</w:t>
      </w:r>
      <w:r w:rsidR="00F33270" w:rsidRPr="00E37160">
        <w:rPr>
          <w:rFonts w:ascii="Arial" w:hAnsi="Arial" w:cs="Arial"/>
          <w:sz w:val="22"/>
          <w:szCs w:val="22"/>
          <w:lang w:val="pl-PL"/>
        </w:rPr>
        <w:t> </w:t>
      </w:r>
      <w:r w:rsidRPr="00E37160">
        <w:rPr>
          <w:rFonts w:ascii="Arial" w:hAnsi="Arial" w:cs="Arial"/>
          <w:sz w:val="22"/>
          <w:szCs w:val="22"/>
        </w:rPr>
        <w:t>pkt.</w:t>
      </w:r>
      <w:r w:rsidR="00AB0B8E" w:rsidRPr="00E37160">
        <w:rPr>
          <w:rFonts w:ascii="Arial" w:hAnsi="Arial" w:cs="Arial"/>
          <w:sz w:val="22"/>
          <w:szCs w:val="22"/>
          <w:lang w:val="pl-PL"/>
        </w:rPr>
        <w:t> </w:t>
      </w:r>
      <w:r w:rsidR="00BF0490" w:rsidRPr="00E37160">
        <w:rPr>
          <w:rFonts w:ascii="Arial" w:hAnsi="Arial" w:cs="Arial"/>
          <w:sz w:val="22"/>
          <w:szCs w:val="22"/>
          <w:lang w:val="pl-PL"/>
        </w:rPr>
        <w:t>3.5.7</w:t>
      </w:r>
      <w:r w:rsidRPr="00E37160">
        <w:rPr>
          <w:rFonts w:ascii="Arial" w:hAnsi="Arial" w:cs="Arial"/>
          <w:sz w:val="22"/>
          <w:szCs w:val="22"/>
        </w:rPr>
        <w:t>.</w:t>
      </w:r>
    </w:p>
    <w:p w14:paraId="489BF45D" w14:textId="46DB83E6" w:rsidR="00B249C2" w:rsidRPr="00E37160" w:rsidRDefault="007E6385" w:rsidP="005C398C">
      <w:pPr>
        <w:pStyle w:val="Akapitzlist"/>
        <w:numPr>
          <w:ilvl w:val="0"/>
          <w:numId w:val="7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lastRenderedPageBreak/>
        <w:t xml:space="preserve">Zgodnie z art. </w:t>
      </w:r>
      <w:r w:rsidR="004C2CA5" w:rsidRPr="00E37160">
        <w:rPr>
          <w:rFonts w:ascii="Arial" w:hAnsi="Arial" w:cs="Arial"/>
          <w:sz w:val="22"/>
          <w:szCs w:val="22"/>
        </w:rPr>
        <w:t xml:space="preserve">39 </w:t>
      </w:r>
      <w:r w:rsidRPr="00E37160">
        <w:rPr>
          <w:rFonts w:ascii="Arial" w:hAnsi="Arial" w:cs="Arial"/>
          <w:sz w:val="22"/>
          <w:szCs w:val="22"/>
        </w:rPr>
        <w:t xml:space="preserve">ustawy wnioskodawca, </w:t>
      </w:r>
      <w:r w:rsidR="002C6541" w:rsidRPr="00E37160">
        <w:rPr>
          <w:rFonts w:ascii="Arial" w:hAnsi="Arial" w:cs="Arial"/>
          <w:sz w:val="22"/>
          <w:szCs w:val="22"/>
        </w:rPr>
        <w:t xml:space="preserve">o którym mowa w art. 4, art. 5 ust. 1 i art. 6 ustawy z dnia 11 września 2019 r. - Prawo zamówień publicznych </w:t>
      </w:r>
      <w:r w:rsidR="001D1A67" w:rsidRPr="001D1A67">
        <w:rPr>
          <w:rFonts w:ascii="Arial" w:hAnsi="Arial" w:cs="Arial"/>
          <w:sz w:val="22"/>
          <w:szCs w:val="22"/>
          <w:lang w:val="pl-PL"/>
        </w:rPr>
        <w:t xml:space="preserve">(Dz. U. z 2024 r. poz. 1320) </w:t>
      </w:r>
      <w:r w:rsidR="002C6541" w:rsidRPr="00E37160">
        <w:rPr>
          <w:rFonts w:ascii="Arial" w:hAnsi="Arial" w:cs="Arial"/>
          <w:sz w:val="22"/>
          <w:szCs w:val="22"/>
        </w:rPr>
        <w:t>inicjujący projekt partnerski, dokonuje wyboru partnerów spośród podmiotów innych niż wymienione w art. 4 tej ustawy, z zachowaniem zasady przejrzystości i równego traktowania.</w:t>
      </w:r>
      <w:r w:rsidRPr="00E37160">
        <w:rPr>
          <w:rFonts w:ascii="Arial" w:hAnsi="Arial" w:cs="Arial"/>
          <w:sz w:val="22"/>
          <w:szCs w:val="22"/>
        </w:rPr>
        <w:t xml:space="preserve"> </w:t>
      </w:r>
      <w:r w:rsidR="0048784B" w:rsidRPr="00E37160">
        <w:rPr>
          <w:rFonts w:ascii="Arial" w:hAnsi="Arial" w:cs="Arial"/>
          <w:sz w:val="22"/>
          <w:szCs w:val="22"/>
        </w:rPr>
        <w:t xml:space="preserve">Wnioskodawca dokonując wyboru partnera/ów </w:t>
      </w:r>
      <w:r w:rsidRPr="00E37160">
        <w:rPr>
          <w:rFonts w:ascii="Arial" w:hAnsi="Arial" w:cs="Arial"/>
          <w:sz w:val="22"/>
          <w:szCs w:val="22"/>
        </w:rPr>
        <w:t>jest zobowiązany</w:t>
      </w:r>
      <w:r w:rsidR="0048784B" w:rsidRPr="00E37160">
        <w:rPr>
          <w:rFonts w:ascii="Arial" w:hAnsi="Arial" w:cs="Arial"/>
          <w:sz w:val="22"/>
          <w:szCs w:val="22"/>
        </w:rPr>
        <w:t xml:space="preserve"> w szczególności</w:t>
      </w:r>
      <w:r w:rsidRPr="00E37160">
        <w:rPr>
          <w:rFonts w:ascii="Arial" w:hAnsi="Arial" w:cs="Arial"/>
          <w:sz w:val="22"/>
          <w:szCs w:val="22"/>
        </w:rPr>
        <w:t xml:space="preserve"> do:</w:t>
      </w:r>
    </w:p>
    <w:p w14:paraId="21FA6EFA" w14:textId="77777777" w:rsidR="00B249C2" w:rsidRPr="00E37160" w:rsidRDefault="007E6385" w:rsidP="005C398C">
      <w:pPr>
        <w:pStyle w:val="Akapitzlist"/>
        <w:numPr>
          <w:ilvl w:val="0"/>
          <w:numId w:val="6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ogłoszenia otwartego naboru partnerów na swojej stronie internetowej wraz ze wskazaniem co</w:t>
      </w:r>
      <w:r w:rsidR="00A618BD" w:rsidRPr="00E37160">
        <w:rPr>
          <w:rFonts w:ascii="Arial" w:hAnsi="Arial" w:cs="Arial"/>
          <w:sz w:val="22"/>
          <w:szCs w:val="22"/>
        </w:rPr>
        <w:t> </w:t>
      </w:r>
      <w:r w:rsidRPr="00E37160">
        <w:rPr>
          <w:rFonts w:ascii="Arial" w:hAnsi="Arial" w:cs="Arial"/>
          <w:sz w:val="22"/>
          <w:szCs w:val="22"/>
        </w:rPr>
        <w:t>najmniej 21</w:t>
      </w:r>
      <w:r w:rsidRPr="00E37160">
        <w:rPr>
          <w:rFonts w:ascii="Cambria Math" w:hAnsi="Cambria Math" w:cs="Cambria Math"/>
          <w:sz w:val="22"/>
          <w:szCs w:val="22"/>
        </w:rPr>
        <w:t>‐</w:t>
      </w:r>
      <w:r w:rsidRPr="00E37160">
        <w:rPr>
          <w:rFonts w:ascii="Arial" w:hAnsi="Arial" w:cs="Arial"/>
          <w:sz w:val="22"/>
          <w:szCs w:val="22"/>
        </w:rPr>
        <w:t>dniowego terminu na zgłaszanie się partnerów,</w:t>
      </w:r>
    </w:p>
    <w:p w14:paraId="1F802279" w14:textId="77777777" w:rsidR="00B249C2" w:rsidRPr="00E37160" w:rsidRDefault="007E6385" w:rsidP="00E20170">
      <w:pPr>
        <w:pStyle w:val="Akapitzlist"/>
        <w:numPr>
          <w:ilvl w:val="0"/>
          <w:numId w:val="6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uwzględnienia przy wyborze partnerów: zgodności działań potencjalnego partnera z celami partnerstwa, deklarowanego wkładu potencjalnego partnera w realizację celu partnerstwa </w:t>
      </w:r>
      <w:r w:rsidR="004C2CA5" w:rsidRPr="00E37160">
        <w:rPr>
          <w:rFonts w:ascii="Arial" w:hAnsi="Arial" w:cs="Arial"/>
          <w:sz w:val="22"/>
          <w:szCs w:val="22"/>
        </w:rPr>
        <w:t xml:space="preserve">oraz </w:t>
      </w:r>
      <w:r w:rsidRPr="00E37160">
        <w:rPr>
          <w:rFonts w:ascii="Arial" w:hAnsi="Arial" w:cs="Arial"/>
          <w:sz w:val="22"/>
          <w:szCs w:val="22"/>
        </w:rPr>
        <w:t>doświadczenia w realizacji projektów o podobnym charakterze,</w:t>
      </w:r>
    </w:p>
    <w:p w14:paraId="11B73189" w14:textId="77777777" w:rsidR="00B249C2" w:rsidRPr="00E37160" w:rsidRDefault="007E6385" w:rsidP="00E20170">
      <w:pPr>
        <w:pStyle w:val="Akapitzlist"/>
        <w:numPr>
          <w:ilvl w:val="0"/>
          <w:numId w:val="6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podania do publicznej wiadomości na swojej stronie internetowej informacji o podmiotach wybranych do pełnienia funkcji partnera.</w:t>
      </w:r>
    </w:p>
    <w:p w14:paraId="3BF40360" w14:textId="77777777" w:rsidR="00AD0F82" w:rsidRPr="00E37160" w:rsidRDefault="00850805" w:rsidP="00357318">
      <w:pPr>
        <w:pStyle w:val="Akapitzlist"/>
        <w:spacing w:before="120" w:after="120" w:line="271" w:lineRule="auto"/>
        <w:ind w:left="0"/>
        <w:contextualSpacing w:val="0"/>
        <w:rPr>
          <w:rFonts w:ascii="Arial" w:hAnsi="Arial" w:cs="Arial"/>
          <w:sz w:val="22"/>
          <w:szCs w:val="22"/>
          <w:lang w:val="pl-PL"/>
        </w:rPr>
      </w:pPr>
      <w:r w:rsidRPr="00E37160">
        <w:rPr>
          <w:rFonts w:ascii="Arial" w:hAnsi="Arial" w:cs="Arial"/>
          <w:sz w:val="22"/>
          <w:szCs w:val="22"/>
        </w:rPr>
        <w:t xml:space="preserve">Wnioskodawca jest zobowiązany do dostarczenia ION </w:t>
      </w:r>
      <w:r w:rsidRPr="00E37160">
        <w:rPr>
          <w:rFonts w:ascii="Arial" w:hAnsi="Arial" w:cs="Arial"/>
          <w:sz w:val="22"/>
          <w:szCs w:val="22"/>
          <w:lang w:val="pl-PL"/>
        </w:rPr>
        <w:t xml:space="preserve">dokumentów potwierdzających </w:t>
      </w:r>
      <w:r w:rsidRPr="00E37160">
        <w:rPr>
          <w:rFonts w:ascii="Arial" w:hAnsi="Arial" w:cs="Arial"/>
          <w:sz w:val="22"/>
          <w:szCs w:val="22"/>
        </w:rPr>
        <w:t xml:space="preserve">spełniania </w:t>
      </w:r>
      <w:r w:rsidRPr="00E37160">
        <w:rPr>
          <w:rFonts w:ascii="Arial" w:hAnsi="Arial" w:cs="Arial"/>
          <w:sz w:val="22"/>
          <w:szCs w:val="22"/>
          <w:lang w:val="pl-PL"/>
        </w:rPr>
        <w:t xml:space="preserve">powyższych </w:t>
      </w:r>
      <w:r w:rsidRPr="00E37160">
        <w:rPr>
          <w:rFonts w:ascii="Arial" w:hAnsi="Arial" w:cs="Arial"/>
          <w:sz w:val="22"/>
          <w:szCs w:val="22"/>
        </w:rPr>
        <w:t>wymogów</w:t>
      </w:r>
      <w:r w:rsidRPr="00E37160">
        <w:rPr>
          <w:rFonts w:ascii="Arial" w:hAnsi="Arial" w:cs="Arial"/>
          <w:sz w:val="22"/>
          <w:szCs w:val="22"/>
          <w:lang w:val="pl-PL"/>
        </w:rPr>
        <w:t xml:space="preserve"> </w:t>
      </w:r>
      <w:r w:rsidRPr="00E37160">
        <w:rPr>
          <w:rFonts w:ascii="Arial" w:hAnsi="Arial" w:cs="Arial"/>
          <w:sz w:val="22"/>
          <w:szCs w:val="22"/>
        </w:rPr>
        <w:t>przed podpisaniem umowy o dofinansowanie projektu jak i potwierdzających</w:t>
      </w:r>
      <w:r w:rsidRPr="00E37160">
        <w:rPr>
          <w:rFonts w:ascii="Arial" w:hAnsi="Arial" w:cs="Arial"/>
          <w:sz w:val="22"/>
          <w:szCs w:val="22"/>
          <w:lang w:val="pl-PL"/>
        </w:rPr>
        <w:t xml:space="preserve"> warunek wskazany w pkt. 3.5.10.</w:t>
      </w:r>
    </w:p>
    <w:p w14:paraId="1B3252F8" w14:textId="77777777" w:rsidR="0048784B" w:rsidRPr="00E37160" w:rsidRDefault="00A83157" w:rsidP="00E20170">
      <w:pPr>
        <w:pStyle w:val="Akapitzlist"/>
        <w:numPr>
          <w:ilvl w:val="2"/>
          <w:numId w:val="7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Podmiot, o którym mowa w art. 4, art. 5 ust. 1 i art. 6 ustawy z dnia 11 września 2019 r. - Prawo zamówień publicznych</w:t>
      </w:r>
      <w:r w:rsidRPr="00E37160" w:rsidDel="00A83157">
        <w:rPr>
          <w:rFonts w:ascii="Arial" w:hAnsi="Arial" w:cs="Arial"/>
          <w:sz w:val="22"/>
          <w:szCs w:val="22"/>
        </w:rPr>
        <w:t xml:space="preserve"> </w:t>
      </w:r>
      <w:r w:rsidR="0048784B" w:rsidRPr="00E37160">
        <w:rPr>
          <w:rFonts w:ascii="Arial" w:hAnsi="Arial" w:cs="Arial"/>
          <w:sz w:val="22"/>
          <w:szCs w:val="22"/>
        </w:rPr>
        <w:t xml:space="preserve">, który nie jest podmiotem inicjującym projekt partnerski, po przystąpieniu do realizacji projektu partnerskiego podaje do publicznej wiadomości w Biuletynie Informacji Publicznej informację o rozpoczęciu realizacji projektu partnerskiego wraz z uzasadnieniem przyczyn przystąpienia do jego realizacji oraz wskazaniem </w:t>
      </w:r>
      <w:r w:rsidR="00CD23C1" w:rsidRPr="00E37160">
        <w:rPr>
          <w:rFonts w:ascii="Arial" w:hAnsi="Arial" w:cs="Arial"/>
          <w:sz w:val="22"/>
          <w:szCs w:val="22"/>
        </w:rPr>
        <w:t>partnera wiodącego (lidera)</w:t>
      </w:r>
      <w:r w:rsidR="0048784B" w:rsidRPr="00E37160">
        <w:rPr>
          <w:rFonts w:ascii="Arial" w:hAnsi="Arial" w:cs="Arial"/>
          <w:sz w:val="22"/>
          <w:szCs w:val="22"/>
        </w:rPr>
        <w:t xml:space="preserve"> w projekcie.</w:t>
      </w:r>
    </w:p>
    <w:p w14:paraId="74A5A671" w14:textId="77777777" w:rsidR="000A1EAE" w:rsidRPr="00E37160" w:rsidRDefault="007E6385" w:rsidP="00357318">
      <w:pPr>
        <w:pStyle w:val="Akapitzlist"/>
        <w:numPr>
          <w:ilvl w:val="2"/>
          <w:numId w:val="7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Wydatki poniesione w ramach projektu przez partnera wybranego niezgodnie z wymaganiami </w:t>
      </w:r>
      <w:r w:rsidR="00054037" w:rsidRPr="00E37160">
        <w:rPr>
          <w:rFonts w:ascii="Arial" w:hAnsi="Arial" w:cs="Arial"/>
          <w:sz w:val="22"/>
          <w:szCs w:val="22"/>
        </w:rPr>
        <w:t xml:space="preserve">określonymi w pkt </w:t>
      </w:r>
      <w:r w:rsidR="00134A32" w:rsidRPr="00E37160">
        <w:rPr>
          <w:rFonts w:ascii="Arial" w:hAnsi="Arial" w:cs="Arial"/>
          <w:sz w:val="22"/>
          <w:szCs w:val="22"/>
          <w:lang w:val="pl-PL"/>
        </w:rPr>
        <w:t>3.5.</w:t>
      </w:r>
      <w:r w:rsidR="00054037" w:rsidRPr="00E37160">
        <w:rPr>
          <w:rFonts w:ascii="Arial" w:hAnsi="Arial" w:cs="Arial"/>
          <w:sz w:val="22"/>
          <w:szCs w:val="22"/>
        </w:rPr>
        <w:t>1</w:t>
      </w:r>
      <w:r w:rsidR="00134A32" w:rsidRPr="00E37160">
        <w:rPr>
          <w:rFonts w:ascii="Arial" w:hAnsi="Arial" w:cs="Arial"/>
          <w:sz w:val="22"/>
          <w:szCs w:val="22"/>
          <w:lang w:val="pl-PL"/>
        </w:rPr>
        <w:t xml:space="preserve">. </w:t>
      </w:r>
      <w:r w:rsidR="00134A32" w:rsidRPr="00E37160">
        <w:rPr>
          <w:rFonts w:ascii="Arial" w:hAnsi="Arial" w:cs="Arial"/>
          <w:sz w:val="22"/>
          <w:szCs w:val="22"/>
        </w:rPr>
        <w:t>–</w:t>
      </w:r>
      <w:r w:rsidR="00134A32" w:rsidRPr="00E37160">
        <w:rPr>
          <w:rFonts w:ascii="Arial" w:hAnsi="Arial" w:cs="Arial"/>
          <w:sz w:val="22"/>
          <w:szCs w:val="22"/>
          <w:lang w:val="pl-PL"/>
        </w:rPr>
        <w:t xml:space="preserve"> 3.5.</w:t>
      </w:r>
      <w:r w:rsidR="00054037" w:rsidRPr="00E37160">
        <w:rPr>
          <w:rFonts w:ascii="Arial" w:hAnsi="Arial" w:cs="Arial"/>
          <w:sz w:val="22"/>
          <w:szCs w:val="22"/>
        </w:rPr>
        <w:t>9</w:t>
      </w:r>
      <w:r w:rsidR="00134A32" w:rsidRPr="00E37160">
        <w:rPr>
          <w:rFonts w:ascii="Arial" w:hAnsi="Arial" w:cs="Arial"/>
          <w:sz w:val="22"/>
          <w:szCs w:val="22"/>
          <w:lang w:val="pl-PL"/>
        </w:rPr>
        <w:t>.</w:t>
      </w:r>
      <w:r w:rsidR="00054037" w:rsidRPr="00E37160">
        <w:rPr>
          <w:rFonts w:ascii="Arial" w:hAnsi="Arial" w:cs="Arial"/>
          <w:sz w:val="22"/>
          <w:szCs w:val="22"/>
        </w:rPr>
        <w:t xml:space="preserve"> </w:t>
      </w:r>
      <w:r w:rsidRPr="00E37160">
        <w:rPr>
          <w:rFonts w:ascii="Arial" w:hAnsi="Arial" w:cs="Arial"/>
          <w:sz w:val="22"/>
          <w:szCs w:val="22"/>
        </w:rPr>
        <w:t>mogą zostać uznane za niekwalifikowalne przez</w:t>
      </w:r>
      <w:r w:rsidR="00134A32" w:rsidRPr="00E37160">
        <w:rPr>
          <w:rFonts w:ascii="Arial" w:hAnsi="Arial" w:cs="Arial"/>
          <w:sz w:val="22"/>
          <w:szCs w:val="22"/>
          <w:lang w:val="pl-PL"/>
        </w:rPr>
        <w:t xml:space="preserve"> </w:t>
      </w:r>
      <w:r w:rsidR="004437F6" w:rsidRPr="00E37160">
        <w:rPr>
          <w:rFonts w:ascii="Arial" w:hAnsi="Arial" w:cs="Arial"/>
          <w:sz w:val="22"/>
          <w:szCs w:val="22"/>
          <w:lang w:val="pl-PL"/>
        </w:rPr>
        <w:t>IP FEPZ</w:t>
      </w:r>
      <w:r w:rsidRPr="00E37160">
        <w:rPr>
          <w:rFonts w:ascii="Arial" w:hAnsi="Arial" w:cs="Arial"/>
          <w:sz w:val="22"/>
          <w:szCs w:val="22"/>
        </w:rPr>
        <w:t>.</w:t>
      </w:r>
    </w:p>
    <w:p w14:paraId="11EF3FA7" w14:textId="77777777" w:rsidR="00B249C2" w:rsidRPr="00E37160" w:rsidRDefault="007E6385" w:rsidP="00357318">
      <w:pPr>
        <w:pStyle w:val="Akapitzlist"/>
        <w:numPr>
          <w:ilvl w:val="2"/>
          <w:numId w:val="7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Angażowanie przez wnioskodawcę pracowników partnerów jako personelu projektu i odwrotnie nie jest dopuszczalne</w:t>
      </w:r>
      <w:r w:rsidR="00F904EB" w:rsidRPr="00E37160">
        <w:rPr>
          <w:rStyle w:val="Odwoanieprzypisudolnego"/>
        </w:rPr>
        <w:footnoteReference w:id="4"/>
      </w:r>
      <w:r w:rsidRPr="00E37160">
        <w:rPr>
          <w:rStyle w:val="Odwoanieprzypisudolnego"/>
        </w:rPr>
        <w:t xml:space="preserve">. </w:t>
      </w:r>
    </w:p>
    <w:p w14:paraId="2269B439" w14:textId="77777777" w:rsidR="0004469A" w:rsidRPr="00E37160" w:rsidRDefault="0004469A" w:rsidP="00357318">
      <w:pPr>
        <w:pStyle w:val="Akapitzlist"/>
        <w:numPr>
          <w:ilvl w:val="2"/>
          <w:numId w:val="7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projektów partnerskich nie jest dopuszczalne wzajemne zlecanie </w:t>
      </w:r>
      <w:r w:rsidR="0085173E" w:rsidRPr="00E37160">
        <w:rPr>
          <w:rFonts w:ascii="Arial" w:hAnsi="Arial" w:cs="Arial"/>
          <w:sz w:val="22"/>
          <w:szCs w:val="22"/>
        </w:rPr>
        <w:t>przez partnerów</w:t>
      </w:r>
      <w:r w:rsidR="00300A16" w:rsidRPr="00E37160">
        <w:rPr>
          <w:rFonts w:ascii="Arial" w:hAnsi="Arial" w:cs="Arial"/>
          <w:sz w:val="22"/>
          <w:szCs w:val="22"/>
          <w:lang w:val="pl-PL"/>
        </w:rPr>
        <w:t xml:space="preserve"> </w:t>
      </w:r>
      <w:r w:rsidR="00234F16" w:rsidRPr="00E37160">
        <w:rPr>
          <w:rFonts w:ascii="Arial" w:hAnsi="Arial" w:cs="Arial"/>
          <w:sz w:val="22"/>
          <w:szCs w:val="22"/>
        </w:rPr>
        <w:t>realizacji</w:t>
      </w:r>
      <w:r w:rsidR="00300A16" w:rsidRPr="00E37160">
        <w:rPr>
          <w:rFonts w:ascii="Arial" w:hAnsi="Arial" w:cs="Arial"/>
          <w:sz w:val="22"/>
          <w:szCs w:val="22"/>
          <w:lang w:val="pl-PL"/>
        </w:rPr>
        <w:t xml:space="preserve"> </w:t>
      </w:r>
      <w:r w:rsidR="00234F16" w:rsidRPr="00E37160">
        <w:rPr>
          <w:rFonts w:ascii="Arial" w:hAnsi="Arial" w:cs="Arial"/>
          <w:sz w:val="22"/>
          <w:szCs w:val="22"/>
        </w:rPr>
        <w:t>zadań przez personel projektu.</w:t>
      </w:r>
      <w:r w:rsidRPr="00E37160">
        <w:rPr>
          <w:rFonts w:ascii="Arial" w:hAnsi="Arial" w:cs="Arial"/>
          <w:sz w:val="22"/>
          <w:szCs w:val="22"/>
        </w:rPr>
        <w:t xml:space="preserve"> </w:t>
      </w:r>
    </w:p>
    <w:p w14:paraId="4C33BE48" w14:textId="77777777" w:rsidR="00DF5C61" w:rsidRPr="00E37160" w:rsidRDefault="00641D3E" w:rsidP="00357318">
      <w:pPr>
        <w:pStyle w:val="Akapitzlist"/>
        <w:numPr>
          <w:ilvl w:val="2"/>
          <w:numId w:val="7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Ocena zasadności zawarcia partnerstwa w tym, również ocena posiadanego doświadczenia oraz potencjału Partnera/ Partnerów, dokonywana jest przez KOP </w:t>
      </w:r>
      <w:r w:rsidR="00F24BAE" w:rsidRPr="00E37160">
        <w:rPr>
          <w:rFonts w:ascii="Arial" w:hAnsi="Arial" w:cs="Arial"/>
          <w:sz w:val="22"/>
          <w:szCs w:val="22"/>
        </w:rPr>
        <w:t xml:space="preserve">podczas oceny </w:t>
      </w:r>
      <w:r w:rsidRPr="00E37160">
        <w:rPr>
          <w:rFonts w:ascii="Arial" w:hAnsi="Arial" w:cs="Arial"/>
          <w:sz w:val="22"/>
          <w:szCs w:val="22"/>
        </w:rPr>
        <w:t xml:space="preserve"> kryteriów </w:t>
      </w:r>
      <w:r w:rsidR="00F24BAE" w:rsidRPr="00E37160">
        <w:rPr>
          <w:rFonts w:ascii="Arial" w:hAnsi="Arial" w:cs="Arial"/>
          <w:sz w:val="22"/>
          <w:szCs w:val="22"/>
        </w:rPr>
        <w:t xml:space="preserve">wspólnych </w:t>
      </w:r>
      <w:r w:rsidRPr="00E37160">
        <w:rPr>
          <w:rFonts w:ascii="Arial" w:hAnsi="Arial" w:cs="Arial"/>
          <w:sz w:val="22"/>
          <w:szCs w:val="22"/>
        </w:rPr>
        <w:t>jakości</w:t>
      </w:r>
      <w:r w:rsidR="00927EA9" w:rsidRPr="00E37160">
        <w:rPr>
          <w:rFonts w:ascii="Arial" w:hAnsi="Arial" w:cs="Arial"/>
          <w:sz w:val="22"/>
          <w:szCs w:val="22"/>
        </w:rPr>
        <w:t>owych</w:t>
      </w:r>
      <w:r w:rsidRPr="00E37160">
        <w:rPr>
          <w:rFonts w:ascii="Arial" w:hAnsi="Arial" w:cs="Arial"/>
          <w:sz w:val="22"/>
          <w:szCs w:val="22"/>
        </w:rPr>
        <w:t xml:space="preserve">. </w:t>
      </w:r>
    </w:p>
    <w:p w14:paraId="7817A63F" w14:textId="77777777" w:rsidR="00641D3E" w:rsidRPr="00E37160" w:rsidRDefault="00DF5C61" w:rsidP="00357318">
      <w:pPr>
        <w:pStyle w:val="Akapitzlist"/>
        <w:spacing w:before="120" w:after="120" w:line="271" w:lineRule="auto"/>
        <w:ind w:left="0"/>
        <w:contextualSpacing w:val="0"/>
        <w:rPr>
          <w:rFonts w:ascii="Arial" w:hAnsi="Arial" w:cs="Arial"/>
          <w:b/>
          <w:sz w:val="22"/>
          <w:szCs w:val="22"/>
        </w:rPr>
      </w:pPr>
      <w:r w:rsidRPr="00E37160">
        <w:rPr>
          <w:rFonts w:ascii="Arial" w:hAnsi="Arial" w:cs="Arial"/>
          <w:b/>
          <w:sz w:val="22"/>
          <w:szCs w:val="22"/>
        </w:rPr>
        <w:t>Uwaga!</w:t>
      </w:r>
      <w:r w:rsidR="00641D3E" w:rsidRPr="00E37160">
        <w:rPr>
          <w:rFonts w:ascii="Arial" w:hAnsi="Arial" w:cs="Arial"/>
          <w:b/>
          <w:sz w:val="22"/>
          <w:szCs w:val="22"/>
        </w:rPr>
        <w:t xml:space="preserve"> IP </w:t>
      </w:r>
      <w:r w:rsidR="00640D8D" w:rsidRPr="00E37160">
        <w:rPr>
          <w:rFonts w:ascii="Arial" w:hAnsi="Arial" w:cs="Arial"/>
          <w:b/>
          <w:sz w:val="22"/>
          <w:szCs w:val="22"/>
        </w:rPr>
        <w:t>FEPZ</w:t>
      </w:r>
      <w:r w:rsidR="00640D8D" w:rsidRPr="00E37160" w:rsidDel="00640D8D">
        <w:rPr>
          <w:rFonts w:ascii="Arial" w:hAnsi="Arial" w:cs="Arial"/>
          <w:b/>
          <w:sz w:val="22"/>
          <w:szCs w:val="22"/>
        </w:rPr>
        <w:t xml:space="preserve"> </w:t>
      </w:r>
      <w:r w:rsidR="002B4CB5" w:rsidRPr="00E37160">
        <w:rPr>
          <w:rFonts w:ascii="Arial" w:hAnsi="Arial" w:cs="Arial"/>
          <w:b/>
          <w:sz w:val="22"/>
          <w:szCs w:val="22"/>
        </w:rPr>
        <w:t>m</w:t>
      </w:r>
      <w:r w:rsidR="00641D3E" w:rsidRPr="00E37160">
        <w:rPr>
          <w:rFonts w:ascii="Arial" w:hAnsi="Arial" w:cs="Arial"/>
          <w:b/>
          <w:sz w:val="22"/>
          <w:szCs w:val="22"/>
        </w:rPr>
        <w:t xml:space="preserve">a prawo do zakwestionowania kwalifikowalności rozliczanych przez </w:t>
      </w:r>
      <w:r w:rsidR="00B81A74" w:rsidRPr="00E37160">
        <w:rPr>
          <w:rFonts w:ascii="Arial" w:hAnsi="Arial" w:cs="Arial"/>
          <w:b/>
          <w:sz w:val="22"/>
          <w:szCs w:val="22"/>
          <w:lang w:val="pl-PL"/>
        </w:rPr>
        <w:t>Wnioskodawcę</w:t>
      </w:r>
      <w:r w:rsidR="00B81A74" w:rsidRPr="00E37160">
        <w:rPr>
          <w:rFonts w:ascii="Arial" w:hAnsi="Arial" w:cs="Arial"/>
          <w:b/>
          <w:sz w:val="22"/>
          <w:szCs w:val="22"/>
        </w:rPr>
        <w:t xml:space="preserve"> </w:t>
      </w:r>
      <w:r w:rsidR="00641D3E" w:rsidRPr="00E37160">
        <w:rPr>
          <w:rFonts w:ascii="Arial" w:hAnsi="Arial" w:cs="Arial"/>
          <w:b/>
          <w:sz w:val="22"/>
          <w:szCs w:val="22"/>
        </w:rPr>
        <w:t xml:space="preserve">wydatków, jeśli na etapie weryfikacji wniosku o płatność okaże się, iż Partner zlecił dane zadanie/ usługę merytoryczną wykonawcy zewnętrznemu (np. realizację usługi doradztwa, organizację szkolenia), jednocześnie wykazując we wniosku o dofinansowanie, iż dysponuje potencjałem i/lub doświadczeniem w realizacji danego przedsięwzięcia merytorycznego.  </w:t>
      </w:r>
    </w:p>
    <w:p w14:paraId="3E51B3C6" w14:textId="77777777" w:rsidR="00B249C2" w:rsidRPr="00E37160" w:rsidRDefault="007E6385" w:rsidP="00357318">
      <w:pPr>
        <w:pStyle w:val="Akapitzlist"/>
        <w:numPr>
          <w:ilvl w:val="2"/>
          <w:numId w:val="7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Beneficjent (lider) może przekazywać partnerom środki na finansowanie ponoszonych przez nich kosztów. Koszty te muszą wynikać z wykonania zadań określonych </w:t>
      </w:r>
      <w:r w:rsidRPr="00E37160">
        <w:rPr>
          <w:rFonts w:ascii="Arial" w:hAnsi="Arial" w:cs="Arial"/>
          <w:sz w:val="22"/>
          <w:szCs w:val="22"/>
        </w:rPr>
        <w:lastRenderedPageBreak/>
        <w:t xml:space="preserve">we wniosku o dofinansowanie projektu. Realizacja ww. zadań nie oznacza świadczenia usług na rzecz beneficjenta (lidera). </w:t>
      </w:r>
    </w:p>
    <w:p w14:paraId="5F6A9A8E" w14:textId="77777777" w:rsidR="00B249C2" w:rsidRPr="00E37160" w:rsidRDefault="007E6385" w:rsidP="00357318">
      <w:pPr>
        <w:pStyle w:val="Akapitzlist"/>
        <w:numPr>
          <w:ilvl w:val="2"/>
          <w:numId w:val="7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Partner zobowiązany jest ponosić wydatki zgodnie z </w:t>
      </w:r>
      <w:r w:rsidR="00640D8D" w:rsidRPr="00E37160">
        <w:rPr>
          <w:rFonts w:ascii="Arial" w:hAnsi="Arial" w:cs="Arial"/>
          <w:sz w:val="22"/>
          <w:szCs w:val="22"/>
        </w:rPr>
        <w:t xml:space="preserve">Wytycznymi dotyczącymi kwalifikowalności wydatków na lata 2021-2027  </w:t>
      </w:r>
      <w:r w:rsidRPr="00E37160">
        <w:rPr>
          <w:rFonts w:ascii="Arial" w:hAnsi="Arial" w:cs="Arial"/>
          <w:sz w:val="22"/>
          <w:szCs w:val="22"/>
        </w:rPr>
        <w:t xml:space="preserve">oraz zgodnie z regulaminem </w:t>
      </w:r>
      <w:r w:rsidR="00CF40A9" w:rsidRPr="00E37160">
        <w:rPr>
          <w:rFonts w:ascii="Arial" w:hAnsi="Arial" w:cs="Arial"/>
          <w:sz w:val="22"/>
          <w:szCs w:val="22"/>
        </w:rPr>
        <w:t>wyboru</w:t>
      </w:r>
      <w:r w:rsidRPr="00E37160">
        <w:rPr>
          <w:rFonts w:ascii="Arial" w:hAnsi="Arial" w:cs="Arial"/>
          <w:sz w:val="22"/>
          <w:szCs w:val="22"/>
        </w:rPr>
        <w:t>.</w:t>
      </w:r>
    </w:p>
    <w:p w14:paraId="17B81B72" w14:textId="77777777" w:rsidR="00B249C2" w:rsidRPr="00E37160" w:rsidRDefault="007E6385" w:rsidP="00357318">
      <w:pPr>
        <w:pStyle w:val="Akapitzlist"/>
        <w:numPr>
          <w:ilvl w:val="2"/>
          <w:numId w:val="7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Wszystkie płatności dokonywane w związku z realizacją projektu pomiędzy beneficjentem (liderem) a partnerami dokonywane są za pośrednictwem wyodrębnionego dla projektu rachunku bankowego beneficjenta (lidera).</w:t>
      </w:r>
    </w:p>
    <w:p w14:paraId="0D01A06F" w14:textId="77777777" w:rsidR="00B249C2" w:rsidRPr="00E37160" w:rsidRDefault="007E6385" w:rsidP="00357318">
      <w:pPr>
        <w:pStyle w:val="Akapitzlist"/>
        <w:numPr>
          <w:ilvl w:val="2"/>
          <w:numId w:val="7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rezygnacji partnera z udziału w projekcie lub wypowiedzenia partnerstwa przez dotychczasowego partnera beneficjent, za zgodą </w:t>
      </w:r>
      <w:r w:rsidR="00481BFC" w:rsidRPr="00E37160">
        <w:rPr>
          <w:rFonts w:ascii="Arial" w:hAnsi="Arial" w:cs="Arial"/>
          <w:sz w:val="22"/>
          <w:szCs w:val="22"/>
        </w:rPr>
        <w:t>I</w:t>
      </w:r>
      <w:r w:rsidR="00144A8B" w:rsidRPr="00E37160">
        <w:rPr>
          <w:rFonts w:ascii="Arial" w:hAnsi="Arial" w:cs="Arial"/>
          <w:sz w:val="22"/>
          <w:szCs w:val="22"/>
          <w:lang w:val="pl-PL"/>
        </w:rPr>
        <w:t>P FEPZ</w:t>
      </w:r>
      <w:r w:rsidRPr="00E37160">
        <w:rPr>
          <w:rFonts w:ascii="Arial" w:hAnsi="Arial" w:cs="Arial"/>
          <w:sz w:val="22"/>
          <w:szCs w:val="22"/>
        </w:rPr>
        <w:t xml:space="preserve"> niezwłocznie wprowadza do projektu nowego partnera. Przy czym zmiany dotyczące wprowadzenia do realizowanego projektu dodatkowego, nieprzewidzianego we wniosku o dofinansowanie tego projektu, partnera traktowane są jako zmiany w projekcie i wymagają zgłoszenia oraz uzyskania pisemnej zgody na zasadach określonych </w:t>
      </w:r>
      <w:r w:rsidR="00A618BD" w:rsidRPr="00E37160">
        <w:rPr>
          <w:rFonts w:ascii="Arial" w:hAnsi="Arial" w:cs="Arial"/>
          <w:sz w:val="22"/>
          <w:szCs w:val="22"/>
        </w:rPr>
        <w:t> </w:t>
      </w:r>
      <w:r w:rsidRPr="00E37160">
        <w:rPr>
          <w:rFonts w:ascii="Arial" w:hAnsi="Arial" w:cs="Arial"/>
          <w:sz w:val="22"/>
          <w:szCs w:val="22"/>
        </w:rPr>
        <w:t>w umowie o dofinansowanie.</w:t>
      </w:r>
    </w:p>
    <w:p w14:paraId="127488C3" w14:textId="77777777" w:rsidR="0048784B" w:rsidRPr="00E37160" w:rsidRDefault="0048784B" w:rsidP="00357318">
      <w:pPr>
        <w:pStyle w:val="Akapitzlist"/>
        <w:numPr>
          <w:ilvl w:val="2"/>
          <w:numId w:val="7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przypadkach uzasadnionych koniecznością zapewnienia prawidłowej i terminowej realizacji projektu, możliwe jest dokonanie zmiany partnera w projekcie, za zgodą </w:t>
      </w:r>
      <w:r w:rsidR="00481BFC" w:rsidRPr="00E37160">
        <w:rPr>
          <w:rFonts w:ascii="Arial" w:hAnsi="Arial" w:cs="Arial"/>
          <w:sz w:val="22"/>
          <w:szCs w:val="22"/>
        </w:rPr>
        <w:t>I</w:t>
      </w:r>
      <w:r w:rsidR="00AA1C95" w:rsidRPr="00E37160">
        <w:rPr>
          <w:rFonts w:ascii="Arial" w:hAnsi="Arial" w:cs="Arial"/>
          <w:sz w:val="22"/>
          <w:szCs w:val="22"/>
          <w:lang w:val="pl-PL"/>
        </w:rPr>
        <w:t>P FEPZ</w:t>
      </w:r>
      <w:r w:rsidRPr="00E37160">
        <w:rPr>
          <w:rFonts w:ascii="Arial" w:hAnsi="Arial" w:cs="Arial"/>
          <w:sz w:val="22"/>
          <w:szCs w:val="22"/>
        </w:rPr>
        <w:t xml:space="preserve"> </w:t>
      </w:r>
      <w:r w:rsidR="00346162" w:rsidRPr="00E37160">
        <w:rPr>
          <w:rFonts w:ascii="Arial" w:hAnsi="Arial" w:cs="Arial"/>
          <w:sz w:val="22"/>
          <w:szCs w:val="22"/>
        </w:rPr>
        <w:t>Podmiot, o którym mowa w art. 4, art. 5 ust. 1 i art. 6 ustawy z dnia 11 września 2019 r. - Prawo zamówień publicznych, w</w:t>
      </w:r>
      <w:r w:rsidRPr="00E37160">
        <w:rPr>
          <w:rFonts w:ascii="Arial" w:hAnsi="Arial" w:cs="Arial"/>
          <w:sz w:val="22"/>
          <w:szCs w:val="22"/>
        </w:rPr>
        <w:t xml:space="preserve"> przypadku wyboru nowego partnera </w:t>
      </w:r>
      <w:r w:rsidR="00742CA5" w:rsidRPr="00E37160">
        <w:rPr>
          <w:rFonts w:ascii="Arial" w:hAnsi="Arial" w:cs="Arial"/>
          <w:sz w:val="22"/>
          <w:szCs w:val="22"/>
        </w:rPr>
        <w:t>spoza</w:t>
      </w:r>
      <w:r w:rsidRPr="00E37160">
        <w:rPr>
          <w:rFonts w:ascii="Arial" w:hAnsi="Arial" w:cs="Arial"/>
          <w:sz w:val="22"/>
          <w:szCs w:val="22"/>
        </w:rPr>
        <w:t xml:space="preserve"> po</w:t>
      </w:r>
      <w:r w:rsidR="00ED28DD" w:rsidRPr="00E37160">
        <w:rPr>
          <w:rFonts w:ascii="Arial" w:hAnsi="Arial" w:cs="Arial"/>
          <w:sz w:val="22"/>
          <w:szCs w:val="22"/>
        </w:rPr>
        <w:t>d</w:t>
      </w:r>
      <w:r w:rsidRPr="00E37160">
        <w:rPr>
          <w:rFonts w:ascii="Arial" w:hAnsi="Arial" w:cs="Arial"/>
          <w:sz w:val="22"/>
          <w:szCs w:val="22"/>
        </w:rPr>
        <w:t xml:space="preserve">miotów z sektora finansów publicznych stosuje  przepisy określone w art. </w:t>
      </w:r>
      <w:r w:rsidR="00AD0B29" w:rsidRPr="00E37160">
        <w:rPr>
          <w:rFonts w:ascii="Arial" w:hAnsi="Arial" w:cs="Arial"/>
          <w:sz w:val="22"/>
          <w:szCs w:val="22"/>
        </w:rPr>
        <w:t xml:space="preserve">39 </w:t>
      </w:r>
      <w:r w:rsidRPr="00E37160">
        <w:rPr>
          <w:rFonts w:ascii="Arial" w:hAnsi="Arial" w:cs="Arial"/>
          <w:sz w:val="22"/>
          <w:szCs w:val="22"/>
        </w:rPr>
        <w:t>ust. 2 ustawy.</w:t>
      </w:r>
    </w:p>
    <w:p w14:paraId="1BAF4A6D" w14:textId="77777777" w:rsidR="00B249C2" w:rsidRPr="00E37160" w:rsidRDefault="007E6385" w:rsidP="00357318">
      <w:pPr>
        <w:pStyle w:val="Akapitzlist"/>
        <w:numPr>
          <w:ilvl w:val="2"/>
          <w:numId w:val="7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Niezależnie od podziału zadań i obowiązków w ramach partnerstwa odpowiedzialność za prawidłową realizację projektu ponosi beneficjent (lider partnerstwa), jako strona umowy</w:t>
      </w:r>
      <w:r w:rsidR="003F064B" w:rsidRPr="00E37160">
        <w:rPr>
          <w:rFonts w:ascii="Arial" w:hAnsi="Arial" w:cs="Arial"/>
          <w:sz w:val="22"/>
          <w:szCs w:val="22"/>
        </w:rPr>
        <w:t xml:space="preserve"> </w:t>
      </w:r>
      <w:r w:rsidRPr="00E37160">
        <w:rPr>
          <w:rFonts w:ascii="Arial" w:hAnsi="Arial" w:cs="Arial"/>
          <w:sz w:val="22"/>
          <w:szCs w:val="22"/>
        </w:rPr>
        <w:t>o dofinansowanie.</w:t>
      </w:r>
    </w:p>
    <w:p w14:paraId="2EC70A2C" w14:textId="77777777" w:rsidR="00F83FFC" w:rsidRPr="00E37160" w:rsidRDefault="008409FE" w:rsidP="00357318">
      <w:pPr>
        <w:pStyle w:val="Akapitzlist"/>
        <w:numPr>
          <w:ilvl w:val="2"/>
          <w:numId w:val="7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Informacja o udziale partnera powinna znaleźć się we wniosku o dofinansowanie projektu, zgodnie z </w:t>
      </w:r>
      <w:r w:rsidRPr="00E37160">
        <w:rPr>
          <w:rFonts w:ascii="Arial" w:hAnsi="Arial" w:cs="Arial"/>
          <w:i/>
          <w:sz w:val="22"/>
          <w:szCs w:val="22"/>
        </w:rPr>
        <w:t xml:space="preserve">Instrukcją wypełniania wniosku o dofinansowanie </w:t>
      </w:r>
      <w:r w:rsidR="00E5448F" w:rsidRPr="00E37160">
        <w:rPr>
          <w:rFonts w:ascii="Arial" w:hAnsi="Arial" w:cs="Arial"/>
          <w:i/>
          <w:sz w:val="22"/>
          <w:szCs w:val="22"/>
          <w:lang w:val="pl-PL"/>
        </w:rPr>
        <w:t>projektu.</w:t>
      </w:r>
    </w:p>
    <w:p w14:paraId="24DDF3E8" w14:textId="27DDC59B" w:rsidR="00D400D7" w:rsidRPr="00E37160" w:rsidRDefault="00D400D7" w:rsidP="00357318">
      <w:pPr>
        <w:pStyle w:val="Akapitzlist"/>
        <w:autoSpaceDE w:val="0"/>
        <w:autoSpaceDN w:val="0"/>
        <w:adjustRightInd w:val="0"/>
        <w:spacing w:before="120" w:after="120" w:line="271" w:lineRule="auto"/>
        <w:ind w:left="0"/>
        <w:contextualSpacing w:val="0"/>
        <w:rPr>
          <w:rFonts w:ascii="Arial" w:hAnsi="Arial" w:cs="Arial"/>
          <w:sz w:val="22"/>
          <w:szCs w:val="22"/>
        </w:rPr>
      </w:pPr>
      <w:r w:rsidRPr="00E37160">
        <w:rPr>
          <w:rFonts w:ascii="Arial" w:hAnsi="Arial" w:cs="Arial"/>
          <w:sz w:val="22"/>
          <w:szCs w:val="22"/>
          <w:lang w:val="pl-PL"/>
        </w:rPr>
        <w:t xml:space="preserve">3.5.22. Zasady realizacji projektu partnerskiego, w tym wskazanie zakresu obowiązków partnerów uregulowane są również w </w:t>
      </w:r>
      <w:r w:rsidRPr="00E37160">
        <w:rPr>
          <w:rFonts w:ascii="Arial" w:hAnsi="Arial" w:cs="Arial"/>
          <w:b/>
          <w:i/>
          <w:sz w:val="22"/>
          <w:szCs w:val="22"/>
        </w:rPr>
        <w:t>Umow</w:t>
      </w:r>
      <w:r w:rsidRPr="00E37160">
        <w:rPr>
          <w:rFonts w:ascii="Arial" w:hAnsi="Arial" w:cs="Arial"/>
          <w:b/>
          <w:i/>
          <w:sz w:val="22"/>
          <w:szCs w:val="22"/>
          <w:lang w:val="pl-PL"/>
        </w:rPr>
        <w:t>ie</w:t>
      </w:r>
      <w:r w:rsidRPr="00E37160">
        <w:rPr>
          <w:rFonts w:ascii="Arial" w:hAnsi="Arial" w:cs="Arial"/>
          <w:b/>
          <w:i/>
          <w:sz w:val="22"/>
          <w:szCs w:val="22"/>
        </w:rPr>
        <w:t xml:space="preserve"> o dofinansowanie projektu współfinansowanego ze środków EFS+ w ramach  programu Fundusze Europejskie dla Pomorza Zachodniego 2021 – 2027</w:t>
      </w:r>
      <w:r w:rsidRPr="00E37160">
        <w:rPr>
          <w:rFonts w:ascii="Arial" w:hAnsi="Arial" w:cs="Arial"/>
          <w:sz w:val="22"/>
          <w:szCs w:val="22"/>
          <w:lang w:val="pl-PL"/>
        </w:rPr>
        <w:t>, zgodnie z wzorem</w:t>
      </w:r>
      <w:r w:rsidRPr="00E37160">
        <w:rPr>
          <w:rFonts w:ascii="Arial" w:hAnsi="Arial" w:cs="Arial"/>
          <w:i/>
          <w:sz w:val="22"/>
          <w:szCs w:val="22"/>
          <w:lang w:val="pl-PL"/>
        </w:rPr>
        <w:t xml:space="preserve"> stanowiącym załącznik nr</w:t>
      </w:r>
      <w:r w:rsidRPr="00E37160">
        <w:rPr>
          <w:rFonts w:ascii="Arial" w:hAnsi="Arial" w:cs="Arial"/>
          <w:sz w:val="22"/>
          <w:szCs w:val="22"/>
          <w:lang w:val="pl-PL"/>
        </w:rPr>
        <w:t xml:space="preserve"> </w:t>
      </w:r>
      <w:r w:rsidR="0074799F">
        <w:rPr>
          <w:rFonts w:ascii="Arial" w:hAnsi="Arial" w:cs="Arial"/>
          <w:sz w:val="22"/>
          <w:szCs w:val="22"/>
          <w:lang w:val="pl-PL"/>
        </w:rPr>
        <w:t>7.2</w:t>
      </w:r>
      <w:r w:rsidR="00BB38FC">
        <w:rPr>
          <w:rFonts w:ascii="Arial" w:hAnsi="Arial" w:cs="Arial"/>
          <w:sz w:val="22"/>
          <w:szCs w:val="22"/>
          <w:lang w:val="pl-PL"/>
        </w:rPr>
        <w:t xml:space="preserve"> </w:t>
      </w:r>
      <w:r w:rsidRPr="00E37160">
        <w:rPr>
          <w:rFonts w:ascii="Arial" w:hAnsi="Arial" w:cs="Arial"/>
          <w:sz w:val="22"/>
          <w:szCs w:val="22"/>
          <w:lang w:val="pl-PL"/>
        </w:rPr>
        <w:t>do niniejszego Regulaminu.</w:t>
      </w:r>
    </w:p>
    <w:p w14:paraId="71E2CE6A" w14:textId="77777777" w:rsidR="00D400D7" w:rsidRPr="00E37160" w:rsidRDefault="00D400D7" w:rsidP="00357318">
      <w:pPr>
        <w:pStyle w:val="Akapitzlist"/>
        <w:spacing w:before="120" w:after="120" w:line="271" w:lineRule="auto"/>
        <w:ind w:left="0"/>
        <w:contextualSpacing w:val="0"/>
        <w:rPr>
          <w:rFonts w:ascii="Arial" w:hAnsi="Arial" w:cs="Arial"/>
          <w:sz w:val="22"/>
          <w:szCs w:val="22"/>
        </w:rPr>
      </w:pPr>
    </w:p>
    <w:p w14:paraId="2515AF1F" w14:textId="77777777" w:rsidR="008409FE" w:rsidRPr="00E37160" w:rsidRDefault="008409FE" w:rsidP="00D400D7">
      <w:pPr>
        <w:pStyle w:val="Akapitzlist"/>
        <w:spacing w:before="120" w:after="120" w:line="271" w:lineRule="auto"/>
        <w:ind w:left="0"/>
        <w:contextualSpacing w:val="0"/>
        <w:rPr>
          <w:rFonts w:ascii="Arial" w:hAnsi="Arial" w:cs="Arial"/>
          <w:sz w:val="22"/>
          <w:szCs w:val="22"/>
        </w:rPr>
      </w:pPr>
    </w:p>
    <w:p w14:paraId="4BEC006B" w14:textId="01F2A60D" w:rsidR="004E75AD" w:rsidRPr="00E37160" w:rsidRDefault="0046778D" w:rsidP="003A4438">
      <w:pPr>
        <w:pStyle w:val="RozdziaRK"/>
      </w:pPr>
      <w:bookmarkStart w:id="295" w:name="_Toc13484981"/>
      <w:bookmarkStart w:id="296" w:name="_Toc13562599"/>
      <w:bookmarkStart w:id="297" w:name="_Toc200089387"/>
      <w:bookmarkEnd w:id="295"/>
      <w:bookmarkEnd w:id="296"/>
      <w:r w:rsidRPr="00E37160">
        <w:t>Procedura wyboru projektów</w:t>
      </w:r>
      <w:bookmarkEnd w:id="297"/>
    </w:p>
    <w:p w14:paraId="37D8DFA4" w14:textId="77777777" w:rsidR="004E75AD" w:rsidRPr="00E37160" w:rsidRDefault="00702FF9" w:rsidP="00CC51A2">
      <w:pPr>
        <w:pStyle w:val="Styl6"/>
      </w:pPr>
      <w:bookmarkStart w:id="298" w:name="_Toc200089388"/>
      <w:r w:rsidRPr="00E37160">
        <w:t xml:space="preserve">Zasady </w:t>
      </w:r>
      <w:r w:rsidR="00826EAD" w:rsidRPr="00E37160">
        <w:t xml:space="preserve">dotyczące </w:t>
      </w:r>
      <w:r w:rsidRPr="00E37160">
        <w:t>procesu wyboru projektów</w:t>
      </w:r>
      <w:bookmarkEnd w:id="298"/>
      <w:r w:rsidRPr="00E37160" w:rsidDel="00702FF9">
        <w:t xml:space="preserve"> </w:t>
      </w:r>
    </w:p>
    <w:p w14:paraId="16085718" w14:textId="7C2AB8E5" w:rsidR="00993382" w:rsidRPr="00E37160" w:rsidRDefault="00993382" w:rsidP="00DB2CB3">
      <w:pPr>
        <w:pStyle w:val="Akapitzlist"/>
        <w:autoSpaceDE w:val="0"/>
        <w:autoSpaceDN w:val="0"/>
        <w:adjustRightInd w:val="0"/>
        <w:spacing w:before="120" w:after="120" w:line="271" w:lineRule="auto"/>
        <w:ind w:left="0"/>
        <w:contextualSpacing w:val="0"/>
        <w:rPr>
          <w:rFonts w:ascii="Arial" w:hAnsi="Arial" w:cs="Arial"/>
          <w:iCs/>
          <w:sz w:val="22"/>
          <w:szCs w:val="22"/>
        </w:rPr>
      </w:pPr>
      <w:r w:rsidRPr="00E37160">
        <w:rPr>
          <w:rFonts w:ascii="Arial" w:hAnsi="Arial" w:cs="Arial"/>
          <w:iCs/>
          <w:sz w:val="22"/>
          <w:szCs w:val="22"/>
        </w:rPr>
        <w:t xml:space="preserve">Ocena dokumentacji aplikacyjnej </w:t>
      </w:r>
      <w:r w:rsidR="00C07E1F" w:rsidRPr="00E37160">
        <w:rPr>
          <w:rFonts w:ascii="Arial" w:hAnsi="Arial" w:cs="Arial"/>
          <w:iCs/>
          <w:sz w:val="22"/>
          <w:szCs w:val="22"/>
          <w:lang w:val="pl-PL"/>
        </w:rPr>
        <w:t>rozpocznie się po zakończeniu naboru</w:t>
      </w:r>
      <w:r w:rsidRPr="00E37160">
        <w:rPr>
          <w:rFonts w:ascii="Arial" w:hAnsi="Arial" w:cs="Arial"/>
          <w:iCs/>
          <w:sz w:val="22"/>
          <w:szCs w:val="22"/>
        </w:rPr>
        <w:t xml:space="preserve"> i nie powinna przekroczyć </w:t>
      </w:r>
      <w:r w:rsidR="0001189D" w:rsidRPr="00BB38FC">
        <w:rPr>
          <w:rFonts w:ascii="Arial" w:hAnsi="Arial" w:cs="Arial"/>
          <w:iCs/>
          <w:sz w:val="22"/>
          <w:szCs w:val="22"/>
        </w:rPr>
        <w:t>9</w:t>
      </w:r>
      <w:r w:rsidR="0074799F" w:rsidRPr="00BB38FC">
        <w:rPr>
          <w:rFonts w:ascii="Arial" w:hAnsi="Arial" w:cs="Arial"/>
          <w:iCs/>
          <w:sz w:val="22"/>
          <w:szCs w:val="22"/>
        </w:rPr>
        <w:t>0 dni roboczych</w:t>
      </w:r>
      <w:r w:rsidRPr="00E37160">
        <w:rPr>
          <w:rFonts w:ascii="Arial" w:hAnsi="Arial" w:cs="Arial"/>
          <w:iCs/>
          <w:sz w:val="22"/>
          <w:szCs w:val="22"/>
        </w:rPr>
        <w:t xml:space="preserve"> od dnia zamknięcia naboru projektów. </w:t>
      </w:r>
    </w:p>
    <w:p w14:paraId="5901F641" w14:textId="4D3401CA" w:rsidR="00993382" w:rsidRPr="00E37160" w:rsidRDefault="00993382" w:rsidP="003A3602">
      <w:pPr>
        <w:pStyle w:val="Akapitzlist"/>
        <w:numPr>
          <w:ilvl w:val="2"/>
          <w:numId w:val="23"/>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Wniosek </w:t>
      </w:r>
      <w:r w:rsidRPr="00E37160">
        <w:rPr>
          <w:rFonts w:ascii="Arial" w:hAnsi="Arial" w:cs="Arial"/>
          <w:sz w:val="22"/>
          <w:szCs w:val="22"/>
        </w:rPr>
        <w:t>o dofinansowanie wraz z załącznikami</w:t>
      </w:r>
      <w:r w:rsidRPr="00E37160">
        <w:rPr>
          <w:rFonts w:ascii="Arial" w:hAnsi="Arial" w:cs="Arial"/>
          <w:sz w:val="22"/>
          <w:szCs w:val="22"/>
          <w:lang w:val="pl-PL"/>
        </w:rPr>
        <w:t xml:space="preserve"> (jeśli dotyczy)</w:t>
      </w:r>
      <w:r w:rsidRPr="00E37160">
        <w:rPr>
          <w:rFonts w:ascii="Arial" w:hAnsi="Arial" w:cs="Arial"/>
          <w:sz w:val="22"/>
          <w:szCs w:val="22"/>
        </w:rPr>
        <w:t xml:space="preserve"> podlega ocenie pod względem spełnienia kryteriów wyboru projektów zatwierdzonych przez KM FEPZ tj. kryteriów wspólnych (dopuszczalności i jakościowych) oraz kryteriów specyficznych (dopuszczalności</w:t>
      </w:r>
      <w:r w:rsidRPr="00E37160">
        <w:rPr>
          <w:rFonts w:ascii="Arial" w:hAnsi="Arial" w:cs="Arial"/>
          <w:sz w:val="22"/>
          <w:szCs w:val="22"/>
          <w:lang w:val="pl-PL"/>
        </w:rPr>
        <w:t>, jakościowych</w:t>
      </w:r>
      <w:r w:rsidRPr="00E37160">
        <w:rPr>
          <w:rFonts w:ascii="Arial" w:hAnsi="Arial" w:cs="Arial"/>
          <w:sz w:val="22"/>
          <w:szCs w:val="22"/>
        </w:rPr>
        <w:t>)</w:t>
      </w:r>
      <w:r w:rsidRPr="00E37160">
        <w:rPr>
          <w:rFonts w:ascii="Arial" w:hAnsi="Arial" w:cs="Arial"/>
          <w:bCs/>
          <w:sz w:val="22"/>
          <w:szCs w:val="22"/>
        </w:rPr>
        <w:t xml:space="preserve">, a także w zakresie </w:t>
      </w:r>
      <w:r w:rsidRPr="00E37160">
        <w:rPr>
          <w:rFonts w:ascii="Arial" w:hAnsi="Arial" w:cs="Arial"/>
          <w:sz w:val="22"/>
          <w:szCs w:val="22"/>
        </w:rPr>
        <w:t>oczywistych omyłek</w:t>
      </w:r>
      <w:r w:rsidRPr="00E37160">
        <w:rPr>
          <w:rFonts w:ascii="Arial" w:hAnsi="Arial" w:cs="Arial"/>
          <w:sz w:val="22"/>
          <w:szCs w:val="22"/>
          <w:lang w:val="pl-PL"/>
        </w:rPr>
        <w:t>.</w:t>
      </w:r>
    </w:p>
    <w:p w14:paraId="3B5100D8" w14:textId="77777777" w:rsidR="00993382" w:rsidRPr="00E37160" w:rsidRDefault="00993382" w:rsidP="003A3602">
      <w:pPr>
        <w:pStyle w:val="Akapitzlist"/>
        <w:numPr>
          <w:ilvl w:val="2"/>
          <w:numId w:val="23"/>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Ocena projektów jest podzielona na etapy.  </w:t>
      </w:r>
    </w:p>
    <w:p w14:paraId="2D9A2128" w14:textId="6A8F5839" w:rsidR="000F16D8" w:rsidRPr="00E37160" w:rsidRDefault="00993382" w:rsidP="00993382">
      <w:pPr>
        <w:pStyle w:val="Akapitzlist"/>
        <w:autoSpaceDE w:val="0"/>
        <w:autoSpaceDN w:val="0"/>
        <w:adjustRightInd w:val="0"/>
        <w:spacing w:before="120" w:after="120" w:line="271" w:lineRule="auto"/>
        <w:contextualSpacing w:val="0"/>
        <w:rPr>
          <w:rFonts w:ascii="Arial" w:hAnsi="Arial" w:cs="Arial"/>
          <w:sz w:val="22"/>
          <w:szCs w:val="22"/>
          <w:lang w:val="pl-PL"/>
        </w:rPr>
      </w:pPr>
      <w:r w:rsidRPr="00E37160">
        <w:rPr>
          <w:rFonts w:ascii="Arial" w:hAnsi="Arial" w:cs="Arial"/>
          <w:sz w:val="22"/>
          <w:szCs w:val="22"/>
          <w:lang w:val="pl-PL"/>
        </w:rPr>
        <w:t>I ETAP</w:t>
      </w:r>
      <w:r w:rsidR="000F16D8" w:rsidRPr="00E37160">
        <w:rPr>
          <w:rFonts w:ascii="Arial" w:hAnsi="Arial" w:cs="Arial"/>
          <w:sz w:val="22"/>
          <w:szCs w:val="22"/>
          <w:lang w:val="pl-PL"/>
        </w:rPr>
        <w:t xml:space="preserve"> – ocena formalna</w:t>
      </w:r>
      <w:r w:rsidR="00E340E4" w:rsidRPr="00E37160">
        <w:rPr>
          <w:rFonts w:ascii="Arial" w:hAnsi="Arial" w:cs="Arial"/>
          <w:sz w:val="22"/>
          <w:szCs w:val="22"/>
          <w:lang w:val="pl-PL"/>
        </w:rPr>
        <w:t xml:space="preserve">, podczas której oceniane jest spełnienie kryterium wspólnego dopuszczalności </w:t>
      </w:r>
      <w:r w:rsidR="00E340E4" w:rsidRPr="00E37160">
        <w:rPr>
          <w:rFonts w:ascii="Arial" w:hAnsi="Arial" w:cs="Arial"/>
          <w:b/>
          <w:sz w:val="22"/>
          <w:szCs w:val="22"/>
          <w:lang w:val="pl-PL"/>
        </w:rPr>
        <w:t>Możliwość oceny merytorycznej wniosku</w:t>
      </w:r>
      <w:r w:rsidR="00E340E4" w:rsidRPr="00E37160">
        <w:rPr>
          <w:rFonts w:ascii="Arial" w:hAnsi="Arial" w:cs="Arial"/>
          <w:sz w:val="22"/>
          <w:szCs w:val="22"/>
          <w:lang w:val="pl-PL"/>
        </w:rPr>
        <w:t>,</w:t>
      </w:r>
      <w:r w:rsidR="000F16D8" w:rsidRPr="00E37160">
        <w:rPr>
          <w:rFonts w:ascii="Arial" w:hAnsi="Arial" w:cs="Arial"/>
          <w:sz w:val="22"/>
          <w:szCs w:val="22"/>
          <w:lang w:val="pl-PL"/>
        </w:rPr>
        <w:t xml:space="preserve"> </w:t>
      </w:r>
    </w:p>
    <w:p w14:paraId="0CF6C856" w14:textId="45FBAEA0" w:rsidR="00993382" w:rsidRPr="00E37160" w:rsidRDefault="00993382" w:rsidP="00E340E4">
      <w:pPr>
        <w:pStyle w:val="Akapitzlist"/>
        <w:autoSpaceDE w:val="0"/>
        <w:autoSpaceDN w:val="0"/>
        <w:adjustRightInd w:val="0"/>
        <w:spacing w:before="120" w:after="120" w:line="271" w:lineRule="auto"/>
        <w:contextualSpacing w:val="0"/>
        <w:rPr>
          <w:rFonts w:ascii="Arial" w:hAnsi="Arial" w:cs="Arial"/>
          <w:sz w:val="22"/>
          <w:szCs w:val="22"/>
          <w:lang w:val="pl-PL"/>
        </w:rPr>
      </w:pPr>
      <w:r w:rsidRPr="00E37160">
        <w:rPr>
          <w:rFonts w:ascii="Arial" w:hAnsi="Arial" w:cs="Arial"/>
          <w:sz w:val="22"/>
          <w:szCs w:val="22"/>
          <w:lang w:val="pl-PL"/>
        </w:rPr>
        <w:lastRenderedPageBreak/>
        <w:t xml:space="preserve"> </w:t>
      </w:r>
      <w:r w:rsidR="000F16D8" w:rsidRPr="00E37160">
        <w:rPr>
          <w:rFonts w:ascii="Arial" w:hAnsi="Arial" w:cs="Arial"/>
          <w:sz w:val="22"/>
          <w:szCs w:val="22"/>
          <w:lang w:val="pl-PL"/>
        </w:rPr>
        <w:t>II ETAP</w:t>
      </w:r>
      <w:r w:rsidRPr="00E37160">
        <w:rPr>
          <w:rFonts w:ascii="Arial" w:hAnsi="Arial" w:cs="Arial"/>
          <w:sz w:val="22"/>
          <w:szCs w:val="22"/>
          <w:lang w:val="pl-PL"/>
        </w:rPr>
        <w:t xml:space="preserve">- ocena merytoryczna pierwszego stopnia, podczas której oceniane jest spełnienie </w:t>
      </w:r>
      <w:r w:rsidR="00E340E4" w:rsidRPr="00E37160">
        <w:rPr>
          <w:rFonts w:ascii="Arial" w:hAnsi="Arial" w:cs="Arial"/>
          <w:sz w:val="22"/>
          <w:szCs w:val="22"/>
          <w:lang w:val="pl-PL"/>
        </w:rPr>
        <w:t xml:space="preserve">pozostałych </w:t>
      </w:r>
      <w:r w:rsidRPr="00E37160">
        <w:rPr>
          <w:rFonts w:ascii="Arial" w:hAnsi="Arial" w:cs="Arial"/>
          <w:sz w:val="22"/>
          <w:szCs w:val="22"/>
          <w:lang w:val="pl-PL"/>
        </w:rPr>
        <w:t>kryteriów wspólnych dopuszczalności</w:t>
      </w:r>
      <w:r w:rsidR="00DD6B75" w:rsidRPr="00E37160">
        <w:rPr>
          <w:rFonts w:ascii="Arial" w:hAnsi="Arial" w:cs="Arial"/>
          <w:sz w:val="22"/>
          <w:szCs w:val="22"/>
          <w:lang w:val="pl-PL"/>
        </w:rPr>
        <w:t xml:space="preserve"> </w:t>
      </w:r>
      <w:r w:rsidRPr="00E37160">
        <w:rPr>
          <w:rFonts w:ascii="Arial" w:hAnsi="Arial" w:cs="Arial"/>
          <w:sz w:val="22"/>
          <w:szCs w:val="22"/>
          <w:lang w:val="pl-PL"/>
        </w:rPr>
        <w:t xml:space="preserve">oraz kryteriów specyficznych dopuszczalności </w:t>
      </w:r>
      <w:r w:rsidR="000B4CCD" w:rsidRPr="00E37160">
        <w:rPr>
          <w:rStyle w:val="Odwoanieprzypisudolnego"/>
          <w:rFonts w:ascii="Arial" w:hAnsi="Arial" w:cs="Arial"/>
          <w:sz w:val="22"/>
          <w:szCs w:val="22"/>
          <w:lang w:val="pl-PL"/>
        </w:rPr>
        <w:footnoteReference w:id="5"/>
      </w:r>
      <w:r w:rsidR="00E340E4" w:rsidRPr="00E37160">
        <w:rPr>
          <w:rFonts w:ascii="Arial" w:hAnsi="Arial" w:cs="Arial"/>
          <w:sz w:val="22"/>
          <w:szCs w:val="22"/>
          <w:lang w:val="pl-PL"/>
        </w:rPr>
        <w:t>,</w:t>
      </w:r>
    </w:p>
    <w:p w14:paraId="727045AF" w14:textId="77777777" w:rsidR="00993382" w:rsidRPr="00E37160" w:rsidRDefault="00993382" w:rsidP="00993382">
      <w:pPr>
        <w:pStyle w:val="Akapitzlist"/>
        <w:autoSpaceDE w:val="0"/>
        <w:autoSpaceDN w:val="0"/>
        <w:adjustRightInd w:val="0"/>
        <w:spacing w:before="120" w:after="120" w:line="271" w:lineRule="auto"/>
        <w:contextualSpacing w:val="0"/>
        <w:rPr>
          <w:rFonts w:ascii="Arial" w:hAnsi="Arial" w:cs="Arial"/>
          <w:sz w:val="22"/>
          <w:szCs w:val="22"/>
          <w:lang w:val="pl-PL"/>
        </w:rPr>
      </w:pPr>
      <w:r w:rsidRPr="00E37160">
        <w:rPr>
          <w:rFonts w:ascii="Arial" w:hAnsi="Arial" w:cs="Arial"/>
          <w:sz w:val="22"/>
          <w:szCs w:val="22"/>
          <w:lang w:val="pl-PL"/>
        </w:rPr>
        <w:t>II</w:t>
      </w:r>
      <w:r w:rsidR="000F16D8" w:rsidRPr="00E37160">
        <w:rPr>
          <w:rFonts w:ascii="Arial" w:hAnsi="Arial" w:cs="Arial"/>
          <w:sz w:val="22"/>
          <w:szCs w:val="22"/>
          <w:lang w:val="pl-PL"/>
        </w:rPr>
        <w:t>I</w:t>
      </w:r>
      <w:r w:rsidRPr="00E37160">
        <w:rPr>
          <w:rFonts w:ascii="Arial" w:hAnsi="Arial" w:cs="Arial"/>
          <w:sz w:val="22"/>
          <w:szCs w:val="22"/>
          <w:lang w:val="pl-PL"/>
        </w:rPr>
        <w:t xml:space="preserve"> ETAP - ocena merytoryczna drugiego stopnia, podczas której oceniane jest spełnienie kryteriów wspólnych jakościowych (punktowych) oraz kryteriów specyficznych jakościowych (punktowych),</w:t>
      </w:r>
    </w:p>
    <w:p w14:paraId="582E3E7D" w14:textId="5F357028" w:rsidR="00993382" w:rsidRPr="00E37160" w:rsidRDefault="00993382" w:rsidP="00993382">
      <w:pPr>
        <w:pStyle w:val="Akapitzlist"/>
        <w:autoSpaceDE w:val="0"/>
        <w:autoSpaceDN w:val="0"/>
        <w:adjustRightInd w:val="0"/>
        <w:spacing w:before="120" w:after="120" w:line="271" w:lineRule="auto"/>
        <w:contextualSpacing w:val="0"/>
        <w:rPr>
          <w:rFonts w:ascii="Arial" w:hAnsi="Arial" w:cs="Arial"/>
          <w:sz w:val="22"/>
          <w:szCs w:val="22"/>
          <w:lang w:val="pl-PL"/>
        </w:rPr>
      </w:pPr>
      <w:r w:rsidRPr="00E37160">
        <w:rPr>
          <w:rFonts w:ascii="Arial" w:hAnsi="Arial" w:cs="Arial"/>
          <w:sz w:val="22"/>
          <w:szCs w:val="22"/>
          <w:lang w:val="pl-PL"/>
        </w:rPr>
        <w:t>I</w:t>
      </w:r>
      <w:r w:rsidR="00105834" w:rsidRPr="00E37160">
        <w:rPr>
          <w:rFonts w:ascii="Arial" w:hAnsi="Arial" w:cs="Arial"/>
          <w:sz w:val="22"/>
          <w:szCs w:val="22"/>
          <w:lang w:val="pl-PL"/>
        </w:rPr>
        <w:t>V</w:t>
      </w:r>
      <w:r w:rsidRPr="00E37160">
        <w:rPr>
          <w:rFonts w:ascii="Arial" w:hAnsi="Arial" w:cs="Arial"/>
          <w:sz w:val="22"/>
          <w:szCs w:val="22"/>
          <w:lang w:val="pl-PL"/>
        </w:rPr>
        <w:t xml:space="preserve"> ETAP - negocjacje, podczas których oceniane jest spełnienie kryterium specyficznego dopuszczalności</w:t>
      </w:r>
      <w:r w:rsidR="008A64F7" w:rsidRPr="00E37160">
        <w:rPr>
          <w:rFonts w:ascii="Arial" w:hAnsi="Arial" w:cs="Arial"/>
          <w:sz w:val="22"/>
          <w:szCs w:val="22"/>
          <w:lang w:val="pl-PL"/>
        </w:rPr>
        <w:t xml:space="preserve"> negocjacyjnego</w:t>
      </w:r>
      <w:r w:rsidR="0074799F">
        <w:rPr>
          <w:rFonts w:ascii="Arial" w:hAnsi="Arial" w:cs="Arial"/>
          <w:sz w:val="22"/>
          <w:szCs w:val="22"/>
          <w:lang w:val="pl-PL"/>
        </w:rPr>
        <w:t>.</w:t>
      </w:r>
    </w:p>
    <w:p w14:paraId="47C237EC" w14:textId="77777777" w:rsidR="00993382" w:rsidRPr="00E37160" w:rsidRDefault="00993382" w:rsidP="005F3A1C">
      <w:pPr>
        <w:pStyle w:val="Akapitzlist"/>
        <w:autoSpaceDE w:val="0"/>
        <w:autoSpaceDN w:val="0"/>
        <w:adjustRightInd w:val="0"/>
        <w:spacing w:before="120" w:after="120" w:line="271" w:lineRule="auto"/>
        <w:contextualSpacing w:val="0"/>
        <w:rPr>
          <w:rFonts w:ascii="Arial" w:hAnsi="Arial" w:cs="Arial"/>
          <w:sz w:val="22"/>
          <w:szCs w:val="22"/>
        </w:rPr>
      </w:pPr>
    </w:p>
    <w:p w14:paraId="00E83221" w14:textId="77777777" w:rsidR="00993382" w:rsidRPr="00E37160" w:rsidRDefault="00993382" w:rsidP="003A3602">
      <w:pPr>
        <w:pStyle w:val="Akapitzlist"/>
        <w:numPr>
          <w:ilvl w:val="2"/>
          <w:numId w:val="23"/>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Po każdym z etapów oceny wskazanych w pkt. 4</w:t>
      </w:r>
      <w:r w:rsidR="00D75A16" w:rsidRPr="00E37160">
        <w:rPr>
          <w:rFonts w:ascii="Arial" w:hAnsi="Arial" w:cs="Arial"/>
          <w:sz w:val="22"/>
          <w:szCs w:val="22"/>
          <w:lang w:val="pl-PL"/>
        </w:rPr>
        <w:t>.1.2</w:t>
      </w:r>
      <w:r w:rsidRPr="00E37160">
        <w:rPr>
          <w:rFonts w:ascii="Arial" w:hAnsi="Arial" w:cs="Arial"/>
          <w:sz w:val="22"/>
          <w:szCs w:val="22"/>
          <w:lang w:val="pl-PL"/>
        </w:rPr>
        <w:t xml:space="preserve">  niniejszego Regulaminu,  ION zamieszcza na stronie internetowej </w:t>
      </w:r>
      <w:hyperlink r:id="rId95" w:history="1">
        <w:r w:rsidR="00C31E7A" w:rsidRPr="00E37160">
          <w:rPr>
            <w:rStyle w:val="Hipercze"/>
            <w:rFonts w:ascii="Arial" w:hAnsi="Arial" w:cs="Arial"/>
            <w:sz w:val="22"/>
            <w:szCs w:val="22"/>
            <w:lang w:val="pl-PL"/>
          </w:rPr>
          <w:t>https://funduszeue.wzp.pl</w:t>
        </w:r>
      </w:hyperlink>
      <w:r w:rsidR="00C31E7A" w:rsidRPr="00E37160">
        <w:rPr>
          <w:rFonts w:ascii="Arial" w:hAnsi="Arial" w:cs="Arial"/>
          <w:sz w:val="22"/>
          <w:szCs w:val="22"/>
          <w:lang w:val="pl-PL"/>
        </w:rPr>
        <w:t xml:space="preserve"> </w:t>
      </w:r>
      <w:r w:rsidRPr="00E37160">
        <w:rPr>
          <w:rFonts w:ascii="Arial" w:hAnsi="Arial" w:cs="Arial"/>
          <w:sz w:val="22"/>
          <w:szCs w:val="22"/>
        </w:rPr>
        <w:t xml:space="preserve">oraz na portalu </w:t>
      </w:r>
      <w:hyperlink r:id="rId96" w:history="1">
        <w:r w:rsidRPr="00E37160">
          <w:rPr>
            <w:rStyle w:val="Hipercze"/>
            <w:rFonts w:ascii="Arial" w:hAnsi="Arial" w:cs="Arial"/>
            <w:sz w:val="22"/>
            <w:szCs w:val="22"/>
          </w:rPr>
          <w:t>www.funduszeeuropejskie.gov.pl</w:t>
        </w:r>
      </w:hyperlink>
      <w:r w:rsidRPr="00E37160">
        <w:rPr>
          <w:rFonts w:ascii="Arial" w:hAnsi="Arial"/>
          <w:sz w:val="22"/>
          <w:lang w:val="pl-PL"/>
        </w:rPr>
        <w:t xml:space="preserve"> </w:t>
      </w:r>
      <w:r w:rsidRPr="00E37160">
        <w:rPr>
          <w:rFonts w:ascii="Arial" w:hAnsi="Arial"/>
          <w:sz w:val="22"/>
        </w:rPr>
        <w:t xml:space="preserve"> </w:t>
      </w:r>
      <w:r w:rsidRPr="00E37160">
        <w:rPr>
          <w:rFonts w:ascii="Arial" w:hAnsi="Arial"/>
          <w:sz w:val="22"/>
          <w:lang w:val="pl-PL"/>
        </w:rPr>
        <w:t>informację, o której mowa w art. 54 ust.4 ustawy o projektach zakwalifikowanych do kolejnego etapu.</w:t>
      </w:r>
      <w:r w:rsidR="00E43044" w:rsidRPr="00E37160">
        <w:rPr>
          <w:rFonts w:ascii="Arial" w:hAnsi="Arial" w:cs="Arial"/>
          <w:sz w:val="22"/>
          <w:szCs w:val="22"/>
          <w:lang w:val="pl-PL"/>
        </w:rPr>
        <w:t xml:space="preserve"> Ocena na danym etapie jest kompleksowa co oznacza, że niespełnienie któregokolwiek z kryteriów nie powoduje zakończenia oceny przed weryfikacją wszystkich kryteriów ocenianych na danym etapie.</w:t>
      </w:r>
      <w:r w:rsidR="00690B72" w:rsidRPr="00E37160">
        <w:rPr>
          <w:rFonts w:ascii="Arial" w:hAnsi="Arial" w:cs="Arial"/>
          <w:sz w:val="22"/>
          <w:szCs w:val="22"/>
          <w:lang w:val="pl-PL"/>
        </w:rPr>
        <w:t xml:space="preserve"> </w:t>
      </w:r>
      <w:r w:rsidR="00E43044" w:rsidRPr="00E37160">
        <w:rPr>
          <w:rFonts w:ascii="Arial" w:hAnsi="Arial" w:cs="Arial"/>
          <w:sz w:val="22"/>
          <w:szCs w:val="22"/>
          <w:lang w:val="pl-PL"/>
        </w:rPr>
        <w:t>Wynika to z art. 56 ust. 5 ustawy ponieważ negatywną oceną jest każda ocena w zakresie spełniania przez projekt kryteriów wyboru projektów, na skutek której projekt nie może być zakwalifikowany do kolejnego etapu oceny lub wybrany do dofinansowania. Po zakończeniu etapu oceny, ION również przekaże niezwłocznie Wnioskodawcy informację w przypadku negatywnej oceny jego projektu.</w:t>
      </w:r>
    </w:p>
    <w:p w14:paraId="66D7CF50" w14:textId="77777777" w:rsidR="00993382" w:rsidRPr="00E37160" w:rsidRDefault="00993382" w:rsidP="003A3602">
      <w:pPr>
        <w:pStyle w:val="Akapitzlist"/>
        <w:numPr>
          <w:ilvl w:val="2"/>
          <w:numId w:val="23"/>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Wybór </w:t>
      </w:r>
      <w:r w:rsidRPr="00E37160">
        <w:rPr>
          <w:rFonts w:ascii="Arial" w:hAnsi="Arial" w:cs="Arial"/>
          <w:sz w:val="22"/>
          <w:szCs w:val="22"/>
        </w:rPr>
        <w:t>projektów do dofinansowania następuje w oparciu o wniosek o dofinansowanie wraz z załącznikami</w:t>
      </w:r>
      <w:r w:rsidRPr="00E37160">
        <w:rPr>
          <w:rFonts w:ascii="Arial" w:hAnsi="Arial" w:cs="Arial"/>
          <w:sz w:val="22"/>
          <w:szCs w:val="22"/>
          <w:lang w:val="pl-PL"/>
        </w:rPr>
        <w:t xml:space="preserve"> (jeśli dotyczy)</w:t>
      </w:r>
      <w:r w:rsidRPr="00E37160">
        <w:rPr>
          <w:rFonts w:ascii="Arial" w:hAnsi="Arial" w:cs="Arial"/>
          <w:sz w:val="22"/>
          <w:szCs w:val="22"/>
        </w:rPr>
        <w:t>. Wniosek wypełniany jest w systemie obsługi wniosków aplikacyjnych SOWA EFS, który nie dopuszcza do złożenia wniosków zawierających uchybienia formalne tj. niekompletnych (niezawierających wypełnionych wszystkich wymaganych pól oraz obligatoryjnych załączników), złożonych po terminie i w innej formie niż określonej w SOWA</w:t>
      </w:r>
      <w:r w:rsidRPr="00E37160">
        <w:rPr>
          <w:rFonts w:ascii="Arial" w:hAnsi="Arial" w:cs="Arial"/>
          <w:sz w:val="22"/>
          <w:szCs w:val="22"/>
          <w:lang w:val="pl-PL"/>
        </w:rPr>
        <w:t xml:space="preserve"> EFS.</w:t>
      </w:r>
    </w:p>
    <w:p w14:paraId="00391A2B" w14:textId="77777777" w:rsidR="008A643A" w:rsidRPr="00E37160" w:rsidRDefault="008A643A" w:rsidP="003A3602">
      <w:pPr>
        <w:pStyle w:val="Akapitzlist"/>
        <w:numPr>
          <w:ilvl w:val="2"/>
          <w:numId w:val="23"/>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Rzetelnej i bezstronnej oceny spełniania przez projekt kryteriów wyboru, dokonuje Komisja Oceny Projektów (KOP), której szczegółowy tryb pracy określa </w:t>
      </w:r>
      <w:r w:rsidRPr="00E37160">
        <w:rPr>
          <w:rFonts w:ascii="Arial" w:hAnsi="Arial" w:cs="Arial"/>
          <w:i/>
          <w:sz w:val="22"/>
          <w:szCs w:val="22"/>
        </w:rPr>
        <w:t>Regulaminu pracy Komisji Oceny Projektów wybieranych w sposób konkurencyjny</w:t>
      </w:r>
      <w:r w:rsidR="004437F6" w:rsidRPr="00E37160">
        <w:rPr>
          <w:rFonts w:ascii="Arial" w:hAnsi="Arial" w:cs="Arial"/>
          <w:i/>
          <w:sz w:val="22"/>
          <w:szCs w:val="22"/>
          <w:lang w:val="pl-PL"/>
        </w:rPr>
        <w:t>,</w:t>
      </w:r>
      <w:r w:rsidRPr="00E37160">
        <w:rPr>
          <w:rFonts w:ascii="Arial" w:hAnsi="Arial"/>
          <w:sz w:val="22"/>
        </w:rPr>
        <w:t xml:space="preserve"> </w:t>
      </w:r>
      <w:r w:rsidRPr="00E37160">
        <w:rPr>
          <w:rFonts w:ascii="Arial" w:hAnsi="Arial" w:cs="Arial"/>
          <w:iCs/>
          <w:sz w:val="22"/>
          <w:szCs w:val="22"/>
        </w:rPr>
        <w:t>ustanowiony Zarządzeniem Dyrektora WUP.</w:t>
      </w:r>
    </w:p>
    <w:p w14:paraId="29AD83FE" w14:textId="77777777" w:rsidR="008A643A" w:rsidRPr="00E37160" w:rsidRDefault="008A643A" w:rsidP="003A3602">
      <w:pPr>
        <w:pStyle w:val="Akapitzlist"/>
        <w:numPr>
          <w:ilvl w:val="2"/>
          <w:numId w:val="23"/>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skład KOP z prawem dokonywania oceny projektów wchodzą:</w:t>
      </w:r>
    </w:p>
    <w:p w14:paraId="00AD6CBD" w14:textId="77777777" w:rsidR="008A643A" w:rsidRPr="00E37160" w:rsidRDefault="008A643A" w:rsidP="003A3602">
      <w:pPr>
        <w:pStyle w:val="Akapitzlist"/>
        <w:numPr>
          <w:ilvl w:val="0"/>
          <w:numId w:val="9"/>
        </w:numPr>
        <w:autoSpaceDE w:val="0"/>
        <w:autoSpaceDN w:val="0"/>
        <w:adjustRightInd w:val="0"/>
        <w:spacing w:before="120" w:after="120" w:line="271" w:lineRule="auto"/>
        <w:ind w:left="714" w:hanging="357"/>
        <w:contextualSpacing w:val="0"/>
        <w:rPr>
          <w:rFonts w:ascii="Arial" w:hAnsi="Arial" w:cs="Arial"/>
          <w:sz w:val="22"/>
          <w:szCs w:val="22"/>
        </w:rPr>
      </w:pPr>
      <w:r w:rsidRPr="00E37160">
        <w:rPr>
          <w:rFonts w:ascii="Arial" w:hAnsi="Arial" w:cs="Arial"/>
          <w:sz w:val="22"/>
          <w:szCs w:val="22"/>
        </w:rPr>
        <w:t>pracownicy IO</w:t>
      </w:r>
      <w:r w:rsidRPr="00E37160">
        <w:rPr>
          <w:rFonts w:ascii="Arial" w:hAnsi="Arial" w:cs="Arial"/>
          <w:sz w:val="22"/>
          <w:szCs w:val="22"/>
          <w:lang w:val="pl-PL"/>
        </w:rPr>
        <w:t>N</w:t>
      </w:r>
      <w:r w:rsidRPr="00E37160">
        <w:rPr>
          <w:rFonts w:ascii="Arial" w:hAnsi="Arial" w:cs="Arial"/>
          <w:sz w:val="22"/>
          <w:szCs w:val="22"/>
        </w:rPr>
        <w:t>;</w:t>
      </w:r>
    </w:p>
    <w:p w14:paraId="335BBA8E" w14:textId="77777777" w:rsidR="008A643A" w:rsidRPr="00E37160" w:rsidRDefault="008A643A" w:rsidP="008A643A">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oraz mogą wchodzić:</w:t>
      </w:r>
    </w:p>
    <w:p w14:paraId="6110A885" w14:textId="2CE2DB72" w:rsidR="00125240" w:rsidRPr="00E37160" w:rsidRDefault="008A643A" w:rsidP="003A3602">
      <w:pPr>
        <w:pStyle w:val="Akapitzlist"/>
        <w:numPr>
          <w:ilvl w:val="0"/>
          <w:numId w:val="9"/>
        </w:numPr>
        <w:autoSpaceDE w:val="0"/>
        <w:autoSpaceDN w:val="0"/>
        <w:adjustRightInd w:val="0"/>
        <w:spacing w:before="120" w:after="120" w:line="271" w:lineRule="auto"/>
        <w:ind w:left="714" w:hanging="357"/>
        <w:contextualSpacing w:val="0"/>
        <w:rPr>
          <w:rFonts w:ascii="Arial" w:hAnsi="Arial" w:cs="Arial"/>
          <w:sz w:val="22"/>
          <w:szCs w:val="22"/>
        </w:rPr>
      </w:pPr>
      <w:r w:rsidRPr="00E37160">
        <w:rPr>
          <w:rFonts w:ascii="Arial" w:hAnsi="Arial" w:cs="Arial"/>
          <w:sz w:val="22"/>
          <w:szCs w:val="22"/>
        </w:rPr>
        <w:t xml:space="preserve">eksperci, </w:t>
      </w:r>
      <w:r w:rsidRPr="00E37160">
        <w:rPr>
          <w:rFonts w:ascii="Arial" w:hAnsi="Arial" w:cs="Arial"/>
          <w:iCs/>
          <w:sz w:val="22"/>
          <w:szCs w:val="22"/>
        </w:rPr>
        <w:t>o których mowa w art. 80 ust. 1 pkt. 1 ustawy</w:t>
      </w:r>
      <w:r w:rsidR="00BB38FC">
        <w:rPr>
          <w:rFonts w:ascii="Arial" w:hAnsi="Arial" w:cs="Arial"/>
          <w:sz w:val="22"/>
          <w:szCs w:val="22"/>
          <w:lang w:val="pl-PL"/>
        </w:rPr>
        <w:t>.</w:t>
      </w:r>
    </w:p>
    <w:p w14:paraId="571DF116" w14:textId="77777777" w:rsidR="00125240" w:rsidRPr="00E37160" w:rsidRDefault="00125240" w:rsidP="003A3602">
      <w:pPr>
        <w:pStyle w:val="Akapitzlist"/>
        <w:numPr>
          <w:ilvl w:val="1"/>
          <w:numId w:val="45"/>
        </w:numPr>
        <w:autoSpaceDE w:val="0"/>
        <w:autoSpaceDN w:val="0"/>
        <w:adjustRightInd w:val="0"/>
        <w:spacing w:before="120" w:after="120" w:line="271" w:lineRule="auto"/>
        <w:contextualSpacing w:val="0"/>
        <w:rPr>
          <w:rFonts w:ascii="Arial" w:hAnsi="Arial" w:cs="Arial"/>
          <w:vanish/>
          <w:sz w:val="22"/>
          <w:szCs w:val="22"/>
        </w:rPr>
      </w:pPr>
    </w:p>
    <w:p w14:paraId="32B6B767" w14:textId="77777777" w:rsidR="00125240" w:rsidRPr="00E37160" w:rsidRDefault="00125240" w:rsidP="003A3602">
      <w:pPr>
        <w:pStyle w:val="Akapitzlist"/>
        <w:numPr>
          <w:ilvl w:val="1"/>
          <w:numId w:val="45"/>
        </w:numPr>
        <w:autoSpaceDE w:val="0"/>
        <w:autoSpaceDN w:val="0"/>
        <w:adjustRightInd w:val="0"/>
        <w:spacing w:before="120" w:after="120" w:line="271" w:lineRule="auto"/>
        <w:contextualSpacing w:val="0"/>
        <w:rPr>
          <w:rFonts w:ascii="Arial" w:hAnsi="Arial" w:cs="Arial"/>
          <w:vanish/>
          <w:sz w:val="22"/>
          <w:szCs w:val="22"/>
        </w:rPr>
      </w:pPr>
    </w:p>
    <w:p w14:paraId="26A6BF2A" w14:textId="77777777" w:rsidR="00125240" w:rsidRPr="00E37160" w:rsidRDefault="00125240" w:rsidP="003A3602">
      <w:pPr>
        <w:pStyle w:val="Akapitzlist"/>
        <w:numPr>
          <w:ilvl w:val="1"/>
          <w:numId w:val="45"/>
        </w:numPr>
        <w:autoSpaceDE w:val="0"/>
        <w:autoSpaceDN w:val="0"/>
        <w:adjustRightInd w:val="0"/>
        <w:spacing w:before="120" w:after="120" w:line="271" w:lineRule="auto"/>
        <w:contextualSpacing w:val="0"/>
        <w:rPr>
          <w:rFonts w:ascii="Arial" w:hAnsi="Arial" w:cs="Arial"/>
          <w:vanish/>
          <w:sz w:val="22"/>
          <w:szCs w:val="22"/>
        </w:rPr>
      </w:pPr>
    </w:p>
    <w:p w14:paraId="66007271" w14:textId="77777777" w:rsidR="00125240" w:rsidRPr="00E37160" w:rsidRDefault="00125240" w:rsidP="003A3602">
      <w:pPr>
        <w:pStyle w:val="Akapitzlist"/>
        <w:numPr>
          <w:ilvl w:val="1"/>
          <w:numId w:val="45"/>
        </w:numPr>
        <w:autoSpaceDE w:val="0"/>
        <w:autoSpaceDN w:val="0"/>
        <w:adjustRightInd w:val="0"/>
        <w:spacing w:before="120" w:after="120" w:line="271" w:lineRule="auto"/>
        <w:contextualSpacing w:val="0"/>
        <w:rPr>
          <w:rFonts w:ascii="Arial" w:hAnsi="Arial" w:cs="Arial"/>
          <w:vanish/>
          <w:sz w:val="22"/>
          <w:szCs w:val="22"/>
        </w:rPr>
      </w:pPr>
    </w:p>
    <w:p w14:paraId="3A333E21" w14:textId="77777777" w:rsidR="00125240" w:rsidRPr="00E37160" w:rsidRDefault="00125240" w:rsidP="003A3602">
      <w:pPr>
        <w:pStyle w:val="Akapitzlist"/>
        <w:numPr>
          <w:ilvl w:val="1"/>
          <w:numId w:val="45"/>
        </w:numPr>
        <w:autoSpaceDE w:val="0"/>
        <w:autoSpaceDN w:val="0"/>
        <w:adjustRightInd w:val="0"/>
        <w:spacing w:before="120" w:after="120" w:line="271" w:lineRule="auto"/>
        <w:contextualSpacing w:val="0"/>
        <w:rPr>
          <w:rFonts w:ascii="Arial" w:hAnsi="Arial" w:cs="Arial"/>
          <w:vanish/>
          <w:sz w:val="22"/>
          <w:szCs w:val="22"/>
        </w:rPr>
      </w:pPr>
    </w:p>
    <w:p w14:paraId="5AE3531A" w14:textId="77777777" w:rsidR="00125240" w:rsidRPr="00E37160" w:rsidRDefault="00125240" w:rsidP="003A3602">
      <w:pPr>
        <w:pStyle w:val="Akapitzlist"/>
        <w:numPr>
          <w:ilvl w:val="2"/>
          <w:numId w:val="45"/>
        </w:numPr>
        <w:autoSpaceDE w:val="0"/>
        <w:autoSpaceDN w:val="0"/>
        <w:adjustRightInd w:val="0"/>
        <w:spacing w:before="120" w:after="120" w:line="271" w:lineRule="auto"/>
        <w:contextualSpacing w:val="0"/>
        <w:rPr>
          <w:rFonts w:ascii="Arial" w:hAnsi="Arial" w:cs="Arial"/>
          <w:vanish/>
          <w:sz w:val="22"/>
          <w:szCs w:val="22"/>
        </w:rPr>
      </w:pPr>
    </w:p>
    <w:p w14:paraId="5DF7E17D" w14:textId="77777777" w:rsidR="00125240" w:rsidRPr="00E37160" w:rsidRDefault="00125240" w:rsidP="003A3602">
      <w:pPr>
        <w:pStyle w:val="Akapitzlist"/>
        <w:numPr>
          <w:ilvl w:val="2"/>
          <w:numId w:val="45"/>
        </w:numPr>
        <w:autoSpaceDE w:val="0"/>
        <w:autoSpaceDN w:val="0"/>
        <w:adjustRightInd w:val="0"/>
        <w:spacing w:before="120" w:after="120" w:line="271" w:lineRule="auto"/>
        <w:contextualSpacing w:val="0"/>
        <w:rPr>
          <w:rFonts w:ascii="Arial" w:hAnsi="Arial" w:cs="Arial"/>
          <w:vanish/>
          <w:sz w:val="22"/>
          <w:szCs w:val="22"/>
        </w:rPr>
      </w:pPr>
    </w:p>
    <w:p w14:paraId="09925879" w14:textId="77777777" w:rsidR="00125240" w:rsidRPr="00E37160" w:rsidRDefault="00125240" w:rsidP="003A3602">
      <w:pPr>
        <w:pStyle w:val="Akapitzlist"/>
        <w:numPr>
          <w:ilvl w:val="2"/>
          <w:numId w:val="45"/>
        </w:numPr>
        <w:autoSpaceDE w:val="0"/>
        <w:autoSpaceDN w:val="0"/>
        <w:adjustRightInd w:val="0"/>
        <w:spacing w:before="120" w:after="120" w:line="271" w:lineRule="auto"/>
        <w:contextualSpacing w:val="0"/>
        <w:rPr>
          <w:rFonts w:ascii="Arial" w:hAnsi="Arial" w:cs="Arial"/>
          <w:vanish/>
          <w:sz w:val="22"/>
          <w:szCs w:val="22"/>
        </w:rPr>
      </w:pPr>
    </w:p>
    <w:p w14:paraId="4E58C830" w14:textId="77777777" w:rsidR="00125240" w:rsidRPr="00E37160" w:rsidRDefault="00125240" w:rsidP="003A3602">
      <w:pPr>
        <w:pStyle w:val="Akapitzlist"/>
        <w:numPr>
          <w:ilvl w:val="2"/>
          <w:numId w:val="45"/>
        </w:numPr>
        <w:autoSpaceDE w:val="0"/>
        <w:autoSpaceDN w:val="0"/>
        <w:adjustRightInd w:val="0"/>
        <w:spacing w:before="120" w:after="120" w:line="271" w:lineRule="auto"/>
        <w:contextualSpacing w:val="0"/>
        <w:rPr>
          <w:rFonts w:ascii="Arial" w:hAnsi="Arial" w:cs="Arial"/>
          <w:vanish/>
          <w:sz w:val="22"/>
          <w:szCs w:val="22"/>
        </w:rPr>
      </w:pPr>
    </w:p>
    <w:p w14:paraId="3F04B60D" w14:textId="77777777" w:rsidR="00125240" w:rsidRPr="00E37160" w:rsidRDefault="00125240" w:rsidP="003A3602">
      <w:pPr>
        <w:pStyle w:val="Akapitzlist"/>
        <w:numPr>
          <w:ilvl w:val="2"/>
          <w:numId w:val="45"/>
        </w:numPr>
        <w:autoSpaceDE w:val="0"/>
        <w:autoSpaceDN w:val="0"/>
        <w:adjustRightInd w:val="0"/>
        <w:spacing w:before="120" w:after="120" w:line="271" w:lineRule="auto"/>
        <w:contextualSpacing w:val="0"/>
        <w:rPr>
          <w:rFonts w:ascii="Arial" w:hAnsi="Arial" w:cs="Arial"/>
          <w:vanish/>
          <w:sz w:val="22"/>
          <w:szCs w:val="22"/>
        </w:rPr>
      </w:pPr>
    </w:p>
    <w:p w14:paraId="32C8D7AE" w14:textId="77777777" w:rsidR="00125240" w:rsidRPr="00E37160" w:rsidRDefault="00125240" w:rsidP="003A3602">
      <w:pPr>
        <w:pStyle w:val="Akapitzlist"/>
        <w:numPr>
          <w:ilvl w:val="2"/>
          <w:numId w:val="45"/>
        </w:numPr>
        <w:autoSpaceDE w:val="0"/>
        <w:autoSpaceDN w:val="0"/>
        <w:adjustRightInd w:val="0"/>
        <w:spacing w:before="120" w:after="120" w:line="271" w:lineRule="auto"/>
        <w:contextualSpacing w:val="0"/>
        <w:rPr>
          <w:rFonts w:ascii="Arial" w:hAnsi="Arial" w:cs="Arial"/>
          <w:vanish/>
          <w:sz w:val="22"/>
          <w:szCs w:val="22"/>
        </w:rPr>
      </w:pPr>
    </w:p>
    <w:p w14:paraId="5E070893" w14:textId="77777777" w:rsidR="008A643A" w:rsidRPr="00E37160" w:rsidRDefault="008A643A" w:rsidP="003A3602">
      <w:pPr>
        <w:pStyle w:val="Akapitzlist"/>
        <w:numPr>
          <w:ilvl w:val="2"/>
          <w:numId w:val="45"/>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Udział eksperta w wyborze projektów do dofinansowania oznacza możliwość zaangażowania go w czynności związan</w:t>
      </w:r>
      <w:r w:rsidRPr="00E37160">
        <w:rPr>
          <w:rFonts w:ascii="Arial" w:hAnsi="Arial"/>
          <w:sz w:val="22"/>
        </w:rPr>
        <w:t>e</w:t>
      </w:r>
      <w:r w:rsidRPr="00E37160">
        <w:rPr>
          <w:rFonts w:ascii="Arial" w:hAnsi="Arial" w:cs="Arial"/>
          <w:sz w:val="22"/>
          <w:szCs w:val="22"/>
        </w:rPr>
        <w:t xml:space="preserve"> z oceną projektów a także, jeżeli zachodzi taka konieczność, w zakresie opiniowania i wydawania rad/rekomendacji w odniesieniu do sposobu oceny danego projektu. W takim przypadku opinia</w:t>
      </w:r>
      <w:r w:rsidRPr="00E37160">
        <w:rPr>
          <w:rFonts w:ascii="Arial" w:hAnsi="Arial"/>
          <w:sz w:val="22"/>
        </w:rPr>
        <w:t xml:space="preserve"> nieposiadająca wiążącego charakteru,</w:t>
      </w:r>
      <w:r w:rsidRPr="00E37160">
        <w:rPr>
          <w:rFonts w:ascii="Arial" w:hAnsi="Arial" w:cs="Arial"/>
          <w:sz w:val="22"/>
          <w:szCs w:val="22"/>
        </w:rPr>
        <w:t xml:space="preserve"> wydawana jest przez eksperta </w:t>
      </w:r>
      <w:r w:rsidR="00AD1878" w:rsidRPr="00E37160">
        <w:rPr>
          <w:rFonts w:ascii="Arial" w:hAnsi="Arial" w:cs="Arial"/>
          <w:sz w:val="22"/>
          <w:szCs w:val="22"/>
        </w:rPr>
        <w:t xml:space="preserve">na Karcie opinii na temat wniosku o dofinansowanie projektu w ramach </w:t>
      </w:r>
      <w:r w:rsidR="00AD1878" w:rsidRPr="00E37160">
        <w:rPr>
          <w:rFonts w:ascii="Arial" w:hAnsi="Arial" w:cs="Arial"/>
          <w:sz w:val="22"/>
          <w:szCs w:val="22"/>
          <w:lang w:val="pl-PL"/>
        </w:rPr>
        <w:t>FEPZ</w:t>
      </w:r>
      <w:r w:rsidR="008606D7" w:rsidRPr="00E37160">
        <w:rPr>
          <w:rFonts w:ascii="Arial" w:hAnsi="Arial" w:cs="Arial"/>
          <w:sz w:val="22"/>
          <w:szCs w:val="22"/>
          <w:lang w:val="pl-PL"/>
        </w:rPr>
        <w:t xml:space="preserve"> </w:t>
      </w:r>
      <w:r w:rsidR="00AD1878" w:rsidRPr="00E37160">
        <w:rPr>
          <w:rFonts w:ascii="Arial" w:hAnsi="Arial" w:cs="Arial"/>
          <w:sz w:val="22"/>
          <w:szCs w:val="22"/>
        </w:rPr>
        <w:t>20</w:t>
      </w:r>
      <w:r w:rsidR="00AD1878" w:rsidRPr="00E37160">
        <w:rPr>
          <w:rFonts w:ascii="Arial" w:hAnsi="Arial" w:cs="Arial"/>
          <w:sz w:val="22"/>
          <w:szCs w:val="22"/>
          <w:lang w:val="pl-PL"/>
        </w:rPr>
        <w:t>21</w:t>
      </w:r>
      <w:r w:rsidR="00AD1878" w:rsidRPr="00E37160">
        <w:rPr>
          <w:rFonts w:ascii="Arial" w:hAnsi="Arial" w:cs="Arial"/>
          <w:sz w:val="22"/>
          <w:szCs w:val="22"/>
        </w:rPr>
        <w:t>-202</w:t>
      </w:r>
      <w:r w:rsidR="00AD1878" w:rsidRPr="00E37160">
        <w:rPr>
          <w:rFonts w:ascii="Arial" w:hAnsi="Arial" w:cs="Arial"/>
          <w:sz w:val="22"/>
          <w:szCs w:val="22"/>
          <w:lang w:val="pl-PL"/>
        </w:rPr>
        <w:t>7</w:t>
      </w:r>
      <w:r w:rsidR="00AD1878" w:rsidRPr="00E37160">
        <w:rPr>
          <w:rFonts w:ascii="Arial" w:hAnsi="Arial" w:cs="Arial"/>
          <w:sz w:val="22"/>
          <w:szCs w:val="22"/>
        </w:rPr>
        <w:t>. Szczegóły związane z procesem wydawania opinii przez eksperta zawart</w:t>
      </w:r>
      <w:r w:rsidR="00AD1878" w:rsidRPr="00E37160">
        <w:rPr>
          <w:rFonts w:ascii="Arial" w:hAnsi="Arial"/>
          <w:sz w:val="22"/>
        </w:rPr>
        <w:t>e</w:t>
      </w:r>
      <w:r w:rsidR="00AD1878" w:rsidRPr="00E37160">
        <w:rPr>
          <w:rFonts w:ascii="Arial" w:hAnsi="Arial" w:cs="Arial"/>
          <w:sz w:val="22"/>
          <w:szCs w:val="22"/>
        </w:rPr>
        <w:t xml:space="preserve"> </w:t>
      </w:r>
      <w:r w:rsidR="00AD1878" w:rsidRPr="00E37160">
        <w:rPr>
          <w:rFonts w:ascii="Arial" w:hAnsi="Arial"/>
          <w:sz w:val="22"/>
        </w:rPr>
        <w:t>są</w:t>
      </w:r>
      <w:r w:rsidR="00AD1878" w:rsidRPr="00E37160">
        <w:rPr>
          <w:rFonts w:ascii="Arial" w:hAnsi="Arial" w:cs="Arial"/>
          <w:sz w:val="22"/>
          <w:szCs w:val="22"/>
        </w:rPr>
        <w:t xml:space="preserve"> w Regulaminie prac KOP</w:t>
      </w:r>
      <w:r w:rsidRPr="00E37160">
        <w:rPr>
          <w:rFonts w:ascii="Arial" w:hAnsi="Arial"/>
          <w:sz w:val="22"/>
        </w:rPr>
        <w:t>.</w:t>
      </w:r>
    </w:p>
    <w:p w14:paraId="4EE0CB7D" w14:textId="77777777" w:rsidR="00C2614A" w:rsidRPr="00E37160" w:rsidRDefault="00C2614A" w:rsidP="003A3602">
      <w:pPr>
        <w:pStyle w:val="Akapitzlist"/>
        <w:numPr>
          <w:ilvl w:val="2"/>
          <w:numId w:val="45"/>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lastRenderedPageBreak/>
        <w:t xml:space="preserve">Oceny poszczególnych kryteriów wyboru projektów dokonuje co do zasady dwóch oceniających z wyłączeniem </w:t>
      </w:r>
      <w:r w:rsidR="004A73ED" w:rsidRPr="00E37160">
        <w:rPr>
          <w:rFonts w:ascii="Arial" w:hAnsi="Arial" w:cs="Arial"/>
          <w:sz w:val="22"/>
          <w:szCs w:val="22"/>
          <w:lang w:val="pl-PL"/>
        </w:rPr>
        <w:t xml:space="preserve">pierwszego etapu oceny, podczas </w:t>
      </w:r>
      <w:r w:rsidR="0007776B" w:rsidRPr="00E37160">
        <w:rPr>
          <w:rFonts w:ascii="Arial" w:hAnsi="Arial" w:cs="Arial"/>
          <w:sz w:val="22"/>
          <w:szCs w:val="22"/>
          <w:lang w:val="pl-PL"/>
        </w:rPr>
        <w:t xml:space="preserve">którego </w:t>
      </w:r>
      <w:r w:rsidRPr="00E37160">
        <w:rPr>
          <w:rFonts w:ascii="Arial" w:hAnsi="Arial" w:cs="Arial"/>
          <w:sz w:val="22"/>
          <w:szCs w:val="22"/>
          <w:lang w:val="pl-PL"/>
        </w:rPr>
        <w:t xml:space="preserve">oceny wspólnego kryterium dopuszczalności:  </w:t>
      </w:r>
      <w:r w:rsidRPr="00E37160">
        <w:rPr>
          <w:rFonts w:ascii="Arial" w:hAnsi="Arial" w:cs="Arial"/>
          <w:b/>
          <w:sz w:val="22"/>
          <w:szCs w:val="22"/>
          <w:lang w:val="pl-PL"/>
        </w:rPr>
        <w:t>Możliwość oceny merytorycznej wniosku</w:t>
      </w:r>
      <w:r w:rsidR="00E27340" w:rsidRPr="00E37160">
        <w:rPr>
          <w:rFonts w:ascii="Arial" w:hAnsi="Arial" w:cs="Arial"/>
          <w:b/>
          <w:sz w:val="22"/>
          <w:szCs w:val="22"/>
          <w:lang w:val="pl-PL"/>
        </w:rPr>
        <w:t xml:space="preserve"> </w:t>
      </w:r>
      <w:r w:rsidRPr="00E37160">
        <w:rPr>
          <w:rFonts w:ascii="Arial" w:hAnsi="Arial" w:cs="Arial"/>
          <w:sz w:val="22"/>
          <w:szCs w:val="22"/>
        </w:rPr>
        <w:t xml:space="preserve">dokonuje jeden członek KOP, a </w:t>
      </w:r>
      <w:r w:rsidR="00D56452" w:rsidRPr="00E37160">
        <w:rPr>
          <w:rFonts w:ascii="Arial" w:hAnsi="Arial" w:cs="Arial"/>
          <w:sz w:val="22"/>
          <w:szCs w:val="22"/>
          <w:lang w:val="pl-PL"/>
        </w:rPr>
        <w:t xml:space="preserve">ocenę </w:t>
      </w:r>
      <w:r w:rsidRPr="00E37160">
        <w:rPr>
          <w:rFonts w:ascii="Arial" w:hAnsi="Arial" w:cs="Arial"/>
          <w:sz w:val="22"/>
          <w:szCs w:val="22"/>
        </w:rPr>
        <w:t>zatwierdza Przewodniczący KOP</w:t>
      </w:r>
      <w:r w:rsidRPr="00E37160">
        <w:rPr>
          <w:rFonts w:ascii="Arial" w:hAnsi="Arial" w:cs="Arial"/>
          <w:sz w:val="22"/>
          <w:szCs w:val="22"/>
          <w:lang w:val="pl-PL"/>
        </w:rPr>
        <w:t>.</w:t>
      </w:r>
      <w:r w:rsidRPr="00E37160">
        <w:rPr>
          <w:rFonts w:ascii="Arial" w:hAnsi="Arial" w:cs="Arial"/>
          <w:sz w:val="22"/>
          <w:szCs w:val="22"/>
        </w:rPr>
        <w:t xml:space="preserve"> </w:t>
      </w:r>
    </w:p>
    <w:p w14:paraId="20EB5D51" w14:textId="77777777" w:rsidR="00C2614A" w:rsidRPr="00E37160" w:rsidRDefault="00C2614A" w:rsidP="00A60AA8">
      <w:pPr>
        <w:pStyle w:val="Akapitzlist"/>
        <w:autoSpaceDE w:val="0"/>
        <w:autoSpaceDN w:val="0"/>
        <w:adjustRightInd w:val="0"/>
        <w:spacing w:before="120" w:after="120" w:line="271" w:lineRule="auto"/>
        <w:ind w:left="1072"/>
        <w:contextualSpacing w:val="0"/>
        <w:rPr>
          <w:rFonts w:ascii="Arial" w:hAnsi="Arial" w:cs="Arial"/>
          <w:sz w:val="22"/>
          <w:szCs w:val="22"/>
        </w:rPr>
      </w:pPr>
    </w:p>
    <w:p w14:paraId="0067BD47" w14:textId="77777777" w:rsidR="00C2614A" w:rsidRPr="00E37160" w:rsidRDefault="00C2614A" w:rsidP="00CC51A2">
      <w:pPr>
        <w:pStyle w:val="Styl6"/>
        <w:rPr>
          <w:rFonts w:cs="Arial"/>
          <w:sz w:val="22"/>
        </w:rPr>
      </w:pPr>
      <w:bookmarkStart w:id="299" w:name="_Toc200089389"/>
      <w:bookmarkStart w:id="300" w:name="_Hlk134168354"/>
      <w:r w:rsidRPr="00E37160">
        <w:t xml:space="preserve">I etap – </w:t>
      </w:r>
      <w:r w:rsidR="00B91283" w:rsidRPr="00E37160">
        <w:t>ocena formalna</w:t>
      </w:r>
      <w:bookmarkEnd w:id="299"/>
    </w:p>
    <w:bookmarkEnd w:id="300"/>
    <w:p w14:paraId="26D4FFE5" w14:textId="77777777" w:rsidR="00993382" w:rsidRPr="00E37160" w:rsidRDefault="00993382" w:rsidP="00993382">
      <w:pPr>
        <w:pStyle w:val="Akapitzlist"/>
        <w:autoSpaceDE w:val="0"/>
        <w:autoSpaceDN w:val="0"/>
        <w:adjustRightInd w:val="0"/>
        <w:spacing w:before="120" w:after="120" w:line="271" w:lineRule="auto"/>
        <w:ind w:left="0"/>
        <w:contextualSpacing w:val="0"/>
        <w:rPr>
          <w:rFonts w:ascii="Arial" w:hAnsi="Arial" w:cs="Arial"/>
          <w:sz w:val="22"/>
          <w:szCs w:val="22"/>
          <w:lang w:val="pl-PL"/>
        </w:rPr>
      </w:pPr>
    </w:p>
    <w:p w14:paraId="5469C963" w14:textId="0D28B04A" w:rsidR="00993382" w:rsidRPr="00E37160" w:rsidRDefault="00993382" w:rsidP="003A3602">
      <w:pPr>
        <w:pStyle w:val="Akapitzlist"/>
        <w:numPr>
          <w:ilvl w:val="2"/>
          <w:numId w:val="63"/>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Podczas oceny</w:t>
      </w:r>
      <w:r w:rsidR="00E27C15" w:rsidRPr="00E37160">
        <w:rPr>
          <w:rFonts w:ascii="Arial" w:hAnsi="Arial" w:cs="Arial"/>
          <w:sz w:val="22"/>
          <w:szCs w:val="22"/>
          <w:lang w:val="pl-PL"/>
        </w:rPr>
        <w:t xml:space="preserve"> </w:t>
      </w:r>
      <w:r w:rsidR="000B72F6" w:rsidRPr="00E37160">
        <w:rPr>
          <w:rFonts w:ascii="Arial" w:hAnsi="Arial" w:cs="Arial"/>
          <w:sz w:val="22"/>
          <w:szCs w:val="22"/>
          <w:lang w:val="pl-PL"/>
        </w:rPr>
        <w:t xml:space="preserve">formalnej wniosku </w:t>
      </w:r>
      <w:r w:rsidRPr="00E37160">
        <w:rPr>
          <w:rFonts w:ascii="Arial" w:hAnsi="Arial" w:cs="Arial"/>
          <w:sz w:val="22"/>
          <w:szCs w:val="22"/>
          <w:lang w:val="pl-PL"/>
        </w:rPr>
        <w:t xml:space="preserve">na podstawie </w:t>
      </w:r>
      <w:r w:rsidR="00CB793C" w:rsidRPr="00E37160">
        <w:rPr>
          <w:rFonts w:ascii="Arial" w:hAnsi="Arial" w:cs="Arial"/>
          <w:sz w:val="22"/>
          <w:szCs w:val="22"/>
          <w:lang w:val="pl-PL"/>
        </w:rPr>
        <w:t>przesłanej do ION</w:t>
      </w:r>
      <w:r w:rsidRPr="00E37160">
        <w:rPr>
          <w:rFonts w:ascii="Arial" w:hAnsi="Arial" w:cs="Arial"/>
          <w:sz w:val="22"/>
          <w:szCs w:val="22"/>
        </w:rPr>
        <w:t xml:space="preserve"> dokumentacj</w:t>
      </w:r>
      <w:r w:rsidRPr="00E37160">
        <w:rPr>
          <w:rFonts w:ascii="Arial" w:hAnsi="Arial" w:cs="Arial"/>
          <w:sz w:val="22"/>
          <w:szCs w:val="22"/>
          <w:lang w:val="pl-PL"/>
        </w:rPr>
        <w:t>i</w:t>
      </w:r>
      <w:r w:rsidRPr="00E37160">
        <w:rPr>
          <w:rFonts w:ascii="Arial" w:hAnsi="Arial" w:cs="Arial"/>
          <w:sz w:val="22"/>
          <w:szCs w:val="22"/>
        </w:rPr>
        <w:t xml:space="preserve"> aplikacyjn</w:t>
      </w:r>
      <w:r w:rsidRPr="00E37160">
        <w:rPr>
          <w:rFonts w:ascii="Arial" w:hAnsi="Arial" w:cs="Arial"/>
          <w:sz w:val="22"/>
          <w:szCs w:val="22"/>
          <w:lang w:val="pl-PL"/>
        </w:rPr>
        <w:t>ej</w:t>
      </w:r>
      <w:r w:rsidRPr="00E37160">
        <w:rPr>
          <w:rFonts w:ascii="Arial" w:hAnsi="Arial" w:cs="Arial"/>
          <w:sz w:val="22"/>
          <w:szCs w:val="22"/>
        </w:rPr>
        <w:t>, tj.: wniosek o dofinansowanie wraz z załącznikami w wersji elektronicznej w</w:t>
      </w:r>
      <w:r w:rsidRPr="00E37160">
        <w:rPr>
          <w:rFonts w:ascii="Arial" w:hAnsi="Arial" w:cs="Arial"/>
          <w:sz w:val="22"/>
          <w:szCs w:val="22"/>
          <w:lang w:val="pl-PL"/>
        </w:rPr>
        <w:t xml:space="preserve"> SOWA EFS</w:t>
      </w:r>
      <w:r w:rsidRPr="00E37160">
        <w:rPr>
          <w:rFonts w:ascii="Arial" w:hAnsi="Arial" w:cs="Arial"/>
          <w:sz w:val="22"/>
          <w:szCs w:val="22"/>
        </w:rPr>
        <w:t xml:space="preserve">, </w:t>
      </w:r>
      <w:r w:rsidR="00D56452" w:rsidRPr="00E37160">
        <w:rPr>
          <w:rFonts w:ascii="Arial" w:hAnsi="Arial" w:cs="Arial"/>
          <w:sz w:val="22"/>
          <w:szCs w:val="22"/>
          <w:lang w:val="pl-PL"/>
        </w:rPr>
        <w:t>podlega</w:t>
      </w:r>
      <w:r w:rsidRPr="00E37160">
        <w:rPr>
          <w:rFonts w:ascii="Arial" w:hAnsi="Arial" w:cs="Arial"/>
          <w:sz w:val="22"/>
          <w:szCs w:val="22"/>
          <w:lang w:val="pl-PL"/>
        </w:rPr>
        <w:t xml:space="preserve"> ocen</w:t>
      </w:r>
      <w:r w:rsidR="00D56452" w:rsidRPr="00E37160">
        <w:rPr>
          <w:rFonts w:ascii="Arial" w:hAnsi="Arial" w:cs="Arial"/>
          <w:sz w:val="22"/>
          <w:szCs w:val="22"/>
          <w:lang w:val="pl-PL"/>
        </w:rPr>
        <w:t>ie</w:t>
      </w:r>
      <w:r w:rsidRPr="00E37160">
        <w:rPr>
          <w:rFonts w:ascii="Arial" w:hAnsi="Arial" w:cs="Arial"/>
          <w:sz w:val="22"/>
          <w:szCs w:val="22"/>
          <w:lang w:val="pl-PL"/>
        </w:rPr>
        <w:t xml:space="preserve"> spełnienia kryterium </w:t>
      </w:r>
      <w:r w:rsidR="00E27C15" w:rsidRPr="00E37160">
        <w:rPr>
          <w:rFonts w:ascii="Arial" w:hAnsi="Arial" w:cs="Arial"/>
          <w:sz w:val="22"/>
          <w:szCs w:val="22"/>
          <w:lang w:val="pl-PL"/>
        </w:rPr>
        <w:t xml:space="preserve">wspólnego </w:t>
      </w:r>
      <w:r w:rsidRPr="00E37160">
        <w:rPr>
          <w:rFonts w:ascii="Arial" w:hAnsi="Arial" w:cs="Arial"/>
          <w:sz w:val="22"/>
          <w:szCs w:val="22"/>
          <w:lang w:val="pl-PL"/>
        </w:rPr>
        <w:t xml:space="preserve">dopuszczalności </w:t>
      </w:r>
      <w:r w:rsidRPr="00E37160">
        <w:rPr>
          <w:rFonts w:ascii="Arial" w:hAnsi="Arial" w:cs="Arial"/>
          <w:b/>
          <w:sz w:val="22"/>
          <w:szCs w:val="22"/>
          <w:lang w:val="pl-PL"/>
        </w:rPr>
        <w:t>Możliwość oceny merytorycznej wniosku</w:t>
      </w:r>
      <w:r w:rsidRPr="00E37160">
        <w:rPr>
          <w:rFonts w:ascii="Arial" w:hAnsi="Arial" w:cs="Arial"/>
          <w:sz w:val="22"/>
          <w:szCs w:val="22"/>
          <w:lang w:val="pl-PL"/>
        </w:rPr>
        <w:t>.</w:t>
      </w:r>
      <w:r w:rsidRPr="00E37160">
        <w:rPr>
          <w:rFonts w:ascii="Arial" w:hAnsi="Arial" w:cs="Arial"/>
          <w:sz w:val="22"/>
          <w:szCs w:val="22"/>
        </w:rPr>
        <w:t xml:space="preserve"> </w:t>
      </w:r>
      <w:r w:rsidRPr="00E37160">
        <w:rPr>
          <w:rFonts w:ascii="Arial" w:hAnsi="Arial" w:cs="Arial"/>
          <w:sz w:val="22"/>
          <w:szCs w:val="22"/>
          <w:lang w:val="pl-PL"/>
        </w:rPr>
        <w:t xml:space="preserve">Ocena </w:t>
      </w:r>
      <w:r w:rsidR="0039743E" w:rsidRPr="00E37160">
        <w:rPr>
          <w:rFonts w:ascii="Arial" w:hAnsi="Arial" w:cs="Arial"/>
          <w:sz w:val="22"/>
          <w:szCs w:val="22"/>
          <w:lang w:val="pl-PL"/>
        </w:rPr>
        <w:t xml:space="preserve">ta </w:t>
      </w:r>
      <w:r w:rsidRPr="00E37160">
        <w:rPr>
          <w:rFonts w:ascii="Arial" w:hAnsi="Arial" w:cs="Arial"/>
          <w:sz w:val="22"/>
          <w:szCs w:val="22"/>
          <w:lang w:val="pl-PL"/>
        </w:rPr>
        <w:t xml:space="preserve">dokonywana jest </w:t>
      </w:r>
      <w:r w:rsidRPr="00E37160">
        <w:rPr>
          <w:rFonts w:ascii="Arial" w:hAnsi="Arial" w:cs="Arial"/>
          <w:sz w:val="22"/>
          <w:szCs w:val="22"/>
        </w:rPr>
        <w:t xml:space="preserve">w terminie </w:t>
      </w:r>
      <w:r w:rsidRPr="00BB38FC">
        <w:rPr>
          <w:rFonts w:ascii="Arial" w:hAnsi="Arial" w:cs="Arial"/>
          <w:sz w:val="22"/>
          <w:szCs w:val="22"/>
        </w:rPr>
        <w:t>do</w:t>
      </w:r>
      <w:r w:rsidR="0074799F" w:rsidRPr="00BB38FC">
        <w:rPr>
          <w:rFonts w:ascii="Arial" w:hAnsi="Arial" w:cs="Arial"/>
          <w:sz w:val="22"/>
          <w:szCs w:val="22"/>
        </w:rPr>
        <w:t xml:space="preserve"> </w:t>
      </w:r>
      <w:r w:rsidR="00296529">
        <w:rPr>
          <w:rFonts w:ascii="Arial" w:hAnsi="Arial" w:cs="Arial"/>
          <w:sz w:val="22"/>
          <w:szCs w:val="22"/>
        </w:rPr>
        <w:t>20</w:t>
      </w:r>
      <w:r w:rsidR="00BB38FC" w:rsidRPr="00BB38FC">
        <w:rPr>
          <w:rFonts w:ascii="Arial" w:hAnsi="Arial" w:cs="Arial"/>
          <w:sz w:val="22"/>
          <w:szCs w:val="22"/>
          <w:lang w:val="pl-PL"/>
        </w:rPr>
        <w:t xml:space="preserve"> </w:t>
      </w:r>
      <w:r w:rsidRPr="00E37160">
        <w:rPr>
          <w:rFonts w:ascii="Arial" w:hAnsi="Arial" w:cs="Arial"/>
          <w:sz w:val="22"/>
          <w:szCs w:val="22"/>
        </w:rPr>
        <w:t xml:space="preserve">dni </w:t>
      </w:r>
      <w:r w:rsidR="0074799F">
        <w:rPr>
          <w:rFonts w:ascii="Arial" w:hAnsi="Arial" w:cs="Arial"/>
          <w:sz w:val="22"/>
          <w:szCs w:val="22"/>
        </w:rPr>
        <w:t xml:space="preserve">roboczych </w:t>
      </w:r>
      <w:r w:rsidRPr="00E37160">
        <w:rPr>
          <w:rFonts w:ascii="Arial" w:hAnsi="Arial" w:cs="Arial"/>
          <w:sz w:val="22"/>
          <w:szCs w:val="22"/>
        </w:rPr>
        <w:t xml:space="preserve">od dnia zakończenia naboru. Wzór </w:t>
      </w:r>
      <w:r w:rsidRPr="00E37160">
        <w:rPr>
          <w:rFonts w:ascii="Arial" w:hAnsi="Arial" w:cs="Arial"/>
          <w:sz w:val="22"/>
          <w:szCs w:val="22"/>
          <w:lang w:val="pl-PL"/>
        </w:rPr>
        <w:t xml:space="preserve">karty oceny </w:t>
      </w:r>
      <w:r w:rsidR="000B72F6" w:rsidRPr="00E37160">
        <w:rPr>
          <w:rFonts w:ascii="Arial" w:hAnsi="Arial" w:cs="Arial"/>
          <w:sz w:val="22"/>
          <w:szCs w:val="22"/>
          <w:lang w:val="pl-PL"/>
        </w:rPr>
        <w:t xml:space="preserve">formalnej </w:t>
      </w:r>
      <w:r w:rsidRPr="00E37160">
        <w:rPr>
          <w:rFonts w:ascii="Arial" w:hAnsi="Arial" w:cs="Arial"/>
          <w:sz w:val="22"/>
          <w:szCs w:val="22"/>
          <w:lang w:val="pl-PL"/>
        </w:rPr>
        <w:t xml:space="preserve">wniosku o dofinansowanie projektu w postępowaniu konkurencyjnym </w:t>
      </w:r>
      <w:r w:rsidRPr="00E37160">
        <w:rPr>
          <w:rFonts w:ascii="Arial" w:hAnsi="Arial" w:cs="Arial"/>
          <w:sz w:val="22"/>
          <w:szCs w:val="22"/>
        </w:rPr>
        <w:t xml:space="preserve"> w ramach</w:t>
      </w:r>
      <w:r w:rsidRPr="00E37160">
        <w:rPr>
          <w:rFonts w:ascii="Arial" w:hAnsi="Arial" w:cs="Arial"/>
          <w:sz w:val="22"/>
          <w:szCs w:val="22"/>
          <w:lang w:val="pl-PL"/>
        </w:rPr>
        <w:t xml:space="preserve"> FEPZ</w:t>
      </w:r>
      <w:r w:rsidRPr="00E37160">
        <w:rPr>
          <w:rFonts w:ascii="Arial" w:hAnsi="Arial" w:cs="Arial"/>
          <w:sz w:val="22"/>
          <w:szCs w:val="22"/>
        </w:rPr>
        <w:t xml:space="preserve"> 20</w:t>
      </w:r>
      <w:r w:rsidRPr="00E37160">
        <w:rPr>
          <w:rFonts w:ascii="Arial" w:hAnsi="Arial" w:cs="Arial"/>
          <w:sz w:val="22"/>
          <w:szCs w:val="22"/>
          <w:lang w:val="pl-PL"/>
        </w:rPr>
        <w:t>21</w:t>
      </w:r>
      <w:r w:rsidRPr="00E37160">
        <w:rPr>
          <w:rFonts w:ascii="Arial" w:hAnsi="Arial" w:cs="Arial"/>
          <w:sz w:val="22"/>
          <w:szCs w:val="22"/>
        </w:rPr>
        <w:t>-202</w:t>
      </w:r>
      <w:r w:rsidRPr="00E37160">
        <w:rPr>
          <w:rFonts w:ascii="Arial" w:hAnsi="Arial" w:cs="Arial"/>
          <w:sz w:val="22"/>
          <w:szCs w:val="22"/>
          <w:lang w:val="pl-PL"/>
        </w:rPr>
        <w:t>7</w:t>
      </w:r>
      <w:r w:rsidRPr="00E37160">
        <w:rPr>
          <w:rFonts w:ascii="Arial" w:hAnsi="Arial" w:cs="Arial"/>
          <w:sz w:val="22"/>
          <w:szCs w:val="22"/>
        </w:rPr>
        <w:t xml:space="preserve"> stanowi załącznik nr </w:t>
      </w:r>
      <w:r w:rsidR="00841D92">
        <w:rPr>
          <w:rFonts w:ascii="Arial" w:hAnsi="Arial" w:cs="Arial"/>
          <w:sz w:val="22"/>
          <w:szCs w:val="22"/>
          <w:lang w:val="pl-PL"/>
        </w:rPr>
        <w:t>7.5</w:t>
      </w:r>
      <w:r w:rsidRPr="00E37160">
        <w:rPr>
          <w:rFonts w:ascii="Arial" w:hAnsi="Arial" w:cs="Arial"/>
          <w:sz w:val="22"/>
          <w:szCs w:val="22"/>
          <w:lang w:val="pl-PL"/>
        </w:rPr>
        <w:t xml:space="preserve"> </w:t>
      </w:r>
      <w:r w:rsidRPr="00E37160">
        <w:rPr>
          <w:rFonts w:ascii="Arial" w:hAnsi="Arial" w:cs="Arial"/>
          <w:sz w:val="22"/>
          <w:szCs w:val="22"/>
        </w:rPr>
        <w:t>do</w:t>
      </w:r>
      <w:r w:rsidRPr="00E37160">
        <w:rPr>
          <w:rFonts w:ascii="Arial" w:hAnsi="Arial" w:cs="Arial"/>
          <w:sz w:val="22"/>
          <w:szCs w:val="22"/>
          <w:lang w:val="pl-PL"/>
        </w:rPr>
        <w:t xml:space="preserve"> </w:t>
      </w:r>
      <w:r w:rsidRPr="00E37160">
        <w:rPr>
          <w:rFonts w:ascii="Arial" w:hAnsi="Arial" w:cs="Arial"/>
          <w:sz w:val="22"/>
          <w:szCs w:val="22"/>
        </w:rPr>
        <w:t>niniejszego Regulaminu.</w:t>
      </w:r>
    </w:p>
    <w:p w14:paraId="795FB0FB" w14:textId="77777777" w:rsidR="00C2614A" w:rsidRPr="00E37160" w:rsidRDefault="00993382" w:rsidP="003A3602">
      <w:pPr>
        <w:pStyle w:val="Akapitzlist"/>
        <w:numPr>
          <w:ilvl w:val="2"/>
          <w:numId w:val="63"/>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Ocena </w:t>
      </w:r>
      <w:r w:rsidRPr="00E37160">
        <w:rPr>
          <w:rFonts w:ascii="Arial" w:hAnsi="Arial" w:cs="Arial"/>
          <w:sz w:val="22"/>
          <w:szCs w:val="22"/>
          <w:lang w:val="pl-PL"/>
        </w:rPr>
        <w:t xml:space="preserve">kryterium </w:t>
      </w:r>
      <w:r w:rsidR="00FB6964" w:rsidRPr="00E37160">
        <w:rPr>
          <w:rFonts w:ascii="Arial" w:hAnsi="Arial" w:cs="Arial"/>
          <w:sz w:val="22"/>
          <w:szCs w:val="22"/>
          <w:lang w:val="pl-PL"/>
        </w:rPr>
        <w:t xml:space="preserve">wspólnego </w:t>
      </w:r>
      <w:r w:rsidRPr="00E37160">
        <w:rPr>
          <w:rFonts w:ascii="Arial" w:hAnsi="Arial" w:cs="Arial"/>
          <w:sz w:val="22"/>
          <w:szCs w:val="22"/>
          <w:lang w:val="pl-PL"/>
        </w:rPr>
        <w:t xml:space="preserve">dopuszczalności </w:t>
      </w:r>
      <w:r w:rsidRPr="00E37160">
        <w:rPr>
          <w:rFonts w:ascii="Arial" w:hAnsi="Arial" w:cs="Arial"/>
          <w:b/>
          <w:sz w:val="22"/>
          <w:szCs w:val="22"/>
          <w:lang w:val="pl-PL"/>
        </w:rPr>
        <w:t>Możliwość oceny merytorycznej wniosku</w:t>
      </w:r>
      <w:r w:rsidRPr="00E37160">
        <w:rPr>
          <w:rFonts w:ascii="Arial" w:hAnsi="Arial" w:cs="Arial"/>
          <w:sz w:val="22"/>
          <w:szCs w:val="22"/>
        </w:rPr>
        <w:t xml:space="preserve"> </w:t>
      </w:r>
      <w:r w:rsidRPr="00E37160">
        <w:rPr>
          <w:rFonts w:ascii="Arial" w:hAnsi="Arial" w:cs="Arial"/>
          <w:sz w:val="22"/>
          <w:szCs w:val="22"/>
          <w:lang w:val="pl-PL"/>
        </w:rPr>
        <w:t xml:space="preserve"> </w:t>
      </w:r>
      <w:r w:rsidRPr="00E37160">
        <w:rPr>
          <w:rFonts w:ascii="Arial" w:hAnsi="Arial" w:cs="Arial"/>
          <w:sz w:val="22"/>
          <w:szCs w:val="22"/>
        </w:rPr>
        <w:t xml:space="preserve">będzie dokonywana pod kątem spełniania bądź niespełniania danego kryterium (tj. przypisaniu wartości logicznych „tak”/„nie”).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43"/>
        <w:gridCol w:w="2693"/>
        <w:gridCol w:w="3969"/>
      </w:tblGrid>
      <w:tr w:rsidR="00C2614A" w:rsidRPr="00E37160" w14:paraId="3E208044" w14:textId="77777777" w:rsidTr="00E87566">
        <w:trPr>
          <w:tblHeader/>
        </w:trPr>
        <w:tc>
          <w:tcPr>
            <w:tcW w:w="9180" w:type="dxa"/>
            <w:gridSpan w:val="4"/>
          </w:tcPr>
          <w:p w14:paraId="67157B1A" w14:textId="77777777" w:rsidR="00C2614A" w:rsidRPr="00E37160" w:rsidRDefault="00C2614A" w:rsidP="00E87566">
            <w:pPr>
              <w:spacing w:before="120" w:after="120" w:line="271" w:lineRule="auto"/>
              <w:rPr>
                <w:rFonts w:ascii="Arial" w:hAnsi="Arial" w:cs="Arial"/>
                <w:b/>
                <w:sz w:val="22"/>
                <w:szCs w:val="22"/>
              </w:rPr>
            </w:pPr>
            <w:r w:rsidRPr="00E37160">
              <w:rPr>
                <w:rFonts w:ascii="Arial" w:hAnsi="Arial" w:cs="Arial"/>
                <w:b/>
                <w:sz w:val="22"/>
                <w:szCs w:val="22"/>
              </w:rPr>
              <w:t>Kryterium wspólne dopuszczalności</w:t>
            </w:r>
          </w:p>
        </w:tc>
      </w:tr>
      <w:tr w:rsidR="00C2614A" w:rsidRPr="00E37160" w14:paraId="7F22CE05" w14:textId="77777777" w:rsidTr="00E87566">
        <w:trPr>
          <w:tblHeader/>
        </w:trPr>
        <w:tc>
          <w:tcPr>
            <w:tcW w:w="675" w:type="dxa"/>
          </w:tcPr>
          <w:p w14:paraId="7FE59926" w14:textId="77777777" w:rsidR="00C2614A" w:rsidRPr="00E37160" w:rsidRDefault="00C2614A" w:rsidP="00E87566">
            <w:pPr>
              <w:pStyle w:val="Akapitzlist"/>
              <w:spacing w:before="120" w:after="120" w:line="271" w:lineRule="auto"/>
              <w:ind w:left="0"/>
              <w:contextualSpacing w:val="0"/>
              <w:rPr>
                <w:rFonts w:ascii="Arial" w:hAnsi="Arial"/>
                <w:sz w:val="22"/>
                <w:lang w:val="pl-PL"/>
              </w:rPr>
            </w:pPr>
            <w:r w:rsidRPr="00E37160">
              <w:rPr>
                <w:rFonts w:ascii="Arial" w:hAnsi="Arial"/>
                <w:sz w:val="22"/>
                <w:lang w:val="pl-PL"/>
              </w:rPr>
              <w:t>L.p.</w:t>
            </w:r>
          </w:p>
        </w:tc>
        <w:tc>
          <w:tcPr>
            <w:tcW w:w="1843" w:type="dxa"/>
          </w:tcPr>
          <w:p w14:paraId="26314EF4"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Nazwa kryterium</w:t>
            </w:r>
          </w:p>
        </w:tc>
        <w:tc>
          <w:tcPr>
            <w:tcW w:w="2693" w:type="dxa"/>
          </w:tcPr>
          <w:p w14:paraId="4CAE9BC4"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Definicja kryterium</w:t>
            </w:r>
          </w:p>
        </w:tc>
        <w:tc>
          <w:tcPr>
            <w:tcW w:w="3969" w:type="dxa"/>
          </w:tcPr>
          <w:p w14:paraId="619A7FB9"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Opis znaczenia kryterium</w:t>
            </w:r>
          </w:p>
        </w:tc>
      </w:tr>
      <w:tr w:rsidR="00C2614A" w:rsidRPr="00E37160" w14:paraId="4B09FA79" w14:textId="77777777" w:rsidTr="00E87566">
        <w:tc>
          <w:tcPr>
            <w:tcW w:w="675" w:type="dxa"/>
          </w:tcPr>
          <w:p w14:paraId="754692A5" w14:textId="77777777" w:rsidR="00C2614A" w:rsidRPr="00E37160" w:rsidRDefault="00C2614A" w:rsidP="003A3602">
            <w:pPr>
              <w:pStyle w:val="Akapitzlist"/>
              <w:numPr>
                <w:ilvl w:val="0"/>
                <w:numId w:val="24"/>
              </w:numPr>
              <w:spacing w:before="120" w:after="120" w:line="271" w:lineRule="auto"/>
              <w:ind w:left="0" w:firstLine="0"/>
              <w:contextualSpacing w:val="0"/>
              <w:rPr>
                <w:rFonts w:ascii="Arial" w:hAnsi="Arial"/>
                <w:sz w:val="22"/>
                <w:lang w:val="pl-PL"/>
              </w:rPr>
            </w:pPr>
          </w:p>
        </w:tc>
        <w:tc>
          <w:tcPr>
            <w:tcW w:w="1843" w:type="dxa"/>
          </w:tcPr>
          <w:p w14:paraId="2F74B576"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Możliwość oceny merytorycznej wniosku</w:t>
            </w:r>
          </w:p>
        </w:tc>
        <w:tc>
          <w:tcPr>
            <w:tcW w:w="2693" w:type="dxa"/>
          </w:tcPr>
          <w:p w14:paraId="57AFEFFC" w14:textId="77777777" w:rsidR="0001189D" w:rsidRPr="0001189D" w:rsidRDefault="0001189D" w:rsidP="0001189D">
            <w:pPr>
              <w:spacing w:before="120" w:after="120" w:line="268" w:lineRule="auto"/>
              <w:rPr>
                <w:rFonts w:ascii="Arial" w:hAnsi="Arial" w:cs="Arial"/>
                <w:sz w:val="22"/>
                <w:szCs w:val="22"/>
              </w:rPr>
            </w:pPr>
            <w:r w:rsidRPr="0001189D">
              <w:rPr>
                <w:rFonts w:ascii="Arial" w:hAnsi="Arial" w:cs="Arial"/>
                <w:sz w:val="22"/>
                <w:szCs w:val="22"/>
              </w:rPr>
              <w:t>W ramach kryterium zweryfikowane zostanie czy wszystkie pola we wniosku zostały wypełnione w sposób zrozumiały oraz czy wniosek został wypełniony w języku polskim. Sprawdzone zostanie również, czy do wniosku załączono wszystkie wymagane załączniki (jeśli dotyczy).</w:t>
            </w:r>
          </w:p>
          <w:p w14:paraId="13967AA7" w14:textId="77777777" w:rsidR="0001189D" w:rsidRPr="0001189D" w:rsidRDefault="0001189D" w:rsidP="0001189D">
            <w:pPr>
              <w:spacing w:before="120" w:after="120" w:line="268" w:lineRule="auto"/>
              <w:rPr>
                <w:rFonts w:ascii="Arial" w:hAnsi="Arial" w:cs="Arial"/>
                <w:sz w:val="22"/>
                <w:szCs w:val="22"/>
              </w:rPr>
            </w:pPr>
            <w:r w:rsidRPr="0001189D">
              <w:rPr>
                <w:rFonts w:ascii="Arial" w:hAnsi="Arial" w:cs="Arial"/>
                <w:sz w:val="22"/>
                <w:szCs w:val="22"/>
              </w:rPr>
              <w:t>Kryterium uznaje się za spełnione jeśli wszystkie poniższe warunki są spełnione:</w:t>
            </w:r>
          </w:p>
          <w:p w14:paraId="2F1DD5D8" w14:textId="77777777" w:rsidR="0001189D" w:rsidRDefault="0001189D" w:rsidP="0001189D">
            <w:pPr>
              <w:spacing w:before="120" w:after="120" w:line="268" w:lineRule="auto"/>
              <w:rPr>
                <w:rFonts w:ascii="Arial" w:hAnsi="Arial" w:cs="Arial"/>
                <w:sz w:val="22"/>
                <w:szCs w:val="22"/>
              </w:rPr>
            </w:pPr>
            <w:r>
              <w:rPr>
                <w:rFonts w:ascii="Arial" w:hAnsi="Arial" w:cs="Arial"/>
                <w:sz w:val="22"/>
                <w:szCs w:val="22"/>
              </w:rPr>
              <w:t xml:space="preserve">- </w:t>
            </w:r>
            <w:r w:rsidRPr="0001189D">
              <w:rPr>
                <w:rFonts w:ascii="Arial" w:hAnsi="Arial" w:cs="Arial"/>
                <w:sz w:val="22"/>
                <w:szCs w:val="22"/>
              </w:rPr>
              <w:t xml:space="preserve">wszystkie pola we wniosku o dofinansowanie i/lub załącznikach są </w:t>
            </w:r>
            <w:r w:rsidRPr="0001189D">
              <w:rPr>
                <w:rFonts w:ascii="Arial" w:hAnsi="Arial" w:cs="Arial"/>
                <w:sz w:val="22"/>
                <w:szCs w:val="22"/>
              </w:rPr>
              <w:lastRenderedPageBreak/>
              <w:t>wypełnione w języku polskim,</w:t>
            </w:r>
          </w:p>
          <w:p w14:paraId="14778CA1" w14:textId="4B052BDF" w:rsidR="0001189D" w:rsidRPr="0001189D" w:rsidRDefault="0001189D" w:rsidP="0001189D">
            <w:pPr>
              <w:spacing w:before="120" w:after="120" w:line="268" w:lineRule="auto"/>
              <w:rPr>
                <w:rFonts w:ascii="Arial" w:hAnsi="Arial" w:cs="Arial"/>
                <w:sz w:val="22"/>
                <w:szCs w:val="22"/>
              </w:rPr>
            </w:pPr>
            <w:r>
              <w:rPr>
                <w:rFonts w:ascii="Arial" w:hAnsi="Arial" w:cs="Arial"/>
                <w:sz w:val="22"/>
                <w:szCs w:val="22"/>
              </w:rPr>
              <w:t xml:space="preserve">- </w:t>
            </w:r>
            <w:r w:rsidRPr="0001189D">
              <w:rPr>
                <w:rFonts w:ascii="Arial" w:hAnsi="Arial" w:cs="Arial"/>
                <w:sz w:val="22"/>
                <w:szCs w:val="22"/>
              </w:rPr>
              <w:t>dane teleadresowe zostały prawidłowo wypełnione,</w:t>
            </w:r>
          </w:p>
          <w:p w14:paraId="495AB150" w14:textId="66A1FFD2" w:rsidR="0001189D" w:rsidRPr="0001189D" w:rsidRDefault="0001189D" w:rsidP="0001189D">
            <w:pPr>
              <w:spacing w:before="120" w:after="120" w:line="268" w:lineRule="auto"/>
              <w:rPr>
                <w:rFonts w:ascii="Arial" w:hAnsi="Arial" w:cs="Arial"/>
                <w:sz w:val="22"/>
                <w:szCs w:val="22"/>
              </w:rPr>
            </w:pPr>
            <w:r>
              <w:rPr>
                <w:rFonts w:ascii="Arial" w:hAnsi="Arial" w:cs="Arial"/>
                <w:sz w:val="22"/>
                <w:szCs w:val="22"/>
              </w:rPr>
              <w:t xml:space="preserve">- </w:t>
            </w:r>
            <w:r w:rsidRPr="0001189D">
              <w:rPr>
                <w:rFonts w:ascii="Arial" w:hAnsi="Arial" w:cs="Arial"/>
                <w:sz w:val="22"/>
                <w:szCs w:val="22"/>
              </w:rPr>
              <w:t xml:space="preserve">treść wniosku o dofinansowanie i załącznikach jest zrozumiała, </w:t>
            </w:r>
          </w:p>
          <w:p w14:paraId="37512613" w14:textId="392329C5" w:rsidR="0001189D" w:rsidRPr="0001189D" w:rsidRDefault="0001189D" w:rsidP="0001189D">
            <w:pPr>
              <w:spacing w:before="120" w:after="120" w:line="268" w:lineRule="auto"/>
              <w:rPr>
                <w:rFonts w:ascii="Arial" w:hAnsi="Arial" w:cs="Arial"/>
                <w:sz w:val="22"/>
                <w:szCs w:val="22"/>
              </w:rPr>
            </w:pPr>
            <w:r>
              <w:rPr>
                <w:rFonts w:ascii="Arial" w:hAnsi="Arial" w:cs="Arial"/>
                <w:sz w:val="22"/>
                <w:szCs w:val="22"/>
              </w:rPr>
              <w:t xml:space="preserve">- </w:t>
            </w:r>
            <w:r w:rsidRPr="0001189D">
              <w:rPr>
                <w:rFonts w:ascii="Arial" w:hAnsi="Arial" w:cs="Arial"/>
                <w:sz w:val="22"/>
                <w:szCs w:val="22"/>
              </w:rPr>
              <w:t>załączono i wypełniono wszystkie wymagane załączniki (jeśli dotyczy).</w:t>
            </w:r>
          </w:p>
          <w:p w14:paraId="3F2E82D7" w14:textId="77777777" w:rsidR="0001189D" w:rsidRPr="0001189D" w:rsidRDefault="0001189D" w:rsidP="0001189D">
            <w:pPr>
              <w:spacing w:before="120" w:after="120" w:line="268" w:lineRule="auto"/>
              <w:rPr>
                <w:rFonts w:ascii="Arial" w:hAnsi="Arial" w:cs="Arial"/>
                <w:sz w:val="22"/>
                <w:szCs w:val="22"/>
              </w:rPr>
            </w:pPr>
          </w:p>
          <w:p w14:paraId="765E4712" w14:textId="77777777" w:rsidR="0001189D" w:rsidRDefault="0001189D" w:rsidP="0001189D">
            <w:pPr>
              <w:spacing w:before="120" w:after="120" w:line="268" w:lineRule="auto"/>
              <w:rPr>
                <w:rFonts w:ascii="Arial" w:hAnsi="Arial" w:cs="Arial"/>
                <w:sz w:val="22"/>
                <w:szCs w:val="22"/>
              </w:rPr>
            </w:pPr>
            <w:r w:rsidRPr="0001189D">
              <w:rPr>
                <w:rFonts w:ascii="Arial" w:hAnsi="Arial" w:cs="Arial"/>
                <w:sz w:val="22"/>
                <w:szCs w:val="22"/>
              </w:rPr>
              <w:t xml:space="preserve">Kryterium będzie weryfikowane na podstawie treści wniosku o dofinansowanie projektu. </w:t>
            </w:r>
          </w:p>
          <w:p w14:paraId="2B622A8A" w14:textId="2D03D772" w:rsidR="00C2614A" w:rsidRPr="00E37160" w:rsidRDefault="0001189D" w:rsidP="0001189D">
            <w:pPr>
              <w:spacing w:before="120" w:after="120" w:line="268" w:lineRule="auto"/>
              <w:rPr>
                <w:rFonts w:ascii="Arial" w:hAnsi="Arial" w:cs="Arial"/>
                <w:sz w:val="22"/>
                <w:szCs w:val="22"/>
              </w:rPr>
            </w:pPr>
            <w:r w:rsidRPr="0001189D">
              <w:rPr>
                <w:rFonts w:ascii="Arial" w:hAnsi="Arial" w:cs="Arial"/>
                <w:sz w:val="22"/>
                <w:szCs w:val="22"/>
              </w:rPr>
              <w:t>Kryterium wynika z  Ustawy o zasadach realizacji zadań finansowanych ze środków europejskich w perspektywie finansowej 2021–2027 (Dz. U. 2022 poz. 1079) art. 51 ust. 1 pkt 5, 7.</w:t>
            </w:r>
          </w:p>
        </w:tc>
        <w:tc>
          <w:tcPr>
            <w:tcW w:w="3969" w:type="dxa"/>
          </w:tcPr>
          <w:p w14:paraId="6500112F" w14:textId="77777777" w:rsidR="00841D92" w:rsidRDefault="00841D92" w:rsidP="00841D92">
            <w:pPr>
              <w:spacing w:before="120" w:after="120" w:line="268" w:lineRule="auto"/>
              <w:rPr>
                <w:rFonts w:ascii="Arial" w:hAnsi="Arial" w:cs="Arial"/>
                <w:sz w:val="22"/>
                <w:szCs w:val="22"/>
              </w:rPr>
            </w:pPr>
            <w:r>
              <w:rPr>
                <w:rFonts w:ascii="Arial" w:hAnsi="Arial" w:cs="Arial"/>
                <w:sz w:val="22"/>
                <w:szCs w:val="22"/>
              </w:rPr>
              <w:lastRenderedPageBreak/>
              <w:t>Spełnienie kryterium jest konieczne do przyznania dofinansowania.</w:t>
            </w:r>
          </w:p>
          <w:p w14:paraId="4EA03355" w14:textId="77777777" w:rsidR="00841D92" w:rsidRDefault="00841D92" w:rsidP="00841D92">
            <w:pPr>
              <w:spacing w:before="120" w:after="120" w:line="268" w:lineRule="auto"/>
              <w:rPr>
                <w:rFonts w:ascii="Arial" w:hAnsi="Arial" w:cs="Arial"/>
                <w:sz w:val="22"/>
                <w:szCs w:val="22"/>
              </w:rPr>
            </w:pPr>
            <w:r>
              <w:rPr>
                <w:rFonts w:ascii="Arial" w:hAnsi="Arial" w:cs="Arial"/>
                <w:sz w:val="22"/>
                <w:szCs w:val="22"/>
              </w:rPr>
              <w:t>Ocena spełniania kryterium polega na przypisaniu wartości logicznych „tak”, „nie”.</w:t>
            </w:r>
          </w:p>
          <w:p w14:paraId="72DE15FF" w14:textId="77777777" w:rsidR="00841D92" w:rsidRDefault="00841D92" w:rsidP="00841D92">
            <w:pPr>
              <w:spacing w:before="120" w:after="120" w:line="268" w:lineRule="auto"/>
              <w:rPr>
                <w:rFonts w:ascii="Arial" w:hAnsi="Arial" w:cs="Arial"/>
                <w:sz w:val="22"/>
                <w:szCs w:val="22"/>
              </w:rPr>
            </w:pPr>
            <w:r>
              <w:rPr>
                <w:rFonts w:ascii="Arial" w:hAnsi="Arial" w:cs="Arial"/>
                <w:sz w:val="22"/>
                <w:szCs w:val="22"/>
              </w:rPr>
              <w:t>Projekty niespełniające kryterium są odrzucane.</w:t>
            </w:r>
          </w:p>
          <w:p w14:paraId="7006AC39" w14:textId="77777777" w:rsidR="00C2614A" w:rsidRPr="00E37160" w:rsidRDefault="00C2614A" w:rsidP="00E87566">
            <w:pPr>
              <w:spacing w:before="120" w:after="120" w:line="271" w:lineRule="auto"/>
              <w:rPr>
                <w:rFonts w:ascii="Arial" w:hAnsi="Arial" w:cs="Arial"/>
                <w:sz w:val="22"/>
                <w:szCs w:val="22"/>
              </w:rPr>
            </w:pPr>
          </w:p>
        </w:tc>
      </w:tr>
    </w:tbl>
    <w:p w14:paraId="58DABFDC" w14:textId="77777777" w:rsidR="00334B8A" w:rsidRPr="00E37160" w:rsidRDefault="00740508" w:rsidP="003A3602">
      <w:pPr>
        <w:pStyle w:val="Akapitzlist"/>
        <w:numPr>
          <w:ilvl w:val="2"/>
          <w:numId w:val="63"/>
        </w:numPr>
        <w:tabs>
          <w:tab w:val="left" w:pos="284"/>
          <w:tab w:val="left" w:pos="851"/>
        </w:tabs>
        <w:spacing w:before="120" w:after="120" w:line="271" w:lineRule="auto"/>
        <w:ind w:left="0" w:firstLine="0"/>
        <w:rPr>
          <w:rFonts w:ascii="Arial" w:hAnsi="Arial" w:cs="Arial"/>
          <w:sz w:val="22"/>
          <w:szCs w:val="22"/>
          <w:lang w:val="pl-PL"/>
        </w:rPr>
      </w:pPr>
      <w:r w:rsidRPr="00E37160">
        <w:rPr>
          <w:rFonts w:ascii="Arial" w:hAnsi="Arial" w:cs="Arial"/>
          <w:sz w:val="22"/>
          <w:szCs w:val="22"/>
          <w:lang w:val="pl-PL"/>
        </w:rPr>
        <w:t xml:space="preserve">Jeśli projekt spełnia kryterium wspólne dopuszczalności: </w:t>
      </w:r>
      <w:r w:rsidRPr="00E37160">
        <w:rPr>
          <w:rFonts w:ascii="Arial" w:hAnsi="Arial" w:cs="Arial"/>
          <w:b/>
          <w:sz w:val="22"/>
          <w:szCs w:val="22"/>
          <w:lang w:val="pl-PL"/>
        </w:rPr>
        <w:t xml:space="preserve">Możliwość oceny merytorycznej wniosku </w:t>
      </w:r>
      <w:r w:rsidRPr="00E37160">
        <w:rPr>
          <w:rFonts w:ascii="Arial" w:hAnsi="Arial" w:cs="Arial"/>
          <w:sz w:val="22"/>
          <w:szCs w:val="22"/>
          <w:lang w:val="pl-PL"/>
        </w:rPr>
        <w:t>wniosek zostanie zakwalifikowany do II etapu oceny tj. na ocenę merytoryczną pierwszego stopnia.</w:t>
      </w:r>
    </w:p>
    <w:p w14:paraId="5AFF34D6" w14:textId="77777777" w:rsidR="0039743E" w:rsidRPr="00E37160" w:rsidRDefault="00993382" w:rsidP="003A3602">
      <w:pPr>
        <w:pStyle w:val="Akapitzlist"/>
        <w:numPr>
          <w:ilvl w:val="2"/>
          <w:numId w:val="63"/>
        </w:numPr>
        <w:tabs>
          <w:tab w:val="left" w:pos="284"/>
          <w:tab w:val="left" w:pos="851"/>
        </w:tabs>
        <w:spacing w:before="120" w:after="120" w:line="271" w:lineRule="auto"/>
        <w:ind w:left="0" w:firstLine="0"/>
        <w:rPr>
          <w:rFonts w:ascii="Arial" w:hAnsi="Arial" w:cs="Arial"/>
          <w:sz w:val="22"/>
          <w:szCs w:val="22"/>
          <w:lang w:val="pl-PL"/>
        </w:rPr>
      </w:pPr>
      <w:r w:rsidRPr="00E37160">
        <w:rPr>
          <w:rFonts w:ascii="Arial" w:hAnsi="Arial" w:cs="Arial"/>
          <w:sz w:val="22"/>
          <w:szCs w:val="22"/>
          <w:lang w:val="pl-PL"/>
        </w:rPr>
        <w:t xml:space="preserve">Jeśli projekt nie spełnia kryterium </w:t>
      </w:r>
      <w:r w:rsidR="00D56452" w:rsidRPr="00E37160">
        <w:rPr>
          <w:rFonts w:ascii="Arial" w:hAnsi="Arial" w:cs="Arial"/>
          <w:sz w:val="22"/>
          <w:szCs w:val="22"/>
          <w:lang w:val="pl-PL"/>
        </w:rPr>
        <w:t xml:space="preserve">wspólnego </w:t>
      </w:r>
      <w:r w:rsidRPr="00E37160">
        <w:rPr>
          <w:rFonts w:ascii="Arial" w:hAnsi="Arial" w:cs="Arial"/>
          <w:sz w:val="22"/>
          <w:szCs w:val="22"/>
          <w:lang w:val="pl-PL"/>
        </w:rPr>
        <w:t>dopuszczalności</w:t>
      </w:r>
      <w:r w:rsidR="00D56452" w:rsidRPr="00E37160">
        <w:rPr>
          <w:rFonts w:ascii="Arial" w:hAnsi="Arial" w:cs="Arial"/>
          <w:sz w:val="22"/>
          <w:szCs w:val="22"/>
          <w:lang w:val="pl-PL"/>
        </w:rPr>
        <w:t>:</w:t>
      </w:r>
      <w:r w:rsidRPr="00E37160">
        <w:rPr>
          <w:rFonts w:ascii="Arial" w:hAnsi="Arial" w:cs="Arial"/>
          <w:sz w:val="22"/>
          <w:szCs w:val="22"/>
          <w:lang w:val="pl-PL"/>
        </w:rPr>
        <w:t xml:space="preserve"> </w:t>
      </w:r>
      <w:r w:rsidRPr="00E37160">
        <w:rPr>
          <w:rFonts w:ascii="Arial" w:hAnsi="Arial" w:cs="Arial"/>
          <w:b/>
          <w:sz w:val="22"/>
          <w:szCs w:val="22"/>
          <w:lang w:val="pl-PL"/>
        </w:rPr>
        <w:t xml:space="preserve">Możliwość oceny merytorycznej wniosku </w:t>
      </w:r>
      <w:r w:rsidRPr="00E37160">
        <w:rPr>
          <w:rFonts w:ascii="Arial" w:hAnsi="Arial" w:cs="Arial"/>
          <w:sz w:val="22"/>
          <w:szCs w:val="22"/>
          <w:lang w:val="pl-PL"/>
        </w:rPr>
        <w:t>istnieje możliwość jednokrotne</w:t>
      </w:r>
      <w:r w:rsidR="006E149C" w:rsidRPr="00E37160">
        <w:rPr>
          <w:rFonts w:ascii="Arial" w:hAnsi="Arial" w:cs="Arial"/>
          <w:sz w:val="22"/>
          <w:szCs w:val="22"/>
          <w:lang w:val="pl-PL"/>
        </w:rPr>
        <w:t>go</w:t>
      </w:r>
      <w:r w:rsidRPr="00E37160">
        <w:rPr>
          <w:rFonts w:ascii="Arial" w:hAnsi="Arial" w:cs="Arial"/>
          <w:sz w:val="22"/>
          <w:szCs w:val="22"/>
          <w:lang w:val="pl-PL"/>
        </w:rPr>
        <w:t xml:space="preserve"> </w:t>
      </w:r>
      <w:r w:rsidR="006E149C" w:rsidRPr="00E37160">
        <w:rPr>
          <w:rFonts w:ascii="Arial" w:hAnsi="Arial" w:cs="Arial"/>
          <w:sz w:val="22"/>
          <w:szCs w:val="22"/>
          <w:lang w:val="pl-PL"/>
        </w:rPr>
        <w:t>uzupełnienia/</w:t>
      </w:r>
      <w:r w:rsidR="00A97048" w:rsidRPr="00E37160">
        <w:rPr>
          <w:rFonts w:ascii="Arial" w:hAnsi="Arial" w:cs="Arial"/>
          <w:sz w:val="22"/>
          <w:szCs w:val="22"/>
          <w:lang w:val="pl-PL"/>
        </w:rPr>
        <w:t>poprawy</w:t>
      </w:r>
      <w:r w:rsidR="0039743E" w:rsidRPr="00E37160">
        <w:rPr>
          <w:rFonts w:ascii="Arial" w:hAnsi="Arial" w:cs="Arial"/>
          <w:sz w:val="22"/>
          <w:szCs w:val="22"/>
          <w:lang w:val="pl-PL"/>
        </w:rPr>
        <w:t xml:space="preserve"> </w:t>
      </w:r>
      <w:r w:rsidR="000300CC" w:rsidRPr="00E37160">
        <w:rPr>
          <w:rFonts w:ascii="Arial" w:hAnsi="Arial" w:cs="Arial"/>
          <w:sz w:val="22"/>
          <w:szCs w:val="22"/>
          <w:lang w:val="pl-PL"/>
        </w:rPr>
        <w:t xml:space="preserve">o charakterze formalnym </w:t>
      </w:r>
      <w:r w:rsidR="0039743E" w:rsidRPr="00E37160">
        <w:rPr>
          <w:rFonts w:ascii="Arial" w:hAnsi="Arial" w:cs="Arial"/>
          <w:sz w:val="22"/>
          <w:szCs w:val="22"/>
          <w:lang w:val="pl-PL"/>
        </w:rPr>
        <w:t xml:space="preserve">wniosku </w:t>
      </w:r>
      <w:r w:rsidR="000300CC" w:rsidRPr="00E37160">
        <w:rPr>
          <w:rFonts w:ascii="Arial" w:hAnsi="Arial" w:cs="Arial"/>
          <w:sz w:val="22"/>
          <w:szCs w:val="22"/>
          <w:lang w:val="pl-PL"/>
        </w:rPr>
        <w:t xml:space="preserve">na </w:t>
      </w:r>
      <w:r w:rsidR="007034E8" w:rsidRPr="00E37160">
        <w:rPr>
          <w:rFonts w:ascii="Arial" w:hAnsi="Arial" w:cs="Arial"/>
          <w:sz w:val="22"/>
          <w:szCs w:val="22"/>
          <w:lang w:val="pl-PL"/>
        </w:rPr>
        <w:t>tym etapie</w:t>
      </w:r>
      <w:r w:rsidRPr="00E37160">
        <w:rPr>
          <w:rFonts w:ascii="Arial" w:hAnsi="Arial" w:cs="Arial"/>
          <w:b/>
          <w:sz w:val="22"/>
          <w:szCs w:val="22"/>
          <w:lang w:val="pl-PL"/>
        </w:rPr>
        <w:t xml:space="preserve">. </w:t>
      </w:r>
      <w:r w:rsidR="0039743E" w:rsidRPr="00E37160">
        <w:rPr>
          <w:rFonts w:ascii="Arial" w:hAnsi="Arial" w:cs="Arial"/>
          <w:sz w:val="22"/>
          <w:szCs w:val="22"/>
          <w:lang w:val="pl-PL"/>
        </w:rPr>
        <w:t xml:space="preserve">W takim przypadku </w:t>
      </w:r>
      <w:r w:rsidR="0039743E" w:rsidRPr="00E37160">
        <w:rPr>
          <w:rFonts w:ascii="Arial" w:hAnsi="Arial" w:cs="Arial"/>
          <w:b/>
          <w:sz w:val="22"/>
          <w:szCs w:val="22"/>
          <w:lang w:val="pl-PL"/>
        </w:rPr>
        <w:t xml:space="preserve">ION wezwie </w:t>
      </w:r>
      <w:r w:rsidR="00807D53" w:rsidRPr="00E37160">
        <w:rPr>
          <w:rFonts w:ascii="Arial" w:hAnsi="Arial" w:cs="Arial"/>
          <w:b/>
          <w:sz w:val="22"/>
          <w:szCs w:val="22"/>
          <w:lang w:val="pl-PL"/>
        </w:rPr>
        <w:t>Wnioskodawcę</w:t>
      </w:r>
      <w:r w:rsidR="00C5741D" w:rsidRPr="00E37160">
        <w:rPr>
          <w:rFonts w:ascii="Arial" w:hAnsi="Arial" w:cs="Arial"/>
          <w:b/>
          <w:sz w:val="22"/>
          <w:szCs w:val="22"/>
          <w:lang w:val="pl-PL"/>
        </w:rPr>
        <w:t xml:space="preserve"> </w:t>
      </w:r>
      <w:r w:rsidRPr="00E37160">
        <w:rPr>
          <w:rFonts w:ascii="Arial" w:hAnsi="Arial" w:cs="Arial"/>
          <w:sz w:val="22"/>
          <w:szCs w:val="22"/>
          <w:lang w:val="pl-PL"/>
        </w:rPr>
        <w:t xml:space="preserve">do </w:t>
      </w:r>
      <w:r w:rsidR="006E149C" w:rsidRPr="00E37160">
        <w:rPr>
          <w:rFonts w:ascii="Arial" w:hAnsi="Arial" w:cs="Arial"/>
          <w:sz w:val="22"/>
          <w:szCs w:val="22"/>
          <w:lang w:val="pl-PL"/>
        </w:rPr>
        <w:t>uzupełnienia/</w:t>
      </w:r>
      <w:r w:rsidR="00694FAF" w:rsidRPr="00E37160">
        <w:rPr>
          <w:rFonts w:ascii="Arial" w:hAnsi="Arial" w:cs="Arial"/>
          <w:sz w:val="22"/>
          <w:szCs w:val="22"/>
          <w:lang w:val="pl-PL"/>
        </w:rPr>
        <w:t>poprawy</w:t>
      </w:r>
      <w:r w:rsidR="0039743E" w:rsidRPr="00E37160">
        <w:rPr>
          <w:rFonts w:ascii="Arial" w:hAnsi="Arial" w:cs="Arial"/>
          <w:sz w:val="22"/>
          <w:szCs w:val="22"/>
          <w:lang w:val="pl-PL"/>
        </w:rPr>
        <w:t xml:space="preserve"> wniosku</w:t>
      </w:r>
      <w:r w:rsidRPr="00E37160">
        <w:rPr>
          <w:rFonts w:ascii="Arial" w:hAnsi="Arial" w:cs="Arial"/>
          <w:sz w:val="22"/>
          <w:szCs w:val="22"/>
          <w:lang w:val="pl-PL"/>
        </w:rPr>
        <w:t xml:space="preserve"> zgodnie z art. 55 ust.1 ustawy</w:t>
      </w:r>
      <w:r w:rsidR="00B935E4" w:rsidRPr="00E37160">
        <w:rPr>
          <w:rFonts w:ascii="Arial" w:hAnsi="Arial" w:cs="Arial"/>
          <w:sz w:val="22"/>
          <w:szCs w:val="22"/>
          <w:lang w:val="pl-PL"/>
        </w:rPr>
        <w:t xml:space="preserve">. </w:t>
      </w:r>
      <w:r w:rsidR="006E149C" w:rsidRPr="00E37160">
        <w:rPr>
          <w:rFonts w:ascii="Arial" w:hAnsi="Arial" w:cs="Arial"/>
          <w:sz w:val="22"/>
          <w:szCs w:val="22"/>
          <w:lang w:val="pl-PL"/>
        </w:rPr>
        <w:t>Uzupełnienie/p</w:t>
      </w:r>
      <w:r w:rsidR="00694FAF" w:rsidRPr="00E37160">
        <w:rPr>
          <w:rFonts w:ascii="Arial" w:hAnsi="Arial" w:cs="Arial"/>
          <w:sz w:val="22"/>
          <w:szCs w:val="22"/>
          <w:lang w:val="pl-PL"/>
        </w:rPr>
        <w:t>oprawa</w:t>
      </w:r>
      <w:r w:rsidR="000300CC" w:rsidRPr="00E37160">
        <w:rPr>
          <w:rFonts w:ascii="Arial" w:hAnsi="Arial" w:cs="Arial"/>
          <w:sz w:val="22"/>
          <w:szCs w:val="22"/>
          <w:lang w:val="pl-PL"/>
        </w:rPr>
        <w:t xml:space="preserve"> </w:t>
      </w:r>
      <w:r w:rsidR="000300CC" w:rsidRPr="00E37160">
        <w:rPr>
          <w:rFonts w:ascii="Arial" w:hAnsi="Arial" w:cs="Arial"/>
          <w:b/>
          <w:sz w:val="22"/>
          <w:szCs w:val="22"/>
          <w:lang w:val="pl-PL"/>
        </w:rPr>
        <w:t xml:space="preserve">może dotyczyć tylko i wyłącznie </w:t>
      </w:r>
      <w:proofErr w:type="spellStart"/>
      <w:r w:rsidR="000300CC" w:rsidRPr="00E37160">
        <w:rPr>
          <w:rFonts w:ascii="Arial" w:hAnsi="Arial" w:cs="Arial"/>
          <w:b/>
          <w:sz w:val="22"/>
          <w:szCs w:val="22"/>
          <w:lang w:val="pl-PL"/>
        </w:rPr>
        <w:t>nastepujacych</w:t>
      </w:r>
      <w:proofErr w:type="spellEnd"/>
      <w:r w:rsidR="000300CC" w:rsidRPr="00E37160">
        <w:rPr>
          <w:rFonts w:ascii="Arial" w:hAnsi="Arial" w:cs="Arial"/>
          <w:b/>
          <w:sz w:val="22"/>
          <w:szCs w:val="22"/>
          <w:lang w:val="pl-PL"/>
        </w:rPr>
        <w:t xml:space="preserve"> kwestii:</w:t>
      </w:r>
      <w:r w:rsidR="0039743E" w:rsidRPr="00E37160">
        <w:rPr>
          <w:rFonts w:ascii="Arial" w:hAnsi="Arial" w:cs="Arial"/>
          <w:sz w:val="22"/>
          <w:szCs w:val="22"/>
          <w:lang w:val="pl-PL"/>
        </w:rPr>
        <w:t xml:space="preserve"> </w:t>
      </w:r>
    </w:p>
    <w:p w14:paraId="0B9ACE63" w14:textId="77777777" w:rsidR="0039743E" w:rsidRPr="00E37160" w:rsidRDefault="000300CC" w:rsidP="003A3602">
      <w:pPr>
        <w:pStyle w:val="Akapitzlist"/>
        <w:numPr>
          <w:ilvl w:val="0"/>
          <w:numId w:val="58"/>
        </w:numPr>
        <w:spacing w:before="120" w:line="360" w:lineRule="auto"/>
        <w:rPr>
          <w:rFonts w:ascii="Arial" w:hAnsi="Arial" w:cs="Arial"/>
          <w:sz w:val="22"/>
          <w:szCs w:val="22"/>
          <w:lang w:val="pl-PL"/>
        </w:rPr>
      </w:pPr>
      <w:r w:rsidRPr="00E37160">
        <w:rPr>
          <w:rFonts w:ascii="Arial" w:hAnsi="Arial" w:cs="Arial"/>
          <w:sz w:val="22"/>
          <w:szCs w:val="22"/>
          <w:lang w:val="pl-PL"/>
        </w:rPr>
        <w:t>niew</w:t>
      </w:r>
      <w:r w:rsidR="0039743E" w:rsidRPr="00E37160">
        <w:rPr>
          <w:rFonts w:ascii="Arial" w:hAnsi="Arial" w:cs="Arial"/>
          <w:sz w:val="22"/>
          <w:szCs w:val="22"/>
          <w:lang w:val="pl-PL"/>
        </w:rPr>
        <w:t>ypełnienia wszystkich pól we wniosku o dofinansowanie i/lub załącznikach w języku polskim,</w:t>
      </w:r>
    </w:p>
    <w:p w14:paraId="4CEC5ADF" w14:textId="77777777" w:rsidR="0039743E" w:rsidRPr="00E37160" w:rsidRDefault="000300CC" w:rsidP="003A3602">
      <w:pPr>
        <w:pStyle w:val="Akapitzlist"/>
        <w:numPr>
          <w:ilvl w:val="0"/>
          <w:numId w:val="58"/>
        </w:numPr>
        <w:spacing w:before="120" w:line="360" w:lineRule="auto"/>
        <w:rPr>
          <w:rFonts w:ascii="Arial" w:hAnsi="Arial" w:cs="Arial"/>
          <w:sz w:val="22"/>
          <w:szCs w:val="22"/>
          <w:lang w:val="pl-PL"/>
        </w:rPr>
      </w:pPr>
      <w:r w:rsidRPr="00E37160">
        <w:rPr>
          <w:rFonts w:ascii="Arial" w:hAnsi="Arial" w:cs="Arial"/>
          <w:sz w:val="22"/>
          <w:szCs w:val="22"/>
          <w:lang w:val="pl-PL"/>
        </w:rPr>
        <w:t>wskazania nieprawidłowych</w:t>
      </w:r>
      <w:r w:rsidR="0039743E" w:rsidRPr="00E37160">
        <w:rPr>
          <w:rFonts w:ascii="Arial" w:hAnsi="Arial" w:cs="Arial"/>
          <w:sz w:val="22"/>
          <w:szCs w:val="22"/>
          <w:lang w:val="pl-PL"/>
        </w:rPr>
        <w:t xml:space="preserve"> dan</w:t>
      </w:r>
      <w:r w:rsidRPr="00E37160">
        <w:rPr>
          <w:rFonts w:ascii="Arial" w:hAnsi="Arial" w:cs="Arial"/>
          <w:sz w:val="22"/>
          <w:szCs w:val="22"/>
          <w:lang w:val="pl-PL"/>
        </w:rPr>
        <w:t>ych</w:t>
      </w:r>
      <w:r w:rsidR="0039743E" w:rsidRPr="00E37160">
        <w:rPr>
          <w:rFonts w:ascii="Arial" w:hAnsi="Arial" w:cs="Arial"/>
          <w:sz w:val="22"/>
          <w:szCs w:val="22"/>
          <w:lang w:val="pl-PL"/>
        </w:rPr>
        <w:t xml:space="preserve"> teleadresow</w:t>
      </w:r>
      <w:r w:rsidRPr="00E37160">
        <w:rPr>
          <w:rFonts w:ascii="Arial" w:hAnsi="Arial" w:cs="Arial"/>
          <w:sz w:val="22"/>
          <w:szCs w:val="22"/>
          <w:lang w:val="pl-PL"/>
        </w:rPr>
        <w:t>ych</w:t>
      </w:r>
      <w:r w:rsidR="0039743E" w:rsidRPr="00E37160">
        <w:rPr>
          <w:rFonts w:ascii="Arial" w:hAnsi="Arial" w:cs="Arial"/>
          <w:sz w:val="22"/>
          <w:szCs w:val="22"/>
          <w:lang w:val="pl-PL"/>
        </w:rPr>
        <w:t>,</w:t>
      </w:r>
    </w:p>
    <w:p w14:paraId="2266EB9D" w14:textId="77777777" w:rsidR="0039743E" w:rsidRPr="00E37160" w:rsidRDefault="000300CC" w:rsidP="003A3602">
      <w:pPr>
        <w:pStyle w:val="Akapitzlist"/>
        <w:numPr>
          <w:ilvl w:val="0"/>
          <w:numId w:val="58"/>
        </w:numPr>
        <w:spacing w:before="120" w:line="360" w:lineRule="auto"/>
        <w:rPr>
          <w:rFonts w:ascii="Arial" w:hAnsi="Arial" w:cs="Arial"/>
          <w:sz w:val="22"/>
          <w:szCs w:val="22"/>
          <w:lang w:val="pl-PL"/>
        </w:rPr>
      </w:pPr>
      <w:r w:rsidRPr="00E37160">
        <w:rPr>
          <w:rFonts w:ascii="Arial" w:hAnsi="Arial" w:cs="Arial"/>
          <w:sz w:val="22"/>
          <w:szCs w:val="22"/>
          <w:lang w:val="pl-PL"/>
        </w:rPr>
        <w:t xml:space="preserve">umieszczenia </w:t>
      </w:r>
      <w:r w:rsidR="0039743E" w:rsidRPr="00E37160">
        <w:rPr>
          <w:rFonts w:ascii="Arial" w:hAnsi="Arial" w:cs="Arial"/>
          <w:sz w:val="22"/>
          <w:szCs w:val="22"/>
          <w:lang w:val="pl-PL"/>
        </w:rPr>
        <w:t>treś</w:t>
      </w:r>
      <w:r w:rsidRPr="00E37160">
        <w:rPr>
          <w:rFonts w:ascii="Arial" w:hAnsi="Arial" w:cs="Arial"/>
          <w:sz w:val="22"/>
          <w:szCs w:val="22"/>
          <w:lang w:val="pl-PL"/>
        </w:rPr>
        <w:t>ci niezrozumiałych we</w:t>
      </w:r>
      <w:r w:rsidR="0039743E" w:rsidRPr="00E37160">
        <w:rPr>
          <w:rFonts w:ascii="Arial" w:hAnsi="Arial" w:cs="Arial"/>
          <w:sz w:val="22"/>
          <w:szCs w:val="22"/>
          <w:lang w:val="pl-PL"/>
        </w:rPr>
        <w:t xml:space="preserve"> wniosku o dofinansowanie i załącznikach</w:t>
      </w:r>
      <w:r w:rsidRPr="00E37160">
        <w:rPr>
          <w:rFonts w:ascii="Arial" w:hAnsi="Arial" w:cs="Arial"/>
          <w:sz w:val="22"/>
          <w:szCs w:val="22"/>
          <w:lang w:val="pl-PL"/>
        </w:rPr>
        <w:t>,</w:t>
      </w:r>
    </w:p>
    <w:p w14:paraId="6169AE44" w14:textId="77777777" w:rsidR="0039743E" w:rsidRPr="00E37160" w:rsidRDefault="000300CC" w:rsidP="003A3602">
      <w:pPr>
        <w:pStyle w:val="Akapitzlist"/>
        <w:numPr>
          <w:ilvl w:val="0"/>
          <w:numId w:val="58"/>
        </w:numPr>
        <w:spacing w:before="120" w:line="360" w:lineRule="auto"/>
        <w:rPr>
          <w:rFonts w:ascii="Arial" w:hAnsi="Arial" w:cs="Arial"/>
          <w:sz w:val="22"/>
          <w:szCs w:val="22"/>
          <w:lang w:val="pl-PL"/>
        </w:rPr>
      </w:pPr>
      <w:r w:rsidRPr="00E37160">
        <w:rPr>
          <w:rFonts w:ascii="Arial" w:hAnsi="Arial" w:cs="Arial"/>
          <w:sz w:val="22"/>
          <w:szCs w:val="22"/>
          <w:lang w:val="pl-PL"/>
        </w:rPr>
        <w:lastRenderedPageBreak/>
        <w:t>nie</w:t>
      </w:r>
      <w:r w:rsidR="0039743E" w:rsidRPr="00E37160">
        <w:rPr>
          <w:rFonts w:ascii="Arial" w:hAnsi="Arial" w:cs="Arial"/>
          <w:sz w:val="22"/>
          <w:szCs w:val="22"/>
          <w:lang w:val="pl-PL"/>
        </w:rPr>
        <w:t>załącz</w:t>
      </w:r>
      <w:r w:rsidRPr="00E37160">
        <w:rPr>
          <w:rFonts w:ascii="Arial" w:hAnsi="Arial" w:cs="Arial"/>
          <w:sz w:val="22"/>
          <w:szCs w:val="22"/>
          <w:lang w:val="pl-PL"/>
        </w:rPr>
        <w:t>enia</w:t>
      </w:r>
      <w:r w:rsidR="0039743E" w:rsidRPr="00E37160">
        <w:rPr>
          <w:rFonts w:ascii="Arial" w:hAnsi="Arial" w:cs="Arial"/>
          <w:sz w:val="22"/>
          <w:szCs w:val="22"/>
          <w:lang w:val="pl-PL"/>
        </w:rPr>
        <w:t xml:space="preserve"> i </w:t>
      </w:r>
      <w:r w:rsidRPr="00E37160">
        <w:rPr>
          <w:rFonts w:ascii="Arial" w:hAnsi="Arial" w:cs="Arial"/>
          <w:sz w:val="22"/>
          <w:szCs w:val="22"/>
          <w:lang w:val="pl-PL"/>
        </w:rPr>
        <w:t>nie</w:t>
      </w:r>
      <w:r w:rsidR="0039743E" w:rsidRPr="00E37160">
        <w:rPr>
          <w:rFonts w:ascii="Arial" w:hAnsi="Arial" w:cs="Arial"/>
          <w:sz w:val="22"/>
          <w:szCs w:val="22"/>
          <w:lang w:val="pl-PL"/>
        </w:rPr>
        <w:t>wypełni</w:t>
      </w:r>
      <w:r w:rsidRPr="00E37160">
        <w:rPr>
          <w:rFonts w:ascii="Arial" w:hAnsi="Arial" w:cs="Arial"/>
          <w:sz w:val="22"/>
          <w:szCs w:val="22"/>
          <w:lang w:val="pl-PL"/>
        </w:rPr>
        <w:t>enia</w:t>
      </w:r>
      <w:r w:rsidR="0039743E" w:rsidRPr="00E37160">
        <w:rPr>
          <w:rFonts w:ascii="Arial" w:hAnsi="Arial" w:cs="Arial"/>
          <w:sz w:val="22"/>
          <w:szCs w:val="22"/>
          <w:lang w:val="pl-PL"/>
        </w:rPr>
        <w:t xml:space="preserve"> wszystki</w:t>
      </w:r>
      <w:r w:rsidRPr="00E37160">
        <w:rPr>
          <w:rFonts w:ascii="Arial" w:hAnsi="Arial" w:cs="Arial"/>
          <w:sz w:val="22"/>
          <w:szCs w:val="22"/>
          <w:lang w:val="pl-PL"/>
        </w:rPr>
        <w:t>ch</w:t>
      </w:r>
      <w:r w:rsidR="0039743E" w:rsidRPr="00E37160">
        <w:rPr>
          <w:rFonts w:ascii="Arial" w:hAnsi="Arial" w:cs="Arial"/>
          <w:sz w:val="22"/>
          <w:szCs w:val="22"/>
          <w:lang w:val="pl-PL"/>
        </w:rPr>
        <w:t xml:space="preserve"> wymagan</w:t>
      </w:r>
      <w:r w:rsidRPr="00E37160">
        <w:rPr>
          <w:rFonts w:ascii="Arial" w:hAnsi="Arial" w:cs="Arial"/>
          <w:sz w:val="22"/>
          <w:szCs w:val="22"/>
          <w:lang w:val="pl-PL"/>
        </w:rPr>
        <w:t>ych</w:t>
      </w:r>
      <w:r w:rsidR="0039743E" w:rsidRPr="00E37160">
        <w:rPr>
          <w:rFonts w:ascii="Arial" w:hAnsi="Arial" w:cs="Arial"/>
          <w:sz w:val="22"/>
          <w:szCs w:val="22"/>
          <w:lang w:val="pl-PL"/>
        </w:rPr>
        <w:t xml:space="preserve"> załącznik</w:t>
      </w:r>
      <w:r w:rsidRPr="00E37160">
        <w:rPr>
          <w:rFonts w:ascii="Arial" w:hAnsi="Arial" w:cs="Arial"/>
          <w:sz w:val="22"/>
          <w:szCs w:val="22"/>
          <w:lang w:val="pl-PL"/>
        </w:rPr>
        <w:t>ów</w:t>
      </w:r>
      <w:r w:rsidR="0039743E" w:rsidRPr="00E37160">
        <w:rPr>
          <w:rFonts w:ascii="Arial" w:hAnsi="Arial" w:cs="Arial"/>
          <w:sz w:val="22"/>
          <w:szCs w:val="22"/>
          <w:lang w:val="pl-PL"/>
        </w:rPr>
        <w:t xml:space="preserve"> (jeśli dotyczy).</w:t>
      </w:r>
    </w:p>
    <w:p w14:paraId="2E4F4471" w14:textId="77777777" w:rsidR="0039743E" w:rsidRPr="00E37160" w:rsidRDefault="0039743E" w:rsidP="0039743E">
      <w:pPr>
        <w:pStyle w:val="Akapitzlist"/>
        <w:tabs>
          <w:tab w:val="left" w:pos="284"/>
          <w:tab w:val="left" w:pos="851"/>
        </w:tabs>
        <w:spacing w:before="120" w:after="120" w:line="271" w:lineRule="auto"/>
        <w:ind w:left="0"/>
        <w:rPr>
          <w:rFonts w:ascii="Arial" w:hAnsi="Arial" w:cs="Arial"/>
          <w:sz w:val="22"/>
          <w:szCs w:val="22"/>
        </w:rPr>
      </w:pPr>
    </w:p>
    <w:p w14:paraId="32015F72" w14:textId="77777777" w:rsidR="00D567D8" w:rsidRPr="00E37160" w:rsidRDefault="00D567D8" w:rsidP="003A3602">
      <w:pPr>
        <w:pStyle w:val="Akapitzlist"/>
        <w:numPr>
          <w:ilvl w:val="0"/>
          <w:numId w:val="80"/>
        </w:numPr>
        <w:tabs>
          <w:tab w:val="left" w:pos="284"/>
          <w:tab w:val="left" w:pos="851"/>
        </w:tabs>
        <w:spacing w:before="120" w:after="120" w:line="271" w:lineRule="auto"/>
        <w:ind w:left="0" w:firstLine="0"/>
        <w:rPr>
          <w:rFonts w:ascii="Arial" w:hAnsi="Arial" w:cs="Arial"/>
          <w:vanish/>
          <w:sz w:val="22"/>
          <w:szCs w:val="22"/>
          <w:lang w:val="pl-PL"/>
        </w:rPr>
      </w:pPr>
    </w:p>
    <w:p w14:paraId="79B75B52" w14:textId="77777777" w:rsidR="00D567D8" w:rsidRPr="00E37160" w:rsidRDefault="00D567D8" w:rsidP="003A3602">
      <w:pPr>
        <w:pStyle w:val="Akapitzlist"/>
        <w:numPr>
          <w:ilvl w:val="0"/>
          <w:numId w:val="80"/>
        </w:numPr>
        <w:tabs>
          <w:tab w:val="left" w:pos="284"/>
          <w:tab w:val="left" w:pos="851"/>
        </w:tabs>
        <w:spacing w:before="120" w:after="120" w:line="271" w:lineRule="auto"/>
        <w:ind w:left="0" w:firstLine="0"/>
        <w:rPr>
          <w:rFonts w:ascii="Arial" w:hAnsi="Arial" w:cs="Arial"/>
          <w:vanish/>
          <w:sz w:val="22"/>
          <w:szCs w:val="22"/>
          <w:lang w:val="pl-PL"/>
        </w:rPr>
      </w:pPr>
    </w:p>
    <w:p w14:paraId="0A3760DD" w14:textId="77777777" w:rsidR="00D567D8" w:rsidRPr="00E37160" w:rsidRDefault="00D567D8" w:rsidP="003A3602">
      <w:pPr>
        <w:pStyle w:val="Akapitzlist"/>
        <w:numPr>
          <w:ilvl w:val="0"/>
          <w:numId w:val="80"/>
        </w:numPr>
        <w:tabs>
          <w:tab w:val="left" w:pos="284"/>
          <w:tab w:val="left" w:pos="851"/>
        </w:tabs>
        <w:spacing w:before="120" w:after="120" w:line="271" w:lineRule="auto"/>
        <w:ind w:left="0" w:firstLine="0"/>
        <w:rPr>
          <w:rFonts w:ascii="Arial" w:hAnsi="Arial" w:cs="Arial"/>
          <w:vanish/>
          <w:sz w:val="22"/>
          <w:szCs w:val="22"/>
          <w:lang w:val="pl-PL"/>
        </w:rPr>
      </w:pPr>
    </w:p>
    <w:p w14:paraId="098BAC5F" w14:textId="77777777" w:rsidR="00D567D8" w:rsidRPr="00E37160" w:rsidRDefault="00D567D8" w:rsidP="003A3602">
      <w:pPr>
        <w:pStyle w:val="Akapitzlist"/>
        <w:numPr>
          <w:ilvl w:val="0"/>
          <w:numId w:val="80"/>
        </w:numPr>
        <w:tabs>
          <w:tab w:val="left" w:pos="284"/>
          <w:tab w:val="left" w:pos="851"/>
        </w:tabs>
        <w:spacing w:before="120" w:after="120" w:line="271" w:lineRule="auto"/>
        <w:ind w:left="0" w:firstLine="0"/>
        <w:rPr>
          <w:rFonts w:ascii="Arial" w:hAnsi="Arial" w:cs="Arial"/>
          <w:vanish/>
          <w:sz w:val="22"/>
          <w:szCs w:val="22"/>
          <w:lang w:val="pl-PL"/>
        </w:rPr>
      </w:pPr>
    </w:p>
    <w:p w14:paraId="4E6060D3" w14:textId="77777777" w:rsidR="00993382" w:rsidRPr="00E37160" w:rsidRDefault="000300CC" w:rsidP="00356610">
      <w:pPr>
        <w:pStyle w:val="Akapitzlist"/>
        <w:numPr>
          <w:ilvl w:val="0"/>
          <w:numId w:val="80"/>
        </w:numPr>
        <w:tabs>
          <w:tab w:val="left" w:pos="284"/>
          <w:tab w:val="left" w:pos="851"/>
        </w:tabs>
        <w:spacing w:before="120" w:after="120" w:line="276" w:lineRule="auto"/>
        <w:ind w:left="0" w:firstLine="0"/>
        <w:rPr>
          <w:rFonts w:ascii="Arial" w:hAnsi="Arial" w:cs="Arial"/>
          <w:sz w:val="22"/>
          <w:szCs w:val="22"/>
        </w:rPr>
      </w:pPr>
      <w:r w:rsidRPr="00E37160">
        <w:rPr>
          <w:rFonts w:ascii="Arial" w:hAnsi="Arial" w:cs="Arial"/>
          <w:sz w:val="22"/>
          <w:szCs w:val="22"/>
          <w:lang w:val="pl-PL"/>
        </w:rPr>
        <w:t>Wezwanie</w:t>
      </w:r>
      <w:r w:rsidR="00993382" w:rsidRPr="00E37160">
        <w:rPr>
          <w:rFonts w:ascii="Arial" w:hAnsi="Arial" w:cs="Arial"/>
          <w:sz w:val="22"/>
          <w:szCs w:val="22"/>
          <w:lang w:val="pl-PL"/>
        </w:rPr>
        <w:t xml:space="preserve"> </w:t>
      </w:r>
      <w:r w:rsidR="00993382" w:rsidRPr="00E37160">
        <w:rPr>
          <w:rFonts w:ascii="Arial" w:hAnsi="Arial" w:cs="Arial"/>
          <w:sz w:val="22"/>
          <w:szCs w:val="22"/>
        </w:rPr>
        <w:t xml:space="preserve">do </w:t>
      </w:r>
      <w:r w:rsidR="006E149C" w:rsidRPr="00E37160">
        <w:rPr>
          <w:rFonts w:ascii="Arial" w:hAnsi="Arial" w:cs="Arial"/>
          <w:sz w:val="22"/>
          <w:szCs w:val="22"/>
          <w:lang w:val="pl-PL"/>
        </w:rPr>
        <w:t>uzupełnienia/</w:t>
      </w:r>
      <w:r w:rsidR="00201C9C" w:rsidRPr="00E37160">
        <w:rPr>
          <w:rFonts w:ascii="Arial" w:hAnsi="Arial" w:cs="Arial"/>
          <w:sz w:val="22"/>
          <w:szCs w:val="22"/>
          <w:lang w:val="pl-PL"/>
        </w:rPr>
        <w:t>poprawy</w:t>
      </w:r>
      <w:r w:rsidR="00993382" w:rsidRPr="00E37160">
        <w:rPr>
          <w:rFonts w:ascii="Arial" w:hAnsi="Arial" w:cs="Arial"/>
          <w:sz w:val="22"/>
          <w:szCs w:val="22"/>
        </w:rPr>
        <w:t xml:space="preserve"> wniosku wysyłane jest do Wnioskodawcy </w:t>
      </w:r>
      <w:r w:rsidRPr="00E37160">
        <w:rPr>
          <w:rFonts w:ascii="Arial" w:hAnsi="Arial" w:cs="Arial"/>
          <w:sz w:val="22"/>
          <w:szCs w:val="22"/>
          <w:lang w:val="pl-PL"/>
        </w:rPr>
        <w:t xml:space="preserve">na zasadach określonych </w:t>
      </w:r>
      <w:r w:rsidR="00B25F22" w:rsidRPr="00E37160">
        <w:rPr>
          <w:rFonts w:ascii="Arial" w:hAnsi="Arial" w:cs="Arial"/>
          <w:sz w:val="22"/>
          <w:szCs w:val="22"/>
          <w:lang w:val="pl-PL"/>
        </w:rPr>
        <w:t>w sekcji 3.1</w:t>
      </w:r>
      <w:r w:rsidR="00B935E4" w:rsidRPr="00E37160">
        <w:rPr>
          <w:rFonts w:ascii="Arial" w:hAnsi="Arial" w:cs="Arial"/>
          <w:sz w:val="22"/>
          <w:szCs w:val="22"/>
          <w:lang w:val="pl-PL"/>
        </w:rPr>
        <w:t>.6 – 3.1.9</w:t>
      </w:r>
      <w:r w:rsidR="00B25F22" w:rsidRPr="00E37160">
        <w:rPr>
          <w:rFonts w:ascii="Arial" w:hAnsi="Arial" w:cs="Arial"/>
          <w:sz w:val="22"/>
          <w:szCs w:val="22"/>
          <w:lang w:val="pl-PL"/>
        </w:rPr>
        <w:t xml:space="preserve"> nini</w:t>
      </w:r>
      <w:r w:rsidR="009B53A3" w:rsidRPr="00E37160">
        <w:rPr>
          <w:rFonts w:ascii="Arial" w:hAnsi="Arial" w:cs="Arial"/>
          <w:sz w:val="22"/>
          <w:szCs w:val="22"/>
          <w:lang w:val="pl-PL"/>
        </w:rPr>
        <w:t>e</w:t>
      </w:r>
      <w:r w:rsidR="00B25F22" w:rsidRPr="00E37160">
        <w:rPr>
          <w:rFonts w:ascii="Arial" w:hAnsi="Arial" w:cs="Arial"/>
          <w:sz w:val="22"/>
          <w:szCs w:val="22"/>
          <w:lang w:val="pl-PL"/>
        </w:rPr>
        <w:t>jszego Regulaminu i wskaże szczegółowo zakres uzupełnienia/poprawy wniosku o dofinansowanie.</w:t>
      </w:r>
    </w:p>
    <w:p w14:paraId="626F4DDA" w14:textId="77777777" w:rsidR="00024321" w:rsidRPr="00E37160" w:rsidRDefault="006E149C" w:rsidP="00356610">
      <w:pPr>
        <w:pStyle w:val="Akapitzlist"/>
        <w:numPr>
          <w:ilvl w:val="0"/>
          <w:numId w:val="80"/>
        </w:numPr>
        <w:tabs>
          <w:tab w:val="left" w:pos="284"/>
          <w:tab w:val="left" w:pos="851"/>
        </w:tabs>
        <w:autoSpaceDE w:val="0"/>
        <w:autoSpaceDN w:val="0"/>
        <w:adjustRightInd w:val="0"/>
        <w:spacing w:before="120" w:after="120" w:line="276" w:lineRule="auto"/>
        <w:ind w:left="0" w:firstLine="0"/>
        <w:contextualSpacing w:val="0"/>
        <w:rPr>
          <w:rFonts w:ascii="Arial" w:hAnsi="Arial" w:cs="Arial"/>
          <w:sz w:val="22"/>
          <w:szCs w:val="22"/>
        </w:rPr>
      </w:pPr>
      <w:r w:rsidRPr="00E37160">
        <w:rPr>
          <w:rFonts w:ascii="Arial" w:hAnsi="Arial" w:cs="Arial"/>
          <w:sz w:val="22"/>
          <w:szCs w:val="22"/>
          <w:lang w:val="pl-PL"/>
        </w:rPr>
        <w:t>Uzupełnienie/p</w:t>
      </w:r>
      <w:r w:rsidR="00024321" w:rsidRPr="00E37160">
        <w:rPr>
          <w:rFonts w:ascii="Arial" w:hAnsi="Arial" w:cs="Arial"/>
          <w:sz w:val="22"/>
          <w:szCs w:val="22"/>
          <w:lang w:val="pl-PL"/>
        </w:rPr>
        <w:t>oprawa</w:t>
      </w:r>
      <w:r w:rsidR="00024321" w:rsidRPr="00E37160">
        <w:rPr>
          <w:rFonts w:ascii="Arial" w:hAnsi="Arial" w:cs="Arial"/>
          <w:sz w:val="22"/>
          <w:szCs w:val="22"/>
        </w:rPr>
        <w:t xml:space="preserve"> wniosku dokonywana jest na wezwanie IP FEPZ w terminie </w:t>
      </w:r>
      <w:r w:rsidR="00453BE6" w:rsidRPr="00E37160">
        <w:rPr>
          <w:rFonts w:ascii="Arial" w:hAnsi="Arial" w:cs="Arial"/>
          <w:sz w:val="22"/>
          <w:szCs w:val="22"/>
          <w:lang w:val="pl-PL"/>
        </w:rPr>
        <w:t>wskazanym w przedmiotowym wezwaniu.</w:t>
      </w:r>
    </w:p>
    <w:p w14:paraId="630A7DCF" w14:textId="77777777" w:rsidR="00993382" w:rsidRPr="00E37160" w:rsidRDefault="006E149C" w:rsidP="003A3602">
      <w:pPr>
        <w:pStyle w:val="Akapitzlist"/>
        <w:numPr>
          <w:ilvl w:val="0"/>
          <w:numId w:val="80"/>
        </w:numPr>
        <w:tabs>
          <w:tab w:val="left" w:pos="284"/>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Uzupełnienie/p</w:t>
      </w:r>
      <w:r w:rsidR="00832798" w:rsidRPr="00E37160">
        <w:rPr>
          <w:rFonts w:ascii="Arial" w:hAnsi="Arial" w:cs="Arial"/>
          <w:sz w:val="22"/>
          <w:szCs w:val="22"/>
          <w:lang w:val="pl-PL"/>
        </w:rPr>
        <w:t>oprawa</w:t>
      </w:r>
      <w:r w:rsidR="00993382" w:rsidRPr="00E37160">
        <w:rPr>
          <w:rFonts w:ascii="Arial" w:hAnsi="Arial" w:cs="Arial"/>
          <w:sz w:val="22"/>
          <w:szCs w:val="22"/>
        </w:rPr>
        <w:t xml:space="preserve"> wniosku dokonywane jest poprzez ponown</w:t>
      </w:r>
      <w:r w:rsidR="00A11F19" w:rsidRPr="00E37160">
        <w:rPr>
          <w:rFonts w:ascii="Arial" w:hAnsi="Arial" w:cs="Arial"/>
          <w:sz w:val="22"/>
          <w:szCs w:val="22"/>
          <w:lang w:val="pl-PL"/>
        </w:rPr>
        <w:t>e</w:t>
      </w:r>
      <w:r w:rsidR="00993382" w:rsidRPr="00E37160">
        <w:rPr>
          <w:rFonts w:ascii="Arial" w:hAnsi="Arial" w:cs="Arial"/>
          <w:sz w:val="22"/>
          <w:szCs w:val="22"/>
        </w:rPr>
        <w:t xml:space="preserve"> </w:t>
      </w:r>
      <w:r w:rsidR="00A11F19" w:rsidRPr="00E37160">
        <w:rPr>
          <w:rFonts w:ascii="Arial" w:hAnsi="Arial" w:cs="Arial"/>
          <w:sz w:val="22"/>
          <w:szCs w:val="22"/>
          <w:lang w:val="pl-PL"/>
        </w:rPr>
        <w:t>przesłanie</w:t>
      </w:r>
      <w:r w:rsidR="004E7F8D" w:rsidRPr="00E37160">
        <w:rPr>
          <w:rFonts w:ascii="Arial" w:hAnsi="Arial" w:cs="Arial"/>
          <w:sz w:val="22"/>
          <w:szCs w:val="22"/>
          <w:lang w:val="pl-PL"/>
        </w:rPr>
        <w:t xml:space="preserve"> do ION</w:t>
      </w:r>
      <w:r w:rsidR="00993382" w:rsidRPr="00E37160">
        <w:rPr>
          <w:rFonts w:ascii="Arial" w:hAnsi="Arial" w:cs="Arial"/>
          <w:sz w:val="22"/>
          <w:szCs w:val="22"/>
        </w:rPr>
        <w:t xml:space="preserve"> skorygowanego wniosku o dofinansowanie w systemie SOWA EFS. </w:t>
      </w:r>
    </w:p>
    <w:p w14:paraId="24895155" w14:textId="77777777" w:rsidR="00993382" w:rsidRPr="00E37160" w:rsidRDefault="00993382" w:rsidP="00993382">
      <w:pPr>
        <w:pStyle w:val="Akapitzlist"/>
        <w:tabs>
          <w:tab w:val="left" w:pos="567"/>
          <w:tab w:val="left" w:pos="851"/>
        </w:tabs>
        <w:spacing w:before="120" w:after="120" w:line="271" w:lineRule="auto"/>
        <w:ind w:left="0"/>
        <w:rPr>
          <w:rFonts w:ascii="Arial" w:hAnsi="Arial" w:cs="Arial"/>
          <w:sz w:val="22"/>
          <w:szCs w:val="22"/>
        </w:rPr>
      </w:pPr>
    </w:p>
    <w:p w14:paraId="4301E945" w14:textId="2B80175E" w:rsidR="00993382" w:rsidRDefault="00993382" w:rsidP="00055CC3">
      <w:pPr>
        <w:pStyle w:val="Akapitzlist"/>
        <w:spacing w:before="120" w:after="120" w:line="271" w:lineRule="auto"/>
        <w:ind w:left="0"/>
        <w:rPr>
          <w:rFonts w:ascii="Arial" w:hAnsi="Arial" w:cs="Arial"/>
          <w:sz w:val="22"/>
          <w:szCs w:val="22"/>
        </w:rPr>
      </w:pPr>
      <w:r w:rsidRPr="00E37160">
        <w:rPr>
          <w:rFonts w:ascii="Arial" w:hAnsi="Arial" w:cs="Arial"/>
          <w:color w:val="FF0000"/>
          <w:sz w:val="22"/>
          <w:szCs w:val="22"/>
        </w:rPr>
        <w:t>UWAGA</w:t>
      </w:r>
      <w:r w:rsidR="003D450D" w:rsidRPr="00E37160">
        <w:rPr>
          <w:rFonts w:ascii="Arial" w:hAnsi="Arial" w:cs="Arial"/>
          <w:color w:val="FF0000"/>
          <w:sz w:val="22"/>
          <w:szCs w:val="22"/>
          <w:lang w:val="pl-PL"/>
        </w:rPr>
        <w:t xml:space="preserve"> </w:t>
      </w:r>
      <w:r w:rsidRPr="00E37160">
        <w:rPr>
          <w:rFonts w:ascii="Arial" w:hAnsi="Arial" w:cs="Arial"/>
          <w:color w:val="FF0000"/>
          <w:sz w:val="22"/>
          <w:szCs w:val="22"/>
        </w:rPr>
        <w:t xml:space="preserve">! </w:t>
      </w:r>
      <w:r w:rsidRPr="00E37160">
        <w:rPr>
          <w:rFonts w:ascii="Arial" w:hAnsi="Arial" w:cs="Arial"/>
          <w:sz w:val="22"/>
          <w:szCs w:val="22"/>
        </w:rPr>
        <w:t>Wnioskodawca zobowiązany jest do poinformowania IP FEPZ</w:t>
      </w:r>
      <w:r w:rsidR="00DD6B75" w:rsidRPr="00E37160">
        <w:rPr>
          <w:rFonts w:ascii="Arial" w:hAnsi="Arial" w:cs="Arial"/>
          <w:sz w:val="22"/>
          <w:szCs w:val="22"/>
          <w:lang w:val="pl-PL"/>
        </w:rPr>
        <w:t xml:space="preserve"> </w:t>
      </w:r>
      <w:r w:rsidR="006A1A84" w:rsidRPr="00E37160">
        <w:rPr>
          <w:rFonts w:ascii="Arial" w:hAnsi="Arial" w:cs="Arial"/>
          <w:sz w:val="22"/>
          <w:szCs w:val="22"/>
          <w:lang w:val="pl-PL"/>
        </w:rPr>
        <w:t xml:space="preserve">o </w:t>
      </w:r>
      <w:r w:rsidR="00C00BBE" w:rsidRPr="00E37160">
        <w:rPr>
          <w:rFonts w:ascii="Arial" w:hAnsi="Arial" w:cs="Arial"/>
          <w:sz w:val="22"/>
          <w:szCs w:val="22"/>
          <w:lang w:val="pl-PL"/>
        </w:rPr>
        <w:t>przesłaniu</w:t>
      </w:r>
      <w:r w:rsidR="00DD6B75" w:rsidRPr="00E37160">
        <w:rPr>
          <w:rFonts w:ascii="Arial" w:hAnsi="Arial" w:cs="Arial"/>
          <w:sz w:val="22"/>
          <w:szCs w:val="22"/>
          <w:lang w:val="pl-PL"/>
        </w:rPr>
        <w:t xml:space="preserve"> </w:t>
      </w:r>
      <w:r w:rsidR="006E149C" w:rsidRPr="00E37160">
        <w:rPr>
          <w:rFonts w:ascii="Arial" w:hAnsi="Arial" w:cs="Arial"/>
          <w:sz w:val="22"/>
          <w:szCs w:val="22"/>
          <w:lang w:val="pl-PL"/>
        </w:rPr>
        <w:t>uzupełnionego/</w:t>
      </w:r>
      <w:r w:rsidR="006A1A84" w:rsidRPr="00E37160">
        <w:rPr>
          <w:rFonts w:ascii="Arial" w:hAnsi="Arial" w:cs="Arial"/>
          <w:sz w:val="22"/>
          <w:szCs w:val="22"/>
          <w:lang w:val="pl-PL"/>
        </w:rPr>
        <w:t>poprawionego</w:t>
      </w:r>
      <w:r w:rsidRPr="00E37160">
        <w:rPr>
          <w:rFonts w:ascii="Arial" w:hAnsi="Arial" w:cs="Arial"/>
          <w:sz w:val="22"/>
          <w:szCs w:val="22"/>
        </w:rPr>
        <w:t xml:space="preserve"> wniosku o dofinansowanie za pośrednictwem poczty elektronicznej, przesyłając informację w tej sprawie na adres mailowy naboru wskazany w pkt. </w:t>
      </w:r>
      <w:r w:rsidR="00841D92">
        <w:rPr>
          <w:rFonts w:ascii="Arial" w:hAnsi="Arial"/>
          <w:sz w:val="22"/>
        </w:rPr>
        <w:t>3.1.7</w:t>
      </w:r>
      <w:r w:rsidR="00DB2CB3" w:rsidRPr="00E37160">
        <w:rPr>
          <w:rFonts w:ascii="Arial" w:hAnsi="Arial" w:cs="Arial"/>
          <w:sz w:val="22"/>
          <w:szCs w:val="22"/>
        </w:rPr>
        <w:t xml:space="preserve"> niniejszego </w:t>
      </w:r>
      <w:r w:rsidR="00DB2CB3" w:rsidRPr="00E37160">
        <w:rPr>
          <w:rFonts w:ascii="Arial" w:hAnsi="Arial" w:cs="Arial"/>
          <w:sz w:val="22"/>
          <w:szCs w:val="22"/>
          <w:lang w:val="pl-PL"/>
        </w:rPr>
        <w:t>R</w:t>
      </w:r>
      <w:proofErr w:type="spellStart"/>
      <w:r w:rsidRPr="00E37160">
        <w:rPr>
          <w:rFonts w:ascii="Arial" w:hAnsi="Arial" w:cs="Arial"/>
          <w:sz w:val="22"/>
          <w:szCs w:val="22"/>
        </w:rPr>
        <w:t>egulaminu</w:t>
      </w:r>
      <w:proofErr w:type="spellEnd"/>
      <w:r w:rsidRPr="00E37160">
        <w:rPr>
          <w:rFonts w:ascii="Arial" w:hAnsi="Arial" w:cs="Arial"/>
          <w:sz w:val="22"/>
          <w:szCs w:val="22"/>
        </w:rPr>
        <w:t>.</w:t>
      </w:r>
    </w:p>
    <w:p w14:paraId="359FE9D1" w14:textId="77777777" w:rsidR="00356610" w:rsidRPr="00E37160" w:rsidRDefault="00356610" w:rsidP="00055CC3">
      <w:pPr>
        <w:pStyle w:val="Akapitzlist"/>
        <w:spacing w:before="120" w:after="120" w:line="271" w:lineRule="auto"/>
        <w:ind w:left="0"/>
        <w:rPr>
          <w:rFonts w:ascii="Arial" w:hAnsi="Arial" w:cs="Arial"/>
          <w:sz w:val="22"/>
          <w:szCs w:val="22"/>
        </w:rPr>
      </w:pPr>
    </w:p>
    <w:p w14:paraId="3B5EC92B" w14:textId="77777777" w:rsidR="00D45D0A" w:rsidRPr="00E37160" w:rsidRDefault="00D45D0A" w:rsidP="003A3602">
      <w:pPr>
        <w:pStyle w:val="Akapitzlist"/>
        <w:numPr>
          <w:ilvl w:val="2"/>
          <w:numId w:val="63"/>
        </w:numPr>
        <w:tabs>
          <w:tab w:val="left" w:pos="851"/>
        </w:tabs>
        <w:autoSpaceDE w:val="0"/>
        <w:autoSpaceDN w:val="0"/>
        <w:adjustRightInd w:val="0"/>
        <w:spacing w:before="120" w:after="120" w:line="271" w:lineRule="auto"/>
        <w:contextualSpacing w:val="0"/>
        <w:rPr>
          <w:rFonts w:ascii="Arial" w:hAnsi="Arial" w:cs="Arial"/>
          <w:vanish/>
          <w:sz w:val="22"/>
          <w:szCs w:val="22"/>
          <w:lang w:val="pl-PL"/>
        </w:rPr>
      </w:pPr>
    </w:p>
    <w:p w14:paraId="3E584CF0" w14:textId="77777777" w:rsidR="00D45D0A" w:rsidRPr="00E37160" w:rsidRDefault="00D45D0A" w:rsidP="003A3602">
      <w:pPr>
        <w:pStyle w:val="Akapitzlist"/>
        <w:numPr>
          <w:ilvl w:val="2"/>
          <w:numId w:val="63"/>
        </w:numPr>
        <w:tabs>
          <w:tab w:val="left" w:pos="851"/>
        </w:tabs>
        <w:autoSpaceDE w:val="0"/>
        <w:autoSpaceDN w:val="0"/>
        <w:adjustRightInd w:val="0"/>
        <w:spacing w:before="120" w:after="120" w:line="271" w:lineRule="auto"/>
        <w:contextualSpacing w:val="0"/>
        <w:rPr>
          <w:rFonts w:ascii="Arial" w:hAnsi="Arial" w:cs="Arial"/>
          <w:vanish/>
          <w:sz w:val="22"/>
          <w:szCs w:val="22"/>
          <w:lang w:val="pl-PL"/>
        </w:rPr>
      </w:pPr>
    </w:p>
    <w:p w14:paraId="5C8C769E" w14:textId="77777777" w:rsidR="00D45D0A" w:rsidRPr="00E37160" w:rsidRDefault="00D45D0A" w:rsidP="003A3602">
      <w:pPr>
        <w:pStyle w:val="Akapitzlist"/>
        <w:numPr>
          <w:ilvl w:val="2"/>
          <w:numId w:val="63"/>
        </w:numPr>
        <w:tabs>
          <w:tab w:val="left" w:pos="851"/>
        </w:tabs>
        <w:autoSpaceDE w:val="0"/>
        <w:autoSpaceDN w:val="0"/>
        <w:adjustRightInd w:val="0"/>
        <w:spacing w:before="120" w:after="120" w:line="271" w:lineRule="auto"/>
        <w:contextualSpacing w:val="0"/>
        <w:rPr>
          <w:rFonts w:ascii="Arial" w:hAnsi="Arial" w:cs="Arial"/>
          <w:vanish/>
          <w:sz w:val="22"/>
          <w:szCs w:val="22"/>
          <w:lang w:val="pl-PL"/>
        </w:rPr>
      </w:pPr>
    </w:p>
    <w:p w14:paraId="13AF66AA" w14:textId="77777777" w:rsidR="00993382" w:rsidRPr="00E37160" w:rsidRDefault="00993382" w:rsidP="003A3602">
      <w:pPr>
        <w:pStyle w:val="Akapitzlist"/>
        <w:numPr>
          <w:ilvl w:val="2"/>
          <w:numId w:val="63"/>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 Do czasu ponowne</w:t>
      </w:r>
      <w:r w:rsidR="006C5420" w:rsidRPr="00E37160">
        <w:rPr>
          <w:rFonts w:ascii="Arial" w:hAnsi="Arial" w:cs="Arial"/>
          <w:sz w:val="22"/>
          <w:szCs w:val="22"/>
          <w:lang w:val="pl-PL"/>
        </w:rPr>
        <w:t>go</w:t>
      </w:r>
      <w:r w:rsidR="00B31865" w:rsidRPr="00E37160">
        <w:rPr>
          <w:rFonts w:ascii="Arial" w:hAnsi="Arial" w:cs="Arial"/>
          <w:sz w:val="22"/>
          <w:szCs w:val="22"/>
          <w:lang w:val="pl-PL"/>
        </w:rPr>
        <w:t xml:space="preserve"> złożenia</w:t>
      </w:r>
      <w:r w:rsidR="00360909" w:rsidRPr="00E37160">
        <w:rPr>
          <w:rFonts w:ascii="Arial" w:hAnsi="Arial" w:cs="Arial"/>
          <w:sz w:val="22"/>
          <w:szCs w:val="22"/>
          <w:lang w:val="pl-PL"/>
        </w:rPr>
        <w:t xml:space="preserve"> </w:t>
      </w:r>
      <w:r w:rsidRPr="00E37160">
        <w:rPr>
          <w:rFonts w:ascii="Arial" w:hAnsi="Arial" w:cs="Arial"/>
          <w:sz w:val="22"/>
          <w:szCs w:val="22"/>
          <w:lang w:val="pl-PL"/>
        </w:rPr>
        <w:t>skorygowanego wniosku lub upływu terminu na wpływ korekty dalsza ocena wniosku zostaje wstrzymana.</w:t>
      </w:r>
    </w:p>
    <w:p w14:paraId="4B024460" w14:textId="2339549C" w:rsidR="00993382" w:rsidRPr="00E37160" w:rsidRDefault="00993382" w:rsidP="003A3602">
      <w:pPr>
        <w:pStyle w:val="Akapitzlist"/>
        <w:numPr>
          <w:ilvl w:val="2"/>
          <w:numId w:val="63"/>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Weryfikacja </w:t>
      </w:r>
      <w:r w:rsidRPr="00E37160">
        <w:rPr>
          <w:rFonts w:ascii="Arial" w:hAnsi="Arial" w:cs="Arial"/>
          <w:sz w:val="22"/>
          <w:szCs w:val="22"/>
          <w:lang w:val="pl-PL"/>
        </w:rPr>
        <w:t xml:space="preserve">korekty wniosku </w:t>
      </w:r>
      <w:r w:rsidRPr="00E37160">
        <w:rPr>
          <w:rFonts w:ascii="Arial" w:hAnsi="Arial" w:cs="Arial"/>
          <w:sz w:val="22"/>
          <w:szCs w:val="22"/>
        </w:rPr>
        <w:t xml:space="preserve"> zostanie dokonana w oparciu o </w:t>
      </w:r>
      <w:r w:rsidR="00DD6B75" w:rsidRPr="00E37160">
        <w:rPr>
          <w:rFonts w:ascii="Arial" w:hAnsi="Arial" w:cs="Arial"/>
          <w:sz w:val="22"/>
          <w:szCs w:val="22"/>
          <w:lang w:val="pl-PL"/>
        </w:rPr>
        <w:t xml:space="preserve">Kartę oceny formalnej wniosku o dofinansowanie projektu w postępowaniu konkurencyjnym </w:t>
      </w:r>
      <w:r w:rsidR="00DD6B75" w:rsidRPr="00E37160">
        <w:rPr>
          <w:rFonts w:ascii="Arial" w:hAnsi="Arial" w:cs="Arial"/>
          <w:sz w:val="22"/>
          <w:szCs w:val="22"/>
        </w:rPr>
        <w:t xml:space="preserve"> w ramach</w:t>
      </w:r>
      <w:r w:rsidR="00DD6B75" w:rsidRPr="00E37160">
        <w:rPr>
          <w:rFonts w:ascii="Arial" w:hAnsi="Arial" w:cs="Arial"/>
          <w:sz w:val="22"/>
          <w:szCs w:val="22"/>
          <w:lang w:val="pl-PL"/>
        </w:rPr>
        <w:t xml:space="preserve"> FEPZ</w:t>
      </w:r>
      <w:r w:rsidR="00DD6B75" w:rsidRPr="00E37160">
        <w:rPr>
          <w:rFonts w:ascii="Arial" w:hAnsi="Arial" w:cs="Arial"/>
          <w:sz w:val="22"/>
          <w:szCs w:val="22"/>
        </w:rPr>
        <w:t xml:space="preserve">  20</w:t>
      </w:r>
      <w:r w:rsidR="00DD6B75" w:rsidRPr="00E37160">
        <w:rPr>
          <w:rFonts w:ascii="Arial" w:hAnsi="Arial" w:cs="Arial"/>
          <w:sz w:val="22"/>
          <w:szCs w:val="22"/>
          <w:lang w:val="pl-PL"/>
        </w:rPr>
        <w:t>21</w:t>
      </w:r>
      <w:r w:rsidR="00DD6B75" w:rsidRPr="00E37160">
        <w:rPr>
          <w:rFonts w:ascii="Arial" w:hAnsi="Arial" w:cs="Arial"/>
          <w:sz w:val="22"/>
          <w:szCs w:val="22"/>
        </w:rPr>
        <w:t>-202</w:t>
      </w:r>
      <w:r w:rsidR="00DD6B75" w:rsidRPr="00E37160">
        <w:rPr>
          <w:rFonts w:ascii="Arial" w:hAnsi="Arial" w:cs="Arial"/>
          <w:sz w:val="22"/>
          <w:szCs w:val="22"/>
          <w:lang w:val="pl-PL"/>
        </w:rPr>
        <w:t>7, której wzór</w:t>
      </w:r>
      <w:r w:rsidR="00DD6B75" w:rsidRPr="00E37160">
        <w:rPr>
          <w:rFonts w:ascii="Arial" w:hAnsi="Arial" w:cs="Arial"/>
          <w:sz w:val="22"/>
          <w:szCs w:val="22"/>
        </w:rPr>
        <w:t xml:space="preserve"> stanowi załącznik nr </w:t>
      </w:r>
      <w:r w:rsidR="00841D92">
        <w:rPr>
          <w:rFonts w:ascii="Arial" w:hAnsi="Arial" w:cs="Arial"/>
          <w:sz w:val="22"/>
          <w:szCs w:val="22"/>
          <w:lang w:val="pl-PL"/>
        </w:rPr>
        <w:t>7.5</w:t>
      </w:r>
      <w:r w:rsidR="00DD6B75" w:rsidRPr="00E37160">
        <w:rPr>
          <w:rFonts w:ascii="Arial" w:hAnsi="Arial" w:cs="Arial"/>
          <w:sz w:val="22"/>
          <w:szCs w:val="22"/>
          <w:lang w:val="pl-PL"/>
        </w:rPr>
        <w:t xml:space="preserve"> </w:t>
      </w:r>
      <w:r w:rsidR="00DD6B75" w:rsidRPr="00E37160">
        <w:rPr>
          <w:rFonts w:ascii="Arial" w:hAnsi="Arial" w:cs="Arial"/>
          <w:sz w:val="22"/>
          <w:szCs w:val="22"/>
        </w:rPr>
        <w:t xml:space="preserve"> do</w:t>
      </w:r>
      <w:r w:rsidR="00DD6B75" w:rsidRPr="00E37160">
        <w:rPr>
          <w:rFonts w:ascii="Arial" w:hAnsi="Arial" w:cs="Arial"/>
          <w:sz w:val="22"/>
          <w:szCs w:val="22"/>
          <w:lang w:val="pl-PL"/>
        </w:rPr>
        <w:t xml:space="preserve"> </w:t>
      </w:r>
      <w:r w:rsidR="00DD6B75" w:rsidRPr="00E37160">
        <w:rPr>
          <w:rFonts w:ascii="Arial" w:hAnsi="Arial" w:cs="Arial"/>
          <w:sz w:val="22"/>
          <w:szCs w:val="22"/>
        </w:rPr>
        <w:t>niniejszego Regulaminu</w:t>
      </w:r>
      <w:r w:rsidRPr="00E37160">
        <w:rPr>
          <w:rFonts w:ascii="Arial" w:hAnsi="Arial" w:cs="Arial"/>
          <w:sz w:val="22"/>
          <w:szCs w:val="22"/>
          <w:lang w:val="pl-PL"/>
        </w:rPr>
        <w:t>.</w:t>
      </w:r>
    </w:p>
    <w:p w14:paraId="3105EEB1" w14:textId="77777777" w:rsidR="000B72F6" w:rsidRPr="00E37160" w:rsidRDefault="00993382" w:rsidP="003A3602">
      <w:pPr>
        <w:pStyle w:val="Akapitzlist"/>
        <w:numPr>
          <w:ilvl w:val="2"/>
          <w:numId w:val="63"/>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Jeżeli Wnioskodawca nie </w:t>
      </w:r>
      <w:r w:rsidR="006E149C" w:rsidRPr="00E37160">
        <w:rPr>
          <w:rFonts w:ascii="Arial" w:hAnsi="Arial" w:cs="Arial"/>
          <w:sz w:val="22"/>
          <w:szCs w:val="22"/>
          <w:lang w:val="pl-PL"/>
        </w:rPr>
        <w:t xml:space="preserve">uzupełni lub nie </w:t>
      </w:r>
      <w:r w:rsidR="00191467" w:rsidRPr="00E37160">
        <w:rPr>
          <w:rFonts w:ascii="Arial" w:hAnsi="Arial" w:cs="Arial"/>
          <w:sz w:val="22"/>
          <w:szCs w:val="22"/>
          <w:lang w:val="pl-PL"/>
        </w:rPr>
        <w:t>poprawi</w:t>
      </w:r>
      <w:r w:rsidRPr="00E37160">
        <w:rPr>
          <w:rFonts w:ascii="Arial" w:hAnsi="Arial" w:cs="Arial"/>
          <w:sz w:val="22"/>
          <w:szCs w:val="22"/>
          <w:lang w:val="pl-PL"/>
        </w:rPr>
        <w:t xml:space="preserve"> wniosku w wyznaczonym terminie lub zrobi to niezgodnie z zakresem określonym w wezwaniu,</w:t>
      </w:r>
      <w:r w:rsidR="002E3A88" w:rsidRPr="00E37160">
        <w:rPr>
          <w:rFonts w:ascii="Arial" w:hAnsi="Arial" w:cs="Arial"/>
          <w:sz w:val="22"/>
          <w:szCs w:val="22"/>
          <w:lang w:val="pl-PL"/>
        </w:rPr>
        <w:t xml:space="preserve"> </w:t>
      </w:r>
      <w:r w:rsidRPr="00E37160">
        <w:rPr>
          <w:rFonts w:ascii="Arial" w:hAnsi="Arial" w:cs="Arial"/>
          <w:sz w:val="22"/>
          <w:szCs w:val="22"/>
          <w:lang w:val="pl-PL"/>
        </w:rPr>
        <w:t xml:space="preserve">ION oceni projekt na podstawie wersji wniosku, która została przekazana </w:t>
      </w:r>
      <w:r w:rsidR="004437F6" w:rsidRPr="00E37160">
        <w:rPr>
          <w:rFonts w:ascii="Arial" w:hAnsi="Arial" w:cs="Arial"/>
          <w:sz w:val="22"/>
          <w:szCs w:val="22"/>
          <w:lang w:val="pl-PL"/>
        </w:rPr>
        <w:t>przez</w:t>
      </w:r>
      <w:r w:rsidR="00DD6B75" w:rsidRPr="00E37160">
        <w:rPr>
          <w:rFonts w:ascii="Arial" w:hAnsi="Arial" w:cs="Arial"/>
          <w:sz w:val="22"/>
          <w:szCs w:val="22"/>
          <w:lang w:val="pl-PL"/>
        </w:rPr>
        <w:t xml:space="preserve"> ION </w:t>
      </w:r>
      <w:r w:rsidRPr="00E37160">
        <w:rPr>
          <w:rFonts w:ascii="Arial" w:hAnsi="Arial" w:cs="Arial"/>
          <w:sz w:val="22"/>
          <w:szCs w:val="22"/>
          <w:lang w:val="pl-PL"/>
        </w:rPr>
        <w:t xml:space="preserve">do </w:t>
      </w:r>
      <w:r w:rsidR="006E149C" w:rsidRPr="00E37160">
        <w:rPr>
          <w:rFonts w:ascii="Arial" w:hAnsi="Arial" w:cs="Arial"/>
          <w:sz w:val="22"/>
          <w:szCs w:val="22"/>
          <w:lang w:val="pl-PL"/>
        </w:rPr>
        <w:t>uzupełnienia/</w:t>
      </w:r>
      <w:r w:rsidR="00A90CB0" w:rsidRPr="00E37160">
        <w:rPr>
          <w:rFonts w:ascii="Arial" w:hAnsi="Arial" w:cs="Arial"/>
          <w:sz w:val="22"/>
          <w:szCs w:val="22"/>
          <w:lang w:val="pl-PL"/>
        </w:rPr>
        <w:t>poprawy</w:t>
      </w:r>
      <w:r w:rsidR="007034E8" w:rsidRPr="00E37160">
        <w:rPr>
          <w:rFonts w:ascii="Arial" w:hAnsi="Arial" w:cs="Arial"/>
          <w:sz w:val="22"/>
          <w:szCs w:val="22"/>
          <w:lang w:val="pl-PL"/>
        </w:rPr>
        <w:t xml:space="preserve">. </w:t>
      </w:r>
      <w:r w:rsidR="001E7822" w:rsidRPr="00E37160">
        <w:rPr>
          <w:rFonts w:ascii="Arial" w:hAnsi="Arial" w:cs="Arial"/>
          <w:sz w:val="22"/>
          <w:szCs w:val="22"/>
          <w:lang w:val="pl-PL"/>
        </w:rPr>
        <w:t xml:space="preserve"> Kryterium wspólne dopuszczalności: </w:t>
      </w:r>
      <w:r w:rsidR="001E7822" w:rsidRPr="00E37160">
        <w:rPr>
          <w:rFonts w:ascii="Arial" w:hAnsi="Arial" w:cs="Arial"/>
          <w:b/>
          <w:sz w:val="22"/>
          <w:szCs w:val="22"/>
          <w:lang w:val="pl-PL"/>
        </w:rPr>
        <w:t>Możliwość oceny merytorycznej wniosku</w:t>
      </w:r>
      <w:r w:rsidR="001E7822" w:rsidRPr="00E37160">
        <w:rPr>
          <w:rFonts w:ascii="Arial" w:hAnsi="Arial" w:cs="Arial"/>
          <w:sz w:val="22"/>
          <w:szCs w:val="22"/>
          <w:lang w:val="pl-PL"/>
        </w:rPr>
        <w:t xml:space="preserve"> zostanie uznane za niespełnione bez możliwości kolejnego uzupełnienia/poprawy</w:t>
      </w:r>
      <w:r w:rsidR="001E7822" w:rsidRPr="00E37160">
        <w:rPr>
          <w:rFonts w:ascii="Arial" w:hAnsi="Arial"/>
          <w:sz w:val="22"/>
          <w:lang w:val="pl-PL"/>
        </w:rPr>
        <w:t>.</w:t>
      </w:r>
    </w:p>
    <w:p w14:paraId="4BA2D1A5" w14:textId="77777777" w:rsidR="00F326A0" w:rsidRPr="00E37160" w:rsidRDefault="002C60E2" w:rsidP="003A3602">
      <w:pPr>
        <w:pStyle w:val="Akapitzlist"/>
        <w:numPr>
          <w:ilvl w:val="2"/>
          <w:numId w:val="63"/>
        </w:numPr>
        <w:tabs>
          <w:tab w:val="left" w:pos="851"/>
        </w:tabs>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Ocena negatywna kryterium wspólnego dopuszczalności: </w:t>
      </w:r>
      <w:r w:rsidRPr="00E37160">
        <w:rPr>
          <w:rFonts w:ascii="Arial" w:hAnsi="Arial" w:cs="Arial"/>
          <w:b/>
          <w:sz w:val="22"/>
          <w:szCs w:val="22"/>
          <w:lang w:val="pl-PL"/>
        </w:rPr>
        <w:t xml:space="preserve">Możliwość oceny merytorycznej wniosku uzyskana podczas </w:t>
      </w:r>
      <w:r w:rsidRPr="00E37160">
        <w:rPr>
          <w:rFonts w:ascii="Arial" w:hAnsi="Arial" w:cs="Arial"/>
          <w:sz w:val="22"/>
          <w:szCs w:val="22"/>
          <w:lang w:val="pl-PL"/>
        </w:rPr>
        <w:t>etapu oceny formalnej skutkuje uzyskaniem negatywnej oceny przez projekt w rozumieniu art. 56 ust.5.</w:t>
      </w:r>
      <w:r w:rsidR="00F326A0" w:rsidRPr="00E37160">
        <w:rPr>
          <w:rFonts w:ascii="Arial" w:hAnsi="Arial" w:cs="Arial"/>
          <w:sz w:val="22"/>
          <w:szCs w:val="22"/>
          <w:lang w:val="pl-PL"/>
        </w:rPr>
        <w:t xml:space="preserve"> Projekt jest odrzucany z dalszego postępowania, o czym </w:t>
      </w:r>
      <w:r w:rsidR="00F326A0" w:rsidRPr="00E37160">
        <w:rPr>
          <w:rFonts w:ascii="Arial" w:hAnsi="Arial" w:cs="Arial"/>
          <w:sz w:val="22"/>
          <w:szCs w:val="22"/>
        </w:rPr>
        <w:t xml:space="preserve">Wnioskodawca zostanie poinformowany </w:t>
      </w:r>
      <w:r w:rsidR="00F326A0" w:rsidRPr="00E37160">
        <w:rPr>
          <w:rFonts w:ascii="Arial" w:hAnsi="Arial" w:cs="Arial"/>
          <w:sz w:val="22"/>
          <w:szCs w:val="22"/>
          <w:lang w:val="pl-PL"/>
        </w:rPr>
        <w:t>pismem.</w:t>
      </w:r>
    </w:p>
    <w:p w14:paraId="40517C83" w14:textId="77777777" w:rsidR="00560507" w:rsidRPr="00E37160" w:rsidRDefault="00560507" w:rsidP="00F326A0">
      <w:pPr>
        <w:pStyle w:val="Akapitzlist"/>
        <w:tabs>
          <w:tab w:val="left" w:pos="851"/>
        </w:tabs>
        <w:autoSpaceDE w:val="0"/>
        <w:autoSpaceDN w:val="0"/>
        <w:adjustRightInd w:val="0"/>
        <w:spacing w:before="120" w:after="120" w:line="271" w:lineRule="auto"/>
        <w:ind w:left="0"/>
        <w:contextualSpacing w:val="0"/>
        <w:jc w:val="center"/>
        <w:rPr>
          <w:rFonts w:ascii="Arial" w:hAnsi="Arial" w:cs="Arial"/>
          <w:sz w:val="22"/>
          <w:szCs w:val="22"/>
          <w:lang w:val="pl-PL"/>
        </w:rPr>
      </w:pPr>
    </w:p>
    <w:p w14:paraId="112271B4" w14:textId="77777777" w:rsidR="00560507" w:rsidRPr="00E37160" w:rsidRDefault="00560507" w:rsidP="00CC51A2">
      <w:pPr>
        <w:pStyle w:val="Styl6"/>
        <w:rPr>
          <w:rFonts w:cs="Arial"/>
          <w:sz w:val="22"/>
        </w:rPr>
      </w:pPr>
      <w:bookmarkStart w:id="301" w:name="_Toc200089390"/>
      <w:r w:rsidRPr="00E37160">
        <w:t>I</w:t>
      </w:r>
      <w:r w:rsidR="006F79FE" w:rsidRPr="00E37160">
        <w:t>I</w:t>
      </w:r>
      <w:r w:rsidRPr="00E37160">
        <w:t xml:space="preserve"> etap – ocena mer</w:t>
      </w:r>
      <w:r w:rsidR="00A80387" w:rsidRPr="00E37160">
        <w:rPr>
          <w:lang w:val="pl-PL"/>
        </w:rPr>
        <w:t>y</w:t>
      </w:r>
      <w:proofErr w:type="spellStart"/>
      <w:r w:rsidRPr="00E37160">
        <w:t>toryczna</w:t>
      </w:r>
      <w:proofErr w:type="spellEnd"/>
      <w:r w:rsidRPr="00E37160">
        <w:t xml:space="preserve"> pierwszego stopnia</w:t>
      </w:r>
      <w:bookmarkEnd w:id="301"/>
    </w:p>
    <w:p w14:paraId="7170BE22" w14:textId="77777777" w:rsidR="00560507" w:rsidRPr="00E37160" w:rsidRDefault="00560507" w:rsidP="00F326A0">
      <w:pPr>
        <w:pStyle w:val="Akapitzlist"/>
        <w:tabs>
          <w:tab w:val="left" w:pos="851"/>
        </w:tabs>
        <w:autoSpaceDE w:val="0"/>
        <w:autoSpaceDN w:val="0"/>
        <w:adjustRightInd w:val="0"/>
        <w:spacing w:before="120" w:after="120" w:line="271" w:lineRule="auto"/>
        <w:ind w:left="0"/>
        <w:contextualSpacing w:val="0"/>
        <w:jc w:val="center"/>
        <w:rPr>
          <w:rFonts w:ascii="Arial" w:hAnsi="Arial" w:cs="Arial"/>
          <w:sz w:val="22"/>
          <w:szCs w:val="22"/>
          <w:lang w:val="pl-PL"/>
        </w:rPr>
      </w:pPr>
    </w:p>
    <w:p w14:paraId="0D3B23F4" w14:textId="77777777" w:rsidR="001E7822" w:rsidRPr="00E37160" w:rsidRDefault="005E6671" w:rsidP="003A3602">
      <w:pPr>
        <w:pStyle w:val="Akapitzlist"/>
        <w:numPr>
          <w:ilvl w:val="0"/>
          <w:numId w:val="81"/>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O</w:t>
      </w:r>
      <w:r w:rsidR="005E0EED" w:rsidRPr="00E37160">
        <w:rPr>
          <w:rFonts w:ascii="Arial" w:hAnsi="Arial" w:cs="Arial"/>
          <w:sz w:val="22"/>
          <w:szCs w:val="22"/>
          <w:lang w:val="pl-PL"/>
        </w:rPr>
        <w:t xml:space="preserve">cenie merytorycznej pierwszego stopnia podlegają te wnioski, które zostały zakwalifikowane do II etapu oceny tj. spełniły kryterium </w:t>
      </w:r>
      <w:r w:rsidR="009D2393" w:rsidRPr="00E37160">
        <w:rPr>
          <w:rFonts w:ascii="Arial" w:hAnsi="Arial" w:cs="Arial"/>
          <w:sz w:val="22"/>
          <w:szCs w:val="22"/>
          <w:lang w:val="pl-PL"/>
        </w:rPr>
        <w:t xml:space="preserve">wspólne dopuszczalności </w:t>
      </w:r>
      <w:r w:rsidR="009D2393" w:rsidRPr="00E37160">
        <w:rPr>
          <w:rFonts w:ascii="Arial" w:hAnsi="Arial" w:cs="Arial"/>
          <w:b/>
          <w:sz w:val="22"/>
          <w:szCs w:val="22"/>
          <w:lang w:val="pl-PL"/>
        </w:rPr>
        <w:t>Możliwość oceny merytorycznej wniosku i/lub, w których dokonano skuteczne</w:t>
      </w:r>
      <w:r w:rsidR="00082E9A" w:rsidRPr="00E37160">
        <w:rPr>
          <w:rFonts w:ascii="Arial" w:hAnsi="Arial" w:cs="Arial"/>
          <w:b/>
          <w:sz w:val="22"/>
          <w:szCs w:val="22"/>
          <w:lang w:val="pl-PL"/>
        </w:rPr>
        <w:t>go/</w:t>
      </w:r>
      <w:r w:rsidR="009D2393" w:rsidRPr="00E37160">
        <w:rPr>
          <w:rFonts w:ascii="Arial" w:hAnsi="Arial" w:cs="Arial"/>
          <w:b/>
          <w:sz w:val="22"/>
          <w:szCs w:val="22"/>
          <w:lang w:val="pl-PL"/>
        </w:rPr>
        <w:t xml:space="preserve">j </w:t>
      </w:r>
      <w:r w:rsidR="006E149C" w:rsidRPr="00E37160">
        <w:rPr>
          <w:rFonts w:ascii="Arial" w:hAnsi="Arial" w:cs="Arial"/>
          <w:b/>
          <w:sz w:val="22"/>
          <w:szCs w:val="22"/>
          <w:lang w:val="pl-PL"/>
        </w:rPr>
        <w:t>uzupełnienia/</w:t>
      </w:r>
      <w:r w:rsidR="009D2393" w:rsidRPr="00E37160">
        <w:rPr>
          <w:rFonts w:ascii="Arial" w:hAnsi="Arial" w:cs="Arial"/>
          <w:b/>
          <w:sz w:val="22"/>
          <w:szCs w:val="22"/>
          <w:lang w:val="pl-PL"/>
        </w:rPr>
        <w:t>poprawy</w:t>
      </w:r>
      <w:r w:rsidR="006E149C" w:rsidRPr="00E37160">
        <w:rPr>
          <w:rFonts w:ascii="Arial" w:hAnsi="Arial" w:cs="Arial"/>
          <w:b/>
          <w:sz w:val="22"/>
          <w:szCs w:val="22"/>
          <w:lang w:val="pl-PL"/>
        </w:rPr>
        <w:t xml:space="preserve"> </w:t>
      </w:r>
      <w:r w:rsidR="009D2393" w:rsidRPr="00E37160">
        <w:rPr>
          <w:rFonts w:ascii="Arial" w:hAnsi="Arial" w:cs="Arial"/>
          <w:b/>
          <w:sz w:val="22"/>
          <w:szCs w:val="22"/>
          <w:lang w:val="pl-PL"/>
        </w:rPr>
        <w:t>w zakresie tego kryterium na etapie oceny formalnej.</w:t>
      </w:r>
    </w:p>
    <w:p w14:paraId="30DEF606" w14:textId="1AA4A361" w:rsidR="005E6671" w:rsidRPr="00E37160" w:rsidRDefault="005E6671" w:rsidP="003A3602">
      <w:pPr>
        <w:pStyle w:val="Akapitzlist"/>
        <w:numPr>
          <w:ilvl w:val="0"/>
          <w:numId w:val="81"/>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Ocena merytoryczna pierwszego stopnia polega na zweryfikowaniu spełnienia  pozostałych kryteriów wspólnych dopuszczalności</w:t>
      </w:r>
      <w:r w:rsidRPr="00E37160">
        <w:rPr>
          <w:rStyle w:val="Odwoanieprzypisudolnego"/>
          <w:rFonts w:ascii="Arial" w:hAnsi="Arial" w:cs="Arial"/>
          <w:sz w:val="22"/>
          <w:szCs w:val="22"/>
          <w:lang w:val="pl-PL"/>
        </w:rPr>
        <w:footnoteReference w:id="6"/>
      </w:r>
      <w:r w:rsidR="00082E9A" w:rsidRPr="00E37160">
        <w:rPr>
          <w:rFonts w:ascii="Arial" w:hAnsi="Arial" w:cs="Arial"/>
          <w:sz w:val="22"/>
          <w:szCs w:val="22"/>
          <w:lang w:val="pl-PL"/>
        </w:rPr>
        <w:t xml:space="preserve"> </w:t>
      </w:r>
      <w:r w:rsidRPr="00E37160">
        <w:rPr>
          <w:rFonts w:ascii="Arial" w:hAnsi="Arial" w:cs="Arial"/>
          <w:sz w:val="22"/>
          <w:szCs w:val="22"/>
          <w:lang w:val="pl-PL"/>
        </w:rPr>
        <w:t>oraz kryteriów specyficznych dopuszczalności</w:t>
      </w:r>
      <w:r w:rsidR="00B81A74" w:rsidRPr="00E37160">
        <w:rPr>
          <w:rFonts w:ascii="Arial" w:hAnsi="Arial" w:cs="Arial"/>
          <w:sz w:val="22"/>
          <w:szCs w:val="22"/>
          <w:lang w:val="pl-PL"/>
        </w:rPr>
        <w:t xml:space="preserve"> z wyłączeniem kryterium „Negocjacje”</w:t>
      </w:r>
      <w:r w:rsidR="00507DE6" w:rsidRPr="00E37160">
        <w:rPr>
          <w:rFonts w:ascii="Arial" w:hAnsi="Arial" w:cs="Arial"/>
          <w:sz w:val="22"/>
          <w:szCs w:val="22"/>
          <w:lang w:val="pl-PL"/>
        </w:rPr>
        <w:t>. Ocena wniosku na tym etapie dokonywana jest za pomocą K</w:t>
      </w:r>
      <w:r w:rsidRPr="00E37160">
        <w:rPr>
          <w:rFonts w:ascii="Arial" w:hAnsi="Arial" w:cs="Arial"/>
          <w:sz w:val="22"/>
          <w:szCs w:val="22"/>
          <w:lang w:val="pl-PL"/>
        </w:rPr>
        <w:t xml:space="preserve">arty oceny </w:t>
      </w:r>
      <w:r w:rsidR="00507DE6" w:rsidRPr="00E37160">
        <w:rPr>
          <w:rFonts w:ascii="Arial" w:hAnsi="Arial" w:cs="Arial"/>
          <w:sz w:val="22"/>
          <w:szCs w:val="22"/>
          <w:lang w:val="pl-PL"/>
        </w:rPr>
        <w:t xml:space="preserve">merytorycznej pierwszego stopnia </w:t>
      </w:r>
      <w:r w:rsidRPr="00E37160">
        <w:rPr>
          <w:rFonts w:ascii="Arial" w:hAnsi="Arial" w:cs="Arial"/>
          <w:sz w:val="22"/>
          <w:szCs w:val="22"/>
          <w:lang w:val="pl-PL"/>
        </w:rPr>
        <w:t xml:space="preserve">wniosku o </w:t>
      </w:r>
      <w:r w:rsidRPr="00E37160">
        <w:rPr>
          <w:rFonts w:ascii="Arial" w:hAnsi="Arial" w:cs="Arial"/>
          <w:sz w:val="22"/>
          <w:szCs w:val="22"/>
          <w:lang w:val="pl-PL"/>
        </w:rPr>
        <w:lastRenderedPageBreak/>
        <w:t xml:space="preserve">dofinansowanie projektu w postępowaniu konkurencyjnym </w:t>
      </w:r>
      <w:r w:rsidRPr="00E37160">
        <w:rPr>
          <w:rFonts w:ascii="Arial" w:hAnsi="Arial" w:cs="Arial"/>
          <w:sz w:val="22"/>
          <w:szCs w:val="22"/>
        </w:rPr>
        <w:t xml:space="preserve"> w ramach</w:t>
      </w:r>
      <w:r w:rsidRPr="00E37160">
        <w:rPr>
          <w:rFonts w:ascii="Arial" w:hAnsi="Arial" w:cs="Arial"/>
          <w:sz w:val="22"/>
          <w:szCs w:val="22"/>
          <w:lang w:val="pl-PL"/>
        </w:rPr>
        <w:t xml:space="preserve"> FEPZ</w:t>
      </w:r>
      <w:r w:rsidRPr="00E37160">
        <w:rPr>
          <w:rFonts w:ascii="Arial" w:hAnsi="Arial" w:cs="Arial"/>
          <w:sz w:val="22"/>
          <w:szCs w:val="22"/>
        </w:rPr>
        <w:t xml:space="preserve">  20</w:t>
      </w:r>
      <w:r w:rsidRPr="00E37160">
        <w:rPr>
          <w:rFonts w:ascii="Arial" w:hAnsi="Arial" w:cs="Arial"/>
          <w:sz w:val="22"/>
          <w:szCs w:val="22"/>
          <w:lang w:val="pl-PL"/>
        </w:rPr>
        <w:t>21</w:t>
      </w:r>
      <w:r w:rsidRPr="00E37160">
        <w:rPr>
          <w:rFonts w:ascii="Arial" w:hAnsi="Arial" w:cs="Arial"/>
          <w:sz w:val="22"/>
          <w:szCs w:val="22"/>
        </w:rPr>
        <w:t>-202</w:t>
      </w:r>
      <w:r w:rsidRPr="00E37160">
        <w:rPr>
          <w:rFonts w:ascii="Arial" w:hAnsi="Arial" w:cs="Arial"/>
          <w:sz w:val="22"/>
          <w:szCs w:val="22"/>
          <w:lang w:val="pl-PL"/>
        </w:rPr>
        <w:t>7</w:t>
      </w:r>
      <w:r w:rsidR="00507DE6" w:rsidRPr="00E37160">
        <w:rPr>
          <w:rFonts w:ascii="Arial" w:hAnsi="Arial" w:cs="Arial"/>
          <w:sz w:val="22"/>
          <w:szCs w:val="22"/>
          <w:lang w:val="pl-PL"/>
        </w:rPr>
        <w:t xml:space="preserve">, która </w:t>
      </w:r>
      <w:r w:rsidRPr="00E37160">
        <w:rPr>
          <w:rFonts w:ascii="Arial" w:hAnsi="Arial" w:cs="Arial"/>
          <w:sz w:val="22"/>
          <w:szCs w:val="22"/>
        </w:rPr>
        <w:t xml:space="preserve">stanowi załącznik nr </w:t>
      </w:r>
      <w:r w:rsidR="00841D92">
        <w:rPr>
          <w:rFonts w:ascii="Arial" w:hAnsi="Arial" w:cs="Arial"/>
          <w:sz w:val="22"/>
          <w:szCs w:val="22"/>
          <w:lang w:val="pl-PL"/>
        </w:rPr>
        <w:t>7.6</w:t>
      </w:r>
      <w:r w:rsidRPr="00E37160">
        <w:rPr>
          <w:rFonts w:ascii="Arial" w:hAnsi="Arial" w:cs="Arial"/>
          <w:sz w:val="22"/>
          <w:szCs w:val="22"/>
          <w:lang w:val="pl-PL"/>
        </w:rPr>
        <w:t xml:space="preserve"> </w:t>
      </w:r>
      <w:r w:rsidRPr="00E37160">
        <w:rPr>
          <w:rFonts w:ascii="Arial" w:hAnsi="Arial" w:cs="Arial"/>
          <w:sz w:val="22"/>
          <w:szCs w:val="22"/>
        </w:rPr>
        <w:t>do</w:t>
      </w:r>
      <w:r w:rsidRPr="00E37160">
        <w:rPr>
          <w:rFonts w:ascii="Arial" w:hAnsi="Arial" w:cs="Arial"/>
          <w:sz w:val="22"/>
          <w:szCs w:val="22"/>
          <w:lang w:val="pl-PL"/>
        </w:rPr>
        <w:t xml:space="preserve"> </w:t>
      </w:r>
      <w:r w:rsidRPr="00E37160">
        <w:rPr>
          <w:rFonts w:ascii="Arial" w:hAnsi="Arial" w:cs="Arial"/>
          <w:sz w:val="22"/>
          <w:szCs w:val="22"/>
        </w:rPr>
        <w:t>niniejszego Regulamin</w:t>
      </w:r>
      <w:r w:rsidR="00507DE6" w:rsidRPr="00E37160">
        <w:rPr>
          <w:rFonts w:ascii="Arial" w:hAnsi="Arial" w:cs="Arial"/>
          <w:sz w:val="22"/>
          <w:szCs w:val="22"/>
          <w:lang w:val="pl-PL"/>
        </w:rPr>
        <w:t>u.</w:t>
      </w:r>
    </w:p>
    <w:p w14:paraId="7491085D" w14:textId="391C90A3" w:rsidR="00993382" w:rsidRPr="00E37160" w:rsidRDefault="00993382" w:rsidP="003A3602">
      <w:pPr>
        <w:pStyle w:val="Akapitzlist"/>
        <w:numPr>
          <w:ilvl w:val="0"/>
          <w:numId w:val="81"/>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Ocena </w:t>
      </w:r>
      <w:r w:rsidRPr="00E37160">
        <w:rPr>
          <w:rFonts w:ascii="Arial" w:hAnsi="Arial" w:cs="Arial"/>
          <w:sz w:val="22"/>
          <w:szCs w:val="22"/>
          <w:lang w:val="pl-PL"/>
        </w:rPr>
        <w:t xml:space="preserve"> spełniania </w:t>
      </w:r>
      <w:r w:rsidR="00FD7769" w:rsidRPr="00E37160">
        <w:rPr>
          <w:rFonts w:ascii="Arial" w:hAnsi="Arial" w:cs="Arial"/>
          <w:sz w:val="22"/>
          <w:szCs w:val="22"/>
          <w:lang w:val="pl-PL"/>
        </w:rPr>
        <w:t xml:space="preserve">pozostałych kryteriów </w:t>
      </w:r>
      <w:r w:rsidR="00C25E9C" w:rsidRPr="00E37160">
        <w:rPr>
          <w:rFonts w:ascii="Arial" w:hAnsi="Arial" w:cs="Arial"/>
          <w:sz w:val="22"/>
          <w:szCs w:val="22"/>
          <w:lang w:val="pl-PL"/>
        </w:rPr>
        <w:t xml:space="preserve">wspólnych </w:t>
      </w:r>
      <w:r w:rsidR="00FD7769" w:rsidRPr="00E37160">
        <w:rPr>
          <w:rFonts w:ascii="Arial" w:hAnsi="Arial" w:cs="Arial"/>
          <w:sz w:val="22"/>
          <w:szCs w:val="22"/>
          <w:lang w:val="pl-PL"/>
        </w:rPr>
        <w:t>dopuszczalności</w:t>
      </w:r>
      <w:r w:rsidR="00FD7769" w:rsidRPr="00E37160" w:rsidDel="00FD7769">
        <w:rPr>
          <w:rFonts w:ascii="Arial" w:hAnsi="Arial" w:cs="Arial"/>
          <w:sz w:val="22"/>
          <w:szCs w:val="22"/>
          <w:lang w:val="pl-PL"/>
        </w:rPr>
        <w:t xml:space="preserve"> </w:t>
      </w:r>
      <w:r w:rsidR="00FD7769" w:rsidRPr="00E37160">
        <w:rPr>
          <w:rFonts w:ascii="Arial" w:hAnsi="Arial" w:cs="Arial"/>
          <w:sz w:val="22"/>
          <w:szCs w:val="22"/>
          <w:lang w:val="pl-PL"/>
        </w:rPr>
        <w:t xml:space="preserve"> (</w:t>
      </w:r>
      <w:r w:rsidRPr="00E37160">
        <w:rPr>
          <w:rFonts w:ascii="Arial" w:hAnsi="Arial" w:cs="Arial"/>
          <w:sz w:val="22"/>
          <w:szCs w:val="22"/>
        </w:rPr>
        <w:t>będzie dokonywana pod kątem spełniania bądź niespełniania danego kryterium (tj. przypisaniu wartości logicznych „tak”/„nie”</w:t>
      </w:r>
      <w:r w:rsidR="006B4FF7" w:rsidRPr="00E37160">
        <w:rPr>
          <w:rFonts w:ascii="Arial" w:hAnsi="Arial" w:cs="Arial"/>
          <w:sz w:val="22"/>
          <w:szCs w:val="22"/>
          <w:lang w:val="pl-PL"/>
        </w:rPr>
        <w:t>/ „nie dotyczy”</w:t>
      </w:r>
      <w:r w:rsidR="00F63BF2" w:rsidRPr="00E37160" w:rsidDel="00F63BF2">
        <w:rPr>
          <w:rStyle w:val="Odwoanieprzypisudolnego"/>
          <w:rFonts w:ascii="Arial" w:hAnsi="Arial" w:cs="Arial"/>
          <w:sz w:val="22"/>
          <w:szCs w:val="22"/>
          <w:lang w:val="pl-PL"/>
        </w:rPr>
        <w:t xml:space="preserve"> </w:t>
      </w:r>
      <w:r w:rsidR="009243E3">
        <w:rPr>
          <w:rFonts w:ascii="Arial" w:hAnsi="Arial" w:cs="Arial"/>
          <w:sz w:val="22"/>
          <w:szCs w:val="22"/>
          <w:lang w:val="pl-PL"/>
        </w:rPr>
        <w:t>/</w:t>
      </w:r>
      <w:r w:rsidR="00FC1E2A">
        <w:rPr>
          <w:rFonts w:ascii="Arial" w:hAnsi="Arial" w:cs="Arial"/>
          <w:sz w:val="22"/>
          <w:szCs w:val="22"/>
          <w:lang w:val="pl-PL"/>
        </w:rPr>
        <w:t xml:space="preserve"> „</w:t>
      </w:r>
      <w:r w:rsidR="00A02F41">
        <w:rPr>
          <w:rFonts w:ascii="Arial" w:hAnsi="Arial" w:cs="Arial"/>
          <w:sz w:val="22"/>
          <w:szCs w:val="22"/>
          <w:lang w:val="pl-PL"/>
        </w:rPr>
        <w:t>do negocjacji</w:t>
      </w:r>
      <w:r w:rsidR="00F25BF8">
        <w:rPr>
          <w:rFonts w:ascii="Arial" w:hAnsi="Arial" w:cs="Arial"/>
          <w:sz w:val="22"/>
          <w:szCs w:val="22"/>
          <w:lang w:val="pl-PL"/>
        </w:rPr>
        <w:t>”</w:t>
      </w:r>
      <w:r w:rsidRPr="00E37160">
        <w:rPr>
          <w:rFonts w:ascii="Arial" w:hAnsi="Arial" w:cs="Arial"/>
          <w:sz w:val="22"/>
          <w:szCs w:val="22"/>
        </w:rPr>
        <w:t>).</w:t>
      </w:r>
      <w:r w:rsidR="00EC7DAC" w:rsidRPr="00E37160">
        <w:rPr>
          <w:rFonts w:ascii="Arial" w:hAnsi="Arial" w:cs="Arial"/>
          <w:sz w:val="22"/>
          <w:szCs w:val="22"/>
          <w:lang w:val="pl-PL"/>
        </w:rPr>
        <w:t xml:space="preserve"> </w:t>
      </w:r>
      <w:r w:rsidR="00AD0BB2" w:rsidRPr="00E37160">
        <w:rPr>
          <w:rFonts w:ascii="Arial" w:hAnsi="Arial" w:cs="Arial"/>
          <w:sz w:val="22"/>
          <w:szCs w:val="22"/>
          <w:lang w:val="pl-PL"/>
        </w:rPr>
        <w:t xml:space="preserve">Możliwość wskazania „do negocjacji” </w:t>
      </w:r>
      <w:r w:rsidR="00F25BF8">
        <w:rPr>
          <w:rFonts w:ascii="Arial" w:hAnsi="Arial" w:cs="Arial"/>
          <w:sz w:val="22"/>
          <w:szCs w:val="22"/>
          <w:lang w:val="pl-PL"/>
        </w:rPr>
        <w:t xml:space="preserve">wynika z opisu znaczenia </w:t>
      </w:r>
      <w:r w:rsidR="00AD0BB2" w:rsidRPr="00E37160">
        <w:rPr>
          <w:rFonts w:ascii="Arial" w:hAnsi="Arial" w:cs="Arial"/>
          <w:sz w:val="22"/>
          <w:szCs w:val="22"/>
          <w:lang w:val="pl-PL"/>
        </w:rPr>
        <w:t xml:space="preserve">kryterium </w:t>
      </w:r>
      <w:r w:rsidR="00AD0BB2" w:rsidRPr="00F25BF8">
        <w:rPr>
          <w:rFonts w:ascii="Arial" w:hAnsi="Arial" w:cs="Arial"/>
          <w:b/>
          <w:sz w:val="22"/>
          <w:szCs w:val="22"/>
          <w:lang w:val="pl-PL"/>
        </w:rPr>
        <w:t xml:space="preserve">Zgodność z wymogami pomocy publicznej/de </w:t>
      </w:r>
      <w:proofErr w:type="spellStart"/>
      <w:r w:rsidR="00AD0BB2" w:rsidRPr="00F25BF8">
        <w:rPr>
          <w:rFonts w:ascii="Arial" w:hAnsi="Arial" w:cs="Arial"/>
          <w:b/>
          <w:sz w:val="22"/>
          <w:szCs w:val="22"/>
          <w:lang w:val="pl-PL"/>
        </w:rPr>
        <w:t>minimis</w:t>
      </w:r>
      <w:proofErr w:type="spellEnd"/>
      <w:r w:rsidR="00AD0BB2">
        <w:rPr>
          <w:rFonts w:ascii="Arial" w:hAnsi="Arial" w:cs="Arial"/>
          <w:sz w:val="22"/>
          <w:szCs w:val="22"/>
          <w:lang w:val="pl-PL"/>
        </w:rPr>
        <w:t xml:space="preserve"> </w:t>
      </w:r>
      <w:r w:rsidR="00AD0BB2" w:rsidRPr="00E37160">
        <w:rPr>
          <w:rFonts w:ascii="Arial" w:hAnsi="Arial" w:cs="Arial"/>
          <w:sz w:val="22"/>
          <w:szCs w:val="22"/>
          <w:lang w:val="pl-PL"/>
        </w:rPr>
        <w:t>i oznacza, że oceniający stwierdził, że wniosek wymaga uzupełnienia/poprawy w</w:t>
      </w:r>
      <w:r w:rsidR="00AD0BB2">
        <w:rPr>
          <w:rFonts w:ascii="Arial" w:hAnsi="Arial" w:cs="Arial"/>
          <w:sz w:val="22"/>
          <w:szCs w:val="22"/>
          <w:lang w:val="pl-PL"/>
        </w:rPr>
        <w:t> </w:t>
      </w:r>
      <w:r w:rsidR="00AD0BB2" w:rsidRPr="00E37160">
        <w:rPr>
          <w:rFonts w:ascii="Arial" w:hAnsi="Arial" w:cs="Arial"/>
          <w:sz w:val="22"/>
          <w:szCs w:val="22"/>
          <w:lang w:val="pl-PL"/>
        </w:rPr>
        <w:t>zakresie</w:t>
      </w:r>
      <w:r w:rsidR="00F25BF8">
        <w:rPr>
          <w:rFonts w:ascii="Arial" w:hAnsi="Arial" w:cs="Arial"/>
          <w:sz w:val="22"/>
          <w:szCs w:val="22"/>
          <w:lang w:val="pl-PL"/>
        </w:rPr>
        <w:t xml:space="preserve"> tego</w:t>
      </w:r>
      <w:r w:rsidR="00AD0BB2" w:rsidRPr="00E37160">
        <w:rPr>
          <w:rFonts w:ascii="Arial" w:hAnsi="Arial" w:cs="Arial"/>
          <w:sz w:val="22"/>
          <w:szCs w:val="22"/>
          <w:lang w:val="pl-PL"/>
        </w:rPr>
        <w:t xml:space="preserve"> kryterium</w:t>
      </w:r>
      <w:r w:rsidR="00F25BF8">
        <w:rPr>
          <w:rFonts w:ascii="Arial" w:hAnsi="Arial" w:cs="Arial"/>
          <w:sz w:val="22"/>
          <w:szCs w:val="22"/>
          <w:lang w:val="pl-PL"/>
        </w:rPr>
        <w:t>.</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43"/>
        <w:gridCol w:w="2693"/>
        <w:gridCol w:w="3969"/>
      </w:tblGrid>
      <w:tr w:rsidR="00C2614A" w:rsidRPr="00E37160" w14:paraId="002C457A" w14:textId="77777777" w:rsidTr="00E87566">
        <w:trPr>
          <w:tblHeader/>
        </w:trPr>
        <w:tc>
          <w:tcPr>
            <w:tcW w:w="9180" w:type="dxa"/>
            <w:gridSpan w:val="4"/>
          </w:tcPr>
          <w:p w14:paraId="7AFABCDC" w14:textId="77777777" w:rsidR="00C2614A" w:rsidRPr="00E37160" w:rsidRDefault="009E7783" w:rsidP="00E87566">
            <w:pPr>
              <w:spacing w:before="120" w:after="120" w:line="271" w:lineRule="auto"/>
              <w:rPr>
                <w:rFonts w:ascii="Arial" w:hAnsi="Arial" w:cs="Arial"/>
                <w:b/>
                <w:sz w:val="22"/>
                <w:szCs w:val="22"/>
              </w:rPr>
            </w:pPr>
            <w:r w:rsidRPr="00E37160">
              <w:rPr>
                <w:rFonts w:ascii="Arial" w:hAnsi="Arial" w:cs="Arial"/>
                <w:b/>
                <w:sz w:val="22"/>
                <w:szCs w:val="22"/>
              </w:rPr>
              <w:t>P</w:t>
            </w:r>
            <w:r w:rsidR="00C2614A" w:rsidRPr="00E37160">
              <w:rPr>
                <w:rFonts w:ascii="Arial" w:hAnsi="Arial" w:cs="Arial"/>
                <w:b/>
                <w:sz w:val="22"/>
                <w:szCs w:val="22"/>
              </w:rPr>
              <w:t>ozostałe kryteria wspólne dopuszczalności</w:t>
            </w:r>
          </w:p>
        </w:tc>
      </w:tr>
      <w:tr w:rsidR="00C2614A" w:rsidRPr="00E37160" w14:paraId="48BF7D52" w14:textId="77777777" w:rsidTr="00E87566">
        <w:trPr>
          <w:tblHeader/>
        </w:trPr>
        <w:tc>
          <w:tcPr>
            <w:tcW w:w="675" w:type="dxa"/>
          </w:tcPr>
          <w:p w14:paraId="3D720F0B" w14:textId="77777777" w:rsidR="00C2614A" w:rsidRPr="00E37160" w:rsidRDefault="00C2614A" w:rsidP="00E87566">
            <w:pPr>
              <w:pStyle w:val="Akapitzlist"/>
              <w:spacing w:before="120" w:after="120" w:line="271" w:lineRule="auto"/>
              <w:ind w:left="0"/>
              <w:contextualSpacing w:val="0"/>
              <w:rPr>
                <w:rFonts w:ascii="Arial" w:hAnsi="Arial"/>
                <w:sz w:val="22"/>
                <w:lang w:val="pl-PL"/>
              </w:rPr>
            </w:pPr>
            <w:r w:rsidRPr="00E37160">
              <w:rPr>
                <w:rFonts w:ascii="Arial" w:hAnsi="Arial"/>
                <w:sz w:val="22"/>
                <w:lang w:val="pl-PL"/>
              </w:rPr>
              <w:t>L.p.</w:t>
            </w:r>
          </w:p>
        </w:tc>
        <w:tc>
          <w:tcPr>
            <w:tcW w:w="1843" w:type="dxa"/>
          </w:tcPr>
          <w:p w14:paraId="5BB7FBE7"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Nazwa kryterium</w:t>
            </w:r>
          </w:p>
        </w:tc>
        <w:tc>
          <w:tcPr>
            <w:tcW w:w="2693" w:type="dxa"/>
          </w:tcPr>
          <w:p w14:paraId="3C47AC27"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Definicja kryterium</w:t>
            </w:r>
          </w:p>
        </w:tc>
        <w:tc>
          <w:tcPr>
            <w:tcW w:w="3969" w:type="dxa"/>
          </w:tcPr>
          <w:p w14:paraId="24A428D7"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Opis znaczenia kryterium</w:t>
            </w:r>
          </w:p>
        </w:tc>
      </w:tr>
      <w:tr w:rsidR="00C2614A" w:rsidRPr="00E37160" w14:paraId="65F8A58B" w14:textId="77777777" w:rsidTr="00E87566">
        <w:tc>
          <w:tcPr>
            <w:tcW w:w="675" w:type="dxa"/>
          </w:tcPr>
          <w:p w14:paraId="75379BFC" w14:textId="77777777" w:rsidR="00C2614A" w:rsidRPr="00965251" w:rsidRDefault="00C2614A" w:rsidP="00295C8C">
            <w:pPr>
              <w:pStyle w:val="Akapitzlist"/>
              <w:numPr>
                <w:ilvl w:val="0"/>
                <w:numId w:val="66"/>
              </w:numPr>
              <w:spacing w:before="120" w:after="120" w:line="271" w:lineRule="auto"/>
              <w:ind w:left="0" w:firstLine="0"/>
              <w:contextualSpacing w:val="0"/>
              <w:rPr>
                <w:rFonts w:ascii="Arial" w:hAnsi="Arial"/>
                <w:b/>
                <w:bCs/>
                <w:sz w:val="22"/>
                <w:lang w:val="pl-PL"/>
              </w:rPr>
            </w:pPr>
          </w:p>
        </w:tc>
        <w:tc>
          <w:tcPr>
            <w:tcW w:w="1843" w:type="dxa"/>
          </w:tcPr>
          <w:p w14:paraId="716813A5" w14:textId="725EDDBE" w:rsidR="00C2614A" w:rsidRPr="00965251" w:rsidRDefault="00841D92" w:rsidP="00E87566">
            <w:pPr>
              <w:spacing w:before="120" w:after="120" w:line="271" w:lineRule="auto"/>
              <w:rPr>
                <w:rFonts w:ascii="Arial" w:hAnsi="Arial" w:cs="Arial"/>
                <w:b/>
                <w:bCs/>
                <w:sz w:val="22"/>
                <w:szCs w:val="22"/>
              </w:rPr>
            </w:pPr>
            <w:r w:rsidRPr="00965251">
              <w:rPr>
                <w:rFonts w:ascii="Arial" w:eastAsia="MyriadPro-Regular" w:hAnsi="Arial" w:cs="Arial"/>
                <w:b/>
                <w:bCs/>
                <w:sz w:val="22"/>
                <w:szCs w:val="22"/>
              </w:rPr>
              <w:t>Kwalifikowalność Wnioskodawcy</w:t>
            </w:r>
          </w:p>
        </w:tc>
        <w:tc>
          <w:tcPr>
            <w:tcW w:w="2693" w:type="dxa"/>
          </w:tcPr>
          <w:p w14:paraId="3429A293" w14:textId="77777777" w:rsidR="00841D92" w:rsidRPr="00841D92" w:rsidRDefault="00841D92" w:rsidP="00841D92">
            <w:pPr>
              <w:spacing w:before="120" w:after="120" w:line="271" w:lineRule="auto"/>
              <w:rPr>
                <w:rFonts w:ascii="Arial" w:hAnsi="Arial" w:cs="Arial"/>
                <w:sz w:val="22"/>
                <w:szCs w:val="22"/>
              </w:rPr>
            </w:pPr>
            <w:r w:rsidRPr="00841D92">
              <w:rPr>
                <w:rFonts w:ascii="Arial" w:hAnsi="Arial" w:cs="Arial"/>
                <w:sz w:val="22"/>
                <w:szCs w:val="22"/>
              </w:rPr>
              <w:t xml:space="preserve">Wnioskodawca kwalifikuje się do otrzymania wsparcia wyłącznie w sytuacji, gdy jest podmiotem uprawnionym do aplikowania zarówno na etapie złożenia wniosku o dofinansowanie, jak na etapie podpisania umowy  o dofinansowanie. </w:t>
            </w:r>
          </w:p>
          <w:p w14:paraId="3C4EB5FF" w14:textId="77777777" w:rsidR="00841D92" w:rsidRPr="00841D92" w:rsidRDefault="00841D92" w:rsidP="00841D92">
            <w:pPr>
              <w:spacing w:before="120" w:after="120" w:line="271" w:lineRule="auto"/>
              <w:rPr>
                <w:rFonts w:ascii="Arial" w:hAnsi="Arial" w:cs="Arial"/>
                <w:sz w:val="22"/>
                <w:szCs w:val="22"/>
              </w:rPr>
            </w:pPr>
            <w:r w:rsidRPr="00841D92">
              <w:rPr>
                <w:rFonts w:ascii="Arial" w:hAnsi="Arial" w:cs="Arial"/>
                <w:sz w:val="22"/>
                <w:szCs w:val="22"/>
              </w:rPr>
              <w:t>Wnioskodawca nie podlega wykluczeniu z ubiegania się o dofinansowanie.</w:t>
            </w:r>
          </w:p>
          <w:p w14:paraId="32A8D440" w14:textId="77777777" w:rsidR="00841D92" w:rsidRPr="00841D92" w:rsidRDefault="00841D92" w:rsidP="00841D92">
            <w:pPr>
              <w:spacing w:before="120" w:after="120" w:line="271" w:lineRule="auto"/>
              <w:rPr>
                <w:rFonts w:ascii="Arial" w:hAnsi="Arial" w:cs="Arial"/>
                <w:sz w:val="22"/>
                <w:szCs w:val="22"/>
              </w:rPr>
            </w:pPr>
            <w:r w:rsidRPr="00841D92">
              <w:rPr>
                <w:rFonts w:ascii="Arial" w:hAnsi="Arial" w:cs="Arial"/>
                <w:sz w:val="22"/>
                <w:szCs w:val="22"/>
              </w:rPr>
              <w:t>O dofinansowanie nie mogą ubiegać się wnioskodawcy:</w:t>
            </w:r>
          </w:p>
          <w:p w14:paraId="11E36236" w14:textId="77777777" w:rsidR="00841D92" w:rsidRPr="00841D92" w:rsidRDefault="00841D92" w:rsidP="00841D92">
            <w:pPr>
              <w:spacing w:before="120" w:after="120" w:line="271" w:lineRule="auto"/>
              <w:rPr>
                <w:rFonts w:ascii="Arial" w:hAnsi="Arial" w:cs="Arial"/>
                <w:sz w:val="22"/>
                <w:szCs w:val="22"/>
              </w:rPr>
            </w:pPr>
            <w:r w:rsidRPr="00841D92">
              <w:rPr>
                <w:rFonts w:ascii="Arial" w:hAnsi="Arial" w:cs="Arial"/>
                <w:sz w:val="22"/>
                <w:szCs w:val="22"/>
              </w:rPr>
              <w:t>1)</w:t>
            </w:r>
            <w:r w:rsidRPr="00841D92">
              <w:rPr>
                <w:rFonts w:ascii="Arial" w:hAnsi="Arial" w:cs="Arial"/>
                <w:sz w:val="22"/>
                <w:szCs w:val="22"/>
              </w:rPr>
              <w:tab/>
              <w:t>wobec których orzeczono zakaz dostępu do środków funduszy europejskich na podstawie odrębnych przepisów, w tym:</w:t>
            </w:r>
          </w:p>
          <w:p w14:paraId="5F20F679" w14:textId="77777777" w:rsidR="00C2614A" w:rsidRDefault="00841D92" w:rsidP="00841D92">
            <w:pPr>
              <w:spacing w:before="120" w:after="120" w:line="271" w:lineRule="auto"/>
              <w:rPr>
                <w:rFonts w:ascii="Arial" w:hAnsi="Arial" w:cs="Arial"/>
                <w:sz w:val="22"/>
                <w:szCs w:val="22"/>
              </w:rPr>
            </w:pPr>
            <w:r>
              <w:rPr>
                <w:rFonts w:ascii="Arial" w:hAnsi="Arial" w:cs="Arial"/>
                <w:sz w:val="22"/>
                <w:szCs w:val="22"/>
              </w:rPr>
              <w:t>-</w:t>
            </w:r>
            <w:r w:rsidRPr="00841D92">
              <w:rPr>
                <w:rFonts w:ascii="Arial" w:hAnsi="Arial" w:cs="Arial"/>
                <w:sz w:val="22"/>
                <w:szCs w:val="22"/>
              </w:rPr>
              <w:tab/>
              <w:t xml:space="preserve">art. 207 ust. 4 ustawy z dnia 27 sierpnia 2009 r. o finansach publicznych (Dz. U. z 2022 r. poz. 1634 z </w:t>
            </w:r>
            <w:proofErr w:type="spellStart"/>
            <w:r w:rsidRPr="00841D92">
              <w:rPr>
                <w:rFonts w:ascii="Arial" w:hAnsi="Arial" w:cs="Arial"/>
                <w:sz w:val="22"/>
                <w:szCs w:val="22"/>
              </w:rPr>
              <w:t>późn</w:t>
            </w:r>
            <w:proofErr w:type="spellEnd"/>
            <w:r w:rsidRPr="00841D92">
              <w:rPr>
                <w:rFonts w:ascii="Arial" w:hAnsi="Arial" w:cs="Arial"/>
                <w:sz w:val="22"/>
                <w:szCs w:val="22"/>
              </w:rPr>
              <w:t>. zm.),</w:t>
            </w:r>
          </w:p>
          <w:p w14:paraId="4BF61BC4" w14:textId="3BCB206C" w:rsidR="00841D92" w:rsidRPr="00841D92" w:rsidRDefault="00841D92" w:rsidP="00841D92">
            <w:pPr>
              <w:spacing w:before="120" w:after="120" w:line="271" w:lineRule="auto"/>
              <w:rPr>
                <w:rFonts w:ascii="Arial" w:hAnsi="Arial" w:cs="Arial"/>
                <w:sz w:val="22"/>
                <w:szCs w:val="22"/>
              </w:rPr>
            </w:pPr>
            <w:r>
              <w:rPr>
                <w:rFonts w:ascii="Arial" w:hAnsi="Arial" w:cs="Arial"/>
                <w:sz w:val="22"/>
                <w:szCs w:val="22"/>
              </w:rPr>
              <w:t>-</w:t>
            </w:r>
            <w:r w:rsidRPr="00841D92">
              <w:rPr>
                <w:rFonts w:ascii="Arial" w:hAnsi="Arial" w:cs="Arial"/>
                <w:sz w:val="22"/>
                <w:szCs w:val="22"/>
              </w:rPr>
              <w:tab/>
              <w:t xml:space="preserve">art. 12 ust. 1 pkt 1 ustawy z dnia 15 </w:t>
            </w:r>
            <w:r w:rsidRPr="00841D92">
              <w:rPr>
                <w:rFonts w:ascii="Arial" w:hAnsi="Arial" w:cs="Arial"/>
                <w:sz w:val="22"/>
                <w:szCs w:val="22"/>
              </w:rPr>
              <w:lastRenderedPageBreak/>
              <w:t>czerwca 2012 r. o skutkach powierzania wykonywania pracy cudzoziemcom przebywającym wbrew przepisom na terytorium Rzeczypospolitej Polskiej (Dz. U. z 2021 poz. 1745),</w:t>
            </w:r>
          </w:p>
          <w:p w14:paraId="3B94153B" w14:textId="43C6C978" w:rsidR="00841D92" w:rsidRPr="00841D92" w:rsidRDefault="00841D92" w:rsidP="00841D92">
            <w:pPr>
              <w:spacing w:before="120" w:after="120" w:line="271" w:lineRule="auto"/>
              <w:rPr>
                <w:rFonts w:ascii="Arial" w:hAnsi="Arial" w:cs="Arial"/>
                <w:sz w:val="22"/>
                <w:szCs w:val="22"/>
              </w:rPr>
            </w:pPr>
            <w:r>
              <w:rPr>
                <w:rFonts w:ascii="Arial" w:hAnsi="Arial" w:cs="Arial"/>
                <w:sz w:val="22"/>
                <w:szCs w:val="22"/>
              </w:rPr>
              <w:t>-</w:t>
            </w:r>
            <w:r w:rsidRPr="00841D92">
              <w:rPr>
                <w:rFonts w:ascii="Arial" w:hAnsi="Arial" w:cs="Arial"/>
                <w:sz w:val="22"/>
                <w:szCs w:val="22"/>
              </w:rPr>
              <w:tab/>
              <w:t xml:space="preserve">art. 9 ust. 1 pkt 2a ustawy z dnia 28 października 2002 r. o odpowiedzialności podmiotów zbiorowych za czyny zabronione pod groźbą kary (Dz. U. z 2020 r. poz. 358 z </w:t>
            </w:r>
            <w:proofErr w:type="spellStart"/>
            <w:r w:rsidRPr="00841D92">
              <w:rPr>
                <w:rFonts w:ascii="Arial" w:hAnsi="Arial" w:cs="Arial"/>
                <w:sz w:val="22"/>
                <w:szCs w:val="22"/>
              </w:rPr>
              <w:t>późn</w:t>
            </w:r>
            <w:proofErr w:type="spellEnd"/>
            <w:r w:rsidRPr="00841D92">
              <w:rPr>
                <w:rFonts w:ascii="Arial" w:hAnsi="Arial" w:cs="Arial"/>
                <w:sz w:val="22"/>
                <w:szCs w:val="22"/>
              </w:rPr>
              <w:t>. zm.),</w:t>
            </w:r>
          </w:p>
          <w:p w14:paraId="3AFF48E8" w14:textId="77777777" w:rsidR="00841D92" w:rsidRPr="00841D92" w:rsidRDefault="00841D92" w:rsidP="00841D92">
            <w:pPr>
              <w:spacing w:before="120" w:after="120" w:line="271" w:lineRule="auto"/>
              <w:rPr>
                <w:rFonts w:ascii="Arial" w:hAnsi="Arial" w:cs="Arial"/>
                <w:sz w:val="22"/>
                <w:szCs w:val="22"/>
              </w:rPr>
            </w:pPr>
            <w:r w:rsidRPr="00841D92">
              <w:rPr>
                <w:rFonts w:ascii="Arial" w:hAnsi="Arial" w:cs="Arial"/>
                <w:sz w:val="22"/>
                <w:szCs w:val="22"/>
              </w:rPr>
              <w:t>2)</w:t>
            </w:r>
            <w:r w:rsidRPr="00841D92">
              <w:rPr>
                <w:rFonts w:ascii="Arial" w:hAnsi="Arial" w:cs="Arial"/>
                <w:sz w:val="22"/>
                <w:szCs w:val="22"/>
              </w:rPr>
              <w:tab/>
              <w:t xml:space="preserve">wobec których zakazane zostało udzielanie bezpośredniego lub pośredniego wsparcia ze środków unijnych na podstawie art 1 ustawy </w:t>
            </w:r>
          </w:p>
          <w:p w14:paraId="6E9CC944" w14:textId="77777777" w:rsidR="00841D92" w:rsidRPr="00841D92" w:rsidRDefault="00841D92" w:rsidP="00841D92">
            <w:pPr>
              <w:spacing w:before="120" w:after="120" w:line="271" w:lineRule="auto"/>
              <w:rPr>
                <w:rFonts w:ascii="Arial" w:hAnsi="Arial" w:cs="Arial"/>
                <w:sz w:val="22"/>
                <w:szCs w:val="22"/>
              </w:rPr>
            </w:pPr>
            <w:r w:rsidRPr="00841D92">
              <w:rPr>
                <w:rFonts w:ascii="Arial" w:hAnsi="Arial" w:cs="Arial"/>
                <w:sz w:val="22"/>
                <w:szCs w:val="22"/>
              </w:rPr>
              <w:t>z dnia 13 kwietnia 2022 r. o szczególnych rozwiązaniach w zakresie przeciwdziałania wspieraniu agresji na Ukrainę oraz służących ochronie bezpieczeństwa narodowego (Dz. U. poz. 835),</w:t>
            </w:r>
          </w:p>
          <w:p w14:paraId="0FE21F81" w14:textId="77777777" w:rsidR="00841D92" w:rsidRPr="00841D92" w:rsidRDefault="00841D92" w:rsidP="00841D92">
            <w:pPr>
              <w:spacing w:before="120" w:after="120" w:line="271" w:lineRule="auto"/>
              <w:rPr>
                <w:rFonts w:ascii="Arial" w:hAnsi="Arial" w:cs="Arial"/>
                <w:sz w:val="22"/>
                <w:szCs w:val="22"/>
              </w:rPr>
            </w:pPr>
            <w:r w:rsidRPr="00841D92">
              <w:rPr>
                <w:rFonts w:ascii="Arial" w:hAnsi="Arial" w:cs="Arial"/>
                <w:sz w:val="22"/>
                <w:szCs w:val="22"/>
              </w:rPr>
              <w:t>3)</w:t>
            </w:r>
            <w:r w:rsidRPr="00841D92">
              <w:rPr>
                <w:rFonts w:ascii="Arial" w:hAnsi="Arial" w:cs="Arial"/>
                <w:sz w:val="22"/>
                <w:szCs w:val="22"/>
              </w:rPr>
              <w:tab/>
              <w:t xml:space="preserve">którzy podjęli jakiekolwiek działania dyskryminujące  sprzeczne z zasadami, o których mowa w art. 9 ust. 3 Rozporządzenia nr 2021/1060 </w:t>
            </w:r>
          </w:p>
          <w:p w14:paraId="70DF5D9E" w14:textId="77777777" w:rsidR="00841D92" w:rsidRPr="00841D92" w:rsidRDefault="00841D92" w:rsidP="00841D92">
            <w:pPr>
              <w:spacing w:before="120" w:after="120" w:line="271" w:lineRule="auto"/>
              <w:rPr>
                <w:rFonts w:ascii="Arial" w:hAnsi="Arial" w:cs="Arial"/>
                <w:sz w:val="22"/>
                <w:szCs w:val="22"/>
              </w:rPr>
            </w:pPr>
            <w:r w:rsidRPr="00841D92">
              <w:rPr>
                <w:rFonts w:ascii="Arial" w:hAnsi="Arial" w:cs="Arial"/>
                <w:sz w:val="22"/>
                <w:szCs w:val="22"/>
              </w:rPr>
              <w:lastRenderedPageBreak/>
              <w:t>Kryterium uznaje się za spełnione jeśli wszystkie poniższe warunki są spełnione:</w:t>
            </w:r>
          </w:p>
          <w:p w14:paraId="1C7081C7" w14:textId="5E1F5A0C" w:rsidR="006A0670" w:rsidRPr="006A0670" w:rsidRDefault="00841D92" w:rsidP="006A0670">
            <w:pPr>
              <w:spacing w:before="120" w:after="120" w:line="271" w:lineRule="auto"/>
              <w:rPr>
                <w:rFonts w:ascii="Arial" w:hAnsi="Arial" w:cs="Arial"/>
                <w:sz w:val="22"/>
                <w:szCs w:val="22"/>
              </w:rPr>
            </w:pPr>
            <w:r>
              <w:rPr>
                <w:rFonts w:ascii="Arial" w:hAnsi="Arial" w:cs="Arial"/>
                <w:sz w:val="22"/>
                <w:szCs w:val="22"/>
              </w:rPr>
              <w:t>-</w:t>
            </w:r>
            <w:r w:rsidRPr="00841D92">
              <w:rPr>
                <w:rFonts w:ascii="Arial" w:hAnsi="Arial" w:cs="Arial"/>
                <w:sz w:val="22"/>
                <w:szCs w:val="22"/>
              </w:rPr>
              <w:tab/>
              <w:t>zgodność statusu prawnego wnioskodawcy z typami potencjalnych beneficjentów danego Działania/typu projektu określonymi w Regulaminie wyboru projektów. Typ wnioskodawcy</w:t>
            </w:r>
            <w:r w:rsidR="006A0670">
              <w:t xml:space="preserve"> </w:t>
            </w:r>
            <w:r w:rsidR="006A0670" w:rsidRPr="006A0670">
              <w:rPr>
                <w:rFonts w:ascii="Arial" w:hAnsi="Arial" w:cs="Arial"/>
                <w:sz w:val="22"/>
                <w:szCs w:val="22"/>
              </w:rPr>
              <w:t>doprecyzowany w Regulaminie wyboru projektów będzie wpisywać się w typ wskazany w Szczegółowym Opisie Priorytetów Programu Fundusze Europejskie dla Pomorza Zachodniego 2021-2027 aktualnym na dzień ogłoszenia naboru,</w:t>
            </w:r>
          </w:p>
          <w:p w14:paraId="232F64F2" w14:textId="348FDEFE" w:rsidR="006A0670" w:rsidRPr="006A0670" w:rsidRDefault="006A0670" w:rsidP="006A0670">
            <w:pPr>
              <w:spacing w:before="120" w:after="120" w:line="271" w:lineRule="auto"/>
              <w:rPr>
                <w:rFonts w:ascii="Arial" w:hAnsi="Arial" w:cs="Arial"/>
                <w:sz w:val="22"/>
                <w:szCs w:val="22"/>
              </w:rPr>
            </w:pPr>
            <w:r>
              <w:rPr>
                <w:rFonts w:ascii="Arial" w:hAnsi="Arial" w:cs="Arial"/>
                <w:sz w:val="22"/>
                <w:szCs w:val="22"/>
              </w:rPr>
              <w:t>-</w:t>
            </w:r>
            <w:r w:rsidRPr="006A0670">
              <w:rPr>
                <w:rFonts w:ascii="Arial" w:hAnsi="Arial" w:cs="Arial"/>
                <w:sz w:val="22"/>
                <w:szCs w:val="22"/>
              </w:rPr>
              <w:tab/>
              <w:t>brak wykluczenia Wnioskodawcy oraz partnerów projektów (jeśli dotyczy) z ubiegania się o dofinansowanie ze środków funduszy europejskich na podstawie odrębnych przepisów,</w:t>
            </w:r>
          </w:p>
          <w:p w14:paraId="6C404D7C" w14:textId="2B78B92B" w:rsidR="006A0670" w:rsidRPr="006A0670" w:rsidRDefault="006A0670" w:rsidP="006A0670">
            <w:pPr>
              <w:spacing w:before="120" w:after="120" w:line="271" w:lineRule="auto"/>
              <w:rPr>
                <w:rFonts w:ascii="Arial" w:hAnsi="Arial" w:cs="Arial"/>
                <w:sz w:val="22"/>
                <w:szCs w:val="22"/>
              </w:rPr>
            </w:pPr>
            <w:r>
              <w:rPr>
                <w:rFonts w:ascii="Arial" w:hAnsi="Arial" w:cs="Arial"/>
                <w:sz w:val="22"/>
                <w:szCs w:val="22"/>
              </w:rPr>
              <w:t>-</w:t>
            </w:r>
            <w:r w:rsidRPr="006A0670">
              <w:rPr>
                <w:rFonts w:ascii="Arial" w:hAnsi="Arial" w:cs="Arial"/>
                <w:sz w:val="22"/>
                <w:szCs w:val="22"/>
              </w:rPr>
              <w:tab/>
              <w:t xml:space="preserve">w przypadku jednostki samorządu terytorialnego, która jest wnioskodawcą (lub podmiotu przez nią kontrolowanego lub od niej zależnego) na jej </w:t>
            </w:r>
            <w:r w:rsidRPr="006A0670">
              <w:rPr>
                <w:rFonts w:ascii="Arial" w:hAnsi="Arial" w:cs="Arial"/>
                <w:sz w:val="22"/>
                <w:szCs w:val="22"/>
              </w:rPr>
              <w:lastRenderedPageBreak/>
              <w:t>obszarze nie obowiązują przyjęte przez nią dyskryminujące akty prawne</w:t>
            </w:r>
          </w:p>
          <w:p w14:paraId="79E98960" w14:textId="77777777" w:rsidR="006A0670" w:rsidRPr="006A0670" w:rsidRDefault="006A0670" w:rsidP="006A0670">
            <w:pPr>
              <w:spacing w:before="120" w:after="120" w:line="271" w:lineRule="auto"/>
              <w:rPr>
                <w:rFonts w:ascii="Arial" w:hAnsi="Arial" w:cs="Arial"/>
                <w:sz w:val="22"/>
                <w:szCs w:val="22"/>
              </w:rPr>
            </w:pPr>
            <w:r w:rsidRPr="006A0670">
              <w:rPr>
                <w:rFonts w:ascii="Arial" w:hAnsi="Arial" w:cs="Arial"/>
                <w:sz w:val="22"/>
                <w:szCs w:val="22"/>
              </w:rPr>
              <w:t>Kryterium będzie weryfikowane dwuetapowo – na etapie oceny na podstawie treści oświadczeń oraz przed podpisaniem umowy na podstawie uzyskanych informacji z rejestrów publicznych, do których instytucja posiada dostęp. W przypadku braku dostępu do rejestrów publicznych weryfikacja odbywa się w oparciu o założone oświadczenie na etapie składania wniosku o dofinansowanie.</w:t>
            </w:r>
          </w:p>
          <w:p w14:paraId="40C69FF2" w14:textId="0F48277B" w:rsidR="00841D92" w:rsidRPr="00E37160" w:rsidRDefault="006A0670" w:rsidP="006A0670">
            <w:pPr>
              <w:spacing w:before="120" w:after="120" w:line="271" w:lineRule="auto"/>
              <w:rPr>
                <w:rFonts w:ascii="Arial" w:hAnsi="Arial" w:cs="Arial"/>
                <w:sz w:val="22"/>
                <w:szCs w:val="22"/>
              </w:rPr>
            </w:pPr>
            <w:r w:rsidRPr="006A0670">
              <w:rPr>
                <w:rFonts w:ascii="Arial" w:hAnsi="Arial" w:cs="Arial"/>
                <w:sz w:val="22"/>
                <w:szCs w:val="22"/>
              </w:rPr>
              <w:t>Kryterium wynika z Rozporządzenia Parlamentu Europejskiego i Rady (UE) 2021/1060 z dnia 24 czerwca 2021 r. art. 73 ust. 2 lit. a.</w:t>
            </w:r>
          </w:p>
        </w:tc>
        <w:tc>
          <w:tcPr>
            <w:tcW w:w="3969" w:type="dxa"/>
          </w:tcPr>
          <w:p w14:paraId="18429A97" w14:textId="77777777" w:rsidR="006A0670" w:rsidRPr="006A0670" w:rsidRDefault="006A0670" w:rsidP="006A0670">
            <w:pPr>
              <w:spacing w:before="120" w:after="120" w:line="271" w:lineRule="auto"/>
              <w:rPr>
                <w:rFonts w:ascii="Arial" w:hAnsi="Arial" w:cs="Arial"/>
                <w:sz w:val="22"/>
                <w:szCs w:val="22"/>
              </w:rPr>
            </w:pPr>
            <w:r w:rsidRPr="006A0670">
              <w:rPr>
                <w:rFonts w:ascii="Arial" w:hAnsi="Arial" w:cs="Arial"/>
                <w:sz w:val="22"/>
                <w:szCs w:val="22"/>
              </w:rPr>
              <w:lastRenderedPageBreak/>
              <w:t>Spełnienie kryterium jest konieczne do przyznania dofinansowania.</w:t>
            </w:r>
          </w:p>
          <w:p w14:paraId="4E31553E" w14:textId="77777777" w:rsidR="006A0670" w:rsidRPr="006A0670" w:rsidRDefault="006A0670" w:rsidP="006A0670">
            <w:pPr>
              <w:spacing w:before="120" w:after="120" w:line="271" w:lineRule="auto"/>
              <w:rPr>
                <w:rFonts w:ascii="Arial" w:hAnsi="Arial" w:cs="Arial"/>
                <w:sz w:val="22"/>
                <w:szCs w:val="22"/>
              </w:rPr>
            </w:pPr>
          </w:p>
          <w:p w14:paraId="7698D6DA" w14:textId="77777777" w:rsidR="006A0670" w:rsidRPr="006A0670" w:rsidRDefault="006A0670" w:rsidP="006A0670">
            <w:pPr>
              <w:spacing w:before="120" w:after="120" w:line="271" w:lineRule="auto"/>
              <w:rPr>
                <w:rFonts w:ascii="Arial" w:hAnsi="Arial" w:cs="Arial"/>
                <w:sz w:val="22"/>
                <w:szCs w:val="22"/>
              </w:rPr>
            </w:pPr>
            <w:r w:rsidRPr="006A0670">
              <w:rPr>
                <w:rFonts w:ascii="Arial" w:hAnsi="Arial" w:cs="Arial"/>
                <w:sz w:val="22"/>
                <w:szCs w:val="22"/>
              </w:rPr>
              <w:t>Ocena spełniania kryterium polega na przypisaniu wartości logicznych „tak”, „nie”.</w:t>
            </w:r>
          </w:p>
          <w:p w14:paraId="4EC467EF" w14:textId="77777777" w:rsidR="00C2614A" w:rsidRDefault="006A0670" w:rsidP="006A0670">
            <w:pPr>
              <w:spacing w:before="120" w:after="120" w:line="271" w:lineRule="auto"/>
              <w:rPr>
                <w:rFonts w:ascii="Arial" w:hAnsi="Arial" w:cs="Arial"/>
                <w:sz w:val="22"/>
                <w:szCs w:val="22"/>
              </w:rPr>
            </w:pPr>
            <w:r w:rsidRPr="006A0670">
              <w:rPr>
                <w:rFonts w:ascii="Arial" w:hAnsi="Arial" w:cs="Arial"/>
                <w:sz w:val="22"/>
                <w:szCs w:val="22"/>
              </w:rPr>
              <w:t>Projekty niespełniające kryterium są odrzucane.</w:t>
            </w:r>
          </w:p>
          <w:p w14:paraId="628E55A2" w14:textId="77777777" w:rsidR="006A0670" w:rsidRDefault="006A0670" w:rsidP="006A0670">
            <w:pPr>
              <w:spacing w:before="120" w:after="120" w:line="271" w:lineRule="auto"/>
              <w:rPr>
                <w:rFonts w:ascii="Arial" w:hAnsi="Arial" w:cs="Arial"/>
                <w:sz w:val="22"/>
                <w:szCs w:val="22"/>
              </w:rPr>
            </w:pPr>
          </w:p>
          <w:p w14:paraId="55B8188D" w14:textId="77777777" w:rsidR="006A0670" w:rsidRPr="006A0670" w:rsidRDefault="006A0670" w:rsidP="006A0670">
            <w:pPr>
              <w:spacing w:before="120" w:after="120" w:line="271" w:lineRule="auto"/>
              <w:rPr>
                <w:rFonts w:ascii="Arial" w:hAnsi="Arial" w:cs="Arial"/>
                <w:b/>
                <w:bCs/>
                <w:sz w:val="22"/>
                <w:szCs w:val="22"/>
                <w:u w:val="single"/>
              </w:rPr>
            </w:pPr>
            <w:r w:rsidRPr="006A0670">
              <w:rPr>
                <w:rFonts w:ascii="Arial" w:hAnsi="Arial" w:cs="Arial"/>
                <w:b/>
                <w:bCs/>
                <w:sz w:val="22"/>
                <w:szCs w:val="22"/>
                <w:u w:val="single"/>
              </w:rPr>
              <w:t>Dodatkowe informacje:</w:t>
            </w:r>
          </w:p>
          <w:p w14:paraId="1EF2DC42" w14:textId="27C569EC" w:rsidR="006A0670" w:rsidRPr="00E37160" w:rsidRDefault="006A0670" w:rsidP="006A0670">
            <w:pPr>
              <w:spacing w:before="120" w:after="120" w:line="271" w:lineRule="auto"/>
              <w:rPr>
                <w:rFonts w:ascii="Arial" w:hAnsi="Arial" w:cs="Arial"/>
                <w:sz w:val="22"/>
                <w:szCs w:val="22"/>
              </w:rPr>
            </w:pPr>
            <w:r w:rsidRPr="006A0670">
              <w:rPr>
                <w:rFonts w:ascii="Arial" w:hAnsi="Arial" w:cs="Arial"/>
                <w:sz w:val="22"/>
                <w:szCs w:val="22"/>
              </w:rPr>
              <w:t xml:space="preserve">Kryterium zostanie zweryfikowane na etapie oceny na podstawie treści wniosku o dofinasowanie w szczególności w oparciu o sekcję: XII Oświadczenia. Treść oświadczeń jest obligatoryjna i wskazana w ww. sekcji.  Zakres wymaganych informacji został określony w </w:t>
            </w:r>
            <w:r w:rsidRPr="006A0670">
              <w:rPr>
                <w:rFonts w:ascii="Arial" w:hAnsi="Arial" w:cs="Arial"/>
                <w:i/>
                <w:iCs/>
                <w:sz w:val="22"/>
                <w:szCs w:val="22"/>
              </w:rPr>
              <w:t>Instrukcji wypełniania wniosku o dofinansowanie projektu</w:t>
            </w:r>
            <w:r w:rsidRPr="006A0670">
              <w:rPr>
                <w:rFonts w:ascii="Arial" w:hAnsi="Arial" w:cs="Arial"/>
                <w:sz w:val="22"/>
                <w:szCs w:val="22"/>
              </w:rPr>
              <w:t>.</w:t>
            </w:r>
          </w:p>
        </w:tc>
      </w:tr>
      <w:tr w:rsidR="00C2614A" w:rsidRPr="00E37160" w14:paraId="3F8FC1D3" w14:textId="77777777" w:rsidTr="00E87566">
        <w:tc>
          <w:tcPr>
            <w:tcW w:w="675" w:type="dxa"/>
          </w:tcPr>
          <w:p w14:paraId="0EF3AFF9" w14:textId="77777777" w:rsidR="00C2614A" w:rsidRPr="00965251" w:rsidRDefault="00C2614A" w:rsidP="003A3602">
            <w:pPr>
              <w:pStyle w:val="Akapitzlist"/>
              <w:numPr>
                <w:ilvl w:val="0"/>
                <w:numId w:val="66"/>
              </w:numPr>
              <w:spacing w:before="120" w:after="120" w:line="271" w:lineRule="auto"/>
              <w:ind w:left="0" w:firstLine="0"/>
              <w:contextualSpacing w:val="0"/>
              <w:rPr>
                <w:rFonts w:ascii="Arial" w:hAnsi="Arial"/>
                <w:b/>
                <w:bCs/>
                <w:sz w:val="22"/>
                <w:lang w:val="pl-PL"/>
              </w:rPr>
            </w:pPr>
          </w:p>
        </w:tc>
        <w:tc>
          <w:tcPr>
            <w:tcW w:w="1843" w:type="dxa"/>
          </w:tcPr>
          <w:p w14:paraId="35B29B34" w14:textId="51742704" w:rsidR="00C2614A" w:rsidRPr="00965251" w:rsidRDefault="006A0670" w:rsidP="00E87566">
            <w:pPr>
              <w:spacing w:before="120" w:after="120" w:line="271" w:lineRule="auto"/>
              <w:rPr>
                <w:rFonts w:ascii="Arial" w:hAnsi="Arial" w:cs="Arial"/>
                <w:b/>
                <w:bCs/>
                <w:color w:val="FF0000"/>
                <w:sz w:val="22"/>
                <w:szCs w:val="22"/>
              </w:rPr>
            </w:pPr>
            <w:r w:rsidRPr="00342534">
              <w:rPr>
                <w:rFonts w:ascii="Arial" w:hAnsi="Arial" w:cs="Arial"/>
                <w:b/>
                <w:bCs/>
                <w:sz w:val="22"/>
                <w:szCs w:val="22"/>
              </w:rPr>
              <w:t>Zgodność z przepisami prawa krajowego i unijnego</w:t>
            </w:r>
          </w:p>
        </w:tc>
        <w:tc>
          <w:tcPr>
            <w:tcW w:w="2693" w:type="dxa"/>
          </w:tcPr>
          <w:p w14:paraId="1079BC58" w14:textId="77777777" w:rsidR="006A0670" w:rsidRPr="006A0670" w:rsidRDefault="006A0670" w:rsidP="006A0670">
            <w:pPr>
              <w:spacing w:before="120" w:after="120" w:line="271" w:lineRule="auto"/>
              <w:rPr>
                <w:rFonts w:ascii="Arial" w:hAnsi="Arial" w:cs="Arial"/>
                <w:bCs/>
                <w:sz w:val="22"/>
                <w:szCs w:val="22"/>
              </w:rPr>
            </w:pPr>
            <w:r w:rsidRPr="006A0670">
              <w:rPr>
                <w:rFonts w:ascii="Arial" w:hAnsi="Arial" w:cs="Arial"/>
                <w:bCs/>
                <w:sz w:val="22"/>
                <w:szCs w:val="22"/>
              </w:rPr>
              <w:t>W ramach kryterium ocenie podlega stan przygotowania projektu do realizacji w istniejącym otoczeniu prawnym.</w:t>
            </w:r>
          </w:p>
          <w:p w14:paraId="293B343E" w14:textId="77777777" w:rsidR="006A0670" w:rsidRPr="006A0670" w:rsidRDefault="006A0670" w:rsidP="006A0670">
            <w:pPr>
              <w:spacing w:before="120" w:after="120" w:line="271" w:lineRule="auto"/>
              <w:rPr>
                <w:rFonts w:ascii="Arial" w:hAnsi="Arial" w:cs="Arial"/>
                <w:bCs/>
                <w:sz w:val="22"/>
                <w:szCs w:val="22"/>
              </w:rPr>
            </w:pPr>
            <w:r w:rsidRPr="006A0670">
              <w:rPr>
                <w:rFonts w:ascii="Arial" w:hAnsi="Arial" w:cs="Arial"/>
                <w:bCs/>
                <w:sz w:val="22"/>
                <w:szCs w:val="22"/>
              </w:rPr>
              <w:t>Kryterium uznaje się za spełnione jeśli:</w:t>
            </w:r>
          </w:p>
          <w:p w14:paraId="5F4FF1CF" w14:textId="2C1B2055" w:rsidR="006A0670" w:rsidRPr="006A0670" w:rsidRDefault="006A0670" w:rsidP="006A0670">
            <w:pPr>
              <w:spacing w:before="120" w:after="120" w:line="271" w:lineRule="auto"/>
              <w:rPr>
                <w:rFonts w:ascii="Arial" w:hAnsi="Arial" w:cs="Arial"/>
                <w:bCs/>
                <w:sz w:val="22"/>
                <w:szCs w:val="22"/>
              </w:rPr>
            </w:pPr>
            <w:r>
              <w:rPr>
                <w:rFonts w:ascii="Arial" w:hAnsi="Arial" w:cs="Arial"/>
                <w:bCs/>
                <w:sz w:val="22"/>
                <w:szCs w:val="22"/>
              </w:rPr>
              <w:t>-</w:t>
            </w:r>
            <w:r w:rsidRPr="006A0670">
              <w:rPr>
                <w:rFonts w:ascii="Arial" w:hAnsi="Arial" w:cs="Arial"/>
                <w:bCs/>
                <w:sz w:val="22"/>
                <w:szCs w:val="22"/>
              </w:rPr>
              <w:tab/>
              <w:t xml:space="preserve">w trakcie oceny nie stwierdzono niezgodności z prawodawstwem </w:t>
            </w:r>
            <w:r w:rsidRPr="006A0670">
              <w:rPr>
                <w:rFonts w:ascii="Arial" w:hAnsi="Arial" w:cs="Arial"/>
                <w:bCs/>
                <w:sz w:val="22"/>
                <w:szCs w:val="22"/>
              </w:rPr>
              <w:lastRenderedPageBreak/>
              <w:t>krajowym i unijnym w zakresie odnoszącym się do sposobu realizacji i zakresu projektu oraz wnioskodawcy.</w:t>
            </w:r>
          </w:p>
          <w:p w14:paraId="18FC7063" w14:textId="77777777" w:rsidR="006A0670" w:rsidRPr="006A0670" w:rsidRDefault="006A0670" w:rsidP="006A0670">
            <w:pPr>
              <w:spacing w:before="120" w:after="120" w:line="271" w:lineRule="auto"/>
              <w:rPr>
                <w:rFonts w:ascii="Arial" w:hAnsi="Arial" w:cs="Arial"/>
                <w:bCs/>
                <w:sz w:val="22"/>
                <w:szCs w:val="22"/>
              </w:rPr>
            </w:pPr>
            <w:r w:rsidRPr="006A0670">
              <w:rPr>
                <w:rFonts w:ascii="Arial" w:hAnsi="Arial" w:cs="Arial"/>
                <w:bCs/>
                <w:sz w:val="22"/>
                <w:szCs w:val="22"/>
              </w:rPr>
              <w:t xml:space="preserve">Kryterium będzie weryfikowane na podstawie treści wniosku o dofinansowanie projektu. </w:t>
            </w:r>
          </w:p>
          <w:p w14:paraId="277045CE" w14:textId="77777777" w:rsidR="006A0670" w:rsidRPr="006A0670" w:rsidRDefault="006A0670" w:rsidP="006A0670">
            <w:pPr>
              <w:spacing w:before="120" w:after="120" w:line="271" w:lineRule="auto"/>
              <w:rPr>
                <w:rFonts w:ascii="Arial" w:hAnsi="Arial" w:cs="Arial"/>
                <w:bCs/>
                <w:sz w:val="22"/>
                <w:szCs w:val="22"/>
              </w:rPr>
            </w:pPr>
          </w:p>
          <w:p w14:paraId="1FF8F920" w14:textId="1932C063" w:rsidR="00C2614A" w:rsidRPr="00E37160" w:rsidRDefault="006A0670" w:rsidP="006A0670">
            <w:pPr>
              <w:spacing w:before="120" w:after="120" w:line="271" w:lineRule="auto"/>
              <w:rPr>
                <w:rFonts w:ascii="Arial" w:hAnsi="Arial" w:cs="Arial"/>
                <w:bCs/>
                <w:sz w:val="22"/>
                <w:szCs w:val="22"/>
              </w:rPr>
            </w:pPr>
            <w:r w:rsidRPr="006A0670">
              <w:rPr>
                <w:rFonts w:ascii="Arial" w:hAnsi="Arial" w:cs="Arial"/>
                <w:bCs/>
                <w:sz w:val="22"/>
                <w:szCs w:val="22"/>
              </w:rPr>
              <w:t>Kryterium wynika z Rozporządzenia Parlamentu Europejskiego i Rady (UE) nr 2021/1060  z dnia 24 czerwca 2021 r.</w:t>
            </w:r>
          </w:p>
        </w:tc>
        <w:tc>
          <w:tcPr>
            <w:tcW w:w="3969" w:type="dxa"/>
          </w:tcPr>
          <w:p w14:paraId="42CFBACF" w14:textId="77777777" w:rsidR="006A0670" w:rsidRPr="006A0670" w:rsidRDefault="006A0670" w:rsidP="006A0670">
            <w:pPr>
              <w:spacing w:before="120" w:after="120" w:line="271" w:lineRule="auto"/>
              <w:rPr>
                <w:rFonts w:ascii="Arial" w:hAnsi="Arial" w:cs="Arial"/>
                <w:bCs/>
                <w:sz w:val="22"/>
                <w:szCs w:val="22"/>
              </w:rPr>
            </w:pPr>
            <w:r w:rsidRPr="006A0670">
              <w:rPr>
                <w:rFonts w:ascii="Arial" w:hAnsi="Arial" w:cs="Arial"/>
                <w:bCs/>
                <w:sz w:val="22"/>
                <w:szCs w:val="22"/>
              </w:rPr>
              <w:lastRenderedPageBreak/>
              <w:t>Spełnienie kryterium jest konieczne do przyznania dofinansowania.</w:t>
            </w:r>
          </w:p>
          <w:p w14:paraId="363E63A1" w14:textId="10BA1226" w:rsidR="006A0670" w:rsidRPr="006A0670" w:rsidRDefault="00AB74C2" w:rsidP="006A0670">
            <w:pPr>
              <w:spacing w:before="120" w:after="120" w:line="271" w:lineRule="auto"/>
              <w:rPr>
                <w:rFonts w:ascii="Arial" w:hAnsi="Arial" w:cs="Arial"/>
                <w:bCs/>
                <w:sz w:val="22"/>
                <w:szCs w:val="22"/>
              </w:rPr>
            </w:pPr>
            <w:r w:rsidRPr="006A0670">
              <w:rPr>
                <w:rFonts w:ascii="Arial" w:hAnsi="Arial" w:cs="Arial"/>
                <w:bCs/>
                <w:sz w:val="22"/>
                <w:szCs w:val="22"/>
              </w:rPr>
              <w:t>Projekty niespełniające kryterium są odrzucane.</w:t>
            </w:r>
          </w:p>
          <w:p w14:paraId="612BEA70" w14:textId="77777777" w:rsidR="00C2614A" w:rsidRDefault="006A0670" w:rsidP="006A0670">
            <w:pPr>
              <w:spacing w:before="120" w:after="120" w:line="271" w:lineRule="auto"/>
              <w:rPr>
                <w:rFonts w:ascii="Arial" w:hAnsi="Arial" w:cs="Arial"/>
                <w:bCs/>
                <w:sz w:val="22"/>
                <w:szCs w:val="22"/>
              </w:rPr>
            </w:pPr>
            <w:r w:rsidRPr="006A0670">
              <w:rPr>
                <w:rFonts w:ascii="Arial" w:hAnsi="Arial" w:cs="Arial"/>
                <w:bCs/>
                <w:sz w:val="22"/>
                <w:szCs w:val="22"/>
              </w:rPr>
              <w:t>Ocena spełniania kryterium polega na przypisaniu wartości logicznych „tak”, „nie”.</w:t>
            </w:r>
          </w:p>
          <w:p w14:paraId="2D7A154C" w14:textId="17E5933C" w:rsidR="006A0670" w:rsidRPr="00E37160" w:rsidRDefault="006A0670" w:rsidP="006A0670">
            <w:pPr>
              <w:spacing w:before="120" w:after="120" w:line="271" w:lineRule="auto"/>
              <w:rPr>
                <w:rFonts w:ascii="Arial" w:hAnsi="Arial" w:cs="Arial"/>
                <w:bCs/>
                <w:sz w:val="22"/>
                <w:szCs w:val="22"/>
              </w:rPr>
            </w:pPr>
          </w:p>
        </w:tc>
      </w:tr>
      <w:tr w:rsidR="006A0670" w:rsidRPr="00E37160" w14:paraId="28A20DD2" w14:textId="77777777" w:rsidTr="00E87566">
        <w:tc>
          <w:tcPr>
            <w:tcW w:w="675" w:type="dxa"/>
          </w:tcPr>
          <w:p w14:paraId="42E1F6F3" w14:textId="77777777" w:rsidR="006A0670" w:rsidRPr="00965251" w:rsidRDefault="006A0670" w:rsidP="003A3602">
            <w:pPr>
              <w:pStyle w:val="Akapitzlist"/>
              <w:numPr>
                <w:ilvl w:val="0"/>
                <w:numId w:val="66"/>
              </w:numPr>
              <w:spacing w:before="120" w:after="120" w:line="271" w:lineRule="auto"/>
              <w:ind w:left="0" w:firstLine="0"/>
              <w:contextualSpacing w:val="0"/>
              <w:rPr>
                <w:rFonts w:ascii="Arial" w:hAnsi="Arial"/>
                <w:b/>
                <w:bCs/>
                <w:sz w:val="22"/>
                <w:lang w:val="pl-PL"/>
              </w:rPr>
            </w:pPr>
          </w:p>
        </w:tc>
        <w:tc>
          <w:tcPr>
            <w:tcW w:w="1843" w:type="dxa"/>
          </w:tcPr>
          <w:p w14:paraId="71CB9F1E" w14:textId="6E57BA75" w:rsidR="006A0670" w:rsidRPr="00965251" w:rsidRDefault="006A0670" w:rsidP="00E87566">
            <w:pPr>
              <w:spacing w:before="120" w:after="120" w:line="271" w:lineRule="auto"/>
              <w:rPr>
                <w:rFonts w:ascii="Arial" w:hAnsi="Arial" w:cs="Arial"/>
                <w:b/>
                <w:bCs/>
                <w:color w:val="FF0000"/>
                <w:sz w:val="22"/>
                <w:szCs w:val="22"/>
              </w:rPr>
            </w:pPr>
            <w:r w:rsidRPr="00AB74C2">
              <w:rPr>
                <w:rFonts w:ascii="Arial" w:hAnsi="Arial" w:cs="Arial"/>
                <w:b/>
                <w:bCs/>
                <w:sz w:val="22"/>
                <w:szCs w:val="22"/>
              </w:rPr>
              <w:t>Zgodność projektu realizowanego przed dniem złożenia wniosku o dofinansowanie z przepisami prawa</w:t>
            </w:r>
          </w:p>
        </w:tc>
        <w:tc>
          <w:tcPr>
            <w:tcW w:w="2693" w:type="dxa"/>
          </w:tcPr>
          <w:p w14:paraId="11E918AC" w14:textId="77777777" w:rsidR="006A0670" w:rsidRPr="006A0670" w:rsidRDefault="006A0670" w:rsidP="006A0670">
            <w:pPr>
              <w:spacing w:before="120" w:after="120" w:line="271" w:lineRule="auto"/>
              <w:rPr>
                <w:rFonts w:ascii="Arial" w:hAnsi="Arial" w:cs="Arial"/>
                <w:bCs/>
                <w:sz w:val="22"/>
                <w:szCs w:val="22"/>
              </w:rPr>
            </w:pPr>
            <w:r w:rsidRPr="006A0670">
              <w:rPr>
                <w:rFonts w:ascii="Arial" w:hAnsi="Arial" w:cs="Arial"/>
                <w:bCs/>
                <w:sz w:val="22"/>
                <w:szCs w:val="22"/>
              </w:rPr>
              <w:t>Kryterium weryfikuje zgodność projektu z przepisami prawa jeśli projekt rozpoczął się przed dniem złożenia wniosku o dofinansowanie.</w:t>
            </w:r>
          </w:p>
          <w:p w14:paraId="74755ADD" w14:textId="77777777" w:rsidR="006A0670" w:rsidRDefault="006A0670" w:rsidP="006A0670">
            <w:pPr>
              <w:spacing w:before="120" w:after="120" w:line="271" w:lineRule="auto"/>
              <w:rPr>
                <w:rFonts w:ascii="Arial" w:hAnsi="Arial" w:cs="Arial"/>
                <w:bCs/>
                <w:sz w:val="22"/>
                <w:szCs w:val="22"/>
              </w:rPr>
            </w:pPr>
            <w:r w:rsidRPr="006A0670">
              <w:rPr>
                <w:rFonts w:ascii="Arial" w:hAnsi="Arial" w:cs="Arial"/>
                <w:bCs/>
                <w:sz w:val="22"/>
                <w:szCs w:val="22"/>
              </w:rPr>
              <w:t>Jeśli projekt rozpoczął się przed dniem złożenia wniosku o dofinansowanie, to mające zastosowanie prawo było przestrzegane, zgodnie z art. 73 ust. 2 lit f)  Rozporządzenia Parlamentu Europejskiego i Rady (UE) 2021/1060 z dnia 24 czerwca 2021 r.</w:t>
            </w:r>
          </w:p>
          <w:p w14:paraId="5B9A0047" w14:textId="77777777" w:rsidR="006A0670" w:rsidRPr="006A0670" w:rsidRDefault="006A0670" w:rsidP="006A0670">
            <w:pPr>
              <w:spacing w:before="120" w:after="120" w:line="271" w:lineRule="auto"/>
              <w:rPr>
                <w:rFonts w:ascii="Arial" w:hAnsi="Arial" w:cs="Arial"/>
                <w:bCs/>
                <w:sz w:val="22"/>
                <w:szCs w:val="22"/>
              </w:rPr>
            </w:pPr>
            <w:r w:rsidRPr="006A0670">
              <w:rPr>
                <w:rFonts w:ascii="Arial" w:hAnsi="Arial" w:cs="Arial"/>
                <w:bCs/>
                <w:sz w:val="22"/>
                <w:szCs w:val="22"/>
              </w:rPr>
              <w:t xml:space="preserve">Projekt nie zakończył się przed dniem złożenia wniosku o dofinansowanie, tj. nie </w:t>
            </w:r>
            <w:r w:rsidRPr="006A0670">
              <w:rPr>
                <w:rFonts w:ascii="Arial" w:hAnsi="Arial" w:cs="Arial"/>
                <w:bCs/>
                <w:sz w:val="22"/>
                <w:szCs w:val="22"/>
              </w:rPr>
              <w:lastRenderedPageBreak/>
              <w:t>został fizycznie ukończony lub  w pełni wdrożony w rozumieniu art. 2 pkt 37 oraz art. 63 ust. 6   Rozporządzenia Parlamentu Europejskiego i Rady (UE) 2021/1060 z dnia 24 czerwca 2021 r.</w:t>
            </w:r>
          </w:p>
          <w:p w14:paraId="3E0991A3" w14:textId="77777777" w:rsidR="006A0670" w:rsidRPr="006A0670" w:rsidRDefault="006A0670" w:rsidP="006A0670">
            <w:pPr>
              <w:spacing w:before="120" w:after="120" w:line="271" w:lineRule="auto"/>
              <w:rPr>
                <w:rFonts w:ascii="Arial" w:hAnsi="Arial" w:cs="Arial"/>
                <w:bCs/>
                <w:sz w:val="22"/>
                <w:szCs w:val="22"/>
              </w:rPr>
            </w:pPr>
            <w:r w:rsidRPr="006A0670">
              <w:rPr>
                <w:rFonts w:ascii="Arial" w:hAnsi="Arial" w:cs="Arial"/>
                <w:bCs/>
                <w:sz w:val="22"/>
                <w:szCs w:val="22"/>
              </w:rPr>
              <w:t>Kryterium uznaje się za spełnione jeśli wszystkie poniższe warunki są spełnione:</w:t>
            </w:r>
          </w:p>
          <w:p w14:paraId="1024FEFF" w14:textId="372E548D" w:rsidR="006A0670" w:rsidRPr="006A0670" w:rsidRDefault="006A0670" w:rsidP="006A0670">
            <w:pPr>
              <w:spacing w:before="120" w:after="120" w:line="271" w:lineRule="auto"/>
              <w:rPr>
                <w:rFonts w:ascii="Arial" w:hAnsi="Arial" w:cs="Arial"/>
                <w:bCs/>
                <w:sz w:val="22"/>
                <w:szCs w:val="22"/>
              </w:rPr>
            </w:pPr>
            <w:r>
              <w:rPr>
                <w:rFonts w:ascii="Arial" w:hAnsi="Arial" w:cs="Arial"/>
                <w:bCs/>
                <w:sz w:val="22"/>
                <w:szCs w:val="22"/>
              </w:rPr>
              <w:t>-</w:t>
            </w:r>
            <w:r w:rsidRPr="006A0670">
              <w:rPr>
                <w:rFonts w:ascii="Arial" w:hAnsi="Arial" w:cs="Arial"/>
                <w:bCs/>
                <w:sz w:val="22"/>
                <w:szCs w:val="22"/>
              </w:rPr>
              <w:tab/>
              <w:t>w trakcie oceny  nie stwierdzono niezgodności z prawodawstwem krajowym i unijnym w zakresie odnoszącym się do sposobu realizacji i zakresu projektu rozpoczętego przed dniem złożenia wniosku o dofinansowanie,</w:t>
            </w:r>
          </w:p>
          <w:p w14:paraId="76573BE0" w14:textId="750F7AF9" w:rsidR="006A0670" w:rsidRPr="006A0670" w:rsidRDefault="006A0670" w:rsidP="006A0670">
            <w:pPr>
              <w:spacing w:before="120" w:after="120" w:line="271" w:lineRule="auto"/>
              <w:rPr>
                <w:rFonts w:ascii="Arial" w:hAnsi="Arial" w:cs="Arial"/>
                <w:bCs/>
                <w:sz w:val="22"/>
                <w:szCs w:val="22"/>
              </w:rPr>
            </w:pPr>
            <w:r>
              <w:rPr>
                <w:rFonts w:ascii="Arial" w:hAnsi="Arial" w:cs="Arial"/>
                <w:bCs/>
                <w:sz w:val="22"/>
                <w:szCs w:val="22"/>
              </w:rPr>
              <w:t>-</w:t>
            </w:r>
            <w:r w:rsidRPr="006A0670">
              <w:rPr>
                <w:rFonts w:ascii="Arial" w:hAnsi="Arial" w:cs="Arial"/>
                <w:bCs/>
                <w:sz w:val="22"/>
                <w:szCs w:val="22"/>
              </w:rPr>
              <w:tab/>
              <w:t>treść wniosku o dofinansowanie projektu potwierdza, że projekt nie został fizycznie ukończony lub w pełni wdrożony przed dniem złożenia wniosku.</w:t>
            </w:r>
          </w:p>
          <w:p w14:paraId="0BA0E5E8" w14:textId="77777777" w:rsidR="006A0670" w:rsidRPr="006A0670" w:rsidRDefault="006A0670" w:rsidP="006A0670">
            <w:pPr>
              <w:spacing w:before="120" w:after="120" w:line="271" w:lineRule="auto"/>
              <w:rPr>
                <w:rFonts w:ascii="Arial" w:hAnsi="Arial" w:cs="Arial"/>
                <w:bCs/>
                <w:sz w:val="22"/>
                <w:szCs w:val="22"/>
              </w:rPr>
            </w:pPr>
            <w:r w:rsidRPr="006A0670">
              <w:rPr>
                <w:rFonts w:ascii="Arial" w:hAnsi="Arial" w:cs="Arial"/>
                <w:bCs/>
                <w:sz w:val="22"/>
                <w:szCs w:val="22"/>
              </w:rPr>
              <w:t>Kryterium nie dotyczy projektu, którego realizacja nie rozpoczęła się przed dniem złożenia wniosku o dofinansowanie (przypisanie wartości logicznej „nie dotyczy”).</w:t>
            </w:r>
          </w:p>
          <w:p w14:paraId="36A0AD8E" w14:textId="77777777" w:rsidR="006A0670" w:rsidRPr="006A0670" w:rsidRDefault="006A0670" w:rsidP="006A0670">
            <w:pPr>
              <w:spacing w:before="120" w:after="120" w:line="271" w:lineRule="auto"/>
              <w:rPr>
                <w:rFonts w:ascii="Arial" w:hAnsi="Arial" w:cs="Arial"/>
                <w:bCs/>
                <w:sz w:val="22"/>
                <w:szCs w:val="22"/>
              </w:rPr>
            </w:pPr>
            <w:r w:rsidRPr="006A0670">
              <w:rPr>
                <w:rFonts w:ascii="Arial" w:hAnsi="Arial" w:cs="Arial"/>
                <w:bCs/>
                <w:sz w:val="22"/>
                <w:szCs w:val="22"/>
              </w:rPr>
              <w:t xml:space="preserve">Kryterium będzie weryfikowane na podstawie treści wniosku </w:t>
            </w:r>
            <w:r w:rsidRPr="006A0670">
              <w:rPr>
                <w:rFonts w:ascii="Arial" w:hAnsi="Arial" w:cs="Arial"/>
                <w:bCs/>
                <w:sz w:val="22"/>
                <w:szCs w:val="22"/>
              </w:rPr>
              <w:lastRenderedPageBreak/>
              <w:t xml:space="preserve">o dofinansowanie projektu. </w:t>
            </w:r>
          </w:p>
          <w:p w14:paraId="2BA42FBF" w14:textId="4D2EE3DF" w:rsidR="006A0670" w:rsidRPr="00E37160" w:rsidRDefault="006A0670" w:rsidP="006A0670">
            <w:pPr>
              <w:spacing w:before="120" w:after="120" w:line="271" w:lineRule="auto"/>
              <w:rPr>
                <w:rFonts w:ascii="Arial" w:hAnsi="Arial" w:cs="Arial"/>
                <w:bCs/>
                <w:sz w:val="22"/>
                <w:szCs w:val="22"/>
              </w:rPr>
            </w:pPr>
            <w:r w:rsidRPr="006A0670">
              <w:rPr>
                <w:rFonts w:ascii="Arial" w:hAnsi="Arial" w:cs="Arial"/>
                <w:bCs/>
                <w:sz w:val="22"/>
                <w:szCs w:val="22"/>
              </w:rPr>
              <w:t>Kryterium wynika z Rozporządzenia Parlamentu Europejskiego i Rady (UE) nr 2021/1060  z dnia 24 czerwca 2021 r.</w:t>
            </w:r>
          </w:p>
        </w:tc>
        <w:tc>
          <w:tcPr>
            <w:tcW w:w="3969" w:type="dxa"/>
          </w:tcPr>
          <w:p w14:paraId="14965464" w14:textId="77777777" w:rsidR="006A0670" w:rsidRPr="006A0670" w:rsidRDefault="006A0670" w:rsidP="006A0670">
            <w:pPr>
              <w:spacing w:before="120" w:after="120" w:line="271" w:lineRule="auto"/>
              <w:rPr>
                <w:rFonts w:ascii="Arial" w:hAnsi="Arial" w:cs="Arial"/>
                <w:bCs/>
                <w:sz w:val="22"/>
                <w:szCs w:val="22"/>
              </w:rPr>
            </w:pPr>
            <w:r w:rsidRPr="006A0670">
              <w:rPr>
                <w:rFonts w:ascii="Arial" w:hAnsi="Arial" w:cs="Arial"/>
                <w:bCs/>
                <w:sz w:val="22"/>
                <w:szCs w:val="22"/>
              </w:rPr>
              <w:lastRenderedPageBreak/>
              <w:t>Spełnienie kryterium jest konieczne do przyznania dofinansowania.</w:t>
            </w:r>
          </w:p>
          <w:p w14:paraId="1B03F062" w14:textId="0656755F" w:rsidR="00AB74C2" w:rsidRDefault="00AB74C2" w:rsidP="006A0670">
            <w:pPr>
              <w:spacing w:before="120" w:after="120" w:line="271" w:lineRule="auto"/>
              <w:rPr>
                <w:rFonts w:ascii="Arial" w:hAnsi="Arial" w:cs="Arial"/>
                <w:bCs/>
                <w:sz w:val="22"/>
                <w:szCs w:val="22"/>
              </w:rPr>
            </w:pPr>
            <w:r w:rsidRPr="006A0670">
              <w:rPr>
                <w:rFonts w:ascii="Arial" w:hAnsi="Arial" w:cs="Arial"/>
                <w:bCs/>
                <w:sz w:val="22"/>
                <w:szCs w:val="22"/>
              </w:rPr>
              <w:t>Projekty niespełniające kryterium są odrzucane.</w:t>
            </w:r>
          </w:p>
          <w:p w14:paraId="7DBDF57A" w14:textId="4D56EE61" w:rsidR="006A0670" w:rsidRDefault="006A0670" w:rsidP="006A0670">
            <w:pPr>
              <w:spacing w:before="120" w:after="120" w:line="271" w:lineRule="auto"/>
              <w:rPr>
                <w:rFonts w:ascii="Arial" w:hAnsi="Arial" w:cs="Arial"/>
                <w:bCs/>
                <w:sz w:val="22"/>
                <w:szCs w:val="22"/>
              </w:rPr>
            </w:pPr>
            <w:r w:rsidRPr="006A0670">
              <w:rPr>
                <w:rFonts w:ascii="Arial" w:hAnsi="Arial" w:cs="Arial"/>
                <w:bCs/>
                <w:sz w:val="22"/>
                <w:szCs w:val="22"/>
              </w:rPr>
              <w:t>Ocena spełniania kryterium polega na przypisaniu wartości logicznych „tak”, „nie” „nie dotyczy”.</w:t>
            </w:r>
          </w:p>
          <w:p w14:paraId="3FA565A6" w14:textId="77777777" w:rsidR="006A0670" w:rsidRDefault="006A0670" w:rsidP="006A0670">
            <w:pPr>
              <w:spacing w:before="120" w:after="120" w:line="271" w:lineRule="auto"/>
              <w:rPr>
                <w:rFonts w:ascii="Arial" w:hAnsi="Arial" w:cs="Arial"/>
                <w:bCs/>
                <w:sz w:val="22"/>
                <w:szCs w:val="22"/>
              </w:rPr>
            </w:pPr>
          </w:p>
          <w:p w14:paraId="22450DA8" w14:textId="77777777" w:rsidR="006A0670" w:rsidRPr="006A0670" w:rsidRDefault="006A0670" w:rsidP="006A0670">
            <w:pPr>
              <w:spacing w:before="120" w:after="120" w:line="271" w:lineRule="auto"/>
              <w:rPr>
                <w:rFonts w:ascii="Arial" w:hAnsi="Arial" w:cs="Arial"/>
                <w:b/>
                <w:bCs/>
                <w:sz w:val="22"/>
                <w:szCs w:val="22"/>
                <w:u w:val="single"/>
              </w:rPr>
            </w:pPr>
            <w:r w:rsidRPr="006A0670">
              <w:rPr>
                <w:rFonts w:ascii="Arial" w:hAnsi="Arial" w:cs="Arial"/>
                <w:b/>
                <w:bCs/>
                <w:sz w:val="22"/>
                <w:szCs w:val="22"/>
                <w:u w:val="single"/>
              </w:rPr>
              <w:t xml:space="preserve">Dodatkowe informacje: </w:t>
            </w:r>
          </w:p>
          <w:p w14:paraId="4E29B621" w14:textId="77777777" w:rsidR="006A0670" w:rsidRPr="006A0670" w:rsidRDefault="006A0670" w:rsidP="006A0670">
            <w:pPr>
              <w:spacing w:before="120" w:after="120" w:line="271" w:lineRule="auto"/>
              <w:rPr>
                <w:rFonts w:ascii="Arial" w:hAnsi="Arial" w:cs="Arial"/>
                <w:bCs/>
                <w:sz w:val="22"/>
                <w:szCs w:val="22"/>
              </w:rPr>
            </w:pPr>
            <w:r w:rsidRPr="006A0670">
              <w:rPr>
                <w:rFonts w:ascii="Arial" w:hAnsi="Arial" w:cs="Arial"/>
                <w:bCs/>
                <w:sz w:val="22"/>
                <w:szCs w:val="22"/>
              </w:rPr>
              <w:t xml:space="preserve">Kryterium zostanie zweryfikowane na podstawie treści wniosku o dofinasowanie w szczególności w oparciu o sekcję: I Informacje o projekcie oraz sekcje IV Zadania. Zakres wymaganych informacji został określony w </w:t>
            </w:r>
            <w:r w:rsidRPr="006A0670">
              <w:rPr>
                <w:rFonts w:ascii="Arial" w:hAnsi="Arial" w:cs="Arial"/>
                <w:bCs/>
                <w:i/>
                <w:iCs/>
                <w:sz w:val="22"/>
                <w:szCs w:val="22"/>
              </w:rPr>
              <w:t>Instrukcji wypełniania wniosku o dofinansowanie projektu.</w:t>
            </w:r>
          </w:p>
          <w:p w14:paraId="313CF07F" w14:textId="77777777" w:rsidR="006A0670" w:rsidRPr="006A0670" w:rsidRDefault="006A0670" w:rsidP="006A0670">
            <w:pPr>
              <w:spacing w:before="120" w:after="120" w:line="271" w:lineRule="auto"/>
              <w:rPr>
                <w:rFonts w:ascii="Arial" w:hAnsi="Arial" w:cs="Arial"/>
                <w:bCs/>
                <w:sz w:val="22"/>
                <w:szCs w:val="22"/>
              </w:rPr>
            </w:pPr>
          </w:p>
          <w:p w14:paraId="09E3102E" w14:textId="77777777" w:rsidR="006A0670" w:rsidRPr="006A0670" w:rsidRDefault="006A0670" w:rsidP="006A0670">
            <w:pPr>
              <w:spacing w:before="120" w:after="120" w:line="271" w:lineRule="auto"/>
              <w:rPr>
                <w:rFonts w:ascii="Arial" w:hAnsi="Arial" w:cs="Arial"/>
                <w:b/>
                <w:bCs/>
                <w:sz w:val="22"/>
                <w:szCs w:val="22"/>
              </w:rPr>
            </w:pPr>
            <w:r w:rsidRPr="006A0670">
              <w:rPr>
                <w:rFonts w:ascii="Arial" w:hAnsi="Arial" w:cs="Arial"/>
                <w:b/>
                <w:bCs/>
                <w:sz w:val="22"/>
                <w:szCs w:val="22"/>
              </w:rPr>
              <w:t xml:space="preserve">W ramach przedmiotowego naboru nie ma możliwości rozpoczęcia realizacji projektu przed dniem </w:t>
            </w:r>
            <w:r w:rsidRPr="006A0670">
              <w:rPr>
                <w:rFonts w:ascii="Arial" w:hAnsi="Arial" w:cs="Arial"/>
                <w:b/>
                <w:bCs/>
                <w:sz w:val="22"/>
                <w:szCs w:val="22"/>
              </w:rPr>
              <w:lastRenderedPageBreak/>
              <w:t>złożenia wniosku o dofinansowanie.</w:t>
            </w:r>
          </w:p>
          <w:p w14:paraId="4855DDFE" w14:textId="77777777" w:rsidR="006A0670" w:rsidRDefault="006A0670" w:rsidP="006A0670">
            <w:pPr>
              <w:spacing w:before="120" w:after="120" w:line="271" w:lineRule="auto"/>
              <w:rPr>
                <w:rFonts w:ascii="Arial" w:hAnsi="Arial" w:cs="Arial"/>
                <w:bCs/>
                <w:sz w:val="22"/>
                <w:szCs w:val="22"/>
              </w:rPr>
            </w:pPr>
          </w:p>
          <w:p w14:paraId="54C870F3" w14:textId="52DDC55F" w:rsidR="006A0670" w:rsidRPr="00E37160" w:rsidRDefault="006A0670" w:rsidP="006A0670">
            <w:pPr>
              <w:spacing w:before="120" w:after="120" w:line="271" w:lineRule="auto"/>
              <w:rPr>
                <w:rFonts w:ascii="Arial" w:hAnsi="Arial" w:cs="Arial"/>
                <w:bCs/>
                <w:sz w:val="22"/>
                <w:szCs w:val="22"/>
              </w:rPr>
            </w:pPr>
          </w:p>
        </w:tc>
      </w:tr>
      <w:tr w:rsidR="006A0670" w:rsidRPr="00E37160" w14:paraId="789A6D9E" w14:textId="77777777" w:rsidTr="00E87566">
        <w:tc>
          <w:tcPr>
            <w:tcW w:w="675" w:type="dxa"/>
          </w:tcPr>
          <w:p w14:paraId="3C8C832C" w14:textId="77777777" w:rsidR="006A0670" w:rsidRPr="00965251" w:rsidRDefault="006A0670" w:rsidP="003A3602">
            <w:pPr>
              <w:pStyle w:val="Akapitzlist"/>
              <w:numPr>
                <w:ilvl w:val="0"/>
                <w:numId w:val="66"/>
              </w:numPr>
              <w:spacing w:before="120" w:after="120" w:line="271" w:lineRule="auto"/>
              <w:ind w:left="0" w:firstLine="0"/>
              <w:contextualSpacing w:val="0"/>
              <w:rPr>
                <w:rFonts w:ascii="Arial" w:hAnsi="Arial"/>
                <w:b/>
                <w:bCs/>
                <w:sz w:val="22"/>
                <w:lang w:val="pl-PL"/>
              </w:rPr>
            </w:pPr>
          </w:p>
        </w:tc>
        <w:tc>
          <w:tcPr>
            <w:tcW w:w="1843" w:type="dxa"/>
          </w:tcPr>
          <w:p w14:paraId="7591023A" w14:textId="012E8D6E" w:rsidR="006A0670" w:rsidRPr="00965251" w:rsidRDefault="006A0670" w:rsidP="00E87566">
            <w:pPr>
              <w:spacing w:before="120" w:after="120" w:line="271" w:lineRule="auto"/>
              <w:rPr>
                <w:rFonts w:ascii="Arial" w:hAnsi="Arial" w:cs="Arial"/>
                <w:b/>
                <w:bCs/>
                <w:color w:val="FF0000"/>
                <w:sz w:val="22"/>
                <w:szCs w:val="22"/>
              </w:rPr>
            </w:pPr>
            <w:r w:rsidRPr="00AB74C2">
              <w:rPr>
                <w:rFonts w:ascii="Arial" w:hAnsi="Arial" w:cs="Arial"/>
                <w:b/>
                <w:bCs/>
                <w:sz w:val="22"/>
                <w:szCs w:val="22"/>
              </w:rPr>
              <w:t xml:space="preserve">Zgodność z wymogami pomocy publicznej/de </w:t>
            </w:r>
            <w:proofErr w:type="spellStart"/>
            <w:r w:rsidRPr="00AB74C2">
              <w:rPr>
                <w:rFonts w:ascii="Arial" w:hAnsi="Arial" w:cs="Arial"/>
                <w:b/>
                <w:bCs/>
                <w:sz w:val="22"/>
                <w:szCs w:val="22"/>
              </w:rPr>
              <w:t>minimis</w:t>
            </w:r>
            <w:proofErr w:type="spellEnd"/>
          </w:p>
        </w:tc>
        <w:tc>
          <w:tcPr>
            <w:tcW w:w="2693" w:type="dxa"/>
          </w:tcPr>
          <w:p w14:paraId="66255EDB" w14:textId="77777777" w:rsidR="006A0670" w:rsidRPr="006A0670" w:rsidRDefault="006A0670" w:rsidP="006A0670">
            <w:pPr>
              <w:spacing w:before="120" w:after="120" w:line="271" w:lineRule="auto"/>
              <w:rPr>
                <w:rFonts w:ascii="Arial" w:hAnsi="Arial" w:cs="Arial"/>
                <w:bCs/>
                <w:sz w:val="22"/>
                <w:szCs w:val="22"/>
              </w:rPr>
            </w:pPr>
            <w:r w:rsidRPr="006A0670">
              <w:rPr>
                <w:rFonts w:ascii="Arial" w:hAnsi="Arial" w:cs="Arial"/>
                <w:bCs/>
                <w:sz w:val="22"/>
                <w:szCs w:val="22"/>
              </w:rPr>
              <w:t xml:space="preserve">W projekcie prawidłowo zidentyfikowano wystąpienie lub brak pomocy publicznej/de </w:t>
            </w:r>
            <w:proofErr w:type="spellStart"/>
            <w:r w:rsidRPr="006A0670">
              <w:rPr>
                <w:rFonts w:ascii="Arial" w:hAnsi="Arial" w:cs="Arial"/>
                <w:bCs/>
                <w:sz w:val="22"/>
                <w:szCs w:val="22"/>
              </w:rPr>
              <w:t>minimis</w:t>
            </w:r>
            <w:proofErr w:type="spellEnd"/>
            <w:r w:rsidRPr="006A0670">
              <w:rPr>
                <w:rFonts w:ascii="Arial" w:hAnsi="Arial" w:cs="Arial"/>
                <w:bCs/>
                <w:sz w:val="22"/>
                <w:szCs w:val="22"/>
              </w:rPr>
              <w:t>.</w:t>
            </w:r>
          </w:p>
          <w:p w14:paraId="42B4E481" w14:textId="77777777" w:rsidR="006A0670" w:rsidRPr="006A0670" w:rsidRDefault="006A0670" w:rsidP="006A0670">
            <w:pPr>
              <w:spacing w:before="120" w:after="120" w:line="271" w:lineRule="auto"/>
              <w:rPr>
                <w:rFonts w:ascii="Arial" w:hAnsi="Arial" w:cs="Arial"/>
                <w:bCs/>
                <w:sz w:val="22"/>
                <w:szCs w:val="22"/>
              </w:rPr>
            </w:pPr>
          </w:p>
          <w:p w14:paraId="30AF06C0" w14:textId="77777777" w:rsidR="006A0670" w:rsidRPr="006A0670" w:rsidRDefault="006A0670" w:rsidP="006A0670">
            <w:pPr>
              <w:spacing w:before="120" w:after="120" w:line="271" w:lineRule="auto"/>
              <w:rPr>
                <w:rFonts w:ascii="Arial" w:hAnsi="Arial" w:cs="Arial"/>
                <w:bCs/>
                <w:sz w:val="22"/>
                <w:szCs w:val="22"/>
              </w:rPr>
            </w:pPr>
            <w:r w:rsidRPr="006A0670">
              <w:rPr>
                <w:rFonts w:ascii="Arial" w:hAnsi="Arial" w:cs="Arial"/>
                <w:bCs/>
                <w:sz w:val="22"/>
                <w:szCs w:val="22"/>
              </w:rPr>
              <w:t>Kryterium uznaje się za spełnione jeśli wszystkie poniższe warunki są spełnione:</w:t>
            </w:r>
          </w:p>
          <w:p w14:paraId="45A2BE14" w14:textId="5541E661" w:rsidR="006A0670" w:rsidRPr="006A0670" w:rsidRDefault="006A0670" w:rsidP="006A0670">
            <w:pPr>
              <w:spacing w:before="120" w:after="120" w:line="271" w:lineRule="auto"/>
              <w:rPr>
                <w:rFonts w:ascii="Arial" w:hAnsi="Arial" w:cs="Arial"/>
                <w:bCs/>
                <w:sz w:val="22"/>
                <w:szCs w:val="22"/>
              </w:rPr>
            </w:pPr>
            <w:r>
              <w:rPr>
                <w:rFonts w:ascii="Arial" w:hAnsi="Arial" w:cs="Arial"/>
                <w:bCs/>
                <w:sz w:val="22"/>
                <w:szCs w:val="22"/>
              </w:rPr>
              <w:t>=</w:t>
            </w:r>
            <w:r w:rsidRPr="006A0670">
              <w:rPr>
                <w:rFonts w:ascii="Arial" w:hAnsi="Arial" w:cs="Arial"/>
                <w:bCs/>
                <w:sz w:val="22"/>
                <w:szCs w:val="22"/>
              </w:rPr>
              <w:tab/>
              <w:t>zgodność projektu z przepisami o pomocy publicznej, tj.:</w:t>
            </w:r>
          </w:p>
          <w:p w14:paraId="0F62E64D" w14:textId="77777777" w:rsidR="006A0670" w:rsidRPr="006A0670" w:rsidRDefault="006A0670" w:rsidP="006A0670">
            <w:pPr>
              <w:spacing w:before="120" w:after="120" w:line="271" w:lineRule="auto"/>
              <w:rPr>
                <w:rFonts w:ascii="Arial" w:hAnsi="Arial" w:cs="Arial"/>
                <w:bCs/>
                <w:sz w:val="22"/>
                <w:szCs w:val="22"/>
              </w:rPr>
            </w:pPr>
            <w:r w:rsidRPr="006A0670">
              <w:rPr>
                <w:rFonts w:ascii="Arial" w:hAnsi="Arial" w:cs="Arial"/>
                <w:bCs/>
                <w:sz w:val="22"/>
                <w:szCs w:val="22"/>
              </w:rPr>
              <w:t>a)</w:t>
            </w:r>
            <w:r w:rsidRPr="006A0670">
              <w:rPr>
                <w:rFonts w:ascii="Arial" w:hAnsi="Arial" w:cs="Arial"/>
                <w:bCs/>
                <w:sz w:val="22"/>
                <w:szCs w:val="22"/>
              </w:rPr>
              <w:tab/>
              <w:t>poprawność uzasadnienia braku wystąpienia pomocy publicznej – w przypadku projektów bez pomocy publicznej,</w:t>
            </w:r>
          </w:p>
          <w:p w14:paraId="6029D410" w14:textId="77777777" w:rsidR="006A0670" w:rsidRPr="006A0670" w:rsidRDefault="006A0670" w:rsidP="006A0670">
            <w:pPr>
              <w:spacing w:before="120" w:after="120" w:line="271" w:lineRule="auto"/>
              <w:rPr>
                <w:rFonts w:ascii="Arial" w:hAnsi="Arial" w:cs="Arial"/>
                <w:bCs/>
                <w:sz w:val="22"/>
                <w:szCs w:val="22"/>
              </w:rPr>
            </w:pPr>
            <w:r w:rsidRPr="006A0670">
              <w:rPr>
                <w:rFonts w:ascii="Arial" w:hAnsi="Arial" w:cs="Arial"/>
                <w:bCs/>
                <w:sz w:val="22"/>
                <w:szCs w:val="22"/>
              </w:rPr>
              <w:t>b)</w:t>
            </w:r>
            <w:r w:rsidRPr="006A0670">
              <w:rPr>
                <w:rFonts w:ascii="Arial" w:hAnsi="Arial" w:cs="Arial"/>
                <w:bCs/>
                <w:sz w:val="22"/>
                <w:szCs w:val="22"/>
              </w:rPr>
              <w:tab/>
              <w:t>poprawność wskazanej podstawy prawnej – w przypadku projektów z pomocą publiczną w rozumieniu art. 107 ust. 1 TFUE,</w:t>
            </w:r>
          </w:p>
          <w:p w14:paraId="4547C298" w14:textId="44A6C6FC" w:rsidR="006A0670" w:rsidRPr="006A0670" w:rsidRDefault="006A0670" w:rsidP="006A0670">
            <w:pPr>
              <w:spacing w:before="120" w:after="120" w:line="271" w:lineRule="auto"/>
              <w:rPr>
                <w:rFonts w:ascii="Arial" w:hAnsi="Arial" w:cs="Arial"/>
                <w:bCs/>
                <w:sz w:val="22"/>
                <w:szCs w:val="22"/>
              </w:rPr>
            </w:pPr>
            <w:r>
              <w:rPr>
                <w:rFonts w:ascii="Arial" w:hAnsi="Arial" w:cs="Arial"/>
                <w:bCs/>
                <w:sz w:val="22"/>
                <w:szCs w:val="22"/>
              </w:rPr>
              <w:t>-</w:t>
            </w:r>
            <w:r w:rsidRPr="006A0670">
              <w:rPr>
                <w:rFonts w:ascii="Arial" w:hAnsi="Arial" w:cs="Arial"/>
                <w:bCs/>
                <w:sz w:val="22"/>
                <w:szCs w:val="22"/>
              </w:rPr>
              <w:tab/>
              <w:t>poprawność wyjaśnień przedstawionych we wniosku o</w:t>
            </w:r>
            <w:r>
              <w:rPr>
                <w:rFonts w:ascii="Arial" w:hAnsi="Arial" w:cs="Arial"/>
                <w:bCs/>
                <w:sz w:val="22"/>
                <w:szCs w:val="22"/>
              </w:rPr>
              <w:t xml:space="preserve"> </w:t>
            </w:r>
            <w:r w:rsidRPr="006A0670">
              <w:rPr>
                <w:rFonts w:ascii="Arial" w:hAnsi="Arial" w:cs="Arial"/>
                <w:bCs/>
                <w:sz w:val="22"/>
                <w:szCs w:val="22"/>
              </w:rPr>
              <w:t xml:space="preserve">dofinansowanie poprzez odniesienie ich treści do właściwych dokumentów </w:t>
            </w:r>
            <w:r w:rsidRPr="006A0670">
              <w:rPr>
                <w:rFonts w:ascii="Arial" w:hAnsi="Arial" w:cs="Arial"/>
                <w:bCs/>
                <w:sz w:val="22"/>
                <w:szCs w:val="22"/>
              </w:rPr>
              <w:lastRenderedPageBreak/>
              <w:t>instytucji Unii Europejskiej.</w:t>
            </w:r>
          </w:p>
          <w:p w14:paraId="6D011429" w14:textId="77777777" w:rsidR="006A0670" w:rsidRPr="006A0670" w:rsidRDefault="006A0670" w:rsidP="006A0670">
            <w:pPr>
              <w:spacing w:before="120" w:after="120" w:line="271" w:lineRule="auto"/>
              <w:rPr>
                <w:rFonts w:ascii="Arial" w:hAnsi="Arial" w:cs="Arial"/>
                <w:bCs/>
                <w:sz w:val="22"/>
                <w:szCs w:val="22"/>
              </w:rPr>
            </w:pPr>
          </w:p>
          <w:p w14:paraId="71EDEE40" w14:textId="77777777" w:rsidR="006A0670" w:rsidRDefault="006A0670" w:rsidP="006A0670">
            <w:pPr>
              <w:spacing w:before="120" w:after="120" w:line="271" w:lineRule="auto"/>
              <w:rPr>
                <w:rFonts w:ascii="Arial" w:hAnsi="Arial" w:cs="Arial"/>
                <w:bCs/>
                <w:sz w:val="22"/>
                <w:szCs w:val="22"/>
              </w:rPr>
            </w:pPr>
            <w:r w:rsidRPr="006A0670">
              <w:rPr>
                <w:rFonts w:ascii="Arial" w:hAnsi="Arial" w:cs="Arial"/>
                <w:bCs/>
                <w:sz w:val="22"/>
                <w:szCs w:val="22"/>
              </w:rPr>
              <w:t xml:space="preserve">W przypadku projektów objętych pomocą publiczną/pomocą de  </w:t>
            </w:r>
            <w:proofErr w:type="spellStart"/>
            <w:r w:rsidRPr="006A0670">
              <w:rPr>
                <w:rFonts w:ascii="Arial" w:hAnsi="Arial" w:cs="Arial"/>
                <w:bCs/>
                <w:sz w:val="22"/>
                <w:szCs w:val="22"/>
              </w:rPr>
              <w:t>minimis</w:t>
            </w:r>
            <w:proofErr w:type="spellEnd"/>
            <w:r w:rsidRPr="006A0670">
              <w:rPr>
                <w:rFonts w:ascii="Arial" w:hAnsi="Arial" w:cs="Arial"/>
                <w:bCs/>
                <w:sz w:val="22"/>
                <w:szCs w:val="22"/>
              </w:rPr>
              <w:t xml:space="preserve"> weryfikacji podlega możliwość udzielenia pomocy publicznej/pomocy de </w:t>
            </w:r>
            <w:proofErr w:type="spellStart"/>
            <w:r w:rsidRPr="006A0670">
              <w:rPr>
                <w:rFonts w:ascii="Arial" w:hAnsi="Arial" w:cs="Arial"/>
                <w:bCs/>
                <w:sz w:val="22"/>
                <w:szCs w:val="22"/>
              </w:rPr>
              <w:t>minimis</w:t>
            </w:r>
            <w:proofErr w:type="spellEnd"/>
            <w:r w:rsidRPr="006A0670">
              <w:rPr>
                <w:rFonts w:ascii="Arial" w:hAnsi="Arial" w:cs="Arial"/>
                <w:bCs/>
                <w:sz w:val="22"/>
                <w:szCs w:val="22"/>
              </w:rPr>
              <w:t>. Wnioskodawca jest uprawniony do otrzymania pomocy, a zakres projektu jest możliwy do objęcia wsparciem zgodnie z właściwym rozporządzeniem.</w:t>
            </w:r>
          </w:p>
          <w:p w14:paraId="534F6409" w14:textId="77777777" w:rsidR="006A0670" w:rsidRPr="006A0670" w:rsidRDefault="006A0670" w:rsidP="006A0670">
            <w:pPr>
              <w:spacing w:before="120" w:after="120" w:line="271" w:lineRule="auto"/>
              <w:rPr>
                <w:rFonts w:ascii="Arial" w:hAnsi="Arial" w:cs="Arial"/>
                <w:bCs/>
                <w:sz w:val="22"/>
                <w:szCs w:val="22"/>
              </w:rPr>
            </w:pPr>
            <w:r w:rsidRPr="006A0670">
              <w:rPr>
                <w:rFonts w:ascii="Arial" w:hAnsi="Arial" w:cs="Arial"/>
                <w:bCs/>
                <w:sz w:val="22"/>
                <w:szCs w:val="22"/>
              </w:rPr>
              <w:t xml:space="preserve">Kryterium będzie weryfikowane zarówno na  etapie złożenia wniosku o dofinansowanie jak i przed podpisaniem umowy na podstawie treści wniosku o dofinansowanie projektu </w:t>
            </w:r>
          </w:p>
          <w:p w14:paraId="570F63B4" w14:textId="27BD96D8" w:rsidR="006A0670" w:rsidRPr="00E37160" w:rsidRDefault="006A0670" w:rsidP="006A0670">
            <w:pPr>
              <w:spacing w:before="120" w:after="120" w:line="271" w:lineRule="auto"/>
              <w:rPr>
                <w:rFonts w:ascii="Arial" w:hAnsi="Arial" w:cs="Arial"/>
                <w:bCs/>
                <w:sz w:val="22"/>
                <w:szCs w:val="22"/>
              </w:rPr>
            </w:pPr>
            <w:r w:rsidRPr="006A0670">
              <w:rPr>
                <w:rFonts w:ascii="Arial" w:hAnsi="Arial" w:cs="Arial"/>
                <w:bCs/>
                <w:sz w:val="22"/>
                <w:szCs w:val="22"/>
              </w:rPr>
              <w:t xml:space="preserve">Kryterium wynika z Rozporządzenia Parlamentu Europejskiego i Rady (UE) 2021/1060 z dnia 24 czerwca 2021 r. art. 73 ust. 2 lit. b,  Ustawy o postępowaniu w sprawach dotyczących pomocy publicznej (Dz. U. 2021 poz. 743 ze zm.), Ustawy o zasadach realizacji zadań finansowanych ze środków europejskich w </w:t>
            </w:r>
            <w:r w:rsidRPr="006A0670">
              <w:rPr>
                <w:rFonts w:ascii="Arial" w:hAnsi="Arial" w:cs="Arial"/>
                <w:bCs/>
                <w:sz w:val="22"/>
                <w:szCs w:val="22"/>
              </w:rPr>
              <w:lastRenderedPageBreak/>
              <w:t>perspektywie finansowej 2021–2027 (Dz. U. 2022 poz. 1079) art. 30 ust. 1.</w:t>
            </w:r>
          </w:p>
        </w:tc>
        <w:tc>
          <w:tcPr>
            <w:tcW w:w="3969" w:type="dxa"/>
          </w:tcPr>
          <w:p w14:paraId="52B1B906" w14:textId="77777777" w:rsidR="006A0670" w:rsidRPr="006A0670" w:rsidRDefault="006A0670" w:rsidP="006A0670">
            <w:pPr>
              <w:spacing w:before="120" w:after="120" w:line="271" w:lineRule="auto"/>
              <w:rPr>
                <w:rFonts w:ascii="Arial" w:hAnsi="Arial" w:cs="Arial"/>
                <w:bCs/>
                <w:sz w:val="22"/>
                <w:szCs w:val="22"/>
              </w:rPr>
            </w:pPr>
            <w:r w:rsidRPr="006A0670">
              <w:rPr>
                <w:rFonts w:ascii="Arial" w:hAnsi="Arial" w:cs="Arial"/>
                <w:bCs/>
                <w:sz w:val="22"/>
                <w:szCs w:val="22"/>
              </w:rPr>
              <w:lastRenderedPageBreak/>
              <w:t>Spełnienie kryterium jest konieczne do przyznania dofinansowania.</w:t>
            </w:r>
          </w:p>
          <w:p w14:paraId="07140E33" w14:textId="523BC554" w:rsidR="006A0670" w:rsidRPr="006A0670" w:rsidRDefault="006E7BAD" w:rsidP="006A0670">
            <w:pPr>
              <w:spacing w:before="120" w:after="120" w:line="271" w:lineRule="auto"/>
              <w:rPr>
                <w:rFonts w:ascii="Arial" w:hAnsi="Arial" w:cs="Arial"/>
                <w:bCs/>
                <w:sz w:val="22"/>
                <w:szCs w:val="22"/>
              </w:rPr>
            </w:pPr>
            <w:r w:rsidRPr="006A0670">
              <w:rPr>
                <w:rFonts w:ascii="Arial" w:hAnsi="Arial" w:cs="Arial"/>
                <w:bCs/>
                <w:sz w:val="22"/>
                <w:szCs w:val="22"/>
              </w:rPr>
              <w:t>Projekty niespełniające kryterium są odrzucane.</w:t>
            </w:r>
          </w:p>
          <w:p w14:paraId="144530D5" w14:textId="447929C6" w:rsidR="006A0670" w:rsidRDefault="006A0670" w:rsidP="006A0670">
            <w:pPr>
              <w:spacing w:before="120" w:after="120" w:line="271" w:lineRule="auto"/>
              <w:rPr>
                <w:rFonts w:ascii="Arial" w:hAnsi="Arial" w:cs="Arial"/>
                <w:bCs/>
                <w:sz w:val="22"/>
                <w:szCs w:val="22"/>
              </w:rPr>
            </w:pPr>
            <w:r w:rsidRPr="006A0670">
              <w:rPr>
                <w:rFonts w:ascii="Arial" w:hAnsi="Arial" w:cs="Arial"/>
                <w:bCs/>
                <w:sz w:val="22"/>
                <w:szCs w:val="22"/>
              </w:rPr>
              <w:t>Ocena spełniania kryterium polega na przypisaniu wartości logicznych „tak”, „nie”, „nie dotyczy”, „do negocjacji”</w:t>
            </w:r>
            <w:r>
              <w:rPr>
                <w:rFonts w:ascii="Arial" w:hAnsi="Arial" w:cs="Arial"/>
                <w:bCs/>
                <w:sz w:val="22"/>
                <w:szCs w:val="22"/>
              </w:rPr>
              <w:t>.</w:t>
            </w:r>
          </w:p>
          <w:p w14:paraId="51B64641" w14:textId="77777777" w:rsidR="006A0670" w:rsidRDefault="006A0670" w:rsidP="006A0670">
            <w:pPr>
              <w:spacing w:before="120" w:after="120" w:line="271" w:lineRule="auto"/>
              <w:rPr>
                <w:rFonts w:ascii="Arial" w:hAnsi="Arial" w:cs="Arial"/>
                <w:bCs/>
                <w:sz w:val="22"/>
                <w:szCs w:val="22"/>
              </w:rPr>
            </w:pPr>
          </w:p>
          <w:p w14:paraId="3D6F06C3" w14:textId="77777777" w:rsidR="006A0670" w:rsidRPr="006A0670" w:rsidRDefault="006A0670" w:rsidP="006A0670">
            <w:pPr>
              <w:spacing w:before="120" w:after="120" w:line="271" w:lineRule="auto"/>
              <w:rPr>
                <w:rFonts w:ascii="Arial" w:hAnsi="Arial" w:cs="Arial"/>
                <w:bCs/>
                <w:sz w:val="22"/>
                <w:szCs w:val="22"/>
              </w:rPr>
            </w:pPr>
          </w:p>
          <w:p w14:paraId="7BB12BF9" w14:textId="77777777" w:rsidR="006A0670" w:rsidRDefault="006A0670" w:rsidP="006A0670">
            <w:pPr>
              <w:spacing w:before="120" w:after="120" w:line="271" w:lineRule="auto"/>
              <w:rPr>
                <w:rFonts w:ascii="Arial" w:hAnsi="Arial" w:cs="Arial"/>
                <w:bCs/>
                <w:sz w:val="22"/>
                <w:szCs w:val="22"/>
              </w:rPr>
            </w:pPr>
            <w:r w:rsidRPr="006A0670">
              <w:rPr>
                <w:rFonts w:ascii="Arial" w:hAnsi="Arial" w:cs="Arial"/>
                <w:bCs/>
                <w:sz w:val="22"/>
                <w:szCs w:val="22"/>
              </w:rPr>
              <w:t xml:space="preserve">W przypadku niespełnienia kryterium projekt skierowany jest do uzupełnienia/poprawy na etapie negocjacji, z wyłączeniem sytuacji gdy w ramach projektu stwierdzono przekroczenie limitu dostępnej pomocy de </w:t>
            </w:r>
            <w:proofErr w:type="spellStart"/>
            <w:r w:rsidRPr="006A0670">
              <w:rPr>
                <w:rFonts w:ascii="Arial" w:hAnsi="Arial" w:cs="Arial"/>
                <w:bCs/>
                <w:sz w:val="22"/>
                <w:szCs w:val="22"/>
              </w:rPr>
              <w:t>minimis</w:t>
            </w:r>
            <w:proofErr w:type="spellEnd"/>
            <w:r w:rsidRPr="006A0670">
              <w:rPr>
                <w:rFonts w:ascii="Arial" w:hAnsi="Arial" w:cs="Arial"/>
                <w:bCs/>
                <w:sz w:val="22"/>
                <w:szCs w:val="22"/>
              </w:rPr>
              <w:t xml:space="preserve"> dla danego Wnioskodawcy lub Partnera (jeśli dotyczy).</w:t>
            </w:r>
          </w:p>
          <w:p w14:paraId="33F23DCA" w14:textId="77777777" w:rsidR="006B757F" w:rsidRDefault="006B757F" w:rsidP="006A0670">
            <w:pPr>
              <w:spacing w:before="120" w:after="120" w:line="271" w:lineRule="auto"/>
              <w:rPr>
                <w:rFonts w:ascii="Arial" w:hAnsi="Arial" w:cs="Arial"/>
                <w:b/>
                <w:sz w:val="22"/>
                <w:szCs w:val="22"/>
              </w:rPr>
            </w:pPr>
          </w:p>
          <w:p w14:paraId="7E481153" w14:textId="77777777" w:rsidR="006A0670" w:rsidRPr="006A0670" w:rsidRDefault="006A0670" w:rsidP="006A0670">
            <w:pPr>
              <w:spacing w:before="120" w:after="120" w:line="271" w:lineRule="auto"/>
              <w:rPr>
                <w:rFonts w:ascii="Arial" w:hAnsi="Arial" w:cs="Arial"/>
                <w:b/>
                <w:bCs/>
                <w:sz w:val="22"/>
                <w:szCs w:val="22"/>
                <w:u w:val="single"/>
              </w:rPr>
            </w:pPr>
            <w:r w:rsidRPr="006A0670">
              <w:rPr>
                <w:rFonts w:ascii="Arial" w:hAnsi="Arial" w:cs="Arial"/>
                <w:b/>
                <w:bCs/>
                <w:sz w:val="22"/>
                <w:szCs w:val="22"/>
                <w:u w:val="single"/>
              </w:rPr>
              <w:t xml:space="preserve">Dodatkowe informacje: </w:t>
            </w:r>
          </w:p>
          <w:p w14:paraId="2DCDAA8B" w14:textId="77777777" w:rsidR="006A0670" w:rsidRPr="006A0670" w:rsidRDefault="006A0670" w:rsidP="006A0670">
            <w:pPr>
              <w:spacing w:before="120" w:after="120" w:line="271" w:lineRule="auto"/>
              <w:rPr>
                <w:rFonts w:ascii="Arial" w:hAnsi="Arial" w:cs="Arial"/>
                <w:bCs/>
                <w:sz w:val="22"/>
                <w:szCs w:val="22"/>
              </w:rPr>
            </w:pPr>
            <w:r w:rsidRPr="006A0670">
              <w:rPr>
                <w:rFonts w:ascii="Arial" w:hAnsi="Arial" w:cs="Arial"/>
                <w:bCs/>
                <w:sz w:val="22"/>
                <w:szCs w:val="22"/>
              </w:rPr>
              <w:t xml:space="preserve">Kryterium zostanie zweryfikowane na podstawie treści wniosku o dofinasowanie w szczególności w oparciu o sekcję: X Dodatkowe informacje, w komponencie Pomoc publiczna/pomoc de </w:t>
            </w:r>
            <w:proofErr w:type="spellStart"/>
            <w:r w:rsidRPr="006A0670">
              <w:rPr>
                <w:rFonts w:ascii="Arial" w:hAnsi="Arial" w:cs="Arial"/>
                <w:bCs/>
                <w:sz w:val="22"/>
                <w:szCs w:val="22"/>
              </w:rPr>
              <w:t>minimis</w:t>
            </w:r>
            <w:proofErr w:type="spellEnd"/>
            <w:r w:rsidRPr="006A0670">
              <w:rPr>
                <w:rFonts w:ascii="Arial" w:hAnsi="Arial" w:cs="Arial"/>
                <w:bCs/>
                <w:sz w:val="22"/>
                <w:szCs w:val="22"/>
              </w:rPr>
              <w:t xml:space="preserve"> oraz pozostałych komponentach, w których wypełniony zostanie test pomocy publicznej/ de </w:t>
            </w:r>
            <w:proofErr w:type="spellStart"/>
            <w:r w:rsidRPr="006A0670">
              <w:rPr>
                <w:rFonts w:ascii="Arial" w:hAnsi="Arial" w:cs="Arial"/>
                <w:bCs/>
                <w:sz w:val="22"/>
                <w:szCs w:val="22"/>
              </w:rPr>
              <w:t>minimis</w:t>
            </w:r>
            <w:proofErr w:type="spellEnd"/>
            <w:r w:rsidRPr="006A0670">
              <w:rPr>
                <w:rFonts w:ascii="Arial" w:hAnsi="Arial" w:cs="Arial"/>
                <w:bCs/>
                <w:sz w:val="22"/>
                <w:szCs w:val="22"/>
              </w:rPr>
              <w:t xml:space="preserve">. </w:t>
            </w:r>
          </w:p>
          <w:p w14:paraId="093AD7F8" w14:textId="77777777" w:rsidR="006A0670" w:rsidRDefault="006A0670" w:rsidP="006A0670">
            <w:pPr>
              <w:spacing w:before="120" w:after="120" w:line="271" w:lineRule="auto"/>
              <w:rPr>
                <w:rFonts w:ascii="Arial" w:hAnsi="Arial" w:cs="Arial"/>
                <w:bCs/>
                <w:i/>
                <w:iCs/>
                <w:sz w:val="22"/>
                <w:szCs w:val="22"/>
              </w:rPr>
            </w:pPr>
            <w:r w:rsidRPr="006A0670">
              <w:rPr>
                <w:rFonts w:ascii="Arial" w:hAnsi="Arial" w:cs="Arial"/>
                <w:bCs/>
                <w:sz w:val="22"/>
                <w:szCs w:val="22"/>
              </w:rPr>
              <w:lastRenderedPageBreak/>
              <w:t xml:space="preserve">Zakres wymaganych informacji został określony w </w:t>
            </w:r>
            <w:r w:rsidRPr="006A0670">
              <w:rPr>
                <w:rFonts w:ascii="Arial" w:hAnsi="Arial" w:cs="Arial"/>
                <w:bCs/>
                <w:i/>
                <w:iCs/>
                <w:sz w:val="22"/>
                <w:szCs w:val="22"/>
              </w:rPr>
              <w:t>Instrukcji wypełniania wniosku o</w:t>
            </w:r>
            <w:r w:rsidR="00624D71">
              <w:rPr>
                <w:rFonts w:ascii="Arial" w:hAnsi="Arial" w:cs="Arial"/>
                <w:bCs/>
                <w:i/>
                <w:iCs/>
                <w:sz w:val="22"/>
                <w:szCs w:val="22"/>
              </w:rPr>
              <w:t xml:space="preserve"> dofinansowanie projektu.</w:t>
            </w:r>
          </w:p>
          <w:p w14:paraId="0470DB51" w14:textId="3384A241" w:rsidR="00F121D4" w:rsidRPr="00E37160" w:rsidRDefault="00F121D4" w:rsidP="006A0670">
            <w:pPr>
              <w:spacing w:before="120" w:after="120" w:line="271" w:lineRule="auto"/>
              <w:rPr>
                <w:rFonts w:ascii="Arial" w:hAnsi="Arial" w:cs="Arial"/>
                <w:bCs/>
                <w:sz w:val="22"/>
                <w:szCs w:val="22"/>
              </w:rPr>
            </w:pPr>
          </w:p>
        </w:tc>
      </w:tr>
      <w:tr w:rsidR="006A0670" w:rsidRPr="00E37160" w14:paraId="34BAAFE6" w14:textId="77777777" w:rsidTr="00E87566">
        <w:tc>
          <w:tcPr>
            <w:tcW w:w="675" w:type="dxa"/>
          </w:tcPr>
          <w:p w14:paraId="1ECE4659" w14:textId="77777777" w:rsidR="006A0670" w:rsidRPr="00965251" w:rsidRDefault="006A0670" w:rsidP="003A3602">
            <w:pPr>
              <w:pStyle w:val="Akapitzlist"/>
              <w:numPr>
                <w:ilvl w:val="0"/>
                <w:numId w:val="66"/>
              </w:numPr>
              <w:spacing w:before="120" w:after="120" w:line="271" w:lineRule="auto"/>
              <w:ind w:left="0" w:firstLine="0"/>
              <w:contextualSpacing w:val="0"/>
              <w:rPr>
                <w:rFonts w:ascii="Arial" w:hAnsi="Arial"/>
                <w:b/>
                <w:bCs/>
                <w:sz w:val="22"/>
                <w:lang w:val="pl-PL"/>
              </w:rPr>
            </w:pPr>
          </w:p>
        </w:tc>
        <w:tc>
          <w:tcPr>
            <w:tcW w:w="1843" w:type="dxa"/>
          </w:tcPr>
          <w:p w14:paraId="6A6D73D6" w14:textId="26675E93" w:rsidR="006A0670" w:rsidRPr="00965251" w:rsidRDefault="006A0670" w:rsidP="00E87566">
            <w:pPr>
              <w:spacing w:before="120" w:after="120" w:line="271" w:lineRule="auto"/>
              <w:rPr>
                <w:rFonts w:ascii="Arial" w:hAnsi="Arial" w:cs="Arial"/>
                <w:b/>
                <w:bCs/>
                <w:color w:val="FF0000"/>
                <w:sz w:val="22"/>
                <w:szCs w:val="22"/>
              </w:rPr>
            </w:pPr>
            <w:r w:rsidRPr="006E7BAD">
              <w:rPr>
                <w:rFonts w:ascii="Arial" w:hAnsi="Arial" w:cs="Arial"/>
                <w:b/>
                <w:bCs/>
                <w:sz w:val="22"/>
                <w:szCs w:val="22"/>
              </w:rPr>
              <w:t>Projekt partnerski</w:t>
            </w:r>
          </w:p>
        </w:tc>
        <w:tc>
          <w:tcPr>
            <w:tcW w:w="2693" w:type="dxa"/>
          </w:tcPr>
          <w:p w14:paraId="1C96EA75" w14:textId="77777777" w:rsidR="006A0670" w:rsidRPr="006A0670" w:rsidRDefault="006A0670" w:rsidP="006A0670">
            <w:pPr>
              <w:spacing w:before="120" w:after="120" w:line="271" w:lineRule="auto"/>
              <w:rPr>
                <w:rFonts w:ascii="Arial" w:hAnsi="Arial" w:cs="Arial"/>
                <w:bCs/>
                <w:sz w:val="22"/>
                <w:szCs w:val="22"/>
              </w:rPr>
            </w:pPr>
            <w:r w:rsidRPr="006A0670">
              <w:rPr>
                <w:rFonts w:ascii="Arial" w:hAnsi="Arial" w:cs="Arial"/>
                <w:bCs/>
                <w:sz w:val="22"/>
                <w:szCs w:val="22"/>
              </w:rPr>
              <w:t xml:space="preserve">Projekt spełnia wymogi utworzenia partnerstwa zgodnie z art. 39 ust. 1-4 ustawy z dnia 28 kwietnia 2022 r. o zasadach realizacji zadań finansowanych ze środków europejskich w perspektywie finansowej 2021-2027. </w:t>
            </w:r>
          </w:p>
          <w:p w14:paraId="64AD568E" w14:textId="77777777" w:rsidR="006A0670" w:rsidRPr="006A0670" w:rsidRDefault="006A0670" w:rsidP="006A0670">
            <w:pPr>
              <w:spacing w:before="120" w:after="120" w:line="271" w:lineRule="auto"/>
              <w:rPr>
                <w:rFonts w:ascii="Arial" w:hAnsi="Arial" w:cs="Arial"/>
                <w:bCs/>
                <w:sz w:val="22"/>
                <w:szCs w:val="22"/>
              </w:rPr>
            </w:pPr>
            <w:r w:rsidRPr="006A0670">
              <w:rPr>
                <w:rFonts w:ascii="Arial" w:hAnsi="Arial" w:cs="Arial"/>
                <w:bCs/>
                <w:sz w:val="22"/>
                <w:szCs w:val="22"/>
              </w:rPr>
              <w:t>Kryterium uznaje się za spełnione jeśli  wszystkie poniższe warunki są spełnione:</w:t>
            </w:r>
          </w:p>
          <w:p w14:paraId="68DE6D6F" w14:textId="2BDC6908" w:rsidR="006A0670" w:rsidRPr="006A0670" w:rsidRDefault="006A0670" w:rsidP="006A0670">
            <w:pPr>
              <w:spacing w:before="120" w:after="120" w:line="271" w:lineRule="auto"/>
              <w:rPr>
                <w:rFonts w:ascii="Arial" w:hAnsi="Arial" w:cs="Arial"/>
                <w:bCs/>
                <w:sz w:val="22"/>
                <w:szCs w:val="22"/>
              </w:rPr>
            </w:pPr>
            <w:r>
              <w:rPr>
                <w:rFonts w:ascii="Arial" w:hAnsi="Arial" w:cs="Arial"/>
                <w:bCs/>
                <w:sz w:val="22"/>
                <w:szCs w:val="22"/>
              </w:rPr>
              <w:t>=</w:t>
            </w:r>
            <w:r w:rsidRPr="006A0670">
              <w:rPr>
                <w:rFonts w:ascii="Arial" w:hAnsi="Arial" w:cs="Arial"/>
                <w:bCs/>
                <w:sz w:val="22"/>
                <w:szCs w:val="22"/>
              </w:rPr>
              <w:tab/>
              <w:t>projekt zakłada partnerstwo polegające na wspólnej realizacji  projektu,</w:t>
            </w:r>
          </w:p>
          <w:p w14:paraId="72CCADDF" w14:textId="467E662B" w:rsidR="00A92ADA" w:rsidRPr="00A92ADA" w:rsidRDefault="00A92ADA" w:rsidP="00A92ADA">
            <w:pPr>
              <w:spacing w:before="120" w:after="120" w:line="271" w:lineRule="auto"/>
              <w:rPr>
                <w:rFonts w:ascii="Arial" w:hAnsi="Arial" w:cs="Arial"/>
                <w:bCs/>
                <w:sz w:val="22"/>
                <w:szCs w:val="22"/>
              </w:rPr>
            </w:pPr>
            <w:r>
              <w:rPr>
                <w:rFonts w:ascii="Arial" w:hAnsi="Arial" w:cs="Arial"/>
                <w:bCs/>
                <w:sz w:val="22"/>
                <w:szCs w:val="22"/>
              </w:rPr>
              <w:t>-</w:t>
            </w:r>
            <w:r w:rsidR="006A0670" w:rsidRPr="006A0670">
              <w:rPr>
                <w:rFonts w:ascii="Arial" w:hAnsi="Arial" w:cs="Arial"/>
                <w:bCs/>
                <w:sz w:val="22"/>
                <w:szCs w:val="22"/>
              </w:rPr>
              <w:tab/>
              <w:t>przy wyborze partnerów zastosowano właściwe przepisy w przypadku  podmiotów zobowiązanych do stosowania prawa</w:t>
            </w:r>
            <w:r>
              <w:t xml:space="preserve"> </w:t>
            </w:r>
            <w:r w:rsidRPr="00A92ADA">
              <w:rPr>
                <w:rFonts w:ascii="Arial" w:hAnsi="Arial" w:cs="Arial"/>
                <w:bCs/>
                <w:sz w:val="22"/>
                <w:szCs w:val="22"/>
              </w:rPr>
              <w:t>zamówień publicznych na podstawie odrębnych przepisów (jeśli dotyczy),</w:t>
            </w:r>
          </w:p>
          <w:p w14:paraId="313726C5" w14:textId="709DC873" w:rsidR="00A92ADA" w:rsidRPr="00A92ADA" w:rsidRDefault="00A92ADA" w:rsidP="00A92ADA">
            <w:pPr>
              <w:spacing w:before="120" w:after="120" w:line="271" w:lineRule="auto"/>
              <w:rPr>
                <w:rFonts w:ascii="Arial" w:hAnsi="Arial" w:cs="Arial"/>
                <w:bCs/>
                <w:sz w:val="22"/>
                <w:szCs w:val="22"/>
              </w:rPr>
            </w:pPr>
            <w:r>
              <w:rPr>
                <w:rFonts w:ascii="Arial" w:hAnsi="Arial" w:cs="Arial"/>
                <w:bCs/>
                <w:sz w:val="22"/>
                <w:szCs w:val="22"/>
              </w:rPr>
              <w:t>-</w:t>
            </w:r>
            <w:r w:rsidRPr="00A92ADA">
              <w:rPr>
                <w:rFonts w:ascii="Arial" w:hAnsi="Arial" w:cs="Arial"/>
                <w:bCs/>
                <w:sz w:val="22"/>
                <w:szCs w:val="22"/>
              </w:rPr>
              <w:tab/>
              <w:t>zawarcie partnerstwa zostało zainicjonowane przed złożeniem wniosku i dokonane do dnia podpisania umowy.</w:t>
            </w:r>
          </w:p>
          <w:p w14:paraId="2BD716A1" w14:textId="77777777" w:rsidR="00A92ADA" w:rsidRPr="00A92ADA" w:rsidRDefault="00A92ADA" w:rsidP="00A92ADA">
            <w:pPr>
              <w:spacing w:before="120" w:after="120" w:line="271" w:lineRule="auto"/>
              <w:rPr>
                <w:rFonts w:ascii="Arial" w:hAnsi="Arial" w:cs="Arial"/>
                <w:bCs/>
                <w:sz w:val="22"/>
                <w:szCs w:val="22"/>
              </w:rPr>
            </w:pPr>
          </w:p>
          <w:p w14:paraId="758BE7C4" w14:textId="77777777" w:rsidR="00A92ADA" w:rsidRPr="00A92ADA" w:rsidRDefault="00A92ADA" w:rsidP="00A92ADA">
            <w:pPr>
              <w:spacing w:before="120" w:after="120" w:line="271" w:lineRule="auto"/>
              <w:rPr>
                <w:rFonts w:ascii="Arial" w:hAnsi="Arial" w:cs="Arial"/>
                <w:bCs/>
                <w:sz w:val="22"/>
                <w:szCs w:val="22"/>
              </w:rPr>
            </w:pPr>
            <w:r w:rsidRPr="00A92ADA">
              <w:rPr>
                <w:rFonts w:ascii="Arial" w:hAnsi="Arial" w:cs="Arial"/>
                <w:bCs/>
                <w:sz w:val="22"/>
                <w:szCs w:val="22"/>
              </w:rPr>
              <w:t xml:space="preserve">Kryterium weryfikowane będzie  dwuetapowo – na etapie oceny na podstawie treści wniosku </w:t>
            </w:r>
            <w:r w:rsidRPr="00A92ADA">
              <w:rPr>
                <w:rFonts w:ascii="Arial" w:hAnsi="Arial" w:cs="Arial"/>
                <w:bCs/>
                <w:sz w:val="22"/>
                <w:szCs w:val="22"/>
              </w:rPr>
              <w:lastRenderedPageBreak/>
              <w:t>oraz przed podpisaniem umowy na podstawie dokumentów.</w:t>
            </w:r>
          </w:p>
          <w:p w14:paraId="13473CC6" w14:textId="77777777" w:rsidR="00A92ADA" w:rsidRPr="00A92ADA" w:rsidRDefault="00A92ADA" w:rsidP="00A92ADA">
            <w:pPr>
              <w:spacing w:before="120" w:after="120" w:line="271" w:lineRule="auto"/>
              <w:rPr>
                <w:rFonts w:ascii="Arial" w:hAnsi="Arial" w:cs="Arial"/>
                <w:bCs/>
                <w:sz w:val="22"/>
                <w:szCs w:val="22"/>
              </w:rPr>
            </w:pPr>
          </w:p>
          <w:p w14:paraId="0401B8BB" w14:textId="2EF32111" w:rsidR="006A0670" w:rsidRPr="00E37160" w:rsidRDefault="00A92ADA" w:rsidP="00A92ADA">
            <w:pPr>
              <w:spacing w:before="120" w:after="120" w:line="271" w:lineRule="auto"/>
              <w:rPr>
                <w:rFonts w:ascii="Arial" w:hAnsi="Arial" w:cs="Arial"/>
                <w:bCs/>
                <w:sz w:val="22"/>
                <w:szCs w:val="22"/>
              </w:rPr>
            </w:pPr>
            <w:r w:rsidRPr="00A92ADA">
              <w:rPr>
                <w:rFonts w:ascii="Arial" w:hAnsi="Arial" w:cs="Arial"/>
                <w:bCs/>
                <w:sz w:val="22"/>
                <w:szCs w:val="22"/>
              </w:rPr>
              <w:t>Kryterium wynika z Rozporządzenia Parlamentu Europejskiego i Rady (UE) nr 2021/1060  z dnia 24 czerwca 2021 r.</w:t>
            </w:r>
          </w:p>
        </w:tc>
        <w:tc>
          <w:tcPr>
            <w:tcW w:w="3969" w:type="dxa"/>
          </w:tcPr>
          <w:p w14:paraId="32DF318D" w14:textId="77777777" w:rsidR="00A92ADA" w:rsidRPr="00A92ADA" w:rsidRDefault="00A92ADA" w:rsidP="00A92ADA">
            <w:pPr>
              <w:spacing w:before="120" w:after="120" w:line="271" w:lineRule="auto"/>
              <w:rPr>
                <w:rFonts w:ascii="Arial" w:hAnsi="Arial" w:cs="Arial"/>
                <w:bCs/>
                <w:sz w:val="22"/>
                <w:szCs w:val="22"/>
              </w:rPr>
            </w:pPr>
            <w:r w:rsidRPr="00A92ADA">
              <w:rPr>
                <w:rFonts w:ascii="Arial" w:hAnsi="Arial" w:cs="Arial"/>
                <w:bCs/>
                <w:sz w:val="22"/>
                <w:szCs w:val="22"/>
              </w:rPr>
              <w:lastRenderedPageBreak/>
              <w:t>Spełnienie kryterium jest konieczne do przyznania dofinansowania.</w:t>
            </w:r>
          </w:p>
          <w:p w14:paraId="22A50150" w14:textId="271B33B5" w:rsidR="00A92ADA" w:rsidRDefault="006E7BAD" w:rsidP="00A92ADA">
            <w:pPr>
              <w:spacing w:before="120" w:after="120" w:line="271" w:lineRule="auto"/>
              <w:rPr>
                <w:rFonts w:ascii="Arial" w:hAnsi="Arial" w:cs="Arial"/>
                <w:bCs/>
                <w:sz w:val="22"/>
                <w:szCs w:val="22"/>
              </w:rPr>
            </w:pPr>
            <w:r w:rsidRPr="00A92ADA">
              <w:rPr>
                <w:rFonts w:ascii="Arial" w:hAnsi="Arial" w:cs="Arial"/>
                <w:bCs/>
                <w:sz w:val="22"/>
                <w:szCs w:val="22"/>
              </w:rPr>
              <w:t>Projekty niespełniające kryterium są odrzucane.</w:t>
            </w:r>
          </w:p>
          <w:p w14:paraId="3FF55235" w14:textId="33E63C53" w:rsidR="006A0670" w:rsidRDefault="00A92ADA" w:rsidP="00A92ADA">
            <w:pPr>
              <w:spacing w:before="120" w:after="120" w:line="271" w:lineRule="auto"/>
              <w:rPr>
                <w:rFonts w:ascii="Arial" w:hAnsi="Arial" w:cs="Arial"/>
                <w:bCs/>
                <w:sz w:val="22"/>
                <w:szCs w:val="22"/>
              </w:rPr>
            </w:pPr>
            <w:r w:rsidRPr="00A92ADA">
              <w:rPr>
                <w:rFonts w:ascii="Arial" w:hAnsi="Arial" w:cs="Arial"/>
                <w:bCs/>
                <w:sz w:val="22"/>
                <w:szCs w:val="22"/>
              </w:rPr>
              <w:t>Ocena spełniania kryterium polega na przypisaniu wartości logicznych „tak”, „nie”, nie dotyczy”.</w:t>
            </w:r>
          </w:p>
          <w:p w14:paraId="1406F969" w14:textId="77777777" w:rsidR="00A92ADA" w:rsidRDefault="00A92ADA" w:rsidP="00A92ADA">
            <w:pPr>
              <w:spacing w:before="120" w:after="120" w:line="271" w:lineRule="auto"/>
              <w:rPr>
                <w:rFonts w:ascii="Arial" w:hAnsi="Arial" w:cs="Arial"/>
                <w:bCs/>
                <w:sz w:val="22"/>
                <w:szCs w:val="22"/>
              </w:rPr>
            </w:pPr>
          </w:p>
          <w:p w14:paraId="6B2C2CDD" w14:textId="77777777" w:rsidR="00A92ADA" w:rsidRDefault="00A92ADA" w:rsidP="00A92ADA">
            <w:pPr>
              <w:spacing w:before="120" w:after="120" w:line="271" w:lineRule="auto"/>
              <w:rPr>
                <w:rFonts w:ascii="Arial" w:hAnsi="Arial" w:cs="Arial"/>
                <w:bCs/>
                <w:sz w:val="22"/>
                <w:szCs w:val="22"/>
              </w:rPr>
            </w:pPr>
          </w:p>
          <w:p w14:paraId="63CD6329" w14:textId="77777777" w:rsidR="00A92ADA" w:rsidRPr="00A92ADA" w:rsidRDefault="00A92ADA" w:rsidP="00A92ADA">
            <w:pPr>
              <w:spacing w:before="120" w:after="120" w:line="271" w:lineRule="auto"/>
              <w:rPr>
                <w:rFonts w:ascii="Arial" w:hAnsi="Arial" w:cs="Arial"/>
                <w:b/>
                <w:bCs/>
                <w:sz w:val="22"/>
                <w:szCs w:val="22"/>
                <w:u w:val="single"/>
              </w:rPr>
            </w:pPr>
            <w:r w:rsidRPr="00A92ADA">
              <w:rPr>
                <w:rFonts w:ascii="Arial" w:hAnsi="Arial" w:cs="Arial"/>
                <w:b/>
                <w:bCs/>
                <w:sz w:val="22"/>
                <w:szCs w:val="22"/>
                <w:u w:val="single"/>
              </w:rPr>
              <w:t>Dodatkowe informacje:</w:t>
            </w:r>
          </w:p>
          <w:p w14:paraId="59620BB0" w14:textId="77777777" w:rsidR="00A92ADA" w:rsidRPr="00A92ADA" w:rsidRDefault="00A92ADA" w:rsidP="00A92ADA">
            <w:pPr>
              <w:spacing w:before="120" w:after="120" w:line="271" w:lineRule="auto"/>
              <w:rPr>
                <w:rFonts w:ascii="Arial" w:hAnsi="Arial" w:cs="Arial"/>
                <w:bCs/>
                <w:sz w:val="22"/>
                <w:szCs w:val="22"/>
              </w:rPr>
            </w:pPr>
            <w:r w:rsidRPr="00A92ADA">
              <w:rPr>
                <w:rFonts w:ascii="Arial" w:hAnsi="Arial" w:cs="Arial"/>
                <w:bCs/>
                <w:sz w:val="22"/>
                <w:szCs w:val="22"/>
              </w:rPr>
              <w:t xml:space="preserve">Kryterium zostanie zweryfikowane na etapie oceny na podstawie treści wniosku o dofinasowanie w szczególności w oparciu o sekcję: X Dodatkowe informacje, w komponencie Projekt partnerski. Zakres wymaganych informacji został określony w </w:t>
            </w:r>
            <w:r w:rsidRPr="00A92ADA">
              <w:rPr>
                <w:rFonts w:ascii="Arial" w:hAnsi="Arial" w:cs="Arial"/>
                <w:bCs/>
                <w:i/>
                <w:iCs/>
                <w:sz w:val="22"/>
                <w:szCs w:val="22"/>
              </w:rPr>
              <w:t>Instrukcji wypełniania wniosku o dofinansowanie projektu</w:t>
            </w:r>
            <w:r w:rsidRPr="00A92ADA">
              <w:rPr>
                <w:rFonts w:ascii="Arial" w:hAnsi="Arial" w:cs="Arial"/>
                <w:bCs/>
                <w:sz w:val="22"/>
                <w:szCs w:val="22"/>
              </w:rPr>
              <w:t>.</w:t>
            </w:r>
          </w:p>
          <w:p w14:paraId="21673914" w14:textId="77777777" w:rsidR="00A92ADA" w:rsidRPr="00A92ADA" w:rsidRDefault="00A92ADA" w:rsidP="00A92ADA">
            <w:pPr>
              <w:spacing w:before="120" w:after="120" w:line="271" w:lineRule="auto"/>
              <w:rPr>
                <w:rFonts w:ascii="Arial" w:hAnsi="Arial" w:cs="Arial"/>
                <w:bCs/>
                <w:sz w:val="22"/>
                <w:szCs w:val="22"/>
              </w:rPr>
            </w:pPr>
          </w:p>
          <w:p w14:paraId="10057B73" w14:textId="77777777" w:rsidR="00A92ADA" w:rsidRPr="00A92ADA" w:rsidRDefault="00A92ADA" w:rsidP="00A92ADA">
            <w:pPr>
              <w:spacing w:before="120" w:after="120" w:line="271" w:lineRule="auto"/>
              <w:rPr>
                <w:rFonts w:ascii="Arial" w:hAnsi="Arial" w:cs="Arial"/>
                <w:bCs/>
                <w:sz w:val="22"/>
                <w:szCs w:val="22"/>
              </w:rPr>
            </w:pPr>
            <w:r w:rsidRPr="00A92ADA">
              <w:rPr>
                <w:rFonts w:ascii="Arial" w:hAnsi="Arial" w:cs="Arial"/>
                <w:bCs/>
                <w:sz w:val="22"/>
                <w:szCs w:val="22"/>
              </w:rPr>
              <w:t>Kryterium będzie weryfikowane w odniesieniu do projektów planowanych do realizacji w partnerstwie.</w:t>
            </w:r>
          </w:p>
          <w:p w14:paraId="7B787C2B" w14:textId="3D5DB3AF" w:rsidR="00A92ADA" w:rsidRPr="00A92ADA" w:rsidRDefault="00A92ADA" w:rsidP="00A92ADA">
            <w:pPr>
              <w:spacing w:before="120" w:after="120" w:line="271" w:lineRule="auto"/>
              <w:rPr>
                <w:rFonts w:ascii="Arial" w:hAnsi="Arial" w:cs="Arial"/>
                <w:bCs/>
                <w:sz w:val="22"/>
                <w:szCs w:val="22"/>
              </w:rPr>
            </w:pPr>
            <w:r w:rsidRPr="00A92ADA">
              <w:rPr>
                <w:rFonts w:ascii="Arial" w:hAnsi="Arial" w:cs="Arial"/>
                <w:b/>
                <w:bCs/>
                <w:sz w:val="22"/>
                <w:szCs w:val="22"/>
              </w:rPr>
              <w:t>Realizacja projektu w partnerstwie nie jest obligatoryjna.</w:t>
            </w:r>
          </w:p>
          <w:p w14:paraId="51188532" w14:textId="28E7CE04" w:rsidR="00A92ADA" w:rsidRPr="00E37160" w:rsidRDefault="00A92ADA" w:rsidP="00A92ADA">
            <w:pPr>
              <w:spacing w:before="120" w:after="120" w:line="271" w:lineRule="auto"/>
              <w:rPr>
                <w:rFonts w:ascii="Arial" w:hAnsi="Arial" w:cs="Arial"/>
                <w:bCs/>
                <w:sz w:val="22"/>
                <w:szCs w:val="22"/>
              </w:rPr>
            </w:pPr>
          </w:p>
        </w:tc>
      </w:tr>
      <w:tr w:rsidR="006A0670" w:rsidRPr="00E37160" w14:paraId="5E9A6DD3" w14:textId="77777777" w:rsidTr="00E87566">
        <w:tc>
          <w:tcPr>
            <w:tcW w:w="675" w:type="dxa"/>
          </w:tcPr>
          <w:p w14:paraId="30158554" w14:textId="77777777" w:rsidR="006A0670" w:rsidRPr="00965251" w:rsidRDefault="006A0670" w:rsidP="003A3602">
            <w:pPr>
              <w:pStyle w:val="Akapitzlist"/>
              <w:numPr>
                <w:ilvl w:val="0"/>
                <w:numId w:val="66"/>
              </w:numPr>
              <w:spacing w:before="120" w:after="120" w:line="271" w:lineRule="auto"/>
              <w:ind w:left="0" w:firstLine="0"/>
              <w:contextualSpacing w:val="0"/>
              <w:rPr>
                <w:rFonts w:ascii="Arial" w:hAnsi="Arial"/>
                <w:b/>
                <w:bCs/>
                <w:sz w:val="22"/>
                <w:lang w:val="pl-PL"/>
              </w:rPr>
            </w:pPr>
          </w:p>
        </w:tc>
        <w:tc>
          <w:tcPr>
            <w:tcW w:w="1843" w:type="dxa"/>
          </w:tcPr>
          <w:p w14:paraId="44A8C2A1" w14:textId="31085FBF" w:rsidR="006A0670" w:rsidRPr="00965251" w:rsidRDefault="00A92ADA" w:rsidP="00E87566">
            <w:pPr>
              <w:spacing w:before="120" w:after="120" w:line="271" w:lineRule="auto"/>
              <w:rPr>
                <w:rFonts w:ascii="Arial" w:hAnsi="Arial" w:cs="Arial"/>
                <w:b/>
                <w:bCs/>
                <w:color w:val="FF0000"/>
                <w:sz w:val="22"/>
                <w:szCs w:val="22"/>
              </w:rPr>
            </w:pPr>
            <w:r w:rsidRPr="006E7BAD">
              <w:rPr>
                <w:rFonts w:ascii="Arial" w:hAnsi="Arial" w:cs="Arial"/>
                <w:b/>
                <w:bCs/>
                <w:sz w:val="22"/>
                <w:szCs w:val="22"/>
              </w:rPr>
              <w:t>Zdolność finansowa</w:t>
            </w:r>
          </w:p>
        </w:tc>
        <w:tc>
          <w:tcPr>
            <w:tcW w:w="2693" w:type="dxa"/>
          </w:tcPr>
          <w:p w14:paraId="391640FA" w14:textId="77777777" w:rsidR="00A92ADA" w:rsidRPr="00A92ADA" w:rsidRDefault="00A92ADA" w:rsidP="00A92ADA">
            <w:pPr>
              <w:spacing w:before="120" w:after="120" w:line="271" w:lineRule="auto"/>
              <w:rPr>
                <w:rFonts w:ascii="Arial" w:hAnsi="Arial" w:cs="Arial"/>
                <w:bCs/>
                <w:sz w:val="22"/>
                <w:szCs w:val="22"/>
              </w:rPr>
            </w:pPr>
            <w:r w:rsidRPr="00A92ADA">
              <w:rPr>
                <w:rFonts w:ascii="Arial" w:hAnsi="Arial" w:cs="Arial"/>
                <w:bCs/>
                <w:sz w:val="22"/>
                <w:szCs w:val="22"/>
              </w:rPr>
              <w:t>Beneficjent oraz Partner/</w:t>
            </w:r>
            <w:proofErr w:type="spellStart"/>
            <w:r w:rsidRPr="00A92ADA">
              <w:rPr>
                <w:rFonts w:ascii="Arial" w:hAnsi="Arial" w:cs="Arial"/>
                <w:bCs/>
                <w:sz w:val="22"/>
                <w:szCs w:val="22"/>
              </w:rPr>
              <w:t>rzy</w:t>
            </w:r>
            <w:proofErr w:type="spellEnd"/>
            <w:r w:rsidRPr="00A92ADA">
              <w:rPr>
                <w:rFonts w:ascii="Arial" w:hAnsi="Arial" w:cs="Arial"/>
                <w:bCs/>
                <w:sz w:val="22"/>
                <w:szCs w:val="22"/>
              </w:rPr>
              <w:t xml:space="preserve"> krajowi (jeśli dotyczy), ponoszący wydatki w danym projekcie z EFS+, posiadają łączny obrót za ostatni zatwierdzony rok obrotowy zgodnie z ustawą z dnia 29 września 1994 r. o rachunkowości (jeśli dotyczy) lub za ostatni zamknięty i zatwierdzony rok kalendarzowy, równy lub wyższy od średnich rocznych wydatków w ocenianym projekcie.</w:t>
            </w:r>
          </w:p>
          <w:p w14:paraId="5BA9691D" w14:textId="77777777" w:rsidR="006A0670" w:rsidRDefault="00A92ADA" w:rsidP="00A92ADA">
            <w:pPr>
              <w:spacing w:before="120" w:after="120" w:line="271" w:lineRule="auto"/>
              <w:rPr>
                <w:rFonts w:ascii="Arial" w:hAnsi="Arial" w:cs="Arial"/>
                <w:bCs/>
                <w:sz w:val="22"/>
                <w:szCs w:val="22"/>
              </w:rPr>
            </w:pPr>
            <w:r w:rsidRPr="00A92ADA">
              <w:rPr>
                <w:rFonts w:ascii="Arial" w:hAnsi="Arial" w:cs="Arial"/>
                <w:bCs/>
                <w:sz w:val="22"/>
                <w:szCs w:val="22"/>
              </w:rPr>
              <w:t>W przypadku Beneficjenta będącego jednostką sektora finansów publicznych (JSFP) i/lub w przypadku projektu realizowanego w partnerstwie gdzie Beneficjentem – Liderem jest podmiot będący JSFP, kryterium zostaje automatycznie uznane za spełnione.</w:t>
            </w:r>
          </w:p>
          <w:p w14:paraId="6B341ED7" w14:textId="77777777" w:rsidR="00A92ADA" w:rsidRPr="00A92ADA" w:rsidRDefault="00A92ADA" w:rsidP="00A92ADA">
            <w:pPr>
              <w:spacing w:before="120" w:after="120" w:line="271" w:lineRule="auto"/>
              <w:rPr>
                <w:rFonts w:ascii="Arial" w:hAnsi="Arial" w:cs="Arial"/>
                <w:bCs/>
                <w:sz w:val="22"/>
                <w:szCs w:val="22"/>
              </w:rPr>
            </w:pPr>
            <w:r w:rsidRPr="00A92ADA">
              <w:rPr>
                <w:rFonts w:ascii="Arial" w:hAnsi="Arial" w:cs="Arial"/>
                <w:bCs/>
                <w:sz w:val="22"/>
                <w:szCs w:val="22"/>
              </w:rPr>
              <w:t xml:space="preserve">W przypadku podmiotów niebędących JSFP jako </w:t>
            </w:r>
            <w:r w:rsidRPr="00A92ADA">
              <w:rPr>
                <w:rFonts w:ascii="Arial" w:hAnsi="Arial" w:cs="Arial"/>
                <w:bCs/>
                <w:sz w:val="22"/>
                <w:szCs w:val="22"/>
              </w:rPr>
              <w:lastRenderedPageBreak/>
              <w:t xml:space="preserve">obroty należy rozumieć wartość przychodów (w tym przychodów osiągniętych z tytułu otrzymanego dofinansowania na realizację projektów) osiągniętych za ostatni zatwierdzony rok obrotowy lub za ostatni zamknięty i zatwierdzony rok kalendarzowy przez danego wnioskodawcę/ partnera (jeśli dotyczy) na dzień składania wniosku o dofinansowanie. W przypadku partnerstwa kilku podmiotów badany jest łączny obrót wszystkich podmiotów wchodzących w skład partnerstwa nie będących JSFP. </w:t>
            </w:r>
          </w:p>
          <w:p w14:paraId="4990176A" w14:textId="77777777" w:rsidR="00A92ADA" w:rsidRPr="00A92ADA" w:rsidRDefault="00A92ADA" w:rsidP="00A92ADA">
            <w:pPr>
              <w:spacing w:before="120" w:after="120" w:line="271" w:lineRule="auto"/>
              <w:rPr>
                <w:rFonts w:ascii="Arial" w:hAnsi="Arial" w:cs="Arial"/>
                <w:bCs/>
                <w:sz w:val="22"/>
                <w:szCs w:val="22"/>
              </w:rPr>
            </w:pPr>
            <w:r w:rsidRPr="00A92ADA">
              <w:rPr>
                <w:rFonts w:ascii="Arial" w:hAnsi="Arial" w:cs="Arial"/>
                <w:bCs/>
                <w:sz w:val="22"/>
                <w:szCs w:val="22"/>
              </w:rPr>
              <w:t xml:space="preserve">Zgodnie z art. 39 ust. 11 ustawy wdrożeniowej Wnioskodawcą (partnerem wiodącym w projekcie partnerskim) może być wyłącznie podmiot o potencjale ekonomicznym zapewniającym prawidłową realizację projektu partnerskiego. Potencjał ekonomiczny Wnioskodawcy (partnera wiodącego) jest dominujący co oznacza, że Wnioskodawcą może być podmiot, którego roczny  obrót jest wyższy niż 50% średnich </w:t>
            </w:r>
            <w:r w:rsidRPr="00A92ADA">
              <w:rPr>
                <w:rFonts w:ascii="Arial" w:hAnsi="Arial" w:cs="Arial"/>
                <w:bCs/>
                <w:sz w:val="22"/>
                <w:szCs w:val="22"/>
              </w:rPr>
              <w:lastRenderedPageBreak/>
              <w:t>rocznych wydatków w ocenianym projekcie.</w:t>
            </w:r>
          </w:p>
          <w:p w14:paraId="37DF1A58" w14:textId="77777777" w:rsidR="00A92ADA" w:rsidRPr="00A92ADA" w:rsidRDefault="00A92ADA" w:rsidP="00A92ADA">
            <w:pPr>
              <w:spacing w:before="120" w:after="120" w:line="271" w:lineRule="auto"/>
              <w:rPr>
                <w:rFonts w:ascii="Arial" w:hAnsi="Arial" w:cs="Arial"/>
                <w:bCs/>
                <w:sz w:val="22"/>
                <w:szCs w:val="22"/>
              </w:rPr>
            </w:pPr>
            <w:r w:rsidRPr="00A92ADA">
              <w:rPr>
                <w:rFonts w:ascii="Arial" w:hAnsi="Arial" w:cs="Arial"/>
                <w:bCs/>
                <w:sz w:val="22"/>
                <w:szCs w:val="22"/>
              </w:rPr>
              <w:t>Kryterium będzie weryfikowane dwuetapowo – na etapie oceny na podstawie treści wniosku oraz przed podpisaniem umowy na podstawie dokumentów.</w:t>
            </w:r>
          </w:p>
          <w:p w14:paraId="05027DD6" w14:textId="77777777" w:rsidR="00A92ADA" w:rsidRPr="00A92ADA" w:rsidRDefault="00A92ADA" w:rsidP="00A92ADA">
            <w:pPr>
              <w:spacing w:before="120" w:after="120" w:line="271" w:lineRule="auto"/>
              <w:rPr>
                <w:rFonts w:ascii="Arial" w:hAnsi="Arial" w:cs="Arial"/>
                <w:bCs/>
                <w:sz w:val="22"/>
                <w:szCs w:val="22"/>
              </w:rPr>
            </w:pPr>
          </w:p>
          <w:p w14:paraId="193F6F89" w14:textId="4BA22261" w:rsidR="00A92ADA" w:rsidRPr="00E37160" w:rsidRDefault="00A92ADA" w:rsidP="00A92ADA">
            <w:pPr>
              <w:spacing w:before="120" w:after="120" w:line="271" w:lineRule="auto"/>
              <w:rPr>
                <w:rFonts w:ascii="Arial" w:hAnsi="Arial" w:cs="Arial"/>
                <w:bCs/>
                <w:sz w:val="22"/>
                <w:szCs w:val="22"/>
              </w:rPr>
            </w:pPr>
            <w:r w:rsidRPr="00A92ADA">
              <w:rPr>
                <w:rFonts w:ascii="Arial" w:hAnsi="Arial" w:cs="Arial"/>
                <w:bCs/>
                <w:sz w:val="22"/>
                <w:szCs w:val="22"/>
              </w:rPr>
              <w:t>Kryterium wynika z Rozporządzenia Parlamentu Europejskiego i Rady (UE) nr 2021/1060  z dnia 24 czerwca 2021 r.</w:t>
            </w:r>
          </w:p>
        </w:tc>
        <w:tc>
          <w:tcPr>
            <w:tcW w:w="3969" w:type="dxa"/>
          </w:tcPr>
          <w:p w14:paraId="2E4A00CF" w14:textId="77777777" w:rsidR="00A92ADA" w:rsidRDefault="00A92ADA" w:rsidP="00A92ADA">
            <w:pPr>
              <w:spacing w:before="120" w:after="120" w:line="271" w:lineRule="auto"/>
              <w:rPr>
                <w:rFonts w:ascii="Arial" w:hAnsi="Arial" w:cs="Arial"/>
                <w:bCs/>
                <w:sz w:val="22"/>
                <w:szCs w:val="22"/>
              </w:rPr>
            </w:pPr>
            <w:r w:rsidRPr="00A92ADA">
              <w:rPr>
                <w:rFonts w:ascii="Arial" w:hAnsi="Arial" w:cs="Arial"/>
                <w:bCs/>
                <w:sz w:val="22"/>
                <w:szCs w:val="22"/>
              </w:rPr>
              <w:lastRenderedPageBreak/>
              <w:t>Spełnienie kryterium jest konieczne do przyznania dofinansowania.</w:t>
            </w:r>
          </w:p>
          <w:p w14:paraId="6D8829E9" w14:textId="00DFEBE4" w:rsidR="00BD7D76" w:rsidRDefault="00BD7D76" w:rsidP="00A92ADA">
            <w:pPr>
              <w:spacing w:before="120" w:after="120" w:line="271" w:lineRule="auto"/>
              <w:rPr>
                <w:rFonts w:ascii="Arial" w:hAnsi="Arial" w:cs="Arial"/>
                <w:bCs/>
                <w:sz w:val="22"/>
                <w:szCs w:val="22"/>
              </w:rPr>
            </w:pPr>
            <w:r w:rsidRPr="00A92ADA">
              <w:rPr>
                <w:rFonts w:ascii="Arial" w:hAnsi="Arial" w:cs="Arial"/>
                <w:bCs/>
                <w:sz w:val="22"/>
                <w:szCs w:val="22"/>
              </w:rPr>
              <w:t>Projekty niespełniające kryterium są odrzucane.</w:t>
            </w:r>
          </w:p>
          <w:p w14:paraId="1241A1B5" w14:textId="66F8B016" w:rsidR="006A0670" w:rsidRDefault="00A92ADA" w:rsidP="00A92ADA">
            <w:pPr>
              <w:spacing w:before="120" w:after="120" w:line="271" w:lineRule="auto"/>
              <w:rPr>
                <w:rFonts w:ascii="Arial" w:hAnsi="Arial" w:cs="Arial"/>
                <w:bCs/>
                <w:sz w:val="22"/>
                <w:szCs w:val="22"/>
              </w:rPr>
            </w:pPr>
            <w:r w:rsidRPr="00A92ADA">
              <w:rPr>
                <w:rFonts w:ascii="Arial" w:hAnsi="Arial" w:cs="Arial"/>
                <w:bCs/>
                <w:sz w:val="22"/>
                <w:szCs w:val="22"/>
              </w:rPr>
              <w:t>Ocena spełniania kryterium polega na przypisaniu wartości logicznych „tak”, „nie”.</w:t>
            </w:r>
          </w:p>
          <w:p w14:paraId="6E6841F9" w14:textId="77777777" w:rsidR="00A92ADA" w:rsidRDefault="00A92ADA" w:rsidP="00A92ADA">
            <w:pPr>
              <w:spacing w:before="120" w:after="120" w:line="271" w:lineRule="auto"/>
              <w:rPr>
                <w:rFonts w:ascii="Arial" w:hAnsi="Arial" w:cs="Arial"/>
                <w:bCs/>
                <w:sz w:val="22"/>
                <w:szCs w:val="22"/>
              </w:rPr>
            </w:pPr>
          </w:p>
          <w:p w14:paraId="02EFDD7D" w14:textId="77777777" w:rsidR="00A92ADA" w:rsidRDefault="00A92ADA" w:rsidP="00A92ADA">
            <w:pPr>
              <w:spacing w:before="120" w:after="120" w:line="271" w:lineRule="auto"/>
              <w:rPr>
                <w:rFonts w:ascii="Arial" w:hAnsi="Arial" w:cs="Arial"/>
                <w:b/>
                <w:sz w:val="22"/>
                <w:szCs w:val="22"/>
                <w:u w:val="single"/>
              </w:rPr>
            </w:pPr>
          </w:p>
          <w:p w14:paraId="4BC23268" w14:textId="7BF50C90" w:rsidR="00A92ADA" w:rsidRPr="00A92ADA" w:rsidRDefault="00A92ADA" w:rsidP="00A92ADA">
            <w:pPr>
              <w:spacing w:before="120" w:after="120" w:line="271" w:lineRule="auto"/>
              <w:rPr>
                <w:rFonts w:ascii="Arial" w:hAnsi="Arial" w:cs="Arial"/>
                <w:b/>
                <w:sz w:val="22"/>
                <w:szCs w:val="22"/>
                <w:u w:val="single"/>
              </w:rPr>
            </w:pPr>
            <w:r w:rsidRPr="00A92ADA">
              <w:rPr>
                <w:rFonts w:ascii="Arial" w:hAnsi="Arial" w:cs="Arial"/>
                <w:b/>
                <w:sz w:val="22"/>
                <w:szCs w:val="22"/>
                <w:u w:val="single"/>
              </w:rPr>
              <w:t xml:space="preserve">Dodatkowe informacje: </w:t>
            </w:r>
          </w:p>
          <w:p w14:paraId="31A69477" w14:textId="74149546" w:rsidR="00A92ADA" w:rsidRPr="00E37160" w:rsidRDefault="00A92ADA" w:rsidP="00A92ADA">
            <w:pPr>
              <w:spacing w:before="120" w:after="120" w:line="271" w:lineRule="auto"/>
              <w:rPr>
                <w:rFonts w:ascii="Arial" w:hAnsi="Arial" w:cs="Arial"/>
                <w:bCs/>
                <w:sz w:val="22"/>
                <w:szCs w:val="22"/>
              </w:rPr>
            </w:pPr>
            <w:r w:rsidRPr="00A92ADA">
              <w:rPr>
                <w:rFonts w:ascii="Arial" w:hAnsi="Arial" w:cs="Arial"/>
                <w:bCs/>
                <w:sz w:val="22"/>
                <w:szCs w:val="22"/>
              </w:rPr>
              <w:t xml:space="preserve">Kryterium zostanie zweryfikowane na etapie oceny na podstawie treści wniosku o dofinasowanie w szczególności w oparciu o sekcję: X Dodatkowe informacje, w komponencie Zdolność finansowa podmiotu. Zakres wymaganych informacji został określony w </w:t>
            </w:r>
            <w:r w:rsidRPr="00BD7D76">
              <w:rPr>
                <w:rFonts w:ascii="Arial" w:hAnsi="Arial" w:cs="Arial"/>
                <w:bCs/>
                <w:i/>
                <w:sz w:val="22"/>
                <w:szCs w:val="22"/>
              </w:rPr>
              <w:t>Instrukcji wypełniania wniosku o dofinansowanie projektu</w:t>
            </w:r>
            <w:r w:rsidRPr="00A92ADA">
              <w:rPr>
                <w:rFonts w:ascii="Arial" w:hAnsi="Arial" w:cs="Arial"/>
                <w:bCs/>
                <w:sz w:val="22"/>
                <w:szCs w:val="22"/>
              </w:rPr>
              <w:t>.</w:t>
            </w:r>
          </w:p>
        </w:tc>
      </w:tr>
      <w:tr w:rsidR="006A0670" w:rsidRPr="00E37160" w14:paraId="618AB73A" w14:textId="77777777" w:rsidTr="00E87566">
        <w:tc>
          <w:tcPr>
            <w:tcW w:w="675" w:type="dxa"/>
          </w:tcPr>
          <w:p w14:paraId="486FED56" w14:textId="77777777" w:rsidR="006A0670" w:rsidRPr="00965251" w:rsidRDefault="006A0670" w:rsidP="003A3602">
            <w:pPr>
              <w:pStyle w:val="Akapitzlist"/>
              <w:numPr>
                <w:ilvl w:val="0"/>
                <w:numId w:val="66"/>
              </w:numPr>
              <w:spacing w:before="120" w:after="120" w:line="271" w:lineRule="auto"/>
              <w:ind w:left="0" w:firstLine="0"/>
              <w:contextualSpacing w:val="0"/>
              <w:rPr>
                <w:rFonts w:ascii="Arial" w:hAnsi="Arial"/>
                <w:b/>
                <w:bCs/>
                <w:sz w:val="22"/>
                <w:lang w:val="pl-PL"/>
              </w:rPr>
            </w:pPr>
          </w:p>
        </w:tc>
        <w:tc>
          <w:tcPr>
            <w:tcW w:w="1843" w:type="dxa"/>
          </w:tcPr>
          <w:p w14:paraId="08F0C646" w14:textId="311D7949" w:rsidR="006A0670" w:rsidRPr="00965251" w:rsidRDefault="00A92ADA" w:rsidP="00E87566">
            <w:pPr>
              <w:spacing w:before="120" w:after="120" w:line="271" w:lineRule="auto"/>
              <w:rPr>
                <w:rFonts w:ascii="Arial" w:hAnsi="Arial" w:cs="Arial"/>
                <w:b/>
                <w:bCs/>
                <w:color w:val="FF0000"/>
                <w:sz w:val="22"/>
                <w:szCs w:val="22"/>
              </w:rPr>
            </w:pPr>
            <w:r w:rsidRPr="00BD7D76">
              <w:rPr>
                <w:rFonts w:ascii="Arial" w:hAnsi="Arial" w:cs="Arial"/>
                <w:b/>
                <w:bCs/>
                <w:sz w:val="22"/>
                <w:szCs w:val="22"/>
              </w:rPr>
              <w:t>Zgodność projektu z zasadą równości kobiet i mężczyzn</w:t>
            </w:r>
          </w:p>
        </w:tc>
        <w:tc>
          <w:tcPr>
            <w:tcW w:w="2693" w:type="dxa"/>
          </w:tcPr>
          <w:p w14:paraId="34EF583E" w14:textId="77777777" w:rsidR="00A92ADA" w:rsidRPr="00A92ADA" w:rsidRDefault="00A92ADA" w:rsidP="00A92ADA">
            <w:pPr>
              <w:spacing w:before="120" w:after="120" w:line="271" w:lineRule="auto"/>
              <w:rPr>
                <w:rFonts w:ascii="Arial" w:hAnsi="Arial" w:cs="Arial"/>
                <w:bCs/>
                <w:sz w:val="22"/>
                <w:szCs w:val="22"/>
              </w:rPr>
            </w:pPr>
            <w:r w:rsidRPr="00A92ADA">
              <w:rPr>
                <w:rFonts w:ascii="Arial" w:hAnsi="Arial" w:cs="Arial"/>
                <w:bCs/>
                <w:sz w:val="22"/>
                <w:szCs w:val="22"/>
              </w:rPr>
              <w:t>Projekt jest zgodny z  zasadą horyzontalną równości kobiet i mężczyzn wynikającą z art. 9 ust. 1-3 Rozporządzenia Parlamentu Europejskiego i Rady 2021/1060.</w:t>
            </w:r>
          </w:p>
          <w:p w14:paraId="5D191252" w14:textId="77777777" w:rsidR="00A92ADA" w:rsidRPr="00A92ADA" w:rsidRDefault="00A92ADA" w:rsidP="00A92ADA">
            <w:pPr>
              <w:spacing w:before="120" w:after="120" w:line="271" w:lineRule="auto"/>
              <w:rPr>
                <w:rFonts w:ascii="Arial" w:hAnsi="Arial" w:cs="Arial"/>
                <w:bCs/>
                <w:sz w:val="22"/>
                <w:szCs w:val="22"/>
              </w:rPr>
            </w:pPr>
          </w:p>
          <w:p w14:paraId="25E0BECA" w14:textId="77777777" w:rsidR="00A92ADA" w:rsidRPr="00A92ADA" w:rsidRDefault="00A92ADA" w:rsidP="00A92ADA">
            <w:pPr>
              <w:spacing w:before="120" w:after="120" w:line="271" w:lineRule="auto"/>
              <w:rPr>
                <w:rFonts w:ascii="Arial" w:hAnsi="Arial" w:cs="Arial"/>
                <w:bCs/>
                <w:sz w:val="22"/>
                <w:szCs w:val="22"/>
              </w:rPr>
            </w:pPr>
            <w:r w:rsidRPr="00A92ADA">
              <w:rPr>
                <w:rFonts w:ascii="Arial" w:hAnsi="Arial" w:cs="Arial"/>
                <w:bCs/>
                <w:sz w:val="22"/>
                <w:szCs w:val="22"/>
              </w:rPr>
              <w:t>Ocenie podlega czy Wnioskodawca  wykazał we wniosku o dofinansowanie, że projekt został przygotowany i będzie realizowany na każdym etapie zgodnie z zasadą równości kobiet i mężczyzn oraz czy wskazał w jaki sposób będzie realizował tę zasadę</w:t>
            </w:r>
          </w:p>
          <w:p w14:paraId="3A040D8C" w14:textId="77777777" w:rsidR="00A92ADA" w:rsidRPr="00A92ADA" w:rsidRDefault="00A92ADA" w:rsidP="00A92ADA">
            <w:pPr>
              <w:spacing w:before="120" w:after="120" w:line="271" w:lineRule="auto"/>
              <w:rPr>
                <w:rFonts w:ascii="Arial" w:hAnsi="Arial" w:cs="Arial"/>
                <w:bCs/>
                <w:sz w:val="22"/>
                <w:szCs w:val="22"/>
              </w:rPr>
            </w:pPr>
            <w:r w:rsidRPr="00A92ADA">
              <w:rPr>
                <w:rFonts w:ascii="Arial" w:hAnsi="Arial" w:cs="Arial"/>
                <w:bCs/>
                <w:sz w:val="22"/>
                <w:szCs w:val="22"/>
              </w:rPr>
              <w:lastRenderedPageBreak/>
              <w:t>Weryfikacji będzie podlegać, czy wnioskodawca uwzględnił aspekt i perspektywę płci co do zakresu projektu i jego realizacji.</w:t>
            </w:r>
          </w:p>
          <w:p w14:paraId="4888763F" w14:textId="77777777" w:rsidR="00A92ADA" w:rsidRPr="00A92ADA" w:rsidRDefault="00A92ADA" w:rsidP="00A92ADA">
            <w:pPr>
              <w:spacing w:before="120" w:after="120" w:line="271" w:lineRule="auto"/>
              <w:rPr>
                <w:rFonts w:ascii="Arial" w:hAnsi="Arial" w:cs="Arial"/>
                <w:bCs/>
                <w:sz w:val="22"/>
                <w:szCs w:val="22"/>
              </w:rPr>
            </w:pPr>
            <w:r w:rsidRPr="00A92ADA">
              <w:rPr>
                <w:rFonts w:ascii="Arial" w:hAnsi="Arial" w:cs="Arial"/>
                <w:bCs/>
                <w:sz w:val="22"/>
                <w:szCs w:val="22"/>
              </w:rPr>
              <w:t xml:space="preserve">Weryfikacja będzie polegać na sprawdzeniu czy Wnioskodawca dokonał analizy projektu pod kątem potencjalnego wpływu finansowanych działań i ich efektów na sytuację kobiet i mężczyzn. </w:t>
            </w:r>
          </w:p>
          <w:p w14:paraId="362D262E" w14:textId="77777777" w:rsidR="00A92ADA" w:rsidRPr="00A92ADA" w:rsidRDefault="00A92ADA" w:rsidP="00A92ADA">
            <w:pPr>
              <w:spacing w:before="120" w:after="120" w:line="271" w:lineRule="auto"/>
              <w:rPr>
                <w:rFonts w:ascii="Arial" w:hAnsi="Arial" w:cs="Arial"/>
                <w:bCs/>
                <w:sz w:val="22"/>
                <w:szCs w:val="22"/>
              </w:rPr>
            </w:pPr>
            <w:r w:rsidRPr="00A92ADA">
              <w:rPr>
                <w:rFonts w:ascii="Arial" w:hAnsi="Arial" w:cs="Arial"/>
                <w:bCs/>
                <w:sz w:val="22"/>
                <w:szCs w:val="22"/>
              </w:rPr>
              <w:t>Spełnienie kryterium będzie oceniane w oparciu o standard minimum stanowiącym Załącznik nr 1 do Wytycznych dotyczących realizacji zasad równościowych w ramach funduszy unijnych na lata 2021-2027.</w:t>
            </w:r>
          </w:p>
          <w:p w14:paraId="7D1E7DA3" w14:textId="77777777" w:rsidR="00A92ADA" w:rsidRPr="00A92ADA" w:rsidRDefault="00A92ADA" w:rsidP="00A92ADA">
            <w:pPr>
              <w:spacing w:before="120" w:after="120" w:line="271" w:lineRule="auto"/>
              <w:rPr>
                <w:rFonts w:ascii="Arial" w:hAnsi="Arial" w:cs="Arial"/>
                <w:bCs/>
                <w:sz w:val="22"/>
                <w:szCs w:val="22"/>
              </w:rPr>
            </w:pPr>
            <w:r w:rsidRPr="00A92ADA">
              <w:rPr>
                <w:rFonts w:ascii="Arial" w:hAnsi="Arial" w:cs="Arial"/>
                <w:bCs/>
                <w:sz w:val="22"/>
                <w:szCs w:val="22"/>
              </w:rPr>
              <w:t>Kryterium uznaje się za spełnione jeśli projekt jest zgodny ze standardem minimum realizacji zasady równości szans kobiet i mężczyzn.</w:t>
            </w:r>
          </w:p>
          <w:p w14:paraId="118E830C" w14:textId="2A74109B" w:rsidR="00A92ADA" w:rsidRPr="00A92ADA" w:rsidRDefault="00A92ADA" w:rsidP="00A92ADA">
            <w:pPr>
              <w:spacing w:before="120" w:after="120" w:line="271" w:lineRule="auto"/>
              <w:rPr>
                <w:rFonts w:ascii="Arial" w:hAnsi="Arial" w:cs="Arial"/>
                <w:bCs/>
                <w:sz w:val="22"/>
                <w:szCs w:val="22"/>
              </w:rPr>
            </w:pPr>
            <w:r w:rsidRPr="00A92ADA">
              <w:rPr>
                <w:rFonts w:ascii="Arial" w:hAnsi="Arial" w:cs="Arial"/>
                <w:bCs/>
                <w:sz w:val="22"/>
                <w:szCs w:val="22"/>
              </w:rPr>
              <w:t>Kryterium będzie weryfikowane na podstawie treści wniosku o dofinansowanie projektu.</w:t>
            </w:r>
          </w:p>
          <w:p w14:paraId="17F33097" w14:textId="234610B1" w:rsidR="00A92ADA" w:rsidRPr="00E37160" w:rsidRDefault="00A92ADA" w:rsidP="00A92ADA">
            <w:pPr>
              <w:spacing w:before="120" w:after="120" w:line="271" w:lineRule="auto"/>
              <w:rPr>
                <w:rFonts w:ascii="Arial" w:hAnsi="Arial" w:cs="Arial"/>
                <w:bCs/>
                <w:sz w:val="22"/>
                <w:szCs w:val="22"/>
              </w:rPr>
            </w:pPr>
            <w:r w:rsidRPr="00A92ADA">
              <w:rPr>
                <w:rFonts w:ascii="Arial" w:hAnsi="Arial" w:cs="Arial"/>
                <w:bCs/>
                <w:sz w:val="22"/>
                <w:szCs w:val="22"/>
              </w:rPr>
              <w:t xml:space="preserve">Kryterium wynika z Rozporządzenia Parlamentu </w:t>
            </w:r>
            <w:r w:rsidRPr="00A92ADA">
              <w:rPr>
                <w:rFonts w:ascii="Arial" w:hAnsi="Arial" w:cs="Arial"/>
                <w:bCs/>
                <w:sz w:val="22"/>
                <w:szCs w:val="22"/>
              </w:rPr>
              <w:lastRenderedPageBreak/>
              <w:t>Europejskiego i Rady (UE) 2021/1060 z dnia 24 czerwca 2021 r. art. 9 ust. 1-3</w:t>
            </w:r>
          </w:p>
        </w:tc>
        <w:tc>
          <w:tcPr>
            <w:tcW w:w="3969" w:type="dxa"/>
          </w:tcPr>
          <w:p w14:paraId="0960862E" w14:textId="77777777" w:rsidR="00A92ADA" w:rsidRPr="00A92ADA" w:rsidRDefault="00A92ADA" w:rsidP="00A92ADA">
            <w:pPr>
              <w:spacing w:before="120" w:after="120" w:line="271" w:lineRule="auto"/>
              <w:rPr>
                <w:rFonts w:ascii="Arial" w:hAnsi="Arial" w:cs="Arial"/>
                <w:bCs/>
                <w:sz w:val="22"/>
                <w:szCs w:val="22"/>
              </w:rPr>
            </w:pPr>
            <w:r w:rsidRPr="00A92ADA">
              <w:rPr>
                <w:rFonts w:ascii="Arial" w:hAnsi="Arial" w:cs="Arial"/>
                <w:bCs/>
                <w:sz w:val="22"/>
                <w:szCs w:val="22"/>
              </w:rPr>
              <w:lastRenderedPageBreak/>
              <w:t>Spełnienie kryterium jest konieczne do przyznania dofinansowania.</w:t>
            </w:r>
          </w:p>
          <w:p w14:paraId="570845A9" w14:textId="684C18E2" w:rsidR="00A92ADA" w:rsidRPr="00A92ADA" w:rsidRDefault="00BD7D76" w:rsidP="00A92ADA">
            <w:pPr>
              <w:spacing w:before="120" w:after="120" w:line="271" w:lineRule="auto"/>
              <w:rPr>
                <w:rFonts w:ascii="Arial" w:hAnsi="Arial" w:cs="Arial"/>
                <w:bCs/>
                <w:sz w:val="22"/>
                <w:szCs w:val="22"/>
              </w:rPr>
            </w:pPr>
            <w:r w:rsidRPr="00A92ADA">
              <w:rPr>
                <w:rFonts w:ascii="Arial" w:hAnsi="Arial" w:cs="Arial"/>
                <w:bCs/>
                <w:sz w:val="22"/>
                <w:szCs w:val="22"/>
              </w:rPr>
              <w:t>Projekty niespełniające kryterium są odrzucane.</w:t>
            </w:r>
          </w:p>
          <w:p w14:paraId="73655203" w14:textId="42A28845" w:rsidR="00A92ADA" w:rsidRPr="00A92ADA" w:rsidRDefault="00A92ADA" w:rsidP="00A92ADA">
            <w:pPr>
              <w:spacing w:before="120" w:after="120" w:line="271" w:lineRule="auto"/>
              <w:rPr>
                <w:rFonts w:ascii="Arial" w:hAnsi="Arial" w:cs="Arial"/>
                <w:bCs/>
                <w:sz w:val="22"/>
                <w:szCs w:val="22"/>
              </w:rPr>
            </w:pPr>
            <w:r w:rsidRPr="00A92ADA">
              <w:rPr>
                <w:rFonts w:ascii="Arial" w:hAnsi="Arial" w:cs="Arial"/>
                <w:bCs/>
                <w:sz w:val="22"/>
                <w:szCs w:val="22"/>
              </w:rPr>
              <w:t>Ocena spełniania kryterium polega na przypisaniu wartości logicznych „tak”, „nie”.</w:t>
            </w:r>
          </w:p>
          <w:p w14:paraId="11083354" w14:textId="77777777" w:rsidR="00A92ADA" w:rsidRPr="00A92ADA" w:rsidRDefault="00A92ADA" w:rsidP="00A92ADA">
            <w:pPr>
              <w:spacing w:before="120" w:after="120" w:line="271" w:lineRule="auto"/>
              <w:rPr>
                <w:rFonts w:ascii="Arial" w:hAnsi="Arial" w:cs="Arial"/>
                <w:bCs/>
                <w:sz w:val="22"/>
                <w:szCs w:val="22"/>
              </w:rPr>
            </w:pPr>
          </w:p>
          <w:p w14:paraId="3E6C7E44" w14:textId="77777777" w:rsidR="00A92ADA" w:rsidRDefault="00A92ADA" w:rsidP="00A92ADA">
            <w:pPr>
              <w:spacing w:before="120" w:after="120" w:line="271" w:lineRule="auto"/>
              <w:rPr>
                <w:rFonts w:ascii="Arial" w:hAnsi="Arial" w:cs="Arial"/>
                <w:bCs/>
                <w:sz w:val="22"/>
                <w:szCs w:val="22"/>
              </w:rPr>
            </w:pPr>
          </w:p>
          <w:p w14:paraId="577BA6B1" w14:textId="77777777" w:rsidR="00A92ADA" w:rsidRPr="00A92ADA" w:rsidRDefault="00A92ADA" w:rsidP="00A92ADA">
            <w:pPr>
              <w:spacing w:before="120" w:after="120" w:line="271" w:lineRule="auto"/>
              <w:rPr>
                <w:rFonts w:ascii="Arial" w:hAnsi="Arial" w:cs="Arial"/>
                <w:bCs/>
                <w:sz w:val="22"/>
                <w:szCs w:val="22"/>
              </w:rPr>
            </w:pPr>
          </w:p>
          <w:p w14:paraId="3DB6C1D9" w14:textId="77777777" w:rsidR="00A92ADA" w:rsidRPr="00A92ADA" w:rsidRDefault="00A92ADA" w:rsidP="00A92ADA">
            <w:pPr>
              <w:spacing w:before="120" w:after="120" w:line="271" w:lineRule="auto"/>
              <w:rPr>
                <w:rFonts w:ascii="Arial" w:hAnsi="Arial" w:cs="Arial"/>
                <w:b/>
                <w:bCs/>
                <w:sz w:val="22"/>
                <w:szCs w:val="22"/>
                <w:u w:val="single"/>
              </w:rPr>
            </w:pPr>
            <w:r w:rsidRPr="00A92ADA">
              <w:rPr>
                <w:rFonts w:ascii="Arial" w:hAnsi="Arial" w:cs="Arial"/>
                <w:b/>
                <w:bCs/>
                <w:sz w:val="22"/>
                <w:szCs w:val="22"/>
                <w:u w:val="single"/>
              </w:rPr>
              <w:t xml:space="preserve">Dodatkowe informacje: </w:t>
            </w:r>
          </w:p>
          <w:p w14:paraId="679BDD6E" w14:textId="27376ABD" w:rsidR="00A92ADA" w:rsidRPr="00E37160" w:rsidRDefault="00A92ADA" w:rsidP="00A92ADA">
            <w:pPr>
              <w:spacing w:before="120" w:after="120" w:line="271" w:lineRule="auto"/>
              <w:rPr>
                <w:rFonts w:ascii="Arial" w:hAnsi="Arial" w:cs="Arial"/>
                <w:bCs/>
                <w:sz w:val="22"/>
                <w:szCs w:val="22"/>
              </w:rPr>
            </w:pPr>
            <w:r w:rsidRPr="00A92ADA">
              <w:rPr>
                <w:rFonts w:ascii="Arial" w:hAnsi="Arial" w:cs="Arial"/>
                <w:bCs/>
                <w:sz w:val="22"/>
                <w:szCs w:val="22"/>
              </w:rPr>
              <w:t xml:space="preserve">Kryterium zostanie zweryfikowane na etapie oceny na podstawie treści wniosku o dofinasowanie w szczególności w oparciu o sekcję: X Dodatkowe informacje, w komponencie Zgodność z zasadą równości kobiet i mężczyzn. Zakres wymaganych informacji został określony w </w:t>
            </w:r>
            <w:r w:rsidRPr="00A92ADA">
              <w:rPr>
                <w:rFonts w:ascii="Arial" w:hAnsi="Arial" w:cs="Arial"/>
                <w:bCs/>
                <w:i/>
                <w:iCs/>
                <w:sz w:val="22"/>
                <w:szCs w:val="22"/>
              </w:rPr>
              <w:t>Instrukcji wypełniania wniosku o dofinansowanie projektu.</w:t>
            </w:r>
          </w:p>
        </w:tc>
      </w:tr>
      <w:tr w:rsidR="006A0670" w:rsidRPr="00E37160" w14:paraId="074F0A6E" w14:textId="77777777" w:rsidTr="00E87566">
        <w:tc>
          <w:tcPr>
            <w:tcW w:w="675" w:type="dxa"/>
          </w:tcPr>
          <w:p w14:paraId="411B8BBC" w14:textId="77777777" w:rsidR="006A0670" w:rsidRPr="00965251" w:rsidRDefault="006A0670" w:rsidP="003A3602">
            <w:pPr>
              <w:pStyle w:val="Akapitzlist"/>
              <w:numPr>
                <w:ilvl w:val="0"/>
                <w:numId w:val="66"/>
              </w:numPr>
              <w:spacing w:before="120" w:after="120" w:line="271" w:lineRule="auto"/>
              <w:ind w:left="0" w:firstLine="0"/>
              <w:contextualSpacing w:val="0"/>
              <w:rPr>
                <w:rFonts w:ascii="Arial" w:hAnsi="Arial"/>
                <w:b/>
                <w:bCs/>
                <w:sz w:val="22"/>
                <w:lang w:val="pl-PL"/>
              </w:rPr>
            </w:pPr>
          </w:p>
        </w:tc>
        <w:tc>
          <w:tcPr>
            <w:tcW w:w="1843" w:type="dxa"/>
          </w:tcPr>
          <w:p w14:paraId="58CC7E2B" w14:textId="17FF5193" w:rsidR="006A0670" w:rsidRPr="00965251" w:rsidRDefault="00A92ADA" w:rsidP="00E87566">
            <w:pPr>
              <w:spacing w:before="120" w:after="120" w:line="271" w:lineRule="auto"/>
              <w:rPr>
                <w:rFonts w:ascii="Arial" w:hAnsi="Arial" w:cs="Arial"/>
                <w:b/>
                <w:bCs/>
                <w:color w:val="FF0000"/>
                <w:sz w:val="22"/>
                <w:szCs w:val="22"/>
              </w:rPr>
            </w:pPr>
            <w:r w:rsidRPr="00BD7D76">
              <w:rPr>
                <w:rFonts w:ascii="Arial" w:hAnsi="Arial" w:cs="Arial"/>
                <w:b/>
                <w:bCs/>
                <w:sz w:val="22"/>
                <w:szCs w:val="22"/>
              </w:rPr>
              <w:t>Zgodność z zasadą równości szans i niedyskryminacji, w tym dostępności dla osób z niepełnosprawnościami</w:t>
            </w:r>
          </w:p>
        </w:tc>
        <w:tc>
          <w:tcPr>
            <w:tcW w:w="2693" w:type="dxa"/>
          </w:tcPr>
          <w:p w14:paraId="37037A27" w14:textId="77777777" w:rsidR="00A92ADA" w:rsidRPr="00A92ADA" w:rsidRDefault="00A92ADA" w:rsidP="00A92ADA">
            <w:pPr>
              <w:spacing w:before="120" w:after="120" w:line="271" w:lineRule="auto"/>
              <w:rPr>
                <w:rFonts w:ascii="Arial" w:hAnsi="Arial" w:cs="Arial"/>
                <w:bCs/>
                <w:sz w:val="22"/>
                <w:szCs w:val="22"/>
              </w:rPr>
            </w:pPr>
            <w:r w:rsidRPr="00A92ADA">
              <w:rPr>
                <w:rFonts w:ascii="Arial" w:hAnsi="Arial" w:cs="Arial"/>
                <w:bCs/>
                <w:sz w:val="22"/>
                <w:szCs w:val="22"/>
              </w:rPr>
              <w:t xml:space="preserve">Projekt  jest zgodny z  zasadą horyzontalną równości szans i niedyskryminacji, w tym dostępności dla osób z niepełnosprawnościami, wynikającą z art. 9 ust. 1-3 Rozporządzenia Parlamentu Europejskiego i Rady 2021/1060. </w:t>
            </w:r>
          </w:p>
          <w:p w14:paraId="1B71EF2E" w14:textId="77777777" w:rsidR="00A92ADA" w:rsidRPr="00A92ADA" w:rsidRDefault="00A92ADA" w:rsidP="00A92ADA">
            <w:pPr>
              <w:spacing w:before="120" w:after="120" w:line="271" w:lineRule="auto"/>
              <w:rPr>
                <w:rFonts w:ascii="Arial" w:hAnsi="Arial" w:cs="Arial"/>
                <w:bCs/>
                <w:sz w:val="22"/>
                <w:szCs w:val="22"/>
              </w:rPr>
            </w:pPr>
            <w:r w:rsidRPr="00A92ADA">
              <w:rPr>
                <w:rFonts w:ascii="Arial" w:hAnsi="Arial" w:cs="Arial"/>
                <w:bCs/>
                <w:sz w:val="22"/>
                <w:szCs w:val="22"/>
              </w:rPr>
              <w:t>Ocenie podlega czy Wnioskodawca potwierdził we wniosku o dofinansowanie, że projekt został przygotowany i że będzie realizowany na każdym etapie zgodnie z zasadą równości szans i niedyskryminacji oraz czy wszystkie produkty projektu są dostępne dla wszystkich użytkowników, w tym dla osób z niepełnosprawnościami, bez jakiejkolwiek dyskryminacji.</w:t>
            </w:r>
          </w:p>
          <w:p w14:paraId="7CF17659" w14:textId="77777777" w:rsidR="00A92ADA" w:rsidRPr="00A92ADA" w:rsidRDefault="00A92ADA" w:rsidP="00A92ADA">
            <w:pPr>
              <w:spacing w:before="120" w:after="120" w:line="271" w:lineRule="auto"/>
              <w:rPr>
                <w:rFonts w:ascii="Arial" w:hAnsi="Arial" w:cs="Arial"/>
                <w:bCs/>
                <w:sz w:val="22"/>
                <w:szCs w:val="22"/>
              </w:rPr>
            </w:pPr>
            <w:r w:rsidRPr="00A92ADA">
              <w:rPr>
                <w:rFonts w:ascii="Arial" w:hAnsi="Arial" w:cs="Arial"/>
                <w:bCs/>
                <w:sz w:val="22"/>
                <w:szCs w:val="22"/>
              </w:rPr>
              <w:t xml:space="preserve">Weryfikacja będzie polegać na sprawdzeniu czy Wnioskodawca dokonał analizy projektu pod kątem potencjalnego wpływu finansowanych działań i ich efektów na sytuację osób z niepełnosprawnościami </w:t>
            </w:r>
            <w:r w:rsidRPr="00A92ADA">
              <w:rPr>
                <w:rFonts w:ascii="Arial" w:hAnsi="Arial" w:cs="Arial"/>
                <w:bCs/>
                <w:sz w:val="22"/>
                <w:szCs w:val="22"/>
              </w:rPr>
              <w:lastRenderedPageBreak/>
              <w:t>lub innych osób o cechach, które mogą stanowić przesłanki dyskryminacji.</w:t>
            </w:r>
          </w:p>
          <w:p w14:paraId="406B5F61" w14:textId="0DA1DB07" w:rsidR="00A92ADA" w:rsidRPr="00A92ADA" w:rsidRDefault="00A92ADA" w:rsidP="00A92ADA">
            <w:pPr>
              <w:spacing w:before="120" w:after="120" w:line="271" w:lineRule="auto"/>
              <w:rPr>
                <w:rFonts w:ascii="Arial" w:hAnsi="Arial" w:cs="Arial"/>
                <w:bCs/>
                <w:sz w:val="22"/>
                <w:szCs w:val="22"/>
              </w:rPr>
            </w:pPr>
            <w:r w:rsidRPr="00A92ADA">
              <w:rPr>
                <w:rFonts w:ascii="Arial" w:hAnsi="Arial" w:cs="Arial"/>
                <w:bCs/>
                <w:sz w:val="22"/>
                <w:szCs w:val="22"/>
              </w:rPr>
              <w:t>W przypadku projektu, którego produkty/usługi nie mają bezpośrednich użytkowników dopuszczalne jest uznanie, że mają one charakter neutralny wobec zasady równości szans i niedyskryminacji. Wówczas weryfikacji</w:t>
            </w:r>
            <w:r>
              <w:t xml:space="preserve"> </w:t>
            </w:r>
            <w:r w:rsidRPr="00A92ADA">
              <w:rPr>
                <w:rFonts w:ascii="Arial" w:hAnsi="Arial" w:cs="Arial"/>
                <w:bCs/>
                <w:sz w:val="22"/>
                <w:szCs w:val="22"/>
              </w:rPr>
              <w:t xml:space="preserve">podlega czy Wnioskodawca wykazał we wniosku o dofinansowanie projektu, że dostępność nie dotyczy danego produktu/usługi. </w:t>
            </w:r>
          </w:p>
          <w:p w14:paraId="7236D4C4" w14:textId="77777777" w:rsidR="00A92ADA" w:rsidRPr="00A92ADA" w:rsidRDefault="00A92ADA" w:rsidP="00A92ADA">
            <w:pPr>
              <w:spacing w:before="120" w:after="120" w:line="271" w:lineRule="auto"/>
              <w:rPr>
                <w:rFonts w:ascii="Arial" w:hAnsi="Arial" w:cs="Arial"/>
                <w:bCs/>
                <w:sz w:val="22"/>
                <w:szCs w:val="22"/>
              </w:rPr>
            </w:pPr>
            <w:r w:rsidRPr="00A92ADA">
              <w:rPr>
                <w:rFonts w:ascii="Arial" w:hAnsi="Arial" w:cs="Arial"/>
                <w:bCs/>
                <w:sz w:val="22"/>
                <w:szCs w:val="22"/>
              </w:rPr>
              <w:t>Kryterium uznaje się za spełnione jeśli wszystkie poniższe warunki są spełnione (nie dotyczy projektów, które zostały uznane za neutralne):</w:t>
            </w:r>
          </w:p>
          <w:p w14:paraId="3C8D5CD0" w14:textId="79452768" w:rsidR="00A92ADA" w:rsidRPr="00A92ADA" w:rsidRDefault="00A92ADA" w:rsidP="00A92ADA">
            <w:pPr>
              <w:spacing w:before="120" w:after="120" w:line="271" w:lineRule="auto"/>
              <w:rPr>
                <w:rFonts w:ascii="Arial" w:hAnsi="Arial" w:cs="Arial"/>
                <w:bCs/>
                <w:sz w:val="22"/>
                <w:szCs w:val="22"/>
              </w:rPr>
            </w:pPr>
            <w:r>
              <w:rPr>
                <w:rFonts w:ascii="Arial" w:hAnsi="Arial" w:cs="Arial"/>
                <w:bCs/>
                <w:sz w:val="22"/>
                <w:szCs w:val="22"/>
              </w:rPr>
              <w:t>-</w:t>
            </w:r>
            <w:r w:rsidRPr="00A92ADA">
              <w:rPr>
                <w:rFonts w:ascii="Arial" w:hAnsi="Arial" w:cs="Arial"/>
                <w:bCs/>
                <w:sz w:val="22"/>
                <w:szCs w:val="22"/>
              </w:rPr>
              <w:tab/>
              <w:t xml:space="preserve">w toku realizacji projektu zasada równości szans i  niedyskryminacji ze względu na płeć, rasę, kolor skóry, pochodzenie etniczne lub społeczne, cechy genetyczne, język, religię lub przekonania, poglądy polityczne lub wszelkie inne poglądy, przynależność do mniejszości narodowej, majątek, urodzenie, niepełnosprawność, wiek </w:t>
            </w:r>
            <w:r w:rsidRPr="00A92ADA">
              <w:rPr>
                <w:rFonts w:ascii="Arial" w:hAnsi="Arial" w:cs="Arial"/>
                <w:bCs/>
                <w:sz w:val="22"/>
                <w:szCs w:val="22"/>
              </w:rPr>
              <w:lastRenderedPageBreak/>
              <w:t>lub orientację seksualną nie zostanie naruszona,</w:t>
            </w:r>
          </w:p>
          <w:p w14:paraId="4EFE3B38" w14:textId="64304C35" w:rsidR="00A92ADA" w:rsidRDefault="00A92ADA" w:rsidP="00A92ADA">
            <w:pPr>
              <w:spacing w:before="120" w:after="120" w:line="271" w:lineRule="auto"/>
            </w:pPr>
            <w:r>
              <w:rPr>
                <w:rFonts w:ascii="Arial" w:hAnsi="Arial" w:cs="Arial"/>
                <w:bCs/>
                <w:sz w:val="22"/>
                <w:szCs w:val="22"/>
              </w:rPr>
              <w:t>-</w:t>
            </w:r>
            <w:r w:rsidRPr="00A92ADA">
              <w:rPr>
                <w:rFonts w:ascii="Arial" w:hAnsi="Arial" w:cs="Arial"/>
                <w:bCs/>
                <w:sz w:val="22"/>
                <w:szCs w:val="22"/>
              </w:rPr>
              <w:tab/>
              <w:t>wszystkie produkty projektu będą dostępne dla osób z niepełnosprawnościami zgodnie ze standardami dostępności adekwatnymi do zakresu realizowanego projektu (w tym z koncepcją uniwersalnego projektowania), stanowiącymi załącznik do Wytycznych w zakresie realizacji zasad równościowych w ramach funduszy unijnych na lata 2021-2027 lub w uzasadnionych i opisanych we wniosku przypadkach wnioskodawca wykazał neutralność produktu/usługi projektu w rozumieniu tych Wytycznych, w tym niemożność spełnienia wszystkich standardów dostępności.</w:t>
            </w:r>
            <w:r>
              <w:t xml:space="preserve"> </w:t>
            </w:r>
          </w:p>
          <w:p w14:paraId="31256B50" w14:textId="1BFCDEDB" w:rsidR="00A92ADA" w:rsidRPr="00A92ADA" w:rsidRDefault="00A92ADA" w:rsidP="00A92ADA">
            <w:pPr>
              <w:spacing w:before="120" w:after="120" w:line="271" w:lineRule="auto"/>
              <w:rPr>
                <w:rFonts w:ascii="Arial" w:hAnsi="Arial" w:cs="Arial"/>
                <w:bCs/>
                <w:sz w:val="22"/>
                <w:szCs w:val="22"/>
              </w:rPr>
            </w:pPr>
            <w:r w:rsidRPr="00A92ADA">
              <w:rPr>
                <w:rFonts w:ascii="Arial" w:hAnsi="Arial" w:cs="Arial"/>
                <w:bCs/>
                <w:sz w:val="22"/>
                <w:szCs w:val="22"/>
              </w:rPr>
              <w:t>W przypadku projektów, które zawierają produkt/usługę o charakterze neutralnym kryterium uznaje się za spełnione.</w:t>
            </w:r>
          </w:p>
          <w:p w14:paraId="0392B7C7" w14:textId="77777777" w:rsidR="00A92ADA" w:rsidRPr="00A92ADA" w:rsidRDefault="00A92ADA" w:rsidP="00A92ADA">
            <w:pPr>
              <w:spacing w:before="120" w:after="120" w:line="271" w:lineRule="auto"/>
              <w:rPr>
                <w:rFonts w:ascii="Arial" w:hAnsi="Arial" w:cs="Arial"/>
                <w:bCs/>
                <w:sz w:val="22"/>
                <w:szCs w:val="22"/>
              </w:rPr>
            </w:pPr>
            <w:r w:rsidRPr="00A92ADA">
              <w:rPr>
                <w:rFonts w:ascii="Arial" w:hAnsi="Arial" w:cs="Arial"/>
                <w:bCs/>
                <w:sz w:val="22"/>
                <w:szCs w:val="22"/>
              </w:rPr>
              <w:t>Kryterium będzie weryfikowane na podstawie treści wniosku o dofinansowanie projektu.</w:t>
            </w:r>
          </w:p>
          <w:p w14:paraId="38110D6A" w14:textId="2EA10D5C" w:rsidR="006A0670" w:rsidRPr="00E37160" w:rsidRDefault="00A92ADA" w:rsidP="00A92ADA">
            <w:pPr>
              <w:spacing w:before="120" w:after="120" w:line="271" w:lineRule="auto"/>
              <w:rPr>
                <w:rFonts w:ascii="Arial" w:hAnsi="Arial" w:cs="Arial"/>
                <w:bCs/>
                <w:sz w:val="22"/>
                <w:szCs w:val="22"/>
              </w:rPr>
            </w:pPr>
            <w:r w:rsidRPr="00A92ADA">
              <w:rPr>
                <w:rFonts w:ascii="Arial" w:hAnsi="Arial" w:cs="Arial"/>
                <w:bCs/>
                <w:sz w:val="22"/>
                <w:szCs w:val="22"/>
              </w:rPr>
              <w:lastRenderedPageBreak/>
              <w:t>Kryterium wynika z Rozporządzenia Parlamentu Europejskiego i Rady (UE) 2021/1060 z dnia 24 czerwca 2021 r. art. 9 ust. 1-3.</w:t>
            </w:r>
          </w:p>
        </w:tc>
        <w:tc>
          <w:tcPr>
            <w:tcW w:w="3969" w:type="dxa"/>
          </w:tcPr>
          <w:p w14:paraId="6BB539E2" w14:textId="77777777" w:rsidR="00A92ADA" w:rsidRPr="00A92ADA" w:rsidRDefault="00A92ADA" w:rsidP="00A92ADA">
            <w:pPr>
              <w:spacing w:before="120" w:after="120" w:line="271" w:lineRule="auto"/>
              <w:rPr>
                <w:rFonts w:ascii="Arial" w:hAnsi="Arial" w:cs="Arial"/>
                <w:bCs/>
                <w:sz w:val="22"/>
                <w:szCs w:val="22"/>
              </w:rPr>
            </w:pPr>
            <w:r w:rsidRPr="00A92ADA">
              <w:rPr>
                <w:rFonts w:ascii="Arial" w:hAnsi="Arial" w:cs="Arial"/>
                <w:bCs/>
                <w:sz w:val="22"/>
                <w:szCs w:val="22"/>
              </w:rPr>
              <w:lastRenderedPageBreak/>
              <w:t>Spełnienie kryterium jest konieczne do przyznania dofinansowania.</w:t>
            </w:r>
          </w:p>
          <w:p w14:paraId="44BC75CF" w14:textId="5F92CAF7" w:rsidR="00A92ADA" w:rsidRDefault="00BD7D76" w:rsidP="00A92ADA">
            <w:pPr>
              <w:spacing w:before="120" w:after="120" w:line="271" w:lineRule="auto"/>
              <w:rPr>
                <w:rFonts w:ascii="Arial" w:hAnsi="Arial" w:cs="Arial"/>
                <w:bCs/>
                <w:sz w:val="22"/>
                <w:szCs w:val="22"/>
              </w:rPr>
            </w:pPr>
            <w:r w:rsidRPr="00A92ADA">
              <w:rPr>
                <w:rFonts w:ascii="Arial" w:hAnsi="Arial" w:cs="Arial"/>
                <w:bCs/>
                <w:sz w:val="22"/>
                <w:szCs w:val="22"/>
              </w:rPr>
              <w:t>Projekty niespełniające kryterium są odrzucane.</w:t>
            </w:r>
          </w:p>
          <w:p w14:paraId="16258BAA" w14:textId="627512A2" w:rsidR="00A92ADA" w:rsidRDefault="00A92ADA" w:rsidP="00A92ADA">
            <w:pPr>
              <w:spacing w:before="120" w:after="120" w:line="271" w:lineRule="auto"/>
              <w:rPr>
                <w:rFonts w:ascii="Arial" w:hAnsi="Arial" w:cs="Arial"/>
                <w:bCs/>
                <w:sz w:val="22"/>
                <w:szCs w:val="22"/>
              </w:rPr>
            </w:pPr>
            <w:r w:rsidRPr="00A92ADA">
              <w:rPr>
                <w:rFonts w:ascii="Arial" w:hAnsi="Arial" w:cs="Arial"/>
                <w:bCs/>
                <w:sz w:val="22"/>
                <w:szCs w:val="22"/>
              </w:rPr>
              <w:t>Ocena spełniania kryterium polega na przypisaniu wartości logicznych „tak”, „nie”.</w:t>
            </w:r>
          </w:p>
          <w:p w14:paraId="380BE1DF" w14:textId="77777777" w:rsidR="00A92ADA" w:rsidRDefault="00A92ADA" w:rsidP="00A92ADA">
            <w:pPr>
              <w:spacing w:before="120" w:after="120" w:line="271" w:lineRule="auto"/>
              <w:rPr>
                <w:rFonts w:ascii="Arial" w:hAnsi="Arial" w:cs="Arial"/>
                <w:bCs/>
                <w:sz w:val="22"/>
                <w:szCs w:val="22"/>
              </w:rPr>
            </w:pPr>
          </w:p>
          <w:p w14:paraId="332B9659" w14:textId="77777777" w:rsidR="00A92ADA" w:rsidRPr="00A92ADA" w:rsidRDefault="00A92ADA" w:rsidP="00A92ADA">
            <w:pPr>
              <w:spacing w:before="120" w:after="120" w:line="271" w:lineRule="auto"/>
              <w:rPr>
                <w:rFonts w:ascii="Arial" w:hAnsi="Arial" w:cs="Arial"/>
                <w:b/>
                <w:bCs/>
                <w:sz w:val="22"/>
                <w:szCs w:val="22"/>
                <w:u w:val="single"/>
              </w:rPr>
            </w:pPr>
            <w:r w:rsidRPr="00A92ADA">
              <w:rPr>
                <w:rFonts w:ascii="Arial" w:hAnsi="Arial" w:cs="Arial"/>
                <w:b/>
                <w:bCs/>
                <w:sz w:val="22"/>
                <w:szCs w:val="22"/>
                <w:u w:val="single"/>
              </w:rPr>
              <w:t>Dodatkowe informacje:</w:t>
            </w:r>
          </w:p>
          <w:p w14:paraId="698E3861" w14:textId="2A33A93A" w:rsidR="00A92ADA" w:rsidRPr="00A92ADA" w:rsidRDefault="00A92ADA" w:rsidP="00A92ADA">
            <w:pPr>
              <w:spacing w:before="120" w:after="120" w:line="271" w:lineRule="auto"/>
              <w:rPr>
                <w:rFonts w:ascii="Arial" w:hAnsi="Arial" w:cs="Arial"/>
                <w:bCs/>
                <w:sz w:val="22"/>
                <w:szCs w:val="22"/>
              </w:rPr>
            </w:pPr>
            <w:r w:rsidRPr="00A92ADA">
              <w:rPr>
                <w:rFonts w:ascii="Arial" w:hAnsi="Arial" w:cs="Arial"/>
                <w:bCs/>
                <w:sz w:val="22"/>
                <w:szCs w:val="22"/>
              </w:rPr>
              <w:t xml:space="preserve">Kryterium zostanie zweryfikowane na etapie oceny na podstawie treści wniosku o dofinasowanie w szczególności w oparciu o sekcję: X Dodatkowe informacje, w komponencie Zgodność z zasadą równości szans i niedyskryminacji, w tym dostępności dla osób z niepełnosprawnościami oraz zgodność z Konwencją o Prawach Osób Niepełnosprawnych. Zakres wymaganych informacji został określony w </w:t>
            </w:r>
            <w:r w:rsidRPr="00A92ADA">
              <w:rPr>
                <w:rFonts w:ascii="Arial" w:hAnsi="Arial" w:cs="Arial"/>
                <w:bCs/>
                <w:i/>
                <w:iCs/>
                <w:sz w:val="22"/>
                <w:szCs w:val="22"/>
              </w:rPr>
              <w:t>Instrukcji wypełniania wniosku o dofinansowanie projektu</w:t>
            </w:r>
            <w:r w:rsidRPr="00A92ADA">
              <w:rPr>
                <w:rFonts w:ascii="Arial" w:hAnsi="Arial" w:cs="Arial"/>
                <w:bCs/>
                <w:sz w:val="22"/>
                <w:szCs w:val="22"/>
              </w:rPr>
              <w:t>.</w:t>
            </w:r>
          </w:p>
          <w:p w14:paraId="013C7487" w14:textId="738F2891" w:rsidR="00A92ADA" w:rsidRPr="00E37160" w:rsidRDefault="00A92ADA" w:rsidP="00A92ADA">
            <w:pPr>
              <w:spacing w:before="120" w:after="120" w:line="271" w:lineRule="auto"/>
              <w:rPr>
                <w:rFonts w:ascii="Arial" w:hAnsi="Arial" w:cs="Arial"/>
                <w:bCs/>
                <w:sz w:val="22"/>
                <w:szCs w:val="22"/>
              </w:rPr>
            </w:pPr>
          </w:p>
        </w:tc>
      </w:tr>
      <w:tr w:rsidR="006A0670" w:rsidRPr="00E37160" w14:paraId="2FAEB37F" w14:textId="77777777" w:rsidTr="00E87566">
        <w:tc>
          <w:tcPr>
            <w:tcW w:w="675" w:type="dxa"/>
          </w:tcPr>
          <w:p w14:paraId="12D3EB87" w14:textId="77777777" w:rsidR="006A0670" w:rsidRPr="00965251" w:rsidRDefault="006A0670" w:rsidP="003A3602">
            <w:pPr>
              <w:pStyle w:val="Akapitzlist"/>
              <w:numPr>
                <w:ilvl w:val="0"/>
                <w:numId w:val="66"/>
              </w:numPr>
              <w:spacing w:before="120" w:after="120" w:line="271" w:lineRule="auto"/>
              <w:ind w:left="0" w:firstLine="0"/>
              <w:contextualSpacing w:val="0"/>
              <w:rPr>
                <w:rFonts w:ascii="Arial" w:hAnsi="Arial"/>
                <w:b/>
                <w:bCs/>
                <w:sz w:val="22"/>
                <w:lang w:val="pl-PL"/>
              </w:rPr>
            </w:pPr>
          </w:p>
        </w:tc>
        <w:tc>
          <w:tcPr>
            <w:tcW w:w="1843" w:type="dxa"/>
          </w:tcPr>
          <w:p w14:paraId="66FF4C18" w14:textId="6D3D74F4" w:rsidR="006A0670" w:rsidRPr="00965251" w:rsidRDefault="00A92ADA" w:rsidP="00E87566">
            <w:pPr>
              <w:spacing w:before="120" w:after="120" w:line="271" w:lineRule="auto"/>
              <w:rPr>
                <w:rFonts w:ascii="Arial" w:hAnsi="Arial" w:cs="Arial"/>
                <w:b/>
                <w:bCs/>
                <w:color w:val="FF0000"/>
                <w:sz w:val="22"/>
                <w:szCs w:val="22"/>
              </w:rPr>
            </w:pPr>
            <w:r w:rsidRPr="00C00D8C">
              <w:rPr>
                <w:rFonts w:ascii="Arial" w:hAnsi="Arial" w:cs="Arial"/>
                <w:b/>
                <w:bCs/>
                <w:sz w:val="22"/>
                <w:szCs w:val="22"/>
              </w:rPr>
              <w:t>Zgodność z Konwencją o Prawach Osób Niepełnosprawnych</w:t>
            </w:r>
          </w:p>
        </w:tc>
        <w:tc>
          <w:tcPr>
            <w:tcW w:w="2693" w:type="dxa"/>
          </w:tcPr>
          <w:p w14:paraId="5B3068E9" w14:textId="77777777" w:rsidR="00A92ADA" w:rsidRPr="00A92ADA" w:rsidRDefault="00A92ADA" w:rsidP="00A92ADA">
            <w:pPr>
              <w:spacing w:before="120" w:after="120" w:line="271" w:lineRule="auto"/>
              <w:rPr>
                <w:rFonts w:ascii="Arial" w:hAnsi="Arial" w:cs="Arial"/>
                <w:bCs/>
                <w:sz w:val="22"/>
                <w:szCs w:val="22"/>
              </w:rPr>
            </w:pPr>
            <w:r w:rsidRPr="00A92ADA">
              <w:rPr>
                <w:rFonts w:ascii="Arial" w:hAnsi="Arial" w:cs="Arial"/>
                <w:bCs/>
                <w:sz w:val="22"/>
                <w:szCs w:val="22"/>
              </w:rPr>
              <w:t xml:space="preserve">Projekt jest zgodny z Konwencją o Prawach Osób Niepełnosprawnych, sporządzoną w Nowym Jorku dnia 13 grudnia 2006 r. (Dz. U. z 2012 r. poz. 1169, z </w:t>
            </w:r>
            <w:proofErr w:type="spellStart"/>
            <w:r w:rsidRPr="00A92ADA">
              <w:rPr>
                <w:rFonts w:ascii="Arial" w:hAnsi="Arial" w:cs="Arial"/>
                <w:bCs/>
                <w:sz w:val="22"/>
                <w:szCs w:val="22"/>
              </w:rPr>
              <w:t>późn</w:t>
            </w:r>
            <w:proofErr w:type="spellEnd"/>
            <w:r w:rsidRPr="00A92ADA">
              <w:rPr>
                <w:rFonts w:ascii="Arial" w:hAnsi="Arial" w:cs="Arial"/>
                <w:bCs/>
                <w:sz w:val="22"/>
                <w:szCs w:val="22"/>
              </w:rPr>
              <w:t xml:space="preserve">. zm.). </w:t>
            </w:r>
          </w:p>
          <w:p w14:paraId="6B358836" w14:textId="77777777" w:rsidR="00A92ADA" w:rsidRPr="00A92ADA" w:rsidRDefault="00A92ADA" w:rsidP="00A92ADA">
            <w:pPr>
              <w:spacing w:before="120" w:after="120" w:line="271" w:lineRule="auto"/>
              <w:rPr>
                <w:rFonts w:ascii="Arial" w:hAnsi="Arial" w:cs="Arial"/>
                <w:bCs/>
                <w:sz w:val="22"/>
                <w:szCs w:val="22"/>
              </w:rPr>
            </w:pPr>
            <w:r w:rsidRPr="00A92ADA">
              <w:rPr>
                <w:rFonts w:ascii="Arial" w:hAnsi="Arial" w:cs="Arial"/>
                <w:bCs/>
                <w:sz w:val="22"/>
                <w:szCs w:val="22"/>
              </w:rPr>
              <w:t>Ocenie podlega czy Wnioskodawca potwierdził  we wniosku o dofinansowanie, że projekt jest zgodny z Konwencją o Prawach Osób Niepełnosprawnych, co do jego zakresu i sposobu realizacji.</w:t>
            </w:r>
          </w:p>
          <w:p w14:paraId="7FB76A16" w14:textId="77777777" w:rsidR="00A92ADA" w:rsidRPr="00A92ADA" w:rsidRDefault="00A92ADA" w:rsidP="00A92ADA">
            <w:pPr>
              <w:spacing w:before="120" w:after="120" w:line="271" w:lineRule="auto"/>
              <w:rPr>
                <w:rFonts w:ascii="Arial" w:hAnsi="Arial" w:cs="Arial"/>
                <w:bCs/>
                <w:sz w:val="22"/>
                <w:szCs w:val="22"/>
              </w:rPr>
            </w:pPr>
            <w:r w:rsidRPr="00A92ADA">
              <w:rPr>
                <w:rFonts w:ascii="Arial" w:hAnsi="Arial" w:cs="Arial"/>
                <w:bCs/>
                <w:sz w:val="22"/>
                <w:szCs w:val="22"/>
              </w:rPr>
              <w:t>Kryterium  uznaje się za spełnione jeśli z informacji zawartych we wniosku o dofinansowanie projektu  wynika brak sprzeczności z wymogami ww. dokumentu.</w:t>
            </w:r>
          </w:p>
          <w:p w14:paraId="3A6DD28A" w14:textId="77777777" w:rsidR="00A92ADA" w:rsidRPr="00A92ADA" w:rsidRDefault="00A92ADA" w:rsidP="00A92ADA">
            <w:pPr>
              <w:spacing w:before="120" w:after="120" w:line="271" w:lineRule="auto"/>
              <w:rPr>
                <w:rFonts w:ascii="Arial" w:hAnsi="Arial" w:cs="Arial"/>
                <w:bCs/>
                <w:sz w:val="22"/>
                <w:szCs w:val="22"/>
              </w:rPr>
            </w:pPr>
            <w:r w:rsidRPr="00A92ADA">
              <w:rPr>
                <w:rFonts w:ascii="Arial" w:hAnsi="Arial" w:cs="Arial"/>
                <w:bCs/>
                <w:sz w:val="22"/>
                <w:szCs w:val="22"/>
              </w:rPr>
              <w:t xml:space="preserve">W przypadku projektów, których zakres i zawartość projektu są neutralne wobec wymagań zawartych w tym dokumencie </w:t>
            </w:r>
            <w:r w:rsidRPr="00A92ADA">
              <w:rPr>
                <w:rFonts w:ascii="Arial" w:hAnsi="Arial" w:cs="Arial"/>
                <w:bCs/>
                <w:sz w:val="22"/>
                <w:szCs w:val="22"/>
              </w:rPr>
              <w:lastRenderedPageBreak/>
              <w:t>kryterium uznaje się za spełnione.</w:t>
            </w:r>
          </w:p>
          <w:p w14:paraId="327B5119" w14:textId="77777777" w:rsidR="006A0670" w:rsidRDefault="00A92ADA" w:rsidP="00A92ADA">
            <w:pPr>
              <w:spacing w:before="120" w:after="120" w:line="271" w:lineRule="auto"/>
              <w:rPr>
                <w:rFonts w:ascii="Arial" w:hAnsi="Arial" w:cs="Arial"/>
                <w:bCs/>
                <w:sz w:val="22"/>
                <w:szCs w:val="22"/>
              </w:rPr>
            </w:pPr>
            <w:r w:rsidRPr="00A92ADA">
              <w:rPr>
                <w:rFonts w:ascii="Arial" w:hAnsi="Arial" w:cs="Arial"/>
                <w:bCs/>
                <w:sz w:val="22"/>
                <w:szCs w:val="22"/>
              </w:rPr>
              <w:t>Kryterium będzie weryfikowane na podstawie treści wniosku o dofinansowanie projektu.</w:t>
            </w:r>
          </w:p>
          <w:p w14:paraId="6B171B71" w14:textId="7D2306F6" w:rsidR="00A92ADA" w:rsidRPr="00E37160" w:rsidRDefault="00A92ADA" w:rsidP="00A92ADA">
            <w:pPr>
              <w:spacing w:before="120" w:after="120" w:line="271" w:lineRule="auto"/>
              <w:rPr>
                <w:rFonts w:ascii="Arial" w:hAnsi="Arial" w:cs="Arial"/>
                <w:bCs/>
                <w:sz w:val="22"/>
                <w:szCs w:val="22"/>
              </w:rPr>
            </w:pPr>
            <w:r w:rsidRPr="00A92ADA">
              <w:rPr>
                <w:rFonts w:ascii="Arial" w:hAnsi="Arial" w:cs="Arial"/>
                <w:bCs/>
                <w:sz w:val="22"/>
                <w:szCs w:val="22"/>
              </w:rPr>
              <w:t>Kryterium wynika z Rozporządzenia Parlamentu Europejskiego i Rady (UE) 2021/1060 z dnia 24 czerwca 2021 r. art. 9 ust. 1-3.</w:t>
            </w:r>
          </w:p>
        </w:tc>
        <w:tc>
          <w:tcPr>
            <w:tcW w:w="3969" w:type="dxa"/>
          </w:tcPr>
          <w:p w14:paraId="54442888" w14:textId="77777777" w:rsidR="00A92ADA" w:rsidRPr="00A92ADA" w:rsidRDefault="00A92ADA" w:rsidP="00A92ADA">
            <w:pPr>
              <w:spacing w:before="120" w:after="120" w:line="271" w:lineRule="auto"/>
              <w:rPr>
                <w:rFonts w:ascii="Arial" w:hAnsi="Arial" w:cs="Arial"/>
                <w:bCs/>
                <w:sz w:val="22"/>
                <w:szCs w:val="22"/>
              </w:rPr>
            </w:pPr>
            <w:r w:rsidRPr="00A92ADA">
              <w:rPr>
                <w:rFonts w:ascii="Arial" w:hAnsi="Arial" w:cs="Arial"/>
                <w:bCs/>
                <w:sz w:val="22"/>
                <w:szCs w:val="22"/>
              </w:rPr>
              <w:lastRenderedPageBreak/>
              <w:t>Spełnienie kryterium jest konieczne do przyznania dofinansowania.</w:t>
            </w:r>
          </w:p>
          <w:p w14:paraId="55D3C711" w14:textId="6D1D6C64" w:rsidR="00A92ADA" w:rsidRPr="00A92ADA" w:rsidRDefault="00C00D8C" w:rsidP="00A92ADA">
            <w:pPr>
              <w:spacing w:before="120" w:after="120" w:line="271" w:lineRule="auto"/>
              <w:rPr>
                <w:rFonts w:ascii="Arial" w:hAnsi="Arial" w:cs="Arial"/>
                <w:bCs/>
                <w:sz w:val="22"/>
                <w:szCs w:val="22"/>
              </w:rPr>
            </w:pPr>
            <w:r w:rsidRPr="00A92ADA">
              <w:rPr>
                <w:rFonts w:ascii="Arial" w:hAnsi="Arial" w:cs="Arial"/>
                <w:bCs/>
                <w:sz w:val="22"/>
                <w:szCs w:val="22"/>
              </w:rPr>
              <w:t>Projekty niespełniające kryterium są odrzucane.</w:t>
            </w:r>
          </w:p>
          <w:p w14:paraId="2B13C50E" w14:textId="77777777" w:rsidR="006A0670" w:rsidRDefault="00A92ADA" w:rsidP="00A92ADA">
            <w:pPr>
              <w:spacing w:before="120" w:after="120" w:line="271" w:lineRule="auto"/>
              <w:rPr>
                <w:rFonts w:ascii="Arial" w:hAnsi="Arial" w:cs="Arial"/>
                <w:bCs/>
                <w:sz w:val="22"/>
                <w:szCs w:val="22"/>
              </w:rPr>
            </w:pPr>
            <w:r w:rsidRPr="00A92ADA">
              <w:rPr>
                <w:rFonts w:ascii="Arial" w:hAnsi="Arial" w:cs="Arial"/>
                <w:bCs/>
                <w:sz w:val="22"/>
                <w:szCs w:val="22"/>
              </w:rPr>
              <w:t>Ocena spełniania kryterium polega na przypisaniu wartości logicznych „tak”, „nie”.</w:t>
            </w:r>
          </w:p>
          <w:p w14:paraId="36FBCF84" w14:textId="77777777" w:rsidR="00A92ADA" w:rsidRPr="00965251" w:rsidRDefault="00A92ADA" w:rsidP="00A92ADA">
            <w:pPr>
              <w:spacing w:before="120" w:after="120" w:line="271" w:lineRule="auto"/>
              <w:rPr>
                <w:rFonts w:ascii="Arial" w:hAnsi="Arial" w:cs="Arial"/>
                <w:bCs/>
                <w:sz w:val="22"/>
                <w:szCs w:val="22"/>
                <w:u w:val="single"/>
              </w:rPr>
            </w:pPr>
          </w:p>
          <w:p w14:paraId="7BE70436" w14:textId="77777777" w:rsidR="00A92ADA" w:rsidRPr="00A92ADA" w:rsidRDefault="00A92ADA" w:rsidP="00A92ADA">
            <w:pPr>
              <w:spacing w:before="120" w:after="120" w:line="271" w:lineRule="auto"/>
              <w:rPr>
                <w:rFonts w:ascii="Arial" w:hAnsi="Arial" w:cs="Arial"/>
                <w:b/>
                <w:bCs/>
                <w:sz w:val="22"/>
                <w:szCs w:val="22"/>
                <w:u w:val="single"/>
              </w:rPr>
            </w:pPr>
            <w:r w:rsidRPr="00A92ADA">
              <w:rPr>
                <w:rFonts w:ascii="Arial" w:hAnsi="Arial" w:cs="Arial"/>
                <w:b/>
                <w:bCs/>
                <w:sz w:val="22"/>
                <w:szCs w:val="22"/>
                <w:u w:val="single"/>
              </w:rPr>
              <w:t>Dodatkowe informacje:</w:t>
            </w:r>
          </w:p>
          <w:p w14:paraId="7084BF60" w14:textId="68997ABC" w:rsidR="00A92ADA" w:rsidRPr="00E37160" w:rsidRDefault="00A92ADA" w:rsidP="00A92ADA">
            <w:pPr>
              <w:spacing w:before="120" w:after="120" w:line="271" w:lineRule="auto"/>
              <w:rPr>
                <w:rFonts w:ascii="Arial" w:hAnsi="Arial" w:cs="Arial"/>
                <w:bCs/>
                <w:sz w:val="22"/>
                <w:szCs w:val="22"/>
              </w:rPr>
            </w:pPr>
            <w:r w:rsidRPr="00A92ADA">
              <w:rPr>
                <w:rFonts w:ascii="Arial" w:hAnsi="Arial" w:cs="Arial"/>
                <w:bCs/>
                <w:sz w:val="22"/>
                <w:szCs w:val="22"/>
              </w:rPr>
              <w:t xml:space="preserve">Kryterium zostanie zweryfikowane na etapie oceny na podstawie treści wniosku o dofinasowanie w szczególności w oparciu o sekcję: X Dodatkowe informacje, w komponencie Zgodność z zasadą równości szans i niedyskryminacji, w tym dostępności dla osób z niepełnosprawnościami oraz zgodność z Konwencją o Prawach Osób Niepełnosprawnych. Zakres wymaganych informacji został określony w </w:t>
            </w:r>
            <w:r w:rsidRPr="00A92ADA">
              <w:rPr>
                <w:rFonts w:ascii="Arial" w:hAnsi="Arial" w:cs="Arial"/>
                <w:bCs/>
                <w:i/>
                <w:iCs/>
                <w:sz w:val="22"/>
                <w:szCs w:val="22"/>
              </w:rPr>
              <w:t>Instrukcji wypełniania wniosku o dofinansowanie projektu.</w:t>
            </w:r>
          </w:p>
        </w:tc>
      </w:tr>
      <w:tr w:rsidR="006A0670" w:rsidRPr="00E37160" w14:paraId="06FA9941" w14:textId="77777777" w:rsidTr="00E87566">
        <w:tc>
          <w:tcPr>
            <w:tcW w:w="675" w:type="dxa"/>
          </w:tcPr>
          <w:p w14:paraId="149797DB" w14:textId="77777777" w:rsidR="006A0670" w:rsidRPr="00965251" w:rsidRDefault="006A0670" w:rsidP="003A3602">
            <w:pPr>
              <w:pStyle w:val="Akapitzlist"/>
              <w:numPr>
                <w:ilvl w:val="0"/>
                <w:numId w:val="66"/>
              </w:numPr>
              <w:spacing w:before="120" w:after="120" w:line="271" w:lineRule="auto"/>
              <w:ind w:left="0" w:firstLine="0"/>
              <w:contextualSpacing w:val="0"/>
              <w:rPr>
                <w:rFonts w:ascii="Arial" w:hAnsi="Arial"/>
                <w:b/>
                <w:bCs/>
                <w:sz w:val="22"/>
                <w:lang w:val="pl-PL"/>
              </w:rPr>
            </w:pPr>
          </w:p>
        </w:tc>
        <w:tc>
          <w:tcPr>
            <w:tcW w:w="1843" w:type="dxa"/>
          </w:tcPr>
          <w:p w14:paraId="16A9620F" w14:textId="254A76F8" w:rsidR="006A0670" w:rsidRPr="00965251" w:rsidRDefault="00F63BF2" w:rsidP="00E87566">
            <w:pPr>
              <w:spacing w:before="120" w:after="120" w:line="271" w:lineRule="auto"/>
              <w:rPr>
                <w:rFonts w:ascii="Arial" w:hAnsi="Arial" w:cs="Arial"/>
                <w:b/>
                <w:bCs/>
                <w:color w:val="FF0000"/>
                <w:sz w:val="22"/>
                <w:szCs w:val="22"/>
              </w:rPr>
            </w:pPr>
            <w:r w:rsidRPr="00C00D8C">
              <w:rPr>
                <w:rFonts w:ascii="Arial" w:hAnsi="Arial" w:cs="Arial"/>
                <w:b/>
                <w:bCs/>
                <w:sz w:val="22"/>
                <w:szCs w:val="22"/>
              </w:rPr>
              <w:t>Zgodność z Kartą Praw Podstawowych Unii Europejskiej</w:t>
            </w:r>
          </w:p>
        </w:tc>
        <w:tc>
          <w:tcPr>
            <w:tcW w:w="2693" w:type="dxa"/>
          </w:tcPr>
          <w:p w14:paraId="62F2877A" w14:textId="77777777" w:rsidR="00F63BF2" w:rsidRPr="00F63BF2" w:rsidRDefault="00F63BF2" w:rsidP="00F63BF2">
            <w:pPr>
              <w:spacing w:before="120" w:after="120" w:line="271" w:lineRule="auto"/>
              <w:rPr>
                <w:rFonts w:ascii="Arial" w:hAnsi="Arial" w:cs="Arial"/>
                <w:bCs/>
                <w:sz w:val="22"/>
                <w:szCs w:val="22"/>
              </w:rPr>
            </w:pPr>
            <w:r w:rsidRPr="00F63BF2">
              <w:rPr>
                <w:rFonts w:ascii="Arial" w:hAnsi="Arial" w:cs="Arial"/>
                <w:bCs/>
                <w:sz w:val="22"/>
                <w:szCs w:val="22"/>
              </w:rPr>
              <w:t>Projekt jest zgodny z  postanowieniami Karty praw podstawowych Unii Europejskiej ( Dz. Urz. UE C 326 z 26.10.2012, str. 391) oraz został przygotowany/zostanie przygotowany i zrealizowany z  poszanowaniem praw podstawowych.</w:t>
            </w:r>
          </w:p>
          <w:p w14:paraId="0D444211" w14:textId="77777777" w:rsidR="00F63BF2" w:rsidRPr="00F63BF2" w:rsidRDefault="00F63BF2" w:rsidP="00F63BF2">
            <w:pPr>
              <w:spacing w:before="120" w:after="120" w:line="271" w:lineRule="auto"/>
              <w:rPr>
                <w:rFonts w:ascii="Arial" w:hAnsi="Arial" w:cs="Arial"/>
                <w:bCs/>
                <w:sz w:val="22"/>
                <w:szCs w:val="22"/>
              </w:rPr>
            </w:pPr>
            <w:r w:rsidRPr="00F63BF2">
              <w:rPr>
                <w:rFonts w:ascii="Arial" w:hAnsi="Arial" w:cs="Arial"/>
                <w:bCs/>
                <w:sz w:val="22"/>
                <w:szCs w:val="22"/>
              </w:rPr>
              <w:t>Ocenie podlega czy Wnioskodawca potwierdził  we wniosku o dofinansowanie, że projekt jest zgodny z wymogami Karty praw podstawowych Unii Europejskiej, co do jego zakresu i sposobu realizacji.</w:t>
            </w:r>
          </w:p>
          <w:p w14:paraId="0EA74B7D" w14:textId="77777777" w:rsidR="00F63BF2" w:rsidRPr="00F63BF2" w:rsidRDefault="00F63BF2" w:rsidP="00F63BF2">
            <w:pPr>
              <w:spacing w:before="120" w:after="120" w:line="271" w:lineRule="auto"/>
              <w:rPr>
                <w:rFonts w:ascii="Arial" w:hAnsi="Arial" w:cs="Arial"/>
                <w:bCs/>
                <w:sz w:val="22"/>
                <w:szCs w:val="22"/>
              </w:rPr>
            </w:pPr>
          </w:p>
          <w:p w14:paraId="4307AE8F" w14:textId="77777777" w:rsidR="00F63BF2" w:rsidRPr="00F63BF2" w:rsidRDefault="00F63BF2" w:rsidP="00F63BF2">
            <w:pPr>
              <w:spacing w:before="120" w:after="120" w:line="271" w:lineRule="auto"/>
              <w:rPr>
                <w:rFonts w:ascii="Arial" w:hAnsi="Arial" w:cs="Arial"/>
                <w:bCs/>
                <w:sz w:val="22"/>
                <w:szCs w:val="22"/>
              </w:rPr>
            </w:pPr>
            <w:r w:rsidRPr="00F63BF2">
              <w:rPr>
                <w:rFonts w:ascii="Arial" w:hAnsi="Arial" w:cs="Arial"/>
                <w:bCs/>
                <w:sz w:val="22"/>
                <w:szCs w:val="22"/>
              </w:rPr>
              <w:t xml:space="preserve">Kryterium uznaje się za spełnione jeśli z informacji zawartych we wniosku o dofinansowanie projektu </w:t>
            </w:r>
            <w:r w:rsidRPr="00F63BF2">
              <w:rPr>
                <w:rFonts w:ascii="Arial" w:hAnsi="Arial" w:cs="Arial"/>
                <w:bCs/>
                <w:sz w:val="22"/>
                <w:szCs w:val="22"/>
              </w:rPr>
              <w:lastRenderedPageBreak/>
              <w:t xml:space="preserve">wynika brak sprzeczności z wymogami ww. dokumentu. Kryterium będzie weryfikowane na podstawie treści wniosku o dofinansowanie projektu. </w:t>
            </w:r>
          </w:p>
          <w:p w14:paraId="18C08DFA" w14:textId="77777777" w:rsidR="00F63BF2" w:rsidRPr="00F63BF2" w:rsidRDefault="00F63BF2" w:rsidP="00F63BF2">
            <w:pPr>
              <w:spacing w:before="120" w:after="120" w:line="271" w:lineRule="auto"/>
              <w:rPr>
                <w:rFonts w:ascii="Arial" w:hAnsi="Arial" w:cs="Arial"/>
                <w:bCs/>
                <w:sz w:val="22"/>
                <w:szCs w:val="22"/>
              </w:rPr>
            </w:pPr>
          </w:p>
          <w:p w14:paraId="7B23A772" w14:textId="2E13641F" w:rsidR="006A0670" w:rsidRPr="00E37160" w:rsidRDefault="00F63BF2" w:rsidP="00F63BF2">
            <w:pPr>
              <w:spacing w:before="120" w:after="120" w:line="271" w:lineRule="auto"/>
              <w:rPr>
                <w:rFonts w:ascii="Arial" w:hAnsi="Arial" w:cs="Arial"/>
                <w:bCs/>
                <w:sz w:val="22"/>
                <w:szCs w:val="22"/>
              </w:rPr>
            </w:pPr>
            <w:r w:rsidRPr="00F63BF2">
              <w:rPr>
                <w:rFonts w:ascii="Arial" w:hAnsi="Arial" w:cs="Arial"/>
                <w:bCs/>
                <w:sz w:val="22"/>
                <w:szCs w:val="22"/>
              </w:rPr>
              <w:t>Kryterium wynika z Rozporządzenia Parlamentu Europejskiego i Rady (UE) 2021/1060 z dnia 24 czerwca 2021 r. art. 9 ust. 1.</w:t>
            </w:r>
          </w:p>
        </w:tc>
        <w:tc>
          <w:tcPr>
            <w:tcW w:w="3969" w:type="dxa"/>
          </w:tcPr>
          <w:p w14:paraId="078A8583" w14:textId="77777777" w:rsidR="00F63BF2" w:rsidRPr="00F63BF2" w:rsidRDefault="00F63BF2" w:rsidP="00F63BF2">
            <w:pPr>
              <w:spacing w:before="120" w:after="120" w:line="271" w:lineRule="auto"/>
              <w:rPr>
                <w:rFonts w:ascii="Arial" w:hAnsi="Arial" w:cs="Arial"/>
                <w:bCs/>
                <w:sz w:val="22"/>
                <w:szCs w:val="22"/>
              </w:rPr>
            </w:pPr>
            <w:r w:rsidRPr="00F63BF2">
              <w:rPr>
                <w:rFonts w:ascii="Arial" w:hAnsi="Arial" w:cs="Arial"/>
                <w:bCs/>
                <w:sz w:val="22"/>
                <w:szCs w:val="22"/>
              </w:rPr>
              <w:lastRenderedPageBreak/>
              <w:t>Spełnienie kryterium jest konieczne do przyznania dofinansowania.</w:t>
            </w:r>
          </w:p>
          <w:p w14:paraId="37C39DEB" w14:textId="2FC6348B" w:rsidR="00C00D8C" w:rsidRDefault="00C00D8C" w:rsidP="00F63BF2">
            <w:pPr>
              <w:spacing w:before="120" w:after="120" w:line="271" w:lineRule="auto"/>
              <w:rPr>
                <w:rFonts w:ascii="Arial" w:hAnsi="Arial" w:cs="Arial"/>
                <w:bCs/>
                <w:sz w:val="22"/>
                <w:szCs w:val="22"/>
              </w:rPr>
            </w:pPr>
            <w:r w:rsidRPr="00F63BF2">
              <w:rPr>
                <w:rFonts w:ascii="Arial" w:hAnsi="Arial" w:cs="Arial"/>
                <w:bCs/>
                <w:sz w:val="22"/>
                <w:szCs w:val="22"/>
              </w:rPr>
              <w:t>Projekty niespełniające kryterium są odrzucane.</w:t>
            </w:r>
          </w:p>
          <w:p w14:paraId="68EBD02A" w14:textId="5BA082B7" w:rsidR="006A0670" w:rsidRDefault="00F63BF2" w:rsidP="00F63BF2">
            <w:pPr>
              <w:spacing w:before="120" w:after="120" w:line="271" w:lineRule="auto"/>
              <w:rPr>
                <w:rFonts w:ascii="Arial" w:hAnsi="Arial" w:cs="Arial"/>
                <w:bCs/>
                <w:sz w:val="22"/>
                <w:szCs w:val="22"/>
              </w:rPr>
            </w:pPr>
            <w:r w:rsidRPr="00F63BF2">
              <w:rPr>
                <w:rFonts w:ascii="Arial" w:hAnsi="Arial" w:cs="Arial"/>
                <w:bCs/>
                <w:sz w:val="22"/>
                <w:szCs w:val="22"/>
              </w:rPr>
              <w:t>Ocena spełniania kryterium polega na przypisaniu wartości logicznych „tak”, „nie”.</w:t>
            </w:r>
          </w:p>
          <w:p w14:paraId="0BEE3447" w14:textId="77777777" w:rsidR="00F63BF2" w:rsidRDefault="00F63BF2" w:rsidP="00F63BF2">
            <w:pPr>
              <w:spacing w:before="120" w:after="120" w:line="271" w:lineRule="auto"/>
              <w:rPr>
                <w:rFonts w:ascii="Arial" w:hAnsi="Arial" w:cs="Arial"/>
                <w:bCs/>
                <w:sz w:val="22"/>
                <w:szCs w:val="22"/>
              </w:rPr>
            </w:pPr>
          </w:p>
          <w:p w14:paraId="214B0761" w14:textId="77777777" w:rsidR="00F63BF2" w:rsidRPr="00F63BF2" w:rsidRDefault="00F63BF2" w:rsidP="00F63BF2">
            <w:pPr>
              <w:spacing w:before="120" w:after="120" w:line="271" w:lineRule="auto"/>
              <w:rPr>
                <w:rFonts w:ascii="Arial" w:hAnsi="Arial" w:cs="Arial"/>
                <w:bCs/>
                <w:sz w:val="22"/>
                <w:szCs w:val="22"/>
                <w:u w:val="single"/>
              </w:rPr>
            </w:pPr>
          </w:p>
          <w:p w14:paraId="5666E66F" w14:textId="77777777" w:rsidR="00F63BF2" w:rsidRPr="00F63BF2" w:rsidRDefault="00F63BF2" w:rsidP="00F63BF2">
            <w:pPr>
              <w:spacing w:before="120" w:after="120" w:line="271" w:lineRule="auto"/>
              <w:rPr>
                <w:rFonts w:ascii="Arial" w:hAnsi="Arial" w:cs="Arial"/>
                <w:b/>
                <w:bCs/>
                <w:sz w:val="22"/>
                <w:szCs w:val="22"/>
                <w:u w:val="single"/>
              </w:rPr>
            </w:pPr>
            <w:r w:rsidRPr="00F63BF2">
              <w:rPr>
                <w:rFonts w:ascii="Arial" w:hAnsi="Arial" w:cs="Arial"/>
                <w:b/>
                <w:bCs/>
                <w:sz w:val="22"/>
                <w:szCs w:val="22"/>
                <w:u w:val="single"/>
              </w:rPr>
              <w:t>Dodatkowe informacje:</w:t>
            </w:r>
          </w:p>
          <w:p w14:paraId="21DBC3FE" w14:textId="44A31421" w:rsidR="00F63BF2" w:rsidRPr="00E37160" w:rsidRDefault="00F63BF2" w:rsidP="00F63BF2">
            <w:pPr>
              <w:spacing w:before="120" w:after="120" w:line="271" w:lineRule="auto"/>
              <w:rPr>
                <w:rFonts w:ascii="Arial" w:hAnsi="Arial" w:cs="Arial"/>
                <w:bCs/>
                <w:sz w:val="22"/>
                <w:szCs w:val="22"/>
              </w:rPr>
            </w:pPr>
            <w:r w:rsidRPr="00F63BF2">
              <w:rPr>
                <w:rFonts w:ascii="Arial" w:hAnsi="Arial" w:cs="Arial"/>
                <w:bCs/>
                <w:sz w:val="22"/>
                <w:szCs w:val="22"/>
              </w:rPr>
              <w:t xml:space="preserve">Kryterium zostanie zweryfikowane na etapie oceny na podstawie treści wniosku o dofinasowanie w szczególności w oparciu o sekcję: X Dodatkowe informacje, w komponencie Zgodność z Kartą Praw Podstawowych Unii Europejskiej. Zakres wymaganych informacji został określony w </w:t>
            </w:r>
            <w:r w:rsidRPr="00F63BF2">
              <w:rPr>
                <w:rFonts w:ascii="Arial" w:hAnsi="Arial" w:cs="Arial"/>
                <w:bCs/>
                <w:i/>
                <w:sz w:val="22"/>
                <w:szCs w:val="22"/>
              </w:rPr>
              <w:t>Instrukcji wypełniania wniosku o dofinansowanie projektu</w:t>
            </w:r>
            <w:r w:rsidRPr="00F63BF2">
              <w:rPr>
                <w:rFonts w:ascii="Arial" w:hAnsi="Arial" w:cs="Arial"/>
                <w:bCs/>
                <w:sz w:val="22"/>
                <w:szCs w:val="22"/>
              </w:rPr>
              <w:t>.</w:t>
            </w:r>
          </w:p>
        </w:tc>
      </w:tr>
      <w:tr w:rsidR="006A0670" w:rsidRPr="00E37160" w14:paraId="7EE65284" w14:textId="77777777" w:rsidTr="00E87566">
        <w:tc>
          <w:tcPr>
            <w:tcW w:w="675" w:type="dxa"/>
          </w:tcPr>
          <w:p w14:paraId="6179D965" w14:textId="77777777" w:rsidR="006A0670" w:rsidRPr="00965251" w:rsidRDefault="006A0670" w:rsidP="003A3602">
            <w:pPr>
              <w:pStyle w:val="Akapitzlist"/>
              <w:numPr>
                <w:ilvl w:val="0"/>
                <w:numId w:val="66"/>
              </w:numPr>
              <w:spacing w:before="120" w:after="120" w:line="271" w:lineRule="auto"/>
              <w:ind w:left="0" w:firstLine="0"/>
              <w:contextualSpacing w:val="0"/>
              <w:rPr>
                <w:rFonts w:ascii="Arial" w:hAnsi="Arial"/>
                <w:b/>
                <w:bCs/>
                <w:sz w:val="22"/>
                <w:lang w:val="pl-PL"/>
              </w:rPr>
            </w:pPr>
          </w:p>
        </w:tc>
        <w:tc>
          <w:tcPr>
            <w:tcW w:w="1843" w:type="dxa"/>
          </w:tcPr>
          <w:p w14:paraId="1A95E8E9" w14:textId="63A5154E" w:rsidR="006A0670" w:rsidRPr="00965251" w:rsidRDefault="00F63BF2" w:rsidP="00E87566">
            <w:pPr>
              <w:spacing w:before="120" w:after="120" w:line="271" w:lineRule="auto"/>
              <w:rPr>
                <w:rFonts w:ascii="Arial" w:hAnsi="Arial" w:cs="Arial"/>
                <w:b/>
                <w:bCs/>
                <w:color w:val="FF0000"/>
                <w:sz w:val="22"/>
                <w:szCs w:val="22"/>
              </w:rPr>
            </w:pPr>
            <w:r w:rsidRPr="002D120E">
              <w:rPr>
                <w:rFonts w:ascii="Arial" w:hAnsi="Arial" w:cs="Arial"/>
                <w:b/>
                <w:bCs/>
                <w:sz w:val="22"/>
                <w:szCs w:val="22"/>
              </w:rPr>
              <w:t>Zgodność z zasadą zrównoważonego rozwoju oraz z zasadą „nie czyń poważnych szkód”</w:t>
            </w:r>
          </w:p>
        </w:tc>
        <w:tc>
          <w:tcPr>
            <w:tcW w:w="2693" w:type="dxa"/>
          </w:tcPr>
          <w:p w14:paraId="639EE0DC" w14:textId="77777777" w:rsidR="00F63BF2" w:rsidRPr="00F63BF2" w:rsidRDefault="00F63BF2" w:rsidP="00F63BF2">
            <w:pPr>
              <w:spacing w:before="120" w:after="120" w:line="271" w:lineRule="auto"/>
              <w:rPr>
                <w:rFonts w:ascii="Arial" w:hAnsi="Arial" w:cs="Arial"/>
                <w:bCs/>
                <w:sz w:val="22"/>
                <w:szCs w:val="22"/>
              </w:rPr>
            </w:pPr>
            <w:r w:rsidRPr="00F63BF2">
              <w:rPr>
                <w:rFonts w:ascii="Arial" w:hAnsi="Arial" w:cs="Arial"/>
                <w:bCs/>
                <w:sz w:val="22"/>
                <w:szCs w:val="22"/>
              </w:rPr>
              <w:t>Projekt jest zgodny z zasadą zrównoważonego rozwoju oraz z zasadą „nie czyń poważnych szkód” środowisku (DNSH).</w:t>
            </w:r>
          </w:p>
          <w:p w14:paraId="61253D26" w14:textId="77777777" w:rsidR="00F63BF2" w:rsidRPr="00F63BF2" w:rsidRDefault="00F63BF2" w:rsidP="00F63BF2">
            <w:pPr>
              <w:spacing w:before="120" w:after="120" w:line="271" w:lineRule="auto"/>
              <w:rPr>
                <w:rFonts w:ascii="Arial" w:hAnsi="Arial" w:cs="Arial"/>
                <w:bCs/>
                <w:sz w:val="22"/>
                <w:szCs w:val="22"/>
              </w:rPr>
            </w:pPr>
            <w:r w:rsidRPr="00F63BF2">
              <w:rPr>
                <w:rFonts w:ascii="Arial" w:hAnsi="Arial" w:cs="Arial"/>
                <w:bCs/>
                <w:sz w:val="22"/>
                <w:szCs w:val="22"/>
              </w:rPr>
              <w:t xml:space="preserve">Kryterium uznaje się za spełnione jeśli Wnioskodawca wykaże w treści wniosku o dofinansowanie projektu (tam, gdzie jest to możliwe) rozwiązania minimalizujące oddziaływanie działalności człowieka na środowisko takie jak np.: oszczędność energii i wody, powtórne wykorzystanie zasobów, ograniczenie wpływu na bioróżnorodność, podnoszenie świadomości ekologicznej itp.  oraz </w:t>
            </w:r>
            <w:r w:rsidRPr="00F63BF2">
              <w:rPr>
                <w:rFonts w:ascii="Arial" w:hAnsi="Arial" w:cs="Arial"/>
                <w:bCs/>
                <w:sz w:val="22"/>
                <w:szCs w:val="22"/>
              </w:rPr>
              <w:lastRenderedPageBreak/>
              <w:t xml:space="preserve">zapewni, że planowane w ramach projektu działania są zgodne z zasadą „nie czyń poważnych szkód” środowisku  (DNSH). </w:t>
            </w:r>
          </w:p>
          <w:p w14:paraId="6CA7C3DA" w14:textId="77777777" w:rsidR="00F63BF2" w:rsidRPr="00F63BF2" w:rsidRDefault="00F63BF2" w:rsidP="00F63BF2">
            <w:pPr>
              <w:spacing w:before="120" w:after="120" w:line="271" w:lineRule="auto"/>
              <w:rPr>
                <w:rFonts w:ascii="Arial" w:hAnsi="Arial" w:cs="Arial"/>
                <w:bCs/>
                <w:sz w:val="22"/>
                <w:szCs w:val="22"/>
              </w:rPr>
            </w:pPr>
            <w:r w:rsidRPr="00F63BF2">
              <w:rPr>
                <w:rFonts w:ascii="Arial" w:hAnsi="Arial" w:cs="Arial"/>
                <w:bCs/>
                <w:sz w:val="22"/>
                <w:szCs w:val="22"/>
              </w:rPr>
              <w:t xml:space="preserve">Kryterium będzie weryfikowane na podstawie treści wniosku o dofinansowanie projektu. </w:t>
            </w:r>
          </w:p>
          <w:p w14:paraId="7B11755B" w14:textId="77777777" w:rsidR="00F63BF2" w:rsidRPr="00F63BF2" w:rsidRDefault="00F63BF2" w:rsidP="00F63BF2">
            <w:pPr>
              <w:spacing w:before="120" w:after="120" w:line="271" w:lineRule="auto"/>
              <w:rPr>
                <w:rFonts w:ascii="Arial" w:hAnsi="Arial" w:cs="Arial"/>
                <w:bCs/>
                <w:sz w:val="22"/>
                <w:szCs w:val="22"/>
              </w:rPr>
            </w:pPr>
          </w:p>
          <w:p w14:paraId="0414F7BB" w14:textId="67D02B4D" w:rsidR="006A0670" w:rsidRPr="00E37160" w:rsidRDefault="00F63BF2" w:rsidP="00F63BF2">
            <w:pPr>
              <w:spacing w:before="120" w:after="120" w:line="271" w:lineRule="auto"/>
              <w:rPr>
                <w:rFonts w:ascii="Arial" w:hAnsi="Arial" w:cs="Arial"/>
                <w:bCs/>
                <w:sz w:val="22"/>
                <w:szCs w:val="22"/>
              </w:rPr>
            </w:pPr>
            <w:r w:rsidRPr="00F63BF2">
              <w:rPr>
                <w:rFonts w:ascii="Arial" w:hAnsi="Arial" w:cs="Arial"/>
                <w:bCs/>
                <w:sz w:val="22"/>
                <w:szCs w:val="22"/>
              </w:rPr>
              <w:t>Kryterium wynika z Rozporządzenia Parlamentu Europejskiego i Rady (UE) 2021/1060 z dnia 24 czerwca 2021 r. art. 9 ust. 4.</w:t>
            </w:r>
          </w:p>
        </w:tc>
        <w:tc>
          <w:tcPr>
            <w:tcW w:w="3969" w:type="dxa"/>
          </w:tcPr>
          <w:p w14:paraId="33C4B4BF" w14:textId="77777777" w:rsidR="00F63BF2" w:rsidRPr="00F63BF2" w:rsidRDefault="00F63BF2" w:rsidP="00F63BF2">
            <w:pPr>
              <w:spacing w:before="120" w:after="120" w:line="271" w:lineRule="auto"/>
              <w:rPr>
                <w:rFonts w:ascii="Arial" w:hAnsi="Arial" w:cs="Arial"/>
                <w:bCs/>
                <w:sz w:val="22"/>
                <w:szCs w:val="22"/>
              </w:rPr>
            </w:pPr>
            <w:r w:rsidRPr="00F63BF2">
              <w:rPr>
                <w:rFonts w:ascii="Arial" w:hAnsi="Arial" w:cs="Arial"/>
                <w:bCs/>
                <w:sz w:val="22"/>
                <w:szCs w:val="22"/>
              </w:rPr>
              <w:lastRenderedPageBreak/>
              <w:t>Spełnienie kryterium jest konieczne do przyznania dofinansowania.</w:t>
            </w:r>
          </w:p>
          <w:p w14:paraId="4629D6BC" w14:textId="5D815AC2" w:rsidR="00F63BF2" w:rsidRDefault="002D120E" w:rsidP="00F63BF2">
            <w:pPr>
              <w:spacing w:before="120" w:after="120" w:line="271" w:lineRule="auto"/>
              <w:rPr>
                <w:rFonts w:ascii="Arial" w:hAnsi="Arial" w:cs="Arial"/>
                <w:bCs/>
                <w:sz w:val="22"/>
                <w:szCs w:val="22"/>
              </w:rPr>
            </w:pPr>
            <w:r w:rsidRPr="00F63BF2">
              <w:rPr>
                <w:rFonts w:ascii="Arial" w:hAnsi="Arial" w:cs="Arial"/>
                <w:bCs/>
                <w:sz w:val="22"/>
                <w:szCs w:val="22"/>
              </w:rPr>
              <w:t>Projekty niespełniające kryterium są odrzucane.</w:t>
            </w:r>
          </w:p>
          <w:p w14:paraId="18F5EEC7" w14:textId="77777777" w:rsidR="006A0670" w:rsidRDefault="00F63BF2" w:rsidP="00F63BF2">
            <w:pPr>
              <w:spacing w:before="120" w:after="120" w:line="271" w:lineRule="auto"/>
              <w:rPr>
                <w:rFonts w:ascii="Arial" w:hAnsi="Arial" w:cs="Arial"/>
                <w:bCs/>
                <w:sz w:val="22"/>
                <w:szCs w:val="22"/>
              </w:rPr>
            </w:pPr>
            <w:r w:rsidRPr="00F63BF2">
              <w:rPr>
                <w:rFonts w:ascii="Arial" w:hAnsi="Arial" w:cs="Arial"/>
                <w:bCs/>
                <w:sz w:val="22"/>
                <w:szCs w:val="22"/>
              </w:rPr>
              <w:t>Ocena spełniania kryterium polega na przypisaniu wartości logicznych „tak”, „nie”.</w:t>
            </w:r>
          </w:p>
          <w:p w14:paraId="22106BCE" w14:textId="77777777" w:rsidR="00F63BF2" w:rsidRDefault="00F63BF2" w:rsidP="00F63BF2">
            <w:pPr>
              <w:spacing w:before="120" w:after="120" w:line="271" w:lineRule="auto"/>
              <w:rPr>
                <w:rFonts w:ascii="Arial" w:hAnsi="Arial" w:cs="Arial"/>
                <w:bCs/>
                <w:sz w:val="22"/>
                <w:szCs w:val="22"/>
              </w:rPr>
            </w:pPr>
          </w:p>
          <w:p w14:paraId="12DC7C86" w14:textId="77777777" w:rsidR="00F63BF2" w:rsidRDefault="00F63BF2" w:rsidP="00F63BF2">
            <w:pPr>
              <w:spacing w:before="120" w:after="120" w:line="271" w:lineRule="auto"/>
              <w:rPr>
                <w:rFonts w:ascii="Arial" w:hAnsi="Arial" w:cs="Arial"/>
                <w:bCs/>
                <w:sz w:val="22"/>
                <w:szCs w:val="22"/>
              </w:rPr>
            </w:pPr>
          </w:p>
          <w:p w14:paraId="22A0736A" w14:textId="77777777" w:rsidR="00F63BF2" w:rsidRPr="00F63BF2" w:rsidRDefault="00F63BF2" w:rsidP="00F63BF2">
            <w:pPr>
              <w:spacing w:before="120" w:after="120" w:line="271" w:lineRule="auto"/>
              <w:rPr>
                <w:rFonts w:ascii="Arial" w:hAnsi="Arial" w:cs="Arial"/>
                <w:b/>
                <w:bCs/>
                <w:sz w:val="22"/>
                <w:szCs w:val="22"/>
                <w:u w:val="single"/>
              </w:rPr>
            </w:pPr>
            <w:r w:rsidRPr="00F63BF2">
              <w:rPr>
                <w:rFonts w:ascii="Arial" w:hAnsi="Arial" w:cs="Arial"/>
                <w:b/>
                <w:bCs/>
                <w:sz w:val="22"/>
                <w:szCs w:val="22"/>
                <w:u w:val="single"/>
              </w:rPr>
              <w:t>Dodatkowe informacje:</w:t>
            </w:r>
          </w:p>
          <w:p w14:paraId="3370868B" w14:textId="0078648E" w:rsidR="00F63BF2" w:rsidRPr="00E37160" w:rsidRDefault="00F63BF2" w:rsidP="00F63BF2">
            <w:pPr>
              <w:spacing w:before="120" w:after="120" w:line="271" w:lineRule="auto"/>
              <w:rPr>
                <w:rFonts w:ascii="Arial" w:hAnsi="Arial" w:cs="Arial"/>
                <w:bCs/>
                <w:sz w:val="22"/>
                <w:szCs w:val="22"/>
              </w:rPr>
            </w:pPr>
            <w:r w:rsidRPr="00F63BF2">
              <w:rPr>
                <w:rFonts w:ascii="Arial" w:hAnsi="Arial" w:cs="Arial"/>
                <w:bCs/>
                <w:sz w:val="22"/>
                <w:szCs w:val="22"/>
              </w:rPr>
              <w:t xml:space="preserve">Kryterium zostanie zweryfikowane na etapie oceny na podstawie treści wniosku o dofinasowanie w szczególności w oparciu o sekcję: X Dodatkowe informacje, w komponencie Zgodność z zasadą zrównoważonego rozwoju oraz z zasadą „nie czyń poważnych szkód”. Zakres wymaganych informacji został określony w </w:t>
            </w:r>
            <w:r w:rsidRPr="00F63BF2">
              <w:rPr>
                <w:rFonts w:ascii="Arial" w:hAnsi="Arial" w:cs="Arial"/>
                <w:bCs/>
                <w:i/>
                <w:iCs/>
                <w:sz w:val="22"/>
                <w:szCs w:val="22"/>
              </w:rPr>
              <w:t>Instrukcji wypełniania wniosku o dofinansowanie projektu.</w:t>
            </w:r>
          </w:p>
        </w:tc>
      </w:tr>
      <w:tr w:rsidR="006A0670" w:rsidRPr="00E37160" w14:paraId="5DF26DB8" w14:textId="77777777" w:rsidTr="00E87566">
        <w:tc>
          <w:tcPr>
            <w:tcW w:w="675" w:type="dxa"/>
          </w:tcPr>
          <w:p w14:paraId="60137380" w14:textId="77777777" w:rsidR="006A0670" w:rsidRPr="00965251" w:rsidRDefault="006A0670" w:rsidP="003A3602">
            <w:pPr>
              <w:pStyle w:val="Akapitzlist"/>
              <w:numPr>
                <w:ilvl w:val="0"/>
                <w:numId w:val="66"/>
              </w:numPr>
              <w:spacing w:before="120" w:after="120" w:line="271" w:lineRule="auto"/>
              <w:ind w:left="0" w:firstLine="0"/>
              <w:contextualSpacing w:val="0"/>
              <w:rPr>
                <w:rFonts w:ascii="Arial" w:hAnsi="Arial"/>
                <w:b/>
                <w:bCs/>
                <w:sz w:val="22"/>
                <w:lang w:val="pl-PL"/>
              </w:rPr>
            </w:pPr>
          </w:p>
        </w:tc>
        <w:tc>
          <w:tcPr>
            <w:tcW w:w="1843" w:type="dxa"/>
          </w:tcPr>
          <w:p w14:paraId="6542E01F" w14:textId="0018839A" w:rsidR="006A0670" w:rsidRPr="00965251" w:rsidRDefault="00F63BF2" w:rsidP="00E87566">
            <w:pPr>
              <w:spacing w:before="120" w:after="120" w:line="271" w:lineRule="auto"/>
              <w:rPr>
                <w:rFonts w:ascii="Arial" w:hAnsi="Arial" w:cs="Arial"/>
                <w:b/>
                <w:bCs/>
                <w:color w:val="FF0000"/>
                <w:sz w:val="22"/>
                <w:szCs w:val="22"/>
              </w:rPr>
            </w:pPr>
            <w:r w:rsidRPr="002D120E">
              <w:rPr>
                <w:rFonts w:ascii="Arial" w:hAnsi="Arial" w:cs="Arial"/>
                <w:b/>
                <w:bCs/>
                <w:sz w:val="22"/>
                <w:szCs w:val="22"/>
              </w:rPr>
              <w:t>Promocja projektu</w:t>
            </w:r>
          </w:p>
        </w:tc>
        <w:tc>
          <w:tcPr>
            <w:tcW w:w="2693" w:type="dxa"/>
          </w:tcPr>
          <w:p w14:paraId="2F2EE337" w14:textId="77777777" w:rsidR="00F63BF2" w:rsidRPr="00F63BF2" w:rsidRDefault="00F63BF2" w:rsidP="00F63BF2">
            <w:pPr>
              <w:spacing w:before="120" w:after="120" w:line="271" w:lineRule="auto"/>
              <w:rPr>
                <w:rFonts w:ascii="Arial" w:hAnsi="Arial" w:cs="Arial"/>
                <w:bCs/>
                <w:sz w:val="22"/>
                <w:szCs w:val="22"/>
              </w:rPr>
            </w:pPr>
            <w:r w:rsidRPr="00F63BF2">
              <w:rPr>
                <w:rFonts w:ascii="Arial" w:hAnsi="Arial" w:cs="Arial"/>
                <w:bCs/>
                <w:sz w:val="22"/>
                <w:szCs w:val="22"/>
              </w:rPr>
              <w:t>Wnioskodawca zaplanował w projekcie działania związane z informacją i promocją projektów dofinansowanych ze środków UE. Opis zastosowanych w projekcie narzędzi informacji i promocji wskazuje na ich zgodność z  zasadami wskazanymi w art. 50 rozporządzenia 2021/1060.</w:t>
            </w:r>
          </w:p>
          <w:p w14:paraId="27014D98" w14:textId="77777777" w:rsidR="006A0670" w:rsidRDefault="00F63BF2" w:rsidP="00F63BF2">
            <w:pPr>
              <w:spacing w:before="120" w:after="120" w:line="271" w:lineRule="auto"/>
              <w:rPr>
                <w:rFonts w:ascii="Arial" w:hAnsi="Arial" w:cs="Arial"/>
                <w:bCs/>
                <w:sz w:val="22"/>
                <w:szCs w:val="22"/>
              </w:rPr>
            </w:pPr>
            <w:r w:rsidRPr="00F63BF2">
              <w:rPr>
                <w:rFonts w:ascii="Arial" w:hAnsi="Arial" w:cs="Arial"/>
                <w:bCs/>
                <w:sz w:val="22"/>
                <w:szCs w:val="22"/>
              </w:rPr>
              <w:t xml:space="preserve">Kryterium uznaje się za spełnione, jeśli opis przewidzianych w projekcie narzędzi informacji i promocji jest zgodny  z zasadami wskazanymi w art. 50 </w:t>
            </w:r>
            <w:r w:rsidRPr="00F63BF2">
              <w:rPr>
                <w:rFonts w:ascii="Arial" w:hAnsi="Arial" w:cs="Arial"/>
                <w:bCs/>
                <w:sz w:val="22"/>
                <w:szCs w:val="22"/>
              </w:rPr>
              <w:lastRenderedPageBreak/>
              <w:t>rozporządzenia 2021/1060.</w:t>
            </w:r>
          </w:p>
          <w:p w14:paraId="2BFD6F59" w14:textId="77777777" w:rsidR="00F63BF2" w:rsidRPr="00F63BF2" w:rsidRDefault="00F63BF2" w:rsidP="00F63BF2">
            <w:pPr>
              <w:spacing w:before="120" w:after="120" w:line="271" w:lineRule="auto"/>
              <w:rPr>
                <w:rFonts w:ascii="Arial" w:hAnsi="Arial" w:cs="Arial"/>
                <w:bCs/>
                <w:sz w:val="22"/>
                <w:szCs w:val="22"/>
              </w:rPr>
            </w:pPr>
            <w:r w:rsidRPr="00F63BF2">
              <w:rPr>
                <w:rFonts w:ascii="Arial" w:hAnsi="Arial" w:cs="Arial"/>
                <w:bCs/>
                <w:sz w:val="22"/>
                <w:szCs w:val="22"/>
              </w:rPr>
              <w:t xml:space="preserve">Kryterium będzie weryfikowane na podstawie treści wniosku o dofinansowanie projektu. </w:t>
            </w:r>
          </w:p>
          <w:p w14:paraId="34A5783C" w14:textId="77777777" w:rsidR="00F63BF2" w:rsidRPr="00F63BF2" w:rsidRDefault="00F63BF2" w:rsidP="00F63BF2">
            <w:pPr>
              <w:spacing w:before="120" w:after="120" w:line="271" w:lineRule="auto"/>
              <w:rPr>
                <w:rFonts w:ascii="Arial" w:hAnsi="Arial" w:cs="Arial"/>
                <w:bCs/>
                <w:sz w:val="22"/>
                <w:szCs w:val="22"/>
              </w:rPr>
            </w:pPr>
          </w:p>
          <w:p w14:paraId="519CF14F" w14:textId="4B02538A" w:rsidR="00F63BF2" w:rsidRPr="00E37160" w:rsidRDefault="00F63BF2" w:rsidP="00F63BF2">
            <w:pPr>
              <w:spacing w:before="120" w:after="120" w:line="271" w:lineRule="auto"/>
              <w:rPr>
                <w:rFonts w:ascii="Arial" w:hAnsi="Arial" w:cs="Arial"/>
                <w:bCs/>
                <w:sz w:val="22"/>
                <w:szCs w:val="22"/>
              </w:rPr>
            </w:pPr>
            <w:r w:rsidRPr="00F63BF2">
              <w:rPr>
                <w:rFonts w:ascii="Arial" w:hAnsi="Arial" w:cs="Arial"/>
                <w:bCs/>
                <w:sz w:val="22"/>
                <w:szCs w:val="22"/>
              </w:rPr>
              <w:t>Kryterium wynika z Rozporządzenia Parlamentu Europejskiego i Rady (UE) nr 2021/1060  z dnia 24 czerwca 2021 r. art. 50.</w:t>
            </w:r>
          </w:p>
        </w:tc>
        <w:tc>
          <w:tcPr>
            <w:tcW w:w="3969" w:type="dxa"/>
          </w:tcPr>
          <w:p w14:paraId="2ABF1797" w14:textId="77777777" w:rsidR="00F63BF2" w:rsidRPr="00F63BF2" w:rsidRDefault="00F63BF2" w:rsidP="00F63BF2">
            <w:pPr>
              <w:spacing w:before="120" w:after="120" w:line="271" w:lineRule="auto"/>
              <w:rPr>
                <w:rFonts w:ascii="Arial" w:hAnsi="Arial" w:cs="Arial"/>
                <w:bCs/>
                <w:sz w:val="22"/>
                <w:szCs w:val="22"/>
              </w:rPr>
            </w:pPr>
            <w:r w:rsidRPr="00F63BF2">
              <w:rPr>
                <w:rFonts w:ascii="Arial" w:hAnsi="Arial" w:cs="Arial"/>
                <w:bCs/>
                <w:sz w:val="22"/>
                <w:szCs w:val="22"/>
              </w:rPr>
              <w:lastRenderedPageBreak/>
              <w:t>Spełnienie kryterium jest konieczne do przyznania dofinansowania.</w:t>
            </w:r>
          </w:p>
          <w:p w14:paraId="5187EF27" w14:textId="3416FB5B" w:rsidR="00F63BF2" w:rsidRDefault="00F068C9" w:rsidP="00F63BF2">
            <w:pPr>
              <w:spacing w:before="120" w:after="120" w:line="271" w:lineRule="auto"/>
              <w:rPr>
                <w:rFonts w:ascii="Arial" w:hAnsi="Arial" w:cs="Arial"/>
                <w:bCs/>
                <w:sz w:val="22"/>
                <w:szCs w:val="22"/>
              </w:rPr>
            </w:pPr>
            <w:r w:rsidRPr="00F63BF2">
              <w:rPr>
                <w:rFonts w:ascii="Arial" w:hAnsi="Arial" w:cs="Arial"/>
                <w:bCs/>
                <w:sz w:val="22"/>
                <w:szCs w:val="22"/>
              </w:rPr>
              <w:t>Projekty niespełniające kryterium są odrzucane.</w:t>
            </w:r>
          </w:p>
          <w:p w14:paraId="6B5C4750" w14:textId="11F3D03A" w:rsidR="006A0670" w:rsidRDefault="00F63BF2" w:rsidP="00F63BF2">
            <w:pPr>
              <w:spacing w:before="120" w:after="120" w:line="271" w:lineRule="auto"/>
              <w:rPr>
                <w:rFonts w:ascii="Arial" w:hAnsi="Arial" w:cs="Arial"/>
                <w:bCs/>
                <w:sz w:val="22"/>
                <w:szCs w:val="22"/>
              </w:rPr>
            </w:pPr>
            <w:r w:rsidRPr="00F63BF2">
              <w:rPr>
                <w:rFonts w:ascii="Arial" w:hAnsi="Arial" w:cs="Arial"/>
                <w:bCs/>
                <w:sz w:val="22"/>
                <w:szCs w:val="22"/>
              </w:rPr>
              <w:t>Ocena spełniania kryterium polega na przypisaniu wartości logicznych „tak”, „nie”.</w:t>
            </w:r>
          </w:p>
          <w:p w14:paraId="2BAE9372" w14:textId="77777777" w:rsidR="00F63BF2" w:rsidRDefault="00F63BF2" w:rsidP="00F63BF2">
            <w:pPr>
              <w:spacing w:before="120" w:after="120" w:line="271" w:lineRule="auto"/>
              <w:rPr>
                <w:rFonts w:ascii="Arial" w:hAnsi="Arial" w:cs="Arial"/>
                <w:bCs/>
                <w:sz w:val="22"/>
                <w:szCs w:val="22"/>
              </w:rPr>
            </w:pPr>
          </w:p>
          <w:p w14:paraId="2A67B4FC" w14:textId="77777777" w:rsidR="00F63BF2" w:rsidRDefault="00F63BF2" w:rsidP="00F63BF2">
            <w:pPr>
              <w:spacing w:before="120" w:after="120" w:line="271" w:lineRule="auto"/>
              <w:rPr>
                <w:rFonts w:ascii="Arial" w:hAnsi="Arial" w:cs="Arial"/>
                <w:bCs/>
                <w:sz w:val="22"/>
                <w:szCs w:val="22"/>
              </w:rPr>
            </w:pPr>
          </w:p>
          <w:p w14:paraId="2334D7FF" w14:textId="77777777" w:rsidR="00F63BF2" w:rsidRPr="00F63BF2" w:rsidRDefault="00F63BF2" w:rsidP="00F63BF2">
            <w:pPr>
              <w:spacing w:before="120" w:after="120" w:line="271" w:lineRule="auto"/>
              <w:rPr>
                <w:rFonts w:ascii="Arial" w:hAnsi="Arial" w:cs="Arial"/>
                <w:b/>
                <w:bCs/>
                <w:sz w:val="22"/>
                <w:szCs w:val="22"/>
                <w:u w:val="single"/>
              </w:rPr>
            </w:pPr>
            <w:r w:rsidRPr="00F63BF2">
              <w:rPr>
                <w:rFonts w:ascii="Arial" w:hAnsi="Arial" w:cs="Arial"/>
                <w:b/>
                <w:bCs/>
                <w:sz w:val="22"/>
                <w:szCs w:val="22"/>
                <w:u w:val="single"/>
              </w:rPr>
              <w:t>Dodatkowe informacje:</w:t>
            </w:r>
          </w:p>
          <w:p w14:paraId="0D718AC0" w14:textId="62C32E07" w:rsidR="00F63BF2" w:rsidRPr="00F63BF2" w:rsidRDefault="00F63BF2" w:rsidP="00F63BF2">
            <w:pPr>
              <w:spacing w:before="120" w:after="120" w:line="271" w:lineRule="auto"/>
              <w:rPr>
                <w:rFonts w:ascii="Arial" w:hAnsi="Arial" w:cs="Arial"/>
                <w:bCs/>
                <w:sz w:val="22"/>
                <w:szCs w:val="22"/>
              </w:rPr>
            </w:pPr>
            <w:r w:rsidRPr="00F63BF2">
              <w:rPr>
                <w:rFonts w:ascii="Arial" w:hAnsi="Arial" w:cs="Arial"/>
                <w:bCs/>
                <w:sz w:val="22"/>
                <w:szCs w:val="22"/>
              </w:rPr>
              <w:t xml:space="preserve">Kryterium zostanie zweryfikowane na etapie oceny na podstawie treści wniosku o dofinasowanie w szczególności w oparciu o sekcję: X Dodatkowe informacje, w komponencie Promocja projektu. Zakres wymaganych informacji został określony w </w:t>
            </w:r>
            <w:r w:rsidRPr="00F63BF2">
              <w:rPr>
                <w:rFonts w:ascii="Arial" w:hAnsi="Arial" w:cs="Arial"/>
                <w:bCs/>
                <w:i/>
                <w:iCs/>
                <w:sz w:val="22"/>
                <w:szCs w:val="22"/>
              </w:rPr>
              <w:t>Instrukcji wypełniania wniosku o dofinansowanie</w:t>
            </w:r>
            <w:r w:rsidR="00624D71">
              <w:rPr>
                <w:rFonts w:ascii="Arial" w:hAnsi="Arial" w:cs="Arial"/>
                <w:bCs/>
                <w:i/>
                <w:iCs/>
                <w:sz w:val="22"/>
                <w:szCs w:val="22"/>
              </w:rPr>
              <w:t xml:space="preserve"> projektu</w:t>
            </w:r>
            <w:r w:rsidRPr="00F63BF2">
              <w:rPr>
                <w:rFonts w:ascii="Arial" w:hAnsi="Arial" w:cs="Arial"/>
                <w:bCs/>
                <w:sz w:val="22"/>
                <w:szCs w:val="22"/>
              </w:rPr>
              <w:t>.</w:t>
            </w:r>
          </w:p>
          <w:p w14:paraId="0CE23AB2" w14:textId="65B94C30" w:rsidR="00F63BF2" w:rsidRPr="00E37160" w:rsidRDefault="00F63BF2" w:rsidP="00F63BF2">
            <w:pPr>
              <w:spacing w:before="120" w:after="120" w:line="271" w:lineRule="auto"/>
              <w:rPr>
                <w:rFonts w:ascii="Arial" w:hAnsi="Arial" w:cs="Arial"/>
                <w:bCs/>
                <w:sz w:val="22"/>
                <w:szCs w:val="22"/>
              </w:rPr>
            </w:pPr>
          </w:p>
        </w:tc>
      </w:tr>
    </w:tbl>
    <w:p w14:paraId="090BA4DB" w14:textId="77777777" w:rsidR="00C2614A" w:rsidRPr="00E37160" w:rsidRDefault="00C2614A" w:rsidP="00C2614A">
      <w:pPr>
        <w:pStyle w:val="Akapitzlist"/>
        <w:autoSpaceDE w:val="0"/>
        <w:autoSpaceDN w:val="0"/>
        <w:adjustRightInd w:val="0"/>
        <w:spacing w:before="120" w:after="120" w:line="271" w:lineRule="auto"/>
        <w:ind w:left="0"/>
        <w:contextualSpacing w:val="0"/>
        <w:rPr>
          <w:rFonts w:ascii="Arial" w:hAnsi="Arial" w:cs="Arial"/>
          <w:sz w:val="22"/>
          <w:szCs w:val="22"/>
        </w:rPr>
      </w:pPr>
    </w:p>
    <w:p w14:paraId="1EC019F0" w14:textId="0952BAA2" w:rsidR="00993382" w:rsidRPr="00E37160" w:rsidRDefault="00993382" w:rsidP="003A3602">
      <w:pPr>
        <w:pStyle w:val="Akapitzlist"/>
        <w:numPr>
          <w:ilvl w:val="0"/>
          <w:numId w:val="81"/>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Następnie dokonywana </w:t>
      </w:r>
      <w:r w:rsidR="00FD7769" w:rsidRPr="00E37160">
        <w:rPr>
          <w:rFonts w:ascii="Arial" w:hAnsi="Arial" w:cs="Arial"/>
          <w:sz w:val="22"/>
          <w:szCs w:val="22"/>
          <w:lang w:val="pl-PL"/>
        </w:rPr>
        <w:t xml:space="preserve">będzie </w:t>
      </w:r>
      <w:r w:rsidRPr="00E37160">
        <w:rPr>
          <w:rFonts w:ascii="Arial" w:hAnsi="Arial" w:cs="Arial"/>
          <w:sz w:val="22"/>
          <w:szCs w:val="22"/>
          <w:lang w:val="pl-PL"/>
        </w:rPr>
        <w:t xml:space="preserve">ocena spełniania kryteriów specyficznych dopuszczalności </w:t>
      </w:r>
      <w:r w:rsidRPr="00E37160">
        <w:rPr>
          <w:rFonts w:ascii="Arial" w:hAnsi="Arial" w:cs="Arial"/>
          <w:sz w:val="22"/>
          <w:szCs w:val="22"/>
        </w:rPr>
        <w:t>pod kątem spełniania bądź niespełniania danego kryterium (tj. przypisaniu wartości logicznych „tak”/„nie”</w:t>
      </w:r>
      <w:r w:rsidRPr="00E37160">
        <w:rPr>
          <w:rFonts w:ascii="Arial" w:hAnsi="Arial" w:cs="Arial"/>
          <w:sz w:val="22"/>
          <w:szCs w:val="22"/>
          <w:lang w:val="pl-PL"/>
        </w:rPr>
        <w:t>/nie dotyczy</w:t>
      </w:r>
      <w:r w:rsidR="00C2614A" w:rsidRPr="00E37160">
        <w:rPr>
          <w:rFonts w:ascii="Arial" w:hAnsi="Arial" w:cs="Arial"/>
          <w:sz w:val="22"/>
          <w:szCs w:val="22"/>
          <w:lang w:val="pl-PL"/>
        </w:rPr>
        <w:t>/”do negocjacji”</w:t>
      </w:r>
      <w:r w:rsidR="00C2614A" w:rsidRPr="00E37160">
        <w:rPr>
          <w:rFonts w:ascii="Arial" w:hAnsi="Arial" w:cs="Arial"/>
          <w:sz w:val="22"/>
          <w:szCs w:val="22"/>
        </w:rPr>
        <w:t>).</w:t>
      </w:r>
      <w:r w:rsidR="00C2614A" w:rsidRPr="00E37160">
        <w:rPr>
          <w:rFonts w:ascii="Arial" w:hAnsi="Arial" w:cs="Arial"/>
          <w:sz w:val="22"/>
          <w:szCs w:val="22"/>
          <w:lang w:val="pl-PL"/>
        </w:rPr>
        <w:t xml:space="preserve"> Możliwość wskazania „do negocjacji” wynika z opisu znaczenia kryterium i oznacza, że oceniający stwierdził</w:t>
      </w:r>
      <w:r w:rsidR="00393A70" w:rsidRPr="00E37160">
        <w:rPr>
          <w:rFonts w:ascii="Arial" w:hAnsi="Arial" w:cs="Arial"/>
          <w:sz w:val="22"/>
          <w:szCs w:val="22"/>
          <w:lang w:val="pl-PL"/>
        </w:rPr>
        <w:t>,</w:t>
      </w:r>
      <w:r w:rsidR="00C2614A" w:rsidRPr="00E37160">
        <w:rPr>
          <w:rFonts w:ascii="Arial" w:hAnsi="Arial" w:cs="Arial"/>
          <w:sz w:val="22"/>
          <w:szCs w:val="22"/>
          <w:lang w:val="pl-PL"/>
        </w:rPr>
        <w:t xml:space="preserve"> że wniosek wymaga </w:t>
      </w:r>
      <w:r w:rsidR="006E149C" w:rsidRPr="00E37160">
        <w:rPr>
          <w:rFonts w:ascii="Arial" w:hAnsi="Arial" w:cs="Arial"/>
          <w:sz w:val="22"/>
          <w:szCs w:val="22"/>
          <w:lang w:val="pl-PL"/>
        </w:rPr>
        <w:t>uzupełnienia/</w:t>
      </w:r>
      <w:r w:rsidR="00097986" w:rsidRPr="00E37160">
        <w:rPr>
          <w:rFonts w:ascii="Arial" w:hAnsi="Arial" w:cs="Arial"/>
          <w:sz w:val="22"/>
          <w:szCs w:val="22"/>
          <w:lang w:val="pl-PL"/>
        </w:rPr>
        <w:t>poprawy</w:t>
      </w:r>
      <w:r w:rsidR="00C2614A" w:rsidRPr="00E37160">
        <w:rPr>
          <w:rFonts w:ascii="Arial" w:hAnsi="Arial" w:cs="Arial"/>
          <w:sz w:val="22"/>
          <w:szCs w:val="22"/>
          <w:lang w:val="pl-PL"/>
        </w:rPr>
        <w:t xml:space="preserve"> w zakresie wskazanego</w:t>
      </w:r>
      <w:r w:rsidR="00097986" w:rsidRPr="00E37160">
        <w:rPr>
          <w:rFonts w:ascii="Arial" w:hAnsi="Arial" w:cs="Arial"/>
          <w:sz w:val="22"/>
          <w:szCs w:val="22"/>
          <w:lang w:val="pl-PL"/>
        </w:rPr>
        <w:t xml:space="preserve"> </w:t>
      </w:r>
      <w:r w:rsidR="00FA6F7E" w:rsidRPr="00E37160">
        <w:rPr>
          <w:rFonts w:ascii="Arial" w:hAnsi="Arial" w:cs="Arial"/>
          <w:sz w:val="22"/>
          <w:szCs w:val="22"/>
          <w:lang w:val="pl-PL"/>
        </w:rPr>
        <w:t>kryterium</w:t>
      </w:r>
      <w:r w:rsidR="00C2614A" w:rsidRPr="00E37160">
        <w:rPr>
          <w:rFonts w:ascii="Arial" w:hAnsi="Arial" w:cs="Arial"/>
          <w:sz w:val="22"/>
          <w:szCs w:val="22"/>
          <w:lang w:val="pl-PL"/>
        </w:rPr>
        <w:t>.</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43"/>
        <w:gridCol w:w="2693"/>
        <w:gridCol w:w="3969"/>
      </w:tblGrid>
      <w:tr w:rsidR="00B17B7D" w:rsidRPr="00E37160" w14:paraId="5327D0A1" w14:textId="77777777" w:rsidTr="00E87566">
        <w:trPr>
          <w:tblHeader/>
        </w:trPr>
        <w:tc>
          <w:tcPr>
            <w:tcW w:w="9180" w:type="dxa"/>
            <w:gridSpan w:val="4"/>
          </w:tcPr>
          <w:p w14:paraId="4AAFBE64" w14:textId="77777777" w:rsidR="00B17B7D" w:rsidRPr="00E37160" w:rsidRDefault="009E7783" w:rsidP="00E87566">
            <w:pPr>
              <w:spacing w:before="120" w:after="120" w:line="271" w:lineRule="auto"/>
              <w:rPr>
                <w:rFonts w:ascii="Arial" w:hAnsi="Arial" w:cs="Arial"/>
                <w:b/>
                <w:sz w:val="22"/>
                <w:szCs w:val="22"/>
              </w:rPr>
            </w:pPr>
            <w:r w:rsidRPr="00E37160">
              <w:rPr>
                <w:rFonts w:ascii="Arial" w:hAnsi="Arial" w:cs="Arial"/>
                <w:b/>
                <w:sz w:val="22"/>
                <w:szCs w:val="22"/>
              </w:rPr>
              <w:t>K</w:t>
            </w:r>
            <w:r w:rsidR="00B17B7D" w:rsidRPr="00E37160">
              <w:rPr>
                <w:rFonts w:ascii="Arial" w:hAnsi="Arial" w:cs="Arial"/>
                <w:b/>
                <w:sz w:val="22"/>
                <w:szCs w:val="22"/>
              </w:rPr>
              <w:t>ryteria specyficzne dopuszczalności</w:t>
            </w:r>
          </w:p>
        </w:tc>
      </w:tr>
      <w:tr w:rsidR="00B17B7D" w:rsidRPr="00E37160" w14:paraId="21A81D39" w14:textId="77777777" w:rsidTr="00E87566">
        <w:trPr>
          <w:tblHeader/>
        </w:trPr>
        <w:tc>
          <w:tcPr>
            <w:tcW w:w="675" w:type="dxa"/>
          </w:tcPr>
          <w:p w14:paraId="397B8336" w14:textId="77777777" w:rsidR="00B17B7D" w:rsidRPr="00E37160" w:rsidRDefault="00B17B7D" w:rsidP="00E87566">
            <w:pPr>
              <w:pStyle w:val="Akapitzlist"/>
              <w:spacing w:before="120" w:after="120" w:line="271" w:lineRule="auto"/>
              <w:ind w:left="0"/>
              <w:contextualSpacing w:val="0"/>
              <w:rPr>
                <w:rFonts w:ascii="Arial" w:hAnsi="Arial"/>
                <w:sz w:val="22"/>
                <w:lang w:val="pl-PL"/>
              </w:rPr>
            </w:pPr>
            <w:r w:rsidRPr="00E37160">
              <w:rPr>
                <w:rFonts w:ascii="Arial" w:hAnsi="Arial"/>
                <w:sz w:val="22"/>
                <w:lang w:val="pl-PL"/>
              </w:rPr>
              <w:t>L.p.</w:t>
            </w:r>
          </w:p>
        </w:tc>
        <w:tc>
          <w:tcPr>
            <w:tcW w:w="1843" w:type="dxa"/>
          </w:tcPr>
          <w:p w14:paraId="52657679" w14:textId="77777777" w:rsidR="00B17B7D" w:rsidRPr="00E37160" w:rsidRDefault="00B17B7D" w:rsidP="00E87566">
            <w:pPr>
              <w:spacing w:before="120" w:after="120" w:line="271" w:lineRule="auto"/>
              <w:rPr>
                <w:rFonts w:ascii="Arial" w:hAnsi="Arial" w:cs="Arial"/>
                <w:sz w:val="22"/>
                <w:szCs w:val="22"/>
              </w:rPr>
            </w:pPr>
            <w:r w:rsidRPr="00E37160">
              <w:rPr>
                <w:rFonts w:ascii="Arial" w:hAnsi="Arial" w:cs="Arial"/>
                <w:sz w:val="22"/>
                <w:szCs w:val="22"/>
              </w:rPr>
              <w:t>Nazwa kryterium</w:t>
            </w:r>
          </w:p>
        </w:tc>
        <w:tc>
          <w:tcPr>
            <w:tcW w:w="2693" w:type="dxa"/>
          </w:tcPr>
          <w:p w14:paraId="197EE137" w14:textId="77777777" w:rsidR="00B17B7D" w:rsidRPr="00E37160" w:rsidRDefault="00B17B7D" w:rsidP="00E87566">
            <w:pPr>
              <w:spacing w:before="120" w:after="120" w:line="271" w:lineRule="auto"/>
              <w:rPr>
                <w:rFonts w:ascii="Arial" w:hAnsi="Arial" w:cs="Arial"/>
                <w:sz w:val="22"/>
                <w:szCs w:val="22"/>
              </w:rPr>
            </w:pPr>
            <w:r w:rsidRPr="00E37160">
              <w:rPr>
                <w:rFonts w:ascii="Arial" w:hAnsi="Arial" w:cs="Arial"/>
                <w:sz w:val="22"/>
                <w:szCs w:val="22"/>
              </w:rPr>
              <w:t>Definicja kryterium</w:t>
            </w:r>
          </w:p>
        </w:tc>
        <w:tc>
          <w:tcPr>
            <w:tcW w:w="3969" w:type="dxa"/>
          </w:tcPr>
          <w:p w14:paraId="3392CBFB" w14:textId="77777777" w:rsidR="00B17B7D" w:rsidRPr="00E37160" w:rsidRDefault="00B17B7D" w:rsidP="00E87566">
            <w:pPr>
              <w:spacing w:before="120" w:after="120" w:line="271" w:lineRule="auto"/>
              <w:rPr>
                <w:rFonts w:ascii="Arial" w:hAnsi="Arial" w:cs="Arial"/>
                <w:sz w:val="22"/>
                <w:szCs w:val="22"/>
              </w:rPr>
            </w:pPr>
            <w:r w:rsidRPr="00E37160">
              <w:rPr>
                <w:rFonts w:ascii="Arial" w:hAnsi="Arial" w:cs="Arial"/>
                <w:sz w:val="22"/>
                <w:szCs w:val="22"/>
              </w:rPr>
              <w:t>Opis znaczenia kryterium</w:t>
            </w:r>
          </w:p>
        </w:tc>
      </w:tr>
      <w:tr w:rsidR="00B17B7D" w:rsidRPr="00E37160" w14:paraId="2F9DDE87" w14:textId="77777777" w:rsidTr="00E87566">
        <w:tc>
          <w:tcPr>
            <w:tcW w:w="675" w:type="dxa"/>
          </w:tcPr>
          <w:p w14:paraId="4975E0A8" w14:textId="77777777" w:rsidR="00B17B7D" w:rsidRPr="00E37160" w:rsidRDefault="00B17B7D" w:rsidP="00295C8C">
            <w:pPr>
              <w:pStyle w:val="Akapitzlist"/>
              <w:numPr>
                <w:ilvl w:val="0"/>
                <w:numId w:val="61"/>
              </w:numPr>
              <w:spacing w:before="120" w:after="120" w:line="271" w:lineRule="auto"/>
              <w:ind w:left="0" w:firstLine="0"/>
              <w:contextualSpacing w:val="0"/>
              <w:rPr>
                <w:rFonts w:ascii="Arial" w:hAnsi="Arial"/>
                <w:sz w:val="22"/>
                <w:lang w:val="pl-PL"/>
              </w:rPr>
            </w:pPr>
          </w:p>
        </w:tc>
        <w:tc>
          <w:tcPr>
            <w:tcW w:w="1843" w:type="dxa"/>
          </w:tcPr>
          <w:p w14:paraId="4A387BC6" w14:textId="1705BAF5" w:rsidR="00B17B7D" w:rsidRPr="00353912" w:rsidRDefault="002B664C" w:rsidP="00E87566">
            <w:pPr>
              <w:spacing w:before="120" w:after="120" w:line="271" w:lineRule="auto"/>
              <w:rPr>
                <w:rFonts w:ascii="Arial" w:hAnsi="Arial" w:cs="Arial"/>
                <w:b/>
                <w:bCs/>
                <w:sz w:val="22"/>
                <w:szCs w:val="22"/>
              </w:rPr>
            </w:pPr>
            <w:r w:rsidRPr="00353912">
              <w:rPr>
                <w:rFonts w:ascii="Arial" w:hAnsi="Arial" w:cs="Arial"/>
                <w:b/>
                <w:bCs/>
                <w:sz w:val="22"/>
                <w:szCs w:val="22"/>
              </w:rPr>
              <w:t>Wymogi organizacyjne</w:t>
            </w:r>
          </w:p>
        </w:tc>
        <w:tc>
          <w:tcPr>
            <w:tcW w:w="2693" w:type="dxa"/>
          </w:tcPr>
          <w:p w14:paraId="428C7A8E" w14:textId="77777777" w:rsidR="00B17B7D" w:rsidRDefault="002B664C" w:rsidP="002B664C">
            <w:pPr>
              <w:spacing w:before="120" w:after="120" w:line="271" w:lineRule="auto"/>
              <w:rPr>
                <w:rFonts w:ascii="Arial" w:hAnsi="Arial" w:cs="Arial"/>
                <w:sz w:val="22"/>
                <w:szCs w:val="22"/>
              </w:rPr>
            </w:pPr>
            <w:r>
              <w:rPr>
                <w:rFonts w:ascii="Arial" w:hAnsi="Arial" w:cs="Arial"/>
                <w:sz w:val="22"/>
                <w:szCs w:val="22"/>
              </w:rPr>
              <w:t>1.Wnioskodawca składa nie więcej niż 1 wniosek o dofinansowanie projektu. W przypadku zidentyfikowania projektów gdzie wnioskodawca lub Partner występuje więcej niż 1 raz, wszystkie projekty tego podmiotu zostaną odrzucone.</w:t>
            </w:r>
          </w:p>
          <w:p w14:paraId="488CA27A" w14:textId="77777777" w:rsidR="002B664C" w:rsidRDefault="002B664C" w:rsidP="002B664C">
            <w:pPr>
              <w:spacing w:before="120" w:after="120" w:line="271" w:lineRule="auto"/>
              <w:rPr>
                <w:rFonts w:ascii="Arial" w:hAnsi="Arial" w:cs="Arial"/>
                <w:sz w:val="22"/>
                <w:szCs w:val="22"/>
              </w:rPr>
            </w:pPr>
            <w:r>
              <w:rPr>
                <w:rFonts w:ascii="Arial" w:hAnsi="Arial" w:cs="Arial"/>
                <w:sz w:val="22"/>
                <w:szCs w:val="22"/>
              </w:rPr>
              <w:t xml:space="preserve">2.Wnioskodawca od minimum 1 roku </w:t>
            </w:r>
            <w:r w:rsidR="003533EC">
              <w:rPr>
                <w:rFonts w:ascii="Arial" w:hAnsi="Arial" w:cs="Arial"/>
                <w:sz w:val="22"/>
                <w:szCs w:val="22"/>
              </w:rPr>
              <w:t xml:space="preserve">przed dniem złożenia wniosku </w:t>
            </w:r>
            <w:r w:rsidR="003533EC">
              <w:rPr>
                <w:rFonts w:ascii="Arial" w:hAnsi="Arial" w:cs="Arial"/>
                <w:sz w:val="22"/>
                <w:szCs w:val="22"/>
              </w:rPr>
              <w:lastRenderedPageBreak/>
              <w:t>o dofinansowanie posiada siedzibę lub oddział lub główne miejsce wykonywania działalności lub dodatkowe miejsce wykonywania działalności na terenie województwa zachodniopomorskiego.</w:t>
            </w:r>
          </w:p>
          <w:p w14:paraId="1B4FB405" w14:textId="77777777" w:rsidR="003533EC" w:rsidRDefault="003533EC" w:rsidP="002B664C">
            <w:pPr>
              <w:spacing w:before="120" w:after="120" w:line="271" w:lineRule="auto"/>
              <w:rPr>
                <w:rFonts w:ascii="Arial" w:hAnsi="Arial" w:cs="Arial"/>
                <w:sz w:val="22"/>
                <w:szCs w:val="22"/>
              </w:rPr>
            </w:pPr>
            <w:r>
              <w:rPr>
                <w:rFonts w:ascii="Arial" w:hAnsi="Arial" w:cs="Arial"/>
                <w:sz w:val="22"/>
                <w:szCs w:val="22"/>
              </w:rPr>
              <w:t>3.Uprawnieni wnioskodawcy: jednostki samorządu terytorialnego i ich jednostki organizacyjne, związki, porozumienia i stowarzyszenia JST, podmioty ekonomii społecznej, które statutowo zajmują się cudzoziemcami.</w:t>
            </w:r>
          </w:p>
          <w:p w14:paraId="6E18D1ED" w14:textId="77777777" w:rsidR="003533EC" w:rsidRDefault="003533EC" w:rsidP="002B664C">
            <w:pPr>
              <w:spacing w:before="120" w:after="120" w:line="271" w:lineRule="auto"/>
              <w:rPr>
                <w:rFonts w:ascii="Arial" w:hAnsi="Arial" w:cs="Arial"/>
                <w:sz w:val="22"/>
                <w:szCs w:val="22"/>
              </w:rPr>
            </w:pPr>
          </w:p>
          <w:p w14:paraId="7FDD6548" w14:textId="77777777" w:rsidR="003533EC" w:rsidRDefault="003533EC" w:rsidP="002B664C">
            <w:pPr>
              <w:spacing w:before="120" w:after="120" w:line="271" w:lineRule="auto"/>
              <w:rPr>
                <w:rFonts w:ascii="Arial" w:hAnsi="Arial" w:cs="Arial"/>
                <w:b/>
                <w:bCs/>
                <w:sz w:val="22"/>
                <w:szCs w:val="22"/>
              </w:rPr>
            </w:pPr>
            <w:r w:rsidRPr="003533EC">
              <w:rPr>
                <w:rFonts w:ascii="Arial" w:hAnsi="Arial" w:cs="Arial"/>
                <w:b/>
                <w:bCs/>
                <w:sz w:val="22"/>
                <w:szCs w:val="22"/>
              </w:rPr>
              <w:t>Zasady oceny:</w:t>
            </w:r>
          </w:p>
          <w:p w14:paraId="73F14699" w14:textId="76D831F2" w:rsidR="003533EC" w:rsidRPr="003533EC" w:rsidRDefault="003533EC" w:rsidP="002B664C">
            <w:pPr>
              <w:spacing w:before="120" w:after="120" w:line="271" w:lineRule="auto"/>
              <w:rPr>
                <w:rFonts w:ascii="Arial" w:hAnsi="Arial" w:cs="Arial"/>
                <w:sz w:val="22"/>
                <w:szCs w:val="22"/>
              </w:rPr>
            </w:pPr>
            <w:r w:rsidRPr="003533EC">
              <w:rPr>
                <w:rFonts w:ascii="Arial" w:hAnsi="Arial" w:cs="Arial"/>
                <w:sz w:val="22"/>
                <w:szCs w:val="22"/>
              </w:rPr>
              <w:t xml:space="preserve">Kryterium zostanie </w:t>
            </w:r>
            <w:r>
              <w:rPr>
                <w:rFonts w:ascii="Arial" w:hAnsi="Arial" w:cs="Arial"/>
                <w:sz w:val="22"/>
                <w:szCs w:val="22"/>
              </w:rPr>
              <w:t>zweryfikowane na podstawie treści wniosku o dofinansowanie projektu, rejestru wniosków złożonych w ramach naboru oraz informacji pozyskanych z rejestrów publicznych, do których instytucja posiada dostęp (KRS, CEIDG) lub załączonego do wniosku dokumentu urzędowego wydanego przez właściwy organ administracji publicznej, potwierdzającego spełnienie kryterium.</w:t>
            </w:r>
          </w:p>
        </w:tc>
        <w:tc>
          <w:tcPr>
            <w:tcW w:w="3969" w:type="dxa"/>
          </w:tcPr>
          <w:p w14:paraId="67DC72D6" w14:textId="77777777" w:rsidR="00353912" w:rsidRDefault="003533EC" w:rsidP="00E87566">
            <w:pPr>
              <w:spacing w:before="120" w:after="120" w:line="271" w:lineRule="auto"/>
              <w:rPr>
                <w:rFonts w:ascii="Arial" w:hAnsi="Arial" w:cs="Arial"/>
                <w:sz w:val="22"/>
                <w:szCs w:val="22"/>
              </w:rPr>
            </w:pPr>
            <w:r w:rsidRPr="003533EC">
              <w:rPr>
                <w:rFonts w:ascii="Arial" w:hAnsi="Arial" w:cs="Arial"/>
                <w:sz w:val="22"/>
                <w:szCs w:val="22"/>
              </w:rPr>
              <w:lastRenderedPageBreak/>
              <w:t>Spełnienie</w:t>
            </w:r>
            <w:r>
              <w:rPr>
                <w:rFonts w:ascii="Arial" w:hAnsi="Arial" w:cs="Arial"/>
                <w:sz w:val="22"/>
                <w:szCs w:val="22"/>
              </w:rPr>
              <w:t xml:space="preserve"> kryterium jest konieczne do przyznania dofinansowania. </w:t>
            </w:r>
          </w:p>
          <w:p w14:paraId="03C2CEFC" w14:textId="77777777" w:rsidR="00353912" w:rsidRDefault="003533EC" w:rsidP="00E87566">
            <w:pPr>
              <w:spacing w:before="120" w:after="120" w:line="271" w:lineRule="auto"/>
              <w:rPr>
                <w:rFonts w:ascii="Arial" w:hAnsi="Arial" w:cs="Arial"/>
                <w:sz w:val="22"/>
                <w:szCs w:val="22"/>
              </w:rPr>
            </w:pPr>
            <w:r>
              <w:rPr>
                <w:rFonts w:ascii="Arial" w:hAnsi="Arial" w:cs="Arial"/>
                <w:sz w:val="22"/>
                <w:szCs w:val="22"/>
              </w:rPr>
              <w:t xml:space="preserve">Projekty niespełniające kryterium są odrzucane. </w:t>
            </w:r>
          </w:p>
          <w:p w14:paraId="3DB418AE" w14:textId="5657DCEA" w:rsidR="003533EC" w:rsidRPr="003533EC" w:rsidRDefault="003533EC" w:rsidP="00E87566">
            <w:pPr>
              <w:spacing w:before="120" w:after="120" w:line="271" w:lineRule="auto"/>
              <w:rPr>
                <w:rFonts w:ascii="Arial" w:hAnsi="Arial" w:cs="Arial"/>
                <w:sz w:val="22"/>
                <w:szCs w:val="22"/>
              </w:rPr>
            </w:pPr>
            <w:r>
              <w:rPr>
                <w:rFonts w:ascii="Arial" w:hAnsi="Arial" w:cs="Arial"/>
                <w:sz w:val="22"/>
                <w:szCs w:val="22"/>
              </w:rPr>
              <w:t>Ocena spełniania kryterium polega na przypisaniu wartości logicznych „tak”, „nie”.</w:t>
            </w:r>
          </w:p>
          <w:p w14:paraId="715215C5" w14:textId="77777777" w:rsidR="003533EC" w:rsidRDefault="003533EC" w:rsidP="00E87566">
            <w:pPr>
              <w:spacing w:before="120" w:after="120" w:line="271" w:lineRule="auto"/>
              <w:rPr>
                <w:rFonts w:ascii="Arial" w:hAnsi="Arial" w:cs="Arial"/>
                <w:b/>
                <w:bCs/>
                <w:sz w:val="22"/>
                <w:szCs w:val="22"/>
              </w:rPr>
            </w:pPr>
          </w:p>
          <w:p w14:paraId="1EE97F71" w14:textId="7847B0AF" w:rsidR="003533EC" w:rsidRDefault="003533EC" w:rsidP="00E87566">
            <w:pPr>
              <w:spacing w:before="120" w:after="120" w:line="271" w:lineRule="auto"/>
              <w:rPr>
                <w:rFonts w:ascii="Arial" w:hAnsi="Arial" w:cs="Arial"/>
                <w:sz w:val="22"/>
                <w:szCs w:val="22"/>
              </w:rPr>
            </w:pPr>
            <w:r w:rsidRPr="003533EC">
              <w:rPr>
                <w:rFonts w:ascii="Arial" w:hAnsi="Arial" w:cs="Arial"/>
                <w:b/>
                <w:bCs/>
                <w:sz w:val="22"/>
                <w:szCs w:val="22"/>
              </w:rPr>
              <w:t>Dodatkowe informacje:</w:t>
            </w:r>
            <w:r w:rsidRPr="003533EC">
              <w:rPr>
                <w:rFonts w:ascii="Arial" w:hAnsi="Arial" w:cs="Arial"/>
                <w:sz w:val="22"/>
                <w:szCs w:val="22"/>
              </w:rPr>
              <w:t xml:space="preserve"> </w:t>
            </w:r>
          </w:p>
          <w:p w14:paraId="0A2E5C76" w14:textId="782AB567" w:rsidR="00B17B7D" w:rsidRPr="00E37160" w:rsidRDefault="003533EC" w:rsidP="00E87566">
            <w:pPr>
              <w:spacing w:before="120" w:after="120" w:line="271" w:lineRule="auto"/>
              <w:rPr>
                <w:rFonts w:ascii="Arial" w:hAnsi="Arial" w:cs="Arial"/>
                <w:sz w:val="22"/>
                <w:szCs w:val="22"/>
              </w:rPr>
            </w:pPr>
            <w:r w:rsidRPr="003533EC">
              <w:rPr>
                <w:rFonts w:ascii="Arial" w:hAnsi="Arial" w:cs="Arial"/>
                <w:sz w:val="22"/>
                <w:szCs w:val="22"/>
              </w:rPr>
              <w:t xml:space="preserve">Kryterium zostanie zweryfikowane na etapie oceny na podstawie treści wniosku o dofinasowanie w </w:t>
            </w:r>
            <w:r w:rsidRPr="003533EC">
              <w:rPr>
                <w:rFonts w:ascii="Arial" w:hAnsi="Arial" w:cs="Arial"/>
                <w:sz w:val="22"/>
                <w:szCs w:val="22"/>
              </w:rPr>
              <w:lastRenderedPageBreak/>
              <w:t>szczególności w oparciu o sekcję: I Informacje o projekcie, II Wnioskodawca i realizatorzy, rejestru wniosków złożonych w ramach naboru oraz dostępnych rejestrów publicznych (KRS, CEIDG) lub załączonego do wniosku dokumentu urzędowego wydanego przez właściwy organ administracji publicznej potwierdzającego spełnienie kryterium</w:t>
            </w:r>
            <w:r w:rsidRPr="00E249BD">
              <w:rPr>
                <w:rFonts w:ascii="Arial" w:hAnsi="Arial" w:cs="Arial"/>
                <w:sz w:val="22"/>
                <w:szCs w:val="22"/>
              </w:rPr>
              <w:t>.</w:t>
            </w:r>
            <w:r w:rsidRPr="003533EC">
              <w:rPr>
                <w:rFonts w:ascii="Arial" w:hAnsi="Arial" w:cs="Arial"/>
                <w:sz w:val="22"/>
                <w:szCs w:val="22"/>
              </w:rPr>
              <w:t xml:space="preserve"> Zakres wymaganych informacji został określony w </w:t>
            </w:r>
            <w:r w:rsidRPr="003533EC">
              <w:rPr>
                <w:rFonts w:ascii="Arial" w:hAnsi="Arial" w:cs="Arial"/>
                <w:i/>
                <w:iCs/>
                <w:sz w:val="22"/>
                <w:szCs w:val="22"/>
              </w:rPr>
              <w:t>Instrukcji wypełniania wniosku o dofinansowanie</w:t>
            </w:r>
            <w:r w:rsidR="00624D71">
              <w:rPr>
                <w:rFonts w:ascii="Arial" w:hAnsi="Arial" w:cs="Arial"/>
                <w:i/>
                <w:iCs/>
                <w:sz w:val="22"/>
                <w:szCs w:val="22"/>
              </w:rPr>
              <w:t xml:space="preserve"> projektu</w:t>
            </w:r>
            <w:r>
              <w:rPr>
                <w:rFonts w:ascii="Arial" w:hAnsi="Arial" w:cs="Arial"/>
                <w:sz w:val="22"/>
                <w:szCs w:val="22"/>
              </w:rPr>
              <w:t>.</w:t>
            </w:r>
          </w:p>
        </w:tc>
      </w:tr>
      <w:tr w:rsidR="00B17B7D" w:rsidRPr="00E37160" w14:paraId="04151045" w14:textId="77777777" w:rsidTr="00E87566">
        <w:tc>
          <w:tcPr>
            <w:tcW w:w="675" w:type="dxa"/>
          </w:tcPr>
          <w:p w14:paraId="566EBBB5" w14:textId="77777777" w:rsidR="00B17B7D" w:rsidRPr="00E37160" w:rsidRDefault="00B17B7D" w:rsidP="00295C8C">
            <w:pPr>
              <w:pStyle w:val="Akapitzlist"/>
              <w:numPr>
                <w:ilvl w:val="0"/>
                <w:numId w:val="61"/>
              </w:numPr>
              <w:spacing w:before="120" w:after="120" w:line="271" w:lineRule="auto"/>
              <w:ind w:left="0" w:firstLine="0"/>
              <w:contextualSpacing w:val="0"/>
              <w:rPr>
                <w:rFonts w:ascii="Arial" w:hAnsi="Arial"/>
                <w:sz w:val="22"/>
                <w:lang w:val="pl-PL"/>
              </w:rPr>
            </w:pPr>
          </w:p>
        </w:tc>
        <w:tc>
          <w:tcPr>
            <w:tcW w:w="1843" w:type="dxa"/>
          </w:tcPr>
          <w:p w14:paraId="7123E059" w14:textId="32D2A809" w:rsidR="00B17B7D" w:rsidRPr="00353912" w:rsidRDefault="003533EC" w:rsidP="00E87566">
            <w:pPr>
              <w:spacing w:before="120" w:after="120" w:line="271" w:lineRule="auto"/>
              <w:rPr>
                <w:rFonts w:ascii="Arial" w:hAnsi="Arial" w:cs="Arial"/>
                <w:b/>
                <w:bCs/>
                <w:color w:val="FF0000"/>
                <w:sz w:val="22"/>
                <w:szCs w:val="22"/>
              </w:rPr>
            </w:pPr>
            <w:r w:rsidRPr="00B76FAE">
              <w:rPr>
                <w:rFonts w:ascii="Arial" w:hAnsi="Arial" w:cs="Arial"/>
                <w:b/>
                <w:bCs/>
                <w:sz w:val="22"/>
                <w:szCs w:val="22"/>
              </w:rPr>
              <w:t xml:space="preserve">Zgodność z grupą docelową </w:t>
            </w:r>
          </w:p>
        </w:tc>
        <w:tc>
          <w:tcPr>
            <w:tcW w:w="2693" w:type="dxa"/>
          </w:tcPr>
          <w:p w14:paraId="257EB806" w14:textId="77777777" w:rsidR="00B17B7D" w:rsidRDefault="003533EC" w:rsidP="00E87566">
            <w:pPr>
              <w:spacing w:before="120" w:after="120" w:line="271" w:lineRule="auto"/>
              <w:rPr>
                <w:rFonts w:ascii="Arial" w:hAnsi="Arial" w:cs="Arial"/>
                <w:bCs/>
                <w:sz w:val="22"/>
                <w:szCs w:val="22"/>
              </w:rPr>
            </w:pPr>
            <w:r>
              <w:rPr>
                <w:rFonts w:ascii="Arial" w:hAnsi="Arial" w:cs="Arial"/>
                <w:bCs/>
                <w:sz w:val="22"/>
                <w:szCs w:val="22"/>
              </w:rPr>
              <w:t>Grupę docelową stanowią:</w:t>
            </w:r>
          </w:p>
          <w:p w14:paraId="3DCAB8EC" w14:textId="77777777" w:rsidR="003533EC" w:rsidRDefault="003533EC" w:rsidP="00E87566">
            <w:pPr>
              <w:spacing w:before="120" w:after="120" w:line="271" w:lineRule="auto"/>
              <w:rPr>
                <w:rFonts w:ascii="Arial" w:hAnsi="Arial" w:cs="Arial"/>
                <w:bCs/>
                <w:sz w:val="22"/>
                <w:szCs w:val="22"/>
              </w:rPr>
            </w:pPr>
            <w:r>
              <w:rPr>
                <w:rFonts w:ascii="Arial" w:hAnsi="Arial" w:cs="Arial"/>
                <w:bCs/>
                <w:sz w:val="22"/>
                <w:szCs w:val="22"/>
              </w:rPr>
              <w:t>- obywatele państw trzecich,</w:t>
            </w:r>
          </w:p>
          <w:p w14:paraId="4B22ACDE" w14:textId="77777777" w:rsidR="003533EC" w:rsidRDefault="003533EC" w:rsidP="00E87566">
            <w:pPr>
              <w:spacing w:before="120" w:after="120" w:line="271" w:lineRule="auto"/>
              <w:rPr>
                <w:rFonts w:ascii="Arial" w:hAnsi="Arial" w:cs="Arial"/>
                <w:bCs/>
                <w:sz w:val="22"/>
                <w:szCs w:val="22"/>
              </w:rPr>
            </w:pPr>
            <w:r>
              <w:rPr>
                <w:rFonts w:ascii="Arial" w:hAnsi="Arial" w:cs="Arial"/>
                <w:bCs/>
                <w:sz w:val="22"/>
                <w:szCs w:val="22"/>
              </w:rPr>
              <w:t>- osoby ubiegające się i objęte ochroną międzynarodową,</w:t>
            </w:r>
          </w:p>
          <w:p w14:paraId="07F475CF" w14:textId="77777777" w:rsidR="003533EC" w:rsidRDefault="003533EC" w:rsidP="00E87566">
            <w:pPr>
              <w:spacing w:before="120" w:after="120" w:line="271" w:lineRule="auto"/>
              <w:rPr>
                <w:rFonts w:ascii="Arial" w:hAnsi="Arial" w:cs="Arial"/>
                <w:bCs/>
                <w:sz w:val="22"/>
                <w:szCs w:val="22"/>
              </w:rPr>
            </w:pPr>
            <w:r>
              <w:rPr>
                <w:rFonts w:ascii="Arial" w:hAnsi="Arial" w:cs="Arial"/>
                <w:bCs/>
                <w:sz w:val="22"/>
                <w:szCs w:val="22"/>
              </w:rPr>
              <w:t>- osoby bezpaństwowe</w:t>
            </w:r>
            <w:r w:rsidR="00353912">
              <w:rPr>
                <w:rFonts w:ascii="Arial" w:hAnsi="Arial" w:cs="Arial"/>
                <w:bCs/>
                <w:sz w:val="22"/>
                <w:szCs w:val="22"/>
              </w:rPr>
              <w:t>,</w:t>
            </w:r>
          </w:p>
          <w:p w14:paraId="240100B5" w14:textId="77777777" w:rsidR="00353912" w:rsidRDefault="00353912" w:rsidP="00E87566">
            <w:pPr>
              <w:spacing w:before="120" w:after="120" w:line="271" w:lineRule="auto"/>
              <w:rPr>
                <w:rFonts w:ascii="Arial" w:hAnsi="Arial" w:cs="Arial"/>
                <w:bCs/>
                <w:sz w:val="22"/>
                <w:szCs w:val="22"/>
              </w:rPr>
            </w:pPr>
            <w:r>
              <w:rPr>
                <w:rFonts w:ascii="Arial" w:hAnsi="Arial" w:cs="Arial"/>
                <w:bCs/>
                <w:sz w:val="22"/>
                <w:szCs w:val="22"/>
              </w:rPr>
              <w:t>- społeczeństwo przyjmujące.</w:t>
            </w:r>
          </w:p>
          <w:p w14:paraId="00A13CD5" w14:textId="77777777" w:rsidR="00353912" w:rsidRDefault="00353912" w:rsidP="00E87566">
            <w:pPr>
              <w:spacing w:before="120" w:after="120" w:line="271" w:lineRule="auto"/>
              <w:rPr>
                <w:rFonts w:ascii="Arial" w:hAnsi="Arial" w:cs="Arial"/>
                <w:bCs/>
                <w:sz w:val="22"/>
                <w:szCs w:val="22"/>
              </w:rPr>
            </w:pPr>
            <w:r>
              <w:rPr>
                <w:rFonts w:ascii="Arial" w:hAnsi="Arial" w:cs="Arial"/>
                <w:bCs/>
                <w:sz w:val="22"/>
                <w:szCs w:val="22"/>
              </w:rPr>
              <w:t>Projekt jest skierowany do osób zamieszkujących województwo zachodniopomorskie (w przypadku osób fizycznych – pracujących, uczących się lub zamieszkujących obszar województwa zachodniopomorskiego w rozumieniu przepisów Kodeksu Cywilnego).</w:t>
            </w:r>
          </w:p>
          <w:p w14:paraId="00FFB986" w14:textId="77777777" w:rsidR="00353912" w:rsidRDefault="00353912" w:rsidP="00E87566">
            <w:pPr>
              <w:spacing w:before="120" w:after="120" w:line="271" w:lineRule="auto"/>
              <w:rPr>
                <w:rFonts w:ascii="Arial" w:hAnsi="Arial" w:cs="Arial"/>
                <w:bCs/>
                <w:sz w:val="22"/>
                <w:szCs w:val="22"/>
              </w:rPr>
            </w:pPr>
          </w:p>
          <w:p w14:paraId="6B1D7767" w14:textId="77777777" w:rsidR="00353912" w:rsidRPr="00353912" w:rsidRDefault="00353912" w:rsidP="00E87566">
            <w:pPr>
              <w:spacing w:before="120" w:after="120" w:line="271" w:lineRule="auto"/>
              <w:rPr>
                <w:rFonts w:ascii="Arial" w:hAnsi="Arial" w:cs="Arial"/>
                <w:b/>
                <w:sz w:val="22"/>
                <w:szCs w:val="22"/>
              </w:rPr>
            </w:pPr>
            <w:r w:rsidRPr="00353912">
              <w:rPr>
                <w:rFonts w:ascii="Arial" w:hAnsi="Arial" w:cs="Arial"/>
                <w:b/>
                <w:sz w:val="22"/>
                <w:szCs w:val="22"/>
              </w:rPr>
              <w:t>Zasady oceny:</w:t>
            </w:r>
          </w:p>
          <w:p w14:paraId="0862AF1F" w14:textId="77914DDB" w:rsidR="00353912" w:rsidRPr="00E37160" w:rsidRDefault="00353912" w:rsidP="00E87566">
            <w:pPr>
              <w:spacing w:before="120" w:after="120" w:line="271" w:lineRule="auto"/>
              <w:rPr>
                <w:rFonts w:ascii="Arial" w:hAnsi="Arial" w:cs="Arial"/>
                <w:bCs/>
                <w:sz w:val="22"/>
                <w:szCs w:val="22"/>
              </w:rPr>
            </w:pPr>
            <w:r>
              <w:rPr>
                <w:rFonts w:ascii="Arial" w:hAnsi="Arial" w:cs="Arial"/>
                <w:bCs/>
                <w:sz w:val="22"/>
                <w:szCs w:val="22"/>
              </w:rPr>
              <w:t>Kryterium zostanie zweryfikowane na podstawie treści wniosku o dofinansowanie projektu.</w:t>
            </w:r>
          </w:p>
        </w:tc>
        <w:tc>
          <w:tcPr>
            <w:tcW w:w="3969" w:type="dxa"/>
          </w:tcPr>
          <w:p w14:paraId="1E1E2F61" w14:textId="77777777" w:rsidR="00353912" w:rsidRDefault="00353912" w:rsidP="00E87566">
            <w:pPr>
              <w:spacing w:before="120" w:after="120" w:line="271" w:lineRule="auto"/>
              <w:rPr>
                <w:rFonts w:ascii="Arial" w:hAnsi="Arial" w:cs="Arial"/>
                <w:bCs/>
                <w:sz w:val="22"/>
                <w:szCs w:val="22"/>
              </w:rPr>
            </w:pPr>
            <w:r>
              <w:rPr>
                <w:rFonts w:ascii="Arial" w:hAnsi="Arial" w:cs="Arial"/>
                <w:bCs/>
                <w:sz w:val="22"/>
                <w:szCs w:val="22"/>
              </w:rPr>
              <w:t xml:space="preserve">Spełnienie kryterium jest konieczne do przyznania dofinansowania. </w:t>
            </w:r>
          </w:p>
          <w:p w14:paraId="5AED6145" w14:textId="77777777" w:rsidR="00353912" w:rsidRDefault="00353912" w:rsidP="00E87566">
            <w:pPr>
              <w:spacing w:before="120" w:after="120" w:line="271" w:lineRule="auto"/>
              <w:rPr>
                <w:rFonts w:ascii="Arial" w:hAnsi="Arial" w:cs="Arial"/>
                <w:bCs/>
                <w:sz w:val="22"/>
                <w:szCs w:val="22"/>
              </w:rPr>
            </w:pPr>
            <w:r>
              <w:rPr>
                <w:rFonts w:ascii="Arial" w:hAnsi="Arial" w:cs="Arial"/>
                <w:bCs/>
                <w:sz w:val="22"/>
                <w:szCs w:val="22"/>
              </w:rPr>
              <w:t xml:space="preserve">Projekty nie spełniające kryterium są odrzucane. </w:t>
            </w:r>
          </w:p>
          <w:p w14:paraId="23435D0E" w14:textId="77777777" w:rsidR="00B17B7D" w:rsidRDefault="00353912" w:rsidP="00E87566">
            <w:pPr>
              <w:spacing w:before="120" w:after="120" w:line="271" w:lineRule="auto"/>
              <w:rPr>
                <w:rFonts w:ascii="Arial" w:hAnsi="Arial" w:cs="Arial"/>
                <w:bCs/>
                <w:sz w:val="22"/>
                <w:szCs w:val="22"/>
              </w:rPr>
            </w:pPr>
            <w:r>
              <w:rPr>
                <w:rFonts w:ascii="Arial" w:hAnsi="Arial" w:cs="Arial"/>
                <w:bCs/>
                <w:sz w:val="22"/>
                <w:szCs w:val="22"/>
              </w:rPr>
              <w:t>Ocena spełnienia kryterium polega na przypisaniu wartości logicznych „tak”, „nie”.</w:t>
            </w:r>
          </w:p>
          <w:p w14:paraId="49A8923D" w14:textId="77777777" w:rsidR="00353912" w:rsidRDefault="00353912" w:rsidP="00E87566">
            <w:pPr>
              <w:spacing w:before="120" w:after="120" w:line="271" w:lineRule="auto"/>
              <w:rPr>
                <w:rFonts w:ascii="Arial" w:hAnsi="Arial" w:cs="Arial"/>
                <w:bCs/>
                <w:sz w:val="22"/>
                <w:szCs w:val="22"/>
              </w:rPr>
            </w:pPr>
          </w:p>
          <w:p w14:paraId="7390E053" w14:textId="77777777" w:rsidR="00353912" w:rsidRPr="00353912" w:rsidRDefault="00353912" w:rsidP="00E87566">
            <w:pPr>
              <w:spacing w:before="120" w:after="120" w:line="271" w:lineRule="auto"/>
              <w:rPr>
                <w:rFonts w:ascii="Arial" w:hAnsi="Arial" w:cs="Arial"/>
                <w:b/>
                <w:sz w:val="22"/>
                <w:szCs w:val="22"/>
              </w:rPr>
            </w:pPr>
            <w:r w:rsidRPr="00353912">
              <w:rPr>
                <w:rFonts w:ascii="Arial" w:hAnsi="Arial" w:cs="Arial"/>
                <w:b/>
                <w:sz w:val="22"/>
                <w:szCs w:val="22"/>
              </w:rPr>
              <w:t xml:space="preserve">Dodatkowe informacje: </w:t>
            </w:r>
          </w:p>
          <w:p w14:paraId="4CE4E43F" w14:textId="4E1D33D3" w:rsidR="00353912" w:rsidRPr="00E37160" w:rsidRDefault="00353912" w:rsidP="00E87566">
            <w:pPr>
              <w:spacing w:before="120" w:after="120" w:line="271" w:lineRule="auto"/>
              <w:rPr>
                <w:rFonts w:ascii="Arial" w:hAnsi="Arial" w:cs="Arial"/>
                <w:bCs/>
                <w:sz w:val="22"/>
                <w:szCs w:val="22"/>
              </w:rPr>
            </w:pPr>
            <w:r w:rsidRPr="00353912">
              <w:rPr>
                <w:rFonts w:ascii="Arial" w:hAnsi="Arial" w:cs="Arial"/>
                <w:bCs/>
                <w:sz w:val="22"/>
                <w:szCs w:val="22"/>
              </w:rPr>
              <w:t xml:space="preserve">Kryterium zostanie zweryfikowane na etapie oceny na podstawie treści wniosku o dofinasowanie w szczególności w oparciu o sekcję: I Informacje o projekcie – Opis projektu oraz Grupy docelowe, a także w oparciu o sekcję: III Wskaźniki projektu. Zakres wymaganych informacji został określony w </w:t>
            </w:r>
            <w:r w:rsidRPr="00BE2462">
              <w:rPr>
                <w:rFonts w:ascii="Arial" w:hAnsi="Arial" w:cs="Arial"/>
                <w:bCs/>
                <w:i/>
                <w:iCs/>
                <w:sz w:val="22"/>
                <w:szCs w:val="22"/>
              </w:rPr>
              <w:t>Instrukcji wypełniania wniosku o dofinansowanie</w:t>
            </w:r>
            <w:r w:rsidR="00624D71">
              <w:rPr>
                <w:rFonts w:ascii="Arial" w:hAnsi="Arial" w:cs="Arial"/>
                <w:bCs/>
                <w:i/>
                <w:iCs/>
                <w:sz w:val="22"/>
                <w:szCs w:val="22"/>
              </w:rPr>
              <w:t xml:space="preserve"> projektu</w:t>
            </w:r>
            <w:r w:rsidR="00BE2462">
              <w:rPr>
                <w:rFonts w:ascii="Arial" w:hAnsi="Arial" w:cs="Arial"/>
                <w:bCs/>
                <w:i/>
                <w:iCs/>
                <w:sz w:val="22"/>
                <w:szCs w:val="22"/>
              </w:rPr>
              <w:t>.</w:t>
            </w:r>
          </w:p>
        </w:tc>
      </w:tr>
      <w:tr w:rsidR="002B664C" w:rsidRPr="00E37160" w14:paraId="08587092" w14:textId="77777777" w:rsidTr="00E87566">
        <w:tc>
          <w:tcPr>
            <w:tcW w:w="675" w:type="dxa"/>
          </w:tcPr>
          <w:p w14:paraId="24A14BBD" w14:textId="77777777" w:rsidR="002B664C" w:rsidRPr="00E37160" w:rsidRDefault="002B664C" w:rsidP="00295C8C">
            <w:pPr>
              <w:pStyle w:val="Akapitzlist"/>
              <w:numPr>
                <w:ilvl w:val="0"/>
                <w:numId w:val="61"/>
              </w:numPr>
              <w:spacing w:before="120" w:after="120" w:line="271" w:lineRule="auto"/>
              <w:ind w:left="0" w:firstLine="0"/>
              <w:contextualSpacing w:val="0"/>
              <w:rPr>
                <w:rFonts w:ascii="Arial" w:hAnsi="Arial"/>
                <w:sz w:val="22"/>
                <w:lang w:val="pl-PL"/>
              </w:rPr>
            </w:pPr>
          </w:p>
        </w:tc>
        <w:tc>
          <w:tcPr>
            <w:tcW w:w="1843" w:type="dxa"/>
          </w:tcPr>
          <w:p w14:paraId="5AE3522C" w14:textId="1808B8B7" w:rsidR="002B664C" w:rsidRPr="00353912" w:rsidRDefault="00353912" w:rsidP="00E87566">
            <w:pPr>
              <w:spacing w:before="120" w:after="120" w:line="271" w:lineRule="auto"/>
              <w:rPr>
                <w:rFonts w:ascii="Arial" w:hAnsi="Arial" w:cs="Arial"/>
                <w:b/>
                <w:bCs/>
                <w:color w:val="FF0000"/>
                <w:sz w:val="22"/>
                <w:szCs w:val="22"/>
              </w:rPr>
            </w:pPr>
            <w:r w:rsidRPr="00B2218C">
              <w:rPr>
                <w:rFonts w:ascii="Arial" w:hAnsi="Arial" w:cs="Arial"/>
                <w:b/>
                <w:bCs/>
                <w:sz w:val="22"/>
                <w:szCs w:val="22"/>
              </w:rPr>
              <w:t>Okres realizacji projektu</w:t>
            </w:r>
          </w:p>
        </w:tc>
        <w:tc>
          <w:tcPr>
            <w:tcW w:w="2693" w:type="dxa"/>
          </w:tcPr>
          <w:p w14:paraId="4AEA6D43" w14:textId="77777777" w:rsidR="002B664C" w:rsidRDefault="00353912" w:rsidP="00E87566">
            <w:pPr>
              <w:spacing w:before="120" w:after="120" w:line="271" w:lineRule="auto"/>
              <w:rPr>
                <w:rFonts w:ascii="Arial" w:hAnsi="Arial" w:cs="Arial"/>
                <w:bCs/>
                <w:sz w:val="22"/>
                <w:szCs w:val="22"/>
              </w:rPr>
            </w:pPr>
            <w:r>
              <w:rPr>
                <w:rFonts w:ascii="Arial" w:hAnsi="Arial" w:cs="Arial"/>
                <w:bCs/>
                <w:sz w:val="22"/>
                <w:szCs w:val="22"/>
              </w:rPr>
              <w:t xml:space="preserve">Realizacja projektu rozpocznie się nie wcześniej niż w dniu złożenia wniosku o dofinansowanie a okres realizacji będzie trwał nie dłużej niż 12 miesięcy. Jednocześnie projekt </w:t>
            </w:r>
            <w:r>
              <w:rPr>
                <w:rFonts w:ascii="Arial" w:hAnsi="Arial" w:cs="Arial"/>
                <w:bCs/>
                <w:sz w:val="22"/>
                <w:szCs w:val="22"/>
              </w:rPr>
              <w:lastRenderedPageBreak/>
              <w:t>zakończy się nie później niż 30 września 2027 r.</w:t>
            </w:r>
          </w:p>
          <w:p w14:paraId="7D945298" w14:textId="77777777" w:rsidR="00353912" w:rsidRDefault="00353912" w:rsidP="00E87566">
            <w:pPr>
              <w:spacing w:before="120" w:after="120" w:line="271" w:lineRule="auto"/>
              <w:rPr>
                <w:rFonts w:ascii="Arial" w:hAnsi="Arial" w:cs="Arial"/>
                <w:bCs/>
                <w:sz w:val="22"/>
                <w:szCs w:val="22"/>
              </w:rPr>
            </w:pPr>
          </w:p>
          <w:p w14:paraId="17F7F250" w14:textId="23267B5D" w:rsidR="00353912" w:rsidRPr="00353912" w:rsidRDefault="00353912" w:rsidP="00E87566">
            <w:pPr>
              <w:spacing w:before="120" w:after="120" w:line="271" w:lineRule="auto"/>
              <w:rPr>
                <w:rFonts w:ascii="Arial" w:hAnsi="Arial" w:cs="Arial"/>
                <w:b/>
                <w:sz w:val="22"/>
                <w:szCs w:val="22"/>
              </w:rPr>
            </w:pPr>
            <w:r w:rsidRPr="00353912">
              <w:rPr>
                <w:rFonts w:ascii="Arial" w:hAnsi="Arial" w:cs="Arial"/>
                <w:b/>
                <w:sz w:val="22"/>
                <w:szCs w:val="22"/>
              </w:rPr>
              <w:t>Zasady oceny:</w:t>
            </w:r>
          </w:p>
          <w:p w14:paraId="5DD44AE2" w14:textId="36235C7C" w:rsidR="00353912" w:rsidRPr="00E37160" w:rsidRDefault="00353912" w:rsidP="00E87566">
            <w:pPr>
              <w:spacing w:before="120" w:after="120" w:line="271" w:lineRule="auto"/>
              <w:rPr>
                <w:rFonts w:ascii="Arial" w:hAnsi="Arial" w:cs="Arial"/>
                <w:bCs/>
                <w:sz w:val="22"/>
                <w:szCs w:val="22"/>
              </w:rPr>
            </w:pPr>
            <w:r>
              <w:rPr>
                <w:rFonts w:ascii="Arial" w:hAnsi="Arial" w:cs="Arial"/>
                <w:bCs/>
                <w:sz w:val="22"/>
                <w:szCs w:val="22"/>
              </w:rPr>
              <w:t>Kryterium zostanie zweryfikowane na podstawie treści wniosku o dofinansowanie projektu.</w:t>
            </w:r>
          </w:p>
        </w:tc>
        <w:tc>
          <w:tcPr>
            <w:tcW w:w="3969" w:type="dxa"/>
          </w:tcPr>
          <w:p w14:paraId="7E6819EB" w14:textId="7C69C951" w:rsidR="00353912" w:rsidRDefault="00353912" w:rsidP="00E87566">
            <w:pPr>
              <w:spacing w:before="120" w:after="120" w:line="271" w:lineRule="auto"/>
              <w:rPr>
                <w:rFonts w:ascii="Arial" w:hAnsi="Arial" w:cs="Arial"/>
                <w:bCs/>
                <w:sz w:val="22"/>
                <w:szCs w:val="22"/>
              </w:rPr>
            </w:pPr>
            <w:r>
              <w:rPr>
                <w:rFonts w:ascii="Arial" w:hAnsi="Arial" w:cs="Arial"/>
                <w:bCs/>
                <w:sz w:val="22"/>
                <w:szCs w:val="22"/>
              </w:rPr>
              <w:lastRenderedPageBreak/>
              <w:t>Spełnienie kryterium jest konieczne do przyznania dofinansowania.</w:t>
            </w:r>
          </w:p>
          <w:p w14:paraId="5A55BF13" w14:textId="0C956886" w:rsidR="00353912" w:rsidRDefault="00353912" w:rsidP="00E87566">
            <w:pPr>
              <w:spacing w:before="120" w:after="120" w:line="271" w:lineRule="auto"/>
              <w:rPr>
                <w:rFonts w:ascii="Arial" w:hAnsi="Arial" w:cs="Arial"/>
                <w:bCs/>
                <w:sz w:val="22"/>
                <w:szCs w:val="22"/>
              </w:rPr>
            </w:pPr>
            <w:r>
              <w:rPr>
                <w:rFonts w:ascii="Arial" w:hAnsi="Arial" w:cs="Arial"/>
                <w:bCs/>
                <w:sz w:val="22"/>
                <w:szCs w:val="22"/>
              </w:rPr>
              <w:t>Projekty niespełniające kryterium są odrzucane.</w:t>
            </w:r>
          </w:p>
          <w:p w14:paraId="3B90EEA5" w14:textId="77777777" w:rsidR="00353912" w:rsidRDefault="00353912" w:rsidP="00E87566">
            <w:pPr>
              <w:spacing w:before="120" w:after="120" w:line="271" w:lineRule="auto"/>
              <w:rPr>
                <w:rFonts w:ascii="Arial" w:hAnsi="Arial" w:cs="Arial"/>
                <w:bCs/>
                <w:sz w:val="22"/>
                <w:szCs w:val="22"/>
              </w:rPr>
            </w:pPr>
            <w:r>
              <w:rPr>
                <w:rFonts w:ascii="Arial" w:hAnsi="Arial" w:cs="Arial"/>
                <w:bCs/>
                <w:sz w:val="22"/>
                <w:szCs w:val="22"/>
              </w:rPr>
              <w:t xml:space="preserve">Ocena spełniania kryterium polega na przypisaniu wartości logicznych „tak”, „nie”. </w:t>
            </w:r>
          </w:p>
          <w:p w14:paraId="27776061" w14:textId="77777777" w:rsidR="00353912" w:rsidRDefault="00353912" w:rsidP="00E87566">
            <w:pPr>
              <w:spacing w:before="120" w:after="120" w:line="271" w:lineRule="auto"/>
              <w:rPr>
                <w:rFonts w:ascii="Arial" w:hAnsi="Arial" w:cs="Arial"/>
                <w:bCs/>
                <w:sz w:val="22"/>
                <w:szCs w:val="22"/>
              </w:rPr>
            </w:pPr>
          </w:p>
          <w:p w14:paraId="5512CDBE" w14:textId="77777777" w:rsidR="00353912" w:rsidRDefault="00353912" w:rsidP="00E87566">
            <w:pPr>
              <w:spacing w:before="120" w:after="120" w:line="271" w:lineRule="auto"/>
              <w:rPr>
                <w:rFonts w:ascii="Arial" w:hAnsi="Arial" w:cs="Arial"/>
                <w:bCs/>
                <w:sz w:val="22"/>
                <w:szCs w:val="22"/>
              </w:rPr>
            </w:pPr>
            <w:r>
              <w:rPr>
                <w:rFonts w:ascii="Arial" w:hAnsi="Arial" w:cs="Arial"/>
                <w:bCs/>
                <w:sz w:val="22"/>
                <w:szCs w:val="22"/>
              </w:rPr>
              <w:t>W szczególnie uzasadnionych przypadkach, na etapie realizacji projektu, za zgodą Instytucji Pośredniczącej FEPZ, dopuszcza się możliwość odstąpienia od kryterium w zakresie zmiany</w:t>
            </w:r>
            <w:r w:rsidR="001B0EAE">
              <w:rPr>
                <w:rFonts w:ascii="Arial" w:hAnsi="Arial" w:cs="Arial"/>
                <w:bCs/>
                <w:sz w:val="22"/>
                <w:szCs w:val="22"/>
              </w:rPr>
              <w:t xml:space="preserve"> daty zakończenia realizacji projektu.</w:t>
            </w:r>
            <w:r>
              <w:rPr>
                <w:rFonts w:ascii="Arial" w:hAnsi="Arial" w:cs="Arial"/>
                <w:bCs/>
                <w:sz w:val="22"/>
                <w:szCs w:val="22"/>
              </w:rPr>
              <w:t xml:space="preserve"> </w:t>
            </w:r>
          </w:p>
          <w:p w14:paraId="280CFA38" w14:textId="77777777" w:rsidR="001B0EAE" w:rsidRDefault="001B0EAE" w:rsidP="00E87566">
            <w:pPr>
              <w:spacing w:before="120" w:after="120" w:line="271" w:lineRule="auto"/>
              <w:rPr>
                <w:rFonts w:ascii="Arial" w:hAnsi="Arial" w:cs="Arial"/>
                <w:bCs/>
                <w:sz w:val="22"/>
                <w:szCs w:val="22"/>
              </w:rPr>
            </w:pPr>
          </w:p>
          <w:p w14:paraId="3237B354" w14:textId="77777777" w:rsidR="001B0EAE" w:rsidRPr="001B0EAE" w:rsidRDefault="001B0EAE" w:rsidP="00E87566">
            <w:pPr>
              <w:spacing w:before="120" w:after="120" w:line="271" w:lineRule="auto"/>
              <w:rPr>
                <w:rFonts w:ascii="Arial" w:hAnsi="Arial" w:cs="Arial"/>
                <w:b/>
                <w:sz w:val="22"/>
                <w:szCs w:val="22"/>
              </w:rPr>
            </w:pPr>
            <w:r w:rsidRPr="001B0EAE">
              <w:rPr>
                <w:rFonts w:ascii="Arial" w:hAnsi="Arial" w:cs="Arial"/>
                <w:b/>
                <w:sz w:val="22"/>
                <w:szCs w:val="22"/>
              </w:rPr>
              <w:t xml:space="preserve">Dodatkowe informacje: </w:t>
            </w:r>
          </w:p>
          <w:p w14:paraId="3449A555" w14:textId="6AFD9747" w:rsidR="001B0EAE" w:rsidRPr="00E37160" w:rsidRDefault="001B0EAE" w:rsidP="00E87566">
            <w:pPr>
              <w:spacing w:before="120" w:after="120" w:line="271" w:lineRule="auto"/>
              <w:rPr>
                <w:rFonts w:ascii="Arial" w:hAnsi="Arial" w:cs="Arial"/>
                <w:bCs/>
                <w:sz w:val="22"/>
                <w:szCs w:val="22"/>
              </w:rPr>
            </w:pPr>
            <w:r w:rsidRPr="001B0EAE">
              <w:rPr>
                <w:rFonts w:ascii="Arial" w:hAnsi="Arial" w:cs="Arial"/>
                <w:bCs/>
                <w:sz w:val="22"/>
                <w:szCs w:val="22"/>
              </w:rPr>
              <w:t xml:space="preserve">Kryterium zostanie zweryfikowane na etapie oceny na podstawie treści wniosku o dofinasowanie w szczególności w oparciu o sekcję: I Informacje o projekcie. Zakres wymaganych informacji został określony w </w:t>
            </w:r>
            <w:r w:rsidRPr="00BE2462">
              <w:rPr>
                <w:rFonts w:ascii="Arial" w:hAnsi="Arial" w:cs="Arial"/>
                <w:bCs/>
                <w:i/>
                <w:iCs/>
                <w:sz w:val="22"/>
                <w:szCs w:val="22"/>
              </w:rPr>
              <w:t>Instrukcji wypełniania wniosku o dofinansowanie</w:t>
            </w:r>
            <w:r w:rsidR="00624D71">
              <w:rPr>
                <w:rFonts w:ascii="Arial" w:hAnsi="Arial" w:cs="Arial"/>
                <w:bCs/>
                <w:i/>
                <w:iCs/>
                <w:sz w:val="22"/>
                <w:szCs w:val="22"/>
              </w:rPr>
              <w:t xml:space="preserve"> projektu</w:t>
            </w:r>
            <w:r w:rsidRPr="001B0EAE">
              <w:rPr>
                <w:rFonts w:ascii="Arial" w:hAnsi="Arial" w:cs="Arial"/>
                <w:bCs/>
                <w:sz w:val="22"/>
                <w:szCs w:val="22"/>
              </w:rPr>
              <w:t>.</w:t>
            </w:r>
          </w:p>
        </w:tc>
      </w:tr>
      <w:tr w:rsidR="002B664C" w:rsidRPr="00E37160" w14:paraId="1F1CAB78" w14:textId="77777777" w:rsidTr="00E87566">
        <w:tc>
          <w:tcPr>
            <w:tcW w:w="675" w:type="dxa"/>
          </w:tcPr>
          <w:p w14:paraId="174BBE4E" w14:textId="77777777" w:rsidR="002B664C" w:rsidRPr="00E37160" w:rsidRDefault="002B664C" w:rsidP="00295C8C">
            <w:pPr>
              <w:pStyle w:val="Akapitzlist"/>
              <w:numPr>
                <w:ilvl w:val="0"/>
                <w:numId w:val="61"/>
              </w:numPr>
              <w:spacing w:before="120" w:after="120" w:line="271" w:lineRule="auto"/>
              <w:ind w:left="0" w:firstLine="0"/>
              <w:contextualSpacing w:val="0"/>
              <w:rPr>
                <w:rFonts w:ascii="Arial" w:hAnsi="Arial"/>
                <w:sz w:val="22"/>
                <w:lang w:val="pl-PL"/>
              </w:rPr>
            </w:pPr>
          </w:p>
        </w:tc>
        <w:tc>
          <w:tcPr>
            <w:tcW w:w="1843" w:type="dxa"/>
          </w:tcPr>
          <w:p w14:paraId="4FD06F48" w14:textId="1CE105A1" w:rsidR="002B664C" w:rsidRPr="001B0EAE" w:rsidRDefault="001B0EAE" w:rsidP="00E87566">
            <w:pPr>
              <w:spacing w:before="120" w:after="120" w:line="271" w:lineRule="auto"/>
              <w:rPr>
                <w:rFonts w:ascii="Arial" w:hAnsi="Arial" w:cs="Arial"/>
                <w:b/>
                <w:bCs/>
                <w:color w:val="FF0000"/>
                <w:sz w:val="22"/>
                <w:szCs w:val="22"/>
              </w:rPr>
            </w:pPr>
            <w:r w:rsidRPr="003400F9">
              <w:rPr>
                <w:rFonts w:ascii="Arial" w:hAnsi="Arial" w:cs="Arial"/>
                <w:b/>
                <w:bCs/>
                <w:sz w:val="22"/>
                <w:szCs w:val="22"/>
              </w:rPr>
              <w:t>Działania integrujące</w:t>
            </w:r>
          </w:p>
        </w:tc>
        <w:tc>
          <w:tcPr>
            <w:tcW w:w="2693" w:type="dxa"/>
          </w:tcPr>
          <w:p w14:paraId="0433437C" w14:textId="77777777" w:rsidR="002B664C" w:rsidRDefault="001B0EAE" w:rsidP="00E87566">
            <w:pPr>
              <w:spacing w:before="120" w:after="120" w:line="271" w:lineRule="auto"/>
              <w:rPr>
                <w:rFonts w:ascii="Arial" w:hAnsi="Arial" w:cs="Arial"/>
                <w:bCs/>
                <w:sz w:val="22"/>
                <w:szCs w:val="22"/>
              </w:rPr>
            </w:pPr>
            <w:r>
              <w:rPr>
                <w:rFonts w:ascii="Arial" w:hAnsi="Arial" w:cs="Arial"/>
                <w:bCs/>
                <w:sz w:val="22"/>
                <w:szCs w:val="22"/>
              </w:rPr>
              <w:t xml:space="preserve">Projekt obligatoryjnie zakłada działania integrujące na rzecz włączenia migrantów w polskie społeczeństwo. W działania integrujące zaangażowane zostaną obie strony tj. cudzoziemcy i społeczeństwo przyjmujące. Warunek nie dotyczy wsparcia w podejmowaniu aktywności obywatelskiej, np. działań ukierunkowanych na wyłanianie i wzmacnianie liderów społeczności </w:t>
            </w:r>
            <w:proofErr w:type="spellStart"/>
            <w:r>
              <w:rPr>
                <w:rFonts w:ascii="Arial" w:hAnsi="Arial" w:cs="Arial"/>
                <w:bCs/>
                <w:sz w:val="22"/>
                <w:szCs w:val="22"/>
              </w:rPr>
              <w:t>migranckich</w:t>
            </w:r>
            <w:proofErr w:type="spellEnd"/>
            <w:r>
              <w:rPr>
                <w:rFonts w:ascii="Arial" w:hAnsi="Arial" w:cs="Arial"/>
                <w:bCs/>
                <w:sz w:val="22"/>
                <w:szCs w:val="22"/>
              </w:rPr>
              <w:t>.</w:t>
            </w:r>
          </w:p>
          <w:p w14:paraId="30D227BE" w14:textId="77777777" w:rsidR="001B0EAE" w:rsidRDefault="001B0EAE" w:rsidP="00E87566">
            <w:pPr>
              <w:spacing w:before="120" w:after="120" w:line="271" w:lineRule="auto"/>
              <w:rPr>
                <w:rFonts w:ascii="Arial" w:hAnsi="Arial" w:cs="Arial"/>
                <w:bCs/>
                <w:sz w:val="22"/>
                <w:szCs w:val="22"/>
              </w:rPr>
            </w:pPr>
          </w:p>
          <w:p w14:paraId="43A4BB6D" w14:textId="77777777" w:rsidR="001B0EAE" w:rsidRPr="001B0EAE" w:rsidRDefault="001B0EAE" w:rsidP="00E87566">
            <w:pPr>
              <w:spacing w:before="120" w:after="120" w:line="271" w:lineRule="auto"/>
              <w:rPr>
                <w:rFonts w:ascii="Arial" w:hAnsi="Arial" w:cs="Arial"/>
                <w:b/>
                <w:sz w:val="22"/>
                <w:szCs w:val="22"/>
              </w:rPr>
            </w:pPr>
            <w:r w:rsidRPr="001B0EAE">
              <w:rPr>
                <w:rFonts w:ascii="Arial" w:hAnsi="Arial" w:cs="Arial"/>
                <w:b/>
                <w:sz w:val="22"/>
                <w:szCs w:val="22"/>
              </w:rPr>
              <w:t xml:space="preserve">Zasady oceny: </w:t>
            </w:r>
          </w:p>
          <w:p w14:paraId="0A49F8CC" w14:textId="7E6FC93C" w:rsidR="001B0EAE" w:rsidRPr="00E37160" w:rsidRDefault="001B0EAE" w:rsidP="00E87566">
            <w:pPr>
              <w:spacing w:before="120" w:after="120" w:line="271" w:lineRule="auto"/>
              <w:rPr>
                <w:rFonts w:ascii="Arial" w:hAnsi="Arial" w:cs="Arial"/>
                <w:bCs/>
                <w:sz w:val="22"/>
                <w:szCs w:val="22"/>
              </w:rPr>
            </w:pPr>
            <w:r>
              <w:rPr>
                <w:rFonts w:ascii="Arial" w:hAnsi="Arial" w:cs="Arial"/>
                <w:bCs/>
                <w:sz w:val="22"/>
                <w:szCs w:val="22"/>
              </w:rPr>
              <w:lastRenderedPageBreak/>
              <w:t>Kryterium zostanie zweryfikowane na podstawie treści wniosku o dofinansowanie projektu.</w:t>
            </w:r>
          </w:p>
        </w:tc>
        <w:tc>
          <w:tcPr>
            <w:tcW w:w="3969" w:type="dxa"/>
          </w:tcPr>
          <w:p w14:paraId="4142A6B0" w14:textId="45751692" w:rsidR="001B0EAE" w:rsidRDefault="001B0EAE" w:rsidP="00E87566">
            <w:pPr>
              <w:spacing w:before="120" w:after="120" w:line="271" w:lineRule="auto"/>
              <w:rPr>
                <w:rFonts w:ascii="Arial" w:hAnsi="Arial" w:cs="Arial"/>
                <w:bCs/>
                <w:sz w:val="22"/>
                <w:szCs w:val="22"/>
              </w:rPr>
            </w:pPr>
            <w:r>
              <w:rPr>
                <w:rFonts w:ascii="Arial" w:hAnsi="Arial" w:cs="Arial"/>
                <w:bCs/>
                <w:sz w:val="22"/>
                <w:szCs w:val="22"/>
              </w:rPr>
              <w:lastRenderedPageBreak/>
              <w:t>Spełnienie kryterium jest konieczne do przyznania dofinansowania.</w:t>
            </w:r>
          </w:p>
          <w:p w14:paraId="50AB91F0" w14:textId="55A75E2E" w:rsidR="001B0EAE" w:rsidRDefault="001B0EAE" w:rsidP="00E87566">
            <w:pPr>
              <w:spacing w:before="120" w:after="120" w:line="271" w:lineRule="auto"/>
              <w:rPr>
                <w:rFonts w:ascii="Arial" w:hAnsi="Arial" w:cs="Arial"/>
                <w:bCs/>
                <w:sz w:val="22"/>
                <w:szCs w:val="22"/>
              </w:rPr>
            </w:pPr>
            <w:r>
              <w:rPr>
                <w:rFonts w:ascii="Arial" w:hAnsi="Arial" w:cs="Arial"/>
                <w:bCs/>
                <w:sz w:val="22"/>
                <w:szCs w:val="22"/>
              </w:rPr>
              <w:t xml:space="preserve">Projekty niespełniające kryterium </w:t>
            </w:r>
            <w:proofErr w:type="spellStart"/>
            <w:r>
              <w:rPr>
                <w:rFonts w:ascii="Arial" w:hAnsi="Arial" w:cs="Arial"/>
                <w:bCs/>
                <w:sz w:val="22"/>
                <w:szCs w:val="22"/>
              </w:rPr>
              <w:t>sa</w:t>
            </w:r>
            <w:proofErr w:type="spellEnd"/>
            <w:r>
              <w:rPr>
                <w:rFonts w:ascii="Arial" w:hAnsi="Arial" w:cs="Arial"/>
                <w:bCs/>
                <w:sz w:val="22"/>
                <w:szCs w:val="22"/>
              </w:rPr>
              <w:t xml:space="preserve"> odrzucane. </w:t>
            </w:r>
          </w:p>
          <w:p w14:paraId="2C4F3F0C" w14:textId="77777777" w:rsidR="001B0EAE" w:rsidRDefault="001B0EAE" w:rsidP="00E87566">
            <w:pPr>
              <w:spacing w:before="120" w:after="120" w:line="271" w:lineRule="auto"/>
              <w:rPr>
                <w:rFonts w:ascii="Arial" w:hAnsi="Arial" w:cs="Arial"/>
                <w:bCs/>
                <w:sz w:val="22"/>
                <w:szCs w:val="22"/>
              </w:rPr>
            </w:pPr>
            <w:r>
              <w:rPr>
                <w:rFonts w:ascii="Arial" w:hAnsi="Arial" w:cs="Arial"/>
                <w:bCs/>
                <w:sz w:val="22"/>
                <w:szCs w:val="22"/>
              </w:rPr>
              <w:t>Ocena spełniania kryterium polega na przypisaniu wartości logicznych „tak”, „nie”.</w:t>
            </w:r>
          </w:p>
          <w:p w14:paraId="57133AC6" w14:textId="77777777" w:rsidR="00E72B19" w:rsidRDefault="00E72B19" w:rsidP="00E87566">
            <w:pPr>
              <w:spacing w:before="120" w:after="120" w:line="271" w:lineRule="auto"/>
              <w:rPr>
                <w:rFonts w:ascii="Arial" w:hAnsi="Arial" w:cs="Arial"/>
                <w:bCs/>
                <w:sz w:val="22"/>
                <w:szCs w:val="22"/>
              </w:rPr>
            </w:pPr>
          </w:p>
          <w:p w14:paraId="12E2A14F" w14:textId="77777777" w:rsidR="00E72B19" w:rsidRPr="00E72B19" w:rsidRDefault="00E72B19" w:rsidP="00E87566">
            <w:pPr>
              <w:spacing w:before="120" w:after="120" w:line="271" w:lineRule="auto"/>
              <w:rPr>
                <w:rFonts w:ascii="Arial" w:hAnsi="Arial" w:cs="Arial"/>
                <w:b/>
                <w:sz w:val="22"/>
                <w:szCs w:val="22"/>
              </w:rPr>
            </w:pPr>
            <w:r w:rsidRPr="00E72B19">
              <w:rPr>
                <w:rFonts w:ascii="Arial" w:hAnsi="Arial" w:cs="Arial"/>
                <w:b/>
                <w:sz w:val="22"/>
                <w:szCs w:val="22"/>
              </w:rPr>
              <w:t xml:space="preserve">Dodatkowe informacje: </w:t>
            </w:r>
          </w:p>
          <w:p w14:paraId="52DA6334" w14:textId="4CDDEE27" w:rsidR="00E72B19" w:rsidRPr="00E37160" w:rsidRDefault="00E72B19" w:rsidP="00E87566">
            <w:pPr>
              <w:spacing w:before="120" w:after="120" w:line="271" w:lineRule="auto"/>
              <w:rPr>
                <w:rFonts w:ascii="Arial" w:hAnsi="Arial" w:cs="Arial"/>
                <w:bCs/>
                <w:sz w:val="22"/>
                <w:szCs w:val="22"/>
              </w:rPr>
            </w:pPr>
            <w:r w:rsidRPr="00E72B19">
              <w:rPr>
                <w:rFonts w:ascii="Arial" w:hAnsi="Arial" w:cs="Arial"/>
                <w:bCs/>
                <w:sz w:val="22"/>
                <w:szCs w:val="22"/>
              </w:rPr>
              <w:t xml:space="preserve">Kryterium zostanie zweryfikowane na etapie oceny na podstawie treści wniosku o dofinasowanie w szczególności w oparciu o sekcję IV Zadania. Zakres wymaganych informacji został określony w </w:t>
            </w:r>
            <w:r w:rsidRPr="00624D71">
              <w:rPr>
                <w:rFonts w:ascii="Arial" w:hAnsi="Arial" w:cs="Arial"/>
                <w:bCs/>
                <w:i/>
                <w:iCs/>
                <w:sz w:val="22"/>
                <w:szCs w:val="22"/>
              </w:rPr>
              <w:t>Instrukcji wypełniania wniosku o dofinansowanie</w:t>
            </w:r>
            <w:r w:rsidR="00624D71" w:rsidRPr="00624D71">
              <w:rPr>
                <w:rFonts w:ascii="Arial" w:hAnsi="Arial" w:cs="Arial"/>
                <w:bCs/>
                <w:i/>
                <w:iCs/>
                <w:sz w:val="22"/>
                <w:szCs w:val="22"/>
              </w:rPr>
              <w:t xml:space="preserve"> projektu</w:t>
            </w:r>
            <w:r w:rsidRPr="00624D71">
              <w:rPr>
                <w:rFonts w:ascii="Arial" w:hAnsi="Arial" w:cs="Arial"/>
                <w:bCs/>
                <w:i/>
                <w:iCs/>
                <w:sz w:val="22"/>
                <w:szCs w:val="22"/>
              </w:rPr>
              <w:t>.</w:t>
            </w:r>
          </w:p>
        </w:tc>
      </w:tr>
      <w:tr w:rsidR="002B664C" w:rsidRPr="00E37160" w14:paraId="3764B61F" w14:textId="77777777" w:rsidTr="00E87566">
        <w:tc>
          <w:tcPr>
            <w:tcW w:w="675" w:type="dxa"/>
          </w:tcPr>
          <w:p w14:paraId="0DA5869A" w14:textId="77777777" w:rsidR="002B664C" w:rsidRPr="00E37160" w:rsidRDefault="002B664C" w:rsidP="00295C8C">
            <w:pPr>
              <w:pStyle w:val="Akapitzlist"/>
              <w:numPr>
                <w:ilvl w:val="0"/>
                <w:numId w:val="61"/>
              </w:numPr>
              <w:spacing w:before="120" w:after="120" w:line="271" w:lineRule="auto"/>
              <w:ind w:left="0" w:firstLine="0"/>
              <w:contextualSpacing w:val="0"/>
              <w:rPr>
                <w:rFonts w:ascii="Arial" w:hAnsi="Arial"/>
                <w:sz w:val="22"/>
                <w:lang w:val="pl-PL"/>
              </w:rPr>
            </w:pPr>
          </w:p>
        </w:tc>
        <w:tc>
          <w:tcPr>
            <w:tcW w:w="1843" w:type="dxa"/>
          </w:tcPr>
          <w:p w14:paraId="22297B1E" w14:textId="207FFEFE" w:rsidR="002B664C" w:rsidRPr="001B0EAE" w:rsidRDefault="001B0EAE" w:rsidP="00E87566">
            <w:pPr>
              <w:spacing w:before="120" w:after="120" w:line="271" w:lineRule="auto"/>
              <w:rPr>
                <w:rFonts w:ascii="Arial" w:hAnsi="Arial" w:cs="Arial"/>
                <w:b/>
                <w:bCs/>
                <w:color w:val="FF0000"/>
                <w:sz w:val="22"/>
                <w:szCs w:val="22"/>
              </w:rPr>
            </w:pPr>
            <w:r w:rsidRPr="003400F9">
              <w:rPr>
                <w:rFonts w:ascii="Arial" w:hAnsi="Arial" w:cs="Arial"/>
                <w:b/>
                <w:bCs/>
                <w:sz w:val="22"/>
                <w:szCs w:val="22"/>
              </w:rPr>
              <w:t>Wkład własny</w:t>
            </w:r>
          </w:p>
        </w:tc>
        <w:tc>
          <w:tcPr>
            <w:tcW w:w="2693" w:type="dxa"/>
          </w:tcPr>
          <w:p w14:paraId="5C612E91" w14:textId="77777777" w:rsidR="002B664C" w:rsidRDefault="001B0EAE" w:rsidP="00E87566">
            <w:pPr>
              <w:spacing w:before="120" w:after="120" w:line="271" w:lineRule="auto"/>
              <w:rPr>
                <w:rFonts w:ascii="Arial" w:hAnsi="Arial" w:cs="Arial"/>
                <w:bCs/>
                <w:sz w:val="22"/>
                <w:szCs w:val="22"/>
              </w:rPr>
            </w:pPr>
            <w:r>
              <w:rPr>
                <w:rFonts w:ascii="Arial" w:hAnsi="Arial" w:cs="Arial"/>
                <w:bCs/>
                <w:sz w:val="22"/>
                <w:szCs w:val="22"/>
              </w:rPr>
              <w:t>Wnioskodawca wniesie wkład własny w wysokości nie mniejszej niż 5 % wydatków kwalifikowalnych.</w:t>
            </w:r>
          </w:p>
          <w:p w14:paraId="00C70ECC" w14:textId="77777777" w:rsidR="001B0EAE" w:rsidRDefault="001B0EAE" w:rsidP="00E87566">
            <w:pPr>
              <w:spacing w:before="120" w:after="120" w:line="271" w:lineRule="auto"/>
              <w:rPr>
                <w:rFonts w:ascii="Arial" w:hAnsi="Arial" w:cs="Arial"/>
                <w:bCs/>
                <w:sz w:val="22"/>
                <w:szCs w:val="22"/>
              </w:rPr>
            </w:pPr>
          </w:p>
          <w:p w14:paraId="63C0CE63" w14:textId="77777777" w:rsidR="001B0EAE" w:rsidRPr="001B0EAE" w:rsidRDefault="001B0EAE" w:rsidP="00E87566">
            <w:pPr>
              <w:spacing w:before="120" w:after="120" w:line="271" w:lineRule="auto"/>
              <w:rPr>
                <w:rFonts w:ascii="Arial" w:hAnsi="Arial" w:cs="Arial"/>
                <w:b/>
                <w:sz w:val="22"/>
                <w:szCs w:val="22"/>
              </w:rPr>
            </w:pPr>
            <w:r w:rsidRPr="001B0EAE">
              <w:rPr>
                <w:rFonts w:ascii="Arial" w:hAnsi="Arial" w:cs="Arial"/>
                <w:b/>
                <w:sz w:val="22"/>
                <w:szCs w:val="22"/>
              </w:rPr>
              <w:t>Zasady oceny:</w:t>
            </w:r>
          </w:p>
          <w:p w14:paraId="2C64F814" w14:textId="04EE8C00" w:rsidR="001B0EAE" w:rsidRPr="00E37160" w:rsidRDefault="001B0EAE" w:rsidP="00E87566">
            <w:pPr>
              <w:spacing w:before="120" w:after="120" w:line="271" w:lineRule="auto"/>
              <w:rPr>
                <w:rFonts w:ascii="Arial" w:hAnsi="Arial" w:cs="Arial"/>
                <w:bCs/>
                <w:sz w:val="22"/>
                <w:szCs w:val="22"/>
              </w:rPr>
            </w:pPr>
            <w:r>
              <w:rPr>
                <w:rFonts w:ascii="Arial" w:hAnsi="Arial" w:cs="Arial"/>
                <w:bCs/>
                <w:sz w:val="22"/>
                <w:szCs w:val="22"/>
              </w:rPr>
              <w:t>Kryterium zostanie zweryfikowane na podstawie treści wniosku o dofinansowanie projektu.</w:t>
            </w:r>
          </w:p>
        </w:tc>
        <w:tc>
          <w:tcPr>
            <w:tcW w:w="3969" w:type="dxa"/>
          </w:tcPr>
          <w:p w14:paraId="2786AC24" w14:textId="77777777" w:rsidR="002B664C" w:rsidRDefault="001B0EAE" w:rsidP="00E87566">
            <w:pPr>
              <w:spacing w:before="120" w:after="120" w:line="271" w:lineRule="auto"/>
              <w:rPr>
                <w:rFonts w:ascii="Arial" w:hAnsi="Arial" w:cs="Arial"/>
                <w:bCs/>
                <w:sz w:val="22"/>
                <w:szCs w:val="22"/>
              </w:rPr>
            </w:pPr>
            <w:r>
              <w:rPr>
                <w:rFonts w:ascii="Arial" w:hAnsi="Arial" w:cs="Arial"/>
                <w:bCs/>
                <w:sz w:val="22"/>
                <w:szCs w:val="22"/>
              </w:rPr>
              <w:t xml:space="preserve">Spełnienie kryterium jest konieczne do przyznania dofinansowania. </w:t>
            </w:r>
          </w:p>
          <w:p w14:paraId="0C890D94" w14:textId="77777777" w:rsidR="001B0EAE" w:rsidRDefault="001B0EAE" w:rsidP="00E87566">
            <w:pPr>
              <w:spacing w:before="120" w:after="120" w:line="271" w:lineRule="auto"/>
              <w:rPr>
                <w:rFonts w:ascii="Arial" w:hAnsi="Arial" w:cs="Arial"/>
                <w:bCs/>
                <w:sz w:val="22"/>
                <w:szCs w:val="22"/>
              </w:rPr>
            </w:pPr>
            <w:r>
              <w:rPr>
                <w:rFonts w:ascii="Arial" w:hAnsi="Arial" w:cs="Arial"/>
                <w:bCs/>
                <w:sz w:val="22"/>
                <w:szCs w:val="22"/>
              </w:rPr>
              <w:t xml:space="preserve">Projekty niespełniające kryterium </w:t>
            </w:r>
            <w:proofErr w:type="spellStart"/>
            <w:r>
              <w:rPr>
                <w:rFonts w:ascii="Arial" w:hAnsi="Arial" w:cs="Arial"/>
                <w:bCs/>
                <w:sz w:val="22"/>
                <w:szCs w:val="22"/>
              </w:rPr>
              <w:t>sa</w:t>
            </w:r>
            <w:proofErr w:type="spellEnd"/>
            <w:r>
              <w:rPr>
                <w:rFonts w:ascii="Arial" w:hAnsi="Arial" w:cs="Arial"/>
                <w:bCs/>
                <w:sz w:val="22"/>
                <w:szCs w:val="22"/>
              </w:rPr>
              <w:t xml:space="preserve"> odrzucane. </w:t>
            </w:r>
          </w:p>
          <w:p w14:paraId="74370CD6" w14:textId="77777777" w:rsidR="001B0EAE" w:rsidRDefault="001B0EAE" w:rsidP="00E87566">
            <w:pPr>
              <w:spacing w:before="120" w:after="120" w:line="271" w:lineRule="auto"/>
              <w:rPr>
                <w:rFonts w:ascii="Arial" w:hAnsi="Arial" w:cs="Arial"/>
                <w:bCs/>
                <w:sz w:val="22"/>
                <w:szCs w:val="22"/>
              </w:rPr>
            </w:pPr>
            <w:r>
              <w:rPr>
                <w:rFonts w:ascii="Arial" w:hAnsi="Arial" w:cs="Arial"/>
                <w:bCs/>
                <w:sz w:val="22"/>
                <w:szCs w:val="22"/>
              </w:rPr>
              <w:t>Ocena spełniania kryterium polega na przypisaniu wartości logicznych „tak”, „nie”.</w:t>
            </w:r>
          </w:p>
          <w:p w14:paraId="2BDCE3DD" w14:textId="77777777" w:rsidR="001B0EAE" w:rsidRDefault="001B0EAE" w:rsidP="00E87566">
            <w:pPr>
              <w:spacing w:before="120" w:after="120" w:line="271" w:lineRule="auto"/>
              <w:rPr>
                <w:rFonts w:ascii="Arial" w:hAnsi="Arial" w:cs="Arial"/>
                <w:bCs/>
                <w:sz w:val="22"/>
                <w:szCs w:val="22"/>
              </w:rPr>
            </w:pPr>
          </w:p>
          <w:p w14:paraId="025BAD02" w14:textId="77777777" w:rsidR="001B0EAE" w:rsidRPr="001B0EAE" w:rsidRDefault="001B0EAE" w:rsidP="00E87566">
            <w:pPr>
              <w:spacing w:before="120" w:after="120" w:line="271" w:lineRule="auto"/>
              <w:rPr>
                <w:rFonts w:ascii="Arial" w:hAnsi="Arial" w:cs="Arial"/>
                <w:b/>
                <w:sz w:val="22"/>
                <w:szCs w:val="22"/>
              </w:rPr>
            </w:pPr>
            <w:r w:rsidRPr="001B0EAE">
              <w:rPr>
                <w:rFonts w:ascii="Arial" w:hAnsi="Arial" w:cs="Arial"/>
                <w:b/>
                <w:sz w:val="22"/>
                <w:szCs w:val="22"/>
              </w:rPr>
              <w:t>Dodatkowe informacje:</w:t>
            </w:r>
          </w:p>
          <w:p w14:paraId="388DEA5D" w14:textId="45CE9CF6" w:rsidR="001B0EAE" w:rsidRPr="00E37160" w:rsidRDefault="001B0EAE" w:rsidP="00E87566">
            <w:pPr>
              <w:spacing w:before="120" w:after="120" w:line="271" w:lineRule="auto"/>
              <w:rPr>
                <w:rFonts w:ascii="Arial" w:hAnsi="Arial" w:cs="Arial"/>
                <w:bCs/>
                <w:sz w:val="22"/>
                <w:szCs w:val="22"/>
              </w:rPr>
            </w:pPr>
            <w:r w:rsidRPr="001B0EAE">
              <w:rPr>
                <w:rFonts w:ascii="Arial" w:hAnsi="Arial" w:cs="Arial"/>
                <w:bCs/>
                <w:sz w:val="22"/>
                <w:szCs w:val="22"/>
              </w:rPr>
              <w:t xml:space="preserve">Kryterium zostanie zweryfikowane na etapie oceny na podstawie treści wniosku o dofinasowanie w szczególności w oparciu o sekcję: V Budżet projektu, VII Źródła finansowania oraz VIII Uzasadnienie wydatków. Zakres wymaganych informacji został określony w </w:t>
            </w:r>
            <w:r w:rsidRPr="00BE2462">
              <w:rPr>
                <w:rFonts w:ascii="Arial" w:hAnsi="Arial" w:cs="Arial"/>
                <w:bCs/>
                <w:i/>
                <w:iCs/>
                <w:sz w:val="22"/>
                <w:szCs w:val="22"/>
              </w:rPr>
              <w:t>Instrukcji wypełniania wniosku o dofinansowanie</w:t>
            </w:r>
            <w:r w:rsidR="00624D71">
              <w:rPr>
                <w:rFonts w:ascii="Arial" w:hAnsi="Arial" w:cs="Arial"/>
                <w:bCs/>
                <w:i/>
                <w:iCs/>
                <w:sz w:val="22"/>
                <w:szCs w:val="22"/>
              </w:rPr>
              <w:t xml:space="preserve"> projektu</w:t>
            </w:r>
            <w:r w:rsidRPr="001B0EAE">
              <w:rPr>
                <w:rFonts w:ascii="Arial" w:hAnsi="Arial" w:cs="Arial"/>
                <w:bCs/>
                <w:sz w:val="22"/>
                <w:szCs w:val="22"/>
              </w:rPr>
              <w:t>.</w:t>
            </w:r>
          </w:p>
        </w:tc>
      </w:tr>
      <w:tr w:rsidR="002B664C" w:rsidRPr="00E37160" w14:paraId="507A6088" w14:textId="77777777" w:rsidTr="00E87566">
        <w:tc>
          <w:tcPr>
            <w:tcW w:w="675" w:type="dxa"/>
          </w:tcPr>
          <w:p w14:paraId="04CA2392" w14:textId="77777777" w:rsidR="002B664C" w:rsidRPr="00E37160" w:rsidRDefault="002B664C" w:rsidP="00295C8C">
            <w:pPr>
              <w:pStyle w:val="Akapitzlist"/>
              <w:numPr>
                <w:ilvl w:val="0"/>
                <w:numId w:val="61"/>
              </w:numPr>
              <w:spacing w:before="120" w:after="120" w:line="271" w:lineRule="auto"/>
              <w:ind w:left="0" w:firstLine="0"/>
              <w:contextualSpacing w:val="0"/>
              <w:rPr>
                <w:rFonts w:ascii="Arial" w:hAnsi="Arial"/>
                <w:sz w:val="22"/>
                <w:lang w:val="pl-PL"/>
              </w:rPr>
            </w:pPr>
          </w:p>
        </w:tc>
        <w:tc>
          <w:tcPr>
            <w:tcW w:w="1843" w:type="dxa"/>
          </w:tcPr>
          <w:p w14:paraId="59C34FB6" w14:textId="1778FDB8" w:rsidR="002B664C" w:rsidRPr="001B0EAE" w:rsidRDefault="001B0EAE" w:rsidP="00E87566">
            <w:pPr>
              <w:spacing w:before="120" w:after="120" w:line="271" w:lineRule="auto"/>
              <w:rPr>
                <w:rFonts w:ascii="Arial" w:hAnsi="Arial" w:cs="Arial"/>
                <w:b/>
                <w:bCs/>
                <w:color w:val="FF0000"/>
                <w:sz w:val="22"/>
                <w:szCs w:val="22"/>
              </w:rPr>
            </w:pPr>
            <w:r w:rsidRPr="003400F9">
              <w:rPr>
                <w:rFonts w:ascii="Arial" w:hAnsi="Arial" w:cs="Arial"/>
                <w:b/>
                <w:bCs/>
                <w:sz w:val="22"/>
                <w:szCs w:val="22"/>
              </w:rPr>
              <w:t>Koszty pośrednie i bezpośrednie</w:t>
            </w:r>
          </w:p>
        </w:tc>
        <w:tc>
          <w:tcPr>
            <w:tcW w:w="2693" w:type="dxa"/>
          </w:tcPr>
          <w:p w14:paraId="6B814EAE" w14:textId="77777777" w:rsidR="002B664C" w:rsidRDefault="001B0EAE" w:rsidP="00E87566">
            <w:pPr>
              <w:spacing w:before="120" w:after="120" w:line="271" w:lineRule="auto"/>
              <w:rPr>
                <w:rFonts w:ascii="Arial" w:hAnsi="Arial" w:cs="Arial"/>
                <w:bCs/>
                <w:sz w:val="22"/>
                <w:szCs w:val="22"/>
              </w:rPr>
            </w:pPr>
            <w:r>
              <w:rPr>
                <w:rFonts w:ascii="Arial" w:hAnsi="Arial" w:cs="Arial"/>
                <w:bCs/>
                <w:sz w:val="22"/>
                <w:szCs w:val="22"/>
              </w:rPr>
              <w:t xml:space="preserve">Projekt obligatoryjnie </w:t>
            </w:r>
            <w:r w:rsidR="00BE2462">
              <w:rPr>
                <w:rFonts w:ascii="Arial" w:hAnsi="Arial" w:cs="Arial"/>
                <w:bCs/>
                <w:sz w:val="22"/>
                <w:szCs w:val="22"/>
              </w:rPr>
              <w:t xml:space="preserve">zakłada koszty pośrednie rozliczane z wykorzystaniem stawek ryczałtowych zgodnie z aktualną na dzień ogłoszenia naboru wersją Wytycznych dotyczących kwalifikowalności wydatków na lata 2021-2027, a koszty bezpośrednie projektu obligatoryjnie rozliczane są na podstawie </w:t>
            </w:r>
            <w:r w:rsidR="00BE2462">
              <w:rPr>
                <w:rFonts w:ascii="Arial" w:hAnsi="Arial" w:cs="Arial"/>
                <w:bCs/>
                <w:sz w:val="22"/>
                <w:szCs w:val="22"/>
              </w:rPr>
              <w:lastRenderedPageBreak/>
              <w:t>rzeczywiście ponoszonych wydatków.</w:t>
            </w:r>
          </w:p>
          <w:p w14:paraId="4D706675" w14:textId="77777777" w:rsidR="00BE2462" w:rsidRDefault="00BE2462" w:rsidP="00E87566">
            <w:pPr>
              <w:spacing w:before="120" w:after="120" w:line="271" w:lineRule="auto"/>
              <w:rPr>
                <w:rFonts w:ascii="Arial" w:hAnsi="Arial" w:cs="Arial"/>
                <w:bCs/>
                <w:sz w:val="22"/>
                <w:szCs w:val="22"/>
              </w:rPr>
            </w:pPr>
          </w:p>
          <w:p w14:paraId="4F4C009E" w14:textId="77777777" w:rsidR="00BE2462" w:rsidRPr="00BE2462" w:rsidRDefault="00BE2462" w:rsidP="00E87566">
            <w:pPr>
              <w:spacing w:before="120" w:after="120" w:line="271" w:lineRule="auto"/>
              <w:rPr>
                <w:rFonts w:ascii="Arial" w:hAnsi="Arial" w:cs="Arial"/>
                <w:b/>
                <w:sz w:val="22"/>
                <w:szCs w:val="22"/>
              </w:rPr>
            </w:pPr>
            <w:r w:rsidRPr="00BE2462">
              <w:rPr>
                <w:rFonts w:ascii="Arial" w:hAnsi="Arial" w:cs="Arial"/>
                <w:b/>
                <w:sz w:val="22"/>
                <w:szCs w:val="22"/>
              </w:rPr>
              <w:t>Zasady oceny:</w:t>
            </w:r>
          </w:p>
          <w:p w14:paraId="34D5D162" w14:textId="66ABEDE6" w:rsidR="00BE2462" w:rsidRPr="00E37160" w:rsidRDefault="00BE2462" w:rsidP="00E87566">
            <w:pPr>
              <w:spacing w:before="120" w:after="120" w:line="271" w:lineRule="auto"/>
              <w:rPr>
                <w:rFonts w:ascii="Arial" w:hAnsi="Arial" w:cs="Arial"/>
                <w:bCs/>
                <w:sz w:val="22"/>
                <w:szCs w:val="22"/>
              </w:rPr>
            </w:pPr>
            <w:r>
              <w:rPr>
                <w:rFonts w:ascii="Arial" w:hAnsi="Arial" w:cs="Arial"/>
                <w:bCs/>
                <w:sz w:val="22"/>
                <w:szCs w:val="22"/>
              </w:rPr>
              <w:t>Kryterium zostanie zweryfikowane na podstawie treści wniosku o dofinansowanie projektu.</w:t>
            </w:r>
          </w:p>
        </w:tc>
        <w:tc>
          <w:tcPr>
            <w:tcW w:w="3969" w:type="dxa"/>
          </w:tcPr>
          <w:p w14:paraId="1BB8FB88" w14:textId="77777777" w:rsidR="002B664C" w:rsidRDefault="00BE2462" w:rsidP="00E87566">
            <w:pPr>
              <w:spacing w:before="120" w:after="120" w:line="271" w:lineRule="auto"/>
              <w:rPr>
                <w:rFonts w:ascii="Arial" w:hAnsi="Arial" w:cs="Arial"/>
                <w:bCs/>
                <w:sz w:val="22"/>
                <w:szCs w:val="22"/>
              </w:rPr>
            </w:pPr>
            <w:r>
              <w:rPr>
                <w:rFonts w:ascii="Arial" w:hAnsi="Arial" w:cs="Arial"/>
                <w:bCs/>
                <w:sz w:val="22"/>
                <w:szCs w:val="22"/>
              </w:rPr>
              <w:lastRenderedPageBreak/>
              <w:t>Spełnienie kryterium jest konieczne do przyznania dofinansowania.</w:t>
            </w:r>
          </w:p>
          <w:p w14:paraId="376C4D20" w14:textId="77777777" w:rsidR="00BE2462" w:rsidRDefault="00BE2462" w:rsidP="00E87566">
            <w:pPr>
              <w:spacing w:before="120" w:after="120" w:line="271" w:lineRule="auto"/>
              <w:rPr>
                <w:rFonts w:ascii="Arial" w:hAnsi="Arial" w:cs="Arial"/>
                <w:bCs/>
                <w:sz w:val="22"/>
                <w:szCs w:val="22"/>
              </w:rPr>
            </w:pPr>
            <w:r>
              <w:rPr>
                <w:rFonts w:ascii="Arial" w:hAnsi="Arial" w:cs="Arial"/>
                <w:bCs/>
                <w:sz w:val="22"/>
                <w:szCs w:val="22"/>
              </w:rPr>
              <w:t>Projekty niespełniające kryterium są odrzucane.</w:t>
            </w:r>
          </w:p>
          <w:p w14:paraId="3F15CFBD" w14:textId="77777777" w:rsidR="00BE2462" w:rsidRDefault="00BE2462" w:rsidP="00E87566">
            <w:pPr>
              <w:spacing w:before="120" w:after="120" w:line="271" w:lineRule="auto"/>
              <w:rPr>
                <w:rFonts w:ascii="Arial" w:hAnsi="Arial" w:cs="Arial"/>
                <w:bCs/>
                <w:sz w:val="22"/>
                <w:szCs w:val="22"/>
              </w:rPr>
            </w:pPr>
            <w:r>
              <w:rPr>
                <w:rFonts w:ascii="Arial" w:hAnsi="Arial" w:cs="Arial"/>
                <w:bCs/>
                <w:sz w:val="22"/>
                <w:szCs w:val="22"/>
              </w:rPr>
              <w:t>Ocena spełniania kryterium polega na przypisaniu wartości logicznych „tak”, „nie”.</w:t>
            </w:r>
          </w:p>
          <w:p w14:paraId="529CE680" w14:textId="77777777" w:rsidR="00BE2462" w:rsidRPr="00BE2462" w:rsidRDefault="00BE2462" w:rsidP="00E87566">
            <w:pPr>
              <w:spacing w:before="120" w:after="120" w:line="271" w:lineRule="auto"/>
              <w:rPr>
                <w:rFonts w:ascii="Arial" w:hAnsi="Arial" w:cs="Arial"/>
                <w:b/>
                <w:sz w:val="22"/>
                <w:szCs w:val="22"/>
              </w:rPr>
            </w:pPr>
          </w:p>
          <w:p w14:paraId="4BFAD80D" w14:textId="77777777" w:rsidR="00BE2462" w:rsidRPr="00BE2462" w:rsidRDefault="00BE2462" w:rsidP="00E87566">
            <w:pPr>
              <w:spacing w:before="120" w:after="120" w:line="271" w:lineRule="auto"/>
              <w:rPr>
                <w:rFonts w:ascii="Arial" w:hAnsi="Arial" w:cs="Arial"/>
                <w:b/>
                <w:sz w:val="22"/>
                <w:szCs w:val="22"/>
              </w:rPr>
            </w:pPr>
            <w:r w:rsidRPr="00BE2462">
              <w:rPr>
                <w:rFonts w:ascii="Arial" w:hAnsi="Arial" w:cs="Arial"/>
                <w:b/>
                <w:sz w:val="22"/>
                <w:szCs w:val="22"/>
              </w:rPr>
              <w:t xml:space="preserve">Dodatkowe informacje: </w:t>
            </w:r>
          </w:p>
          <w:p w14:paraId="09CE7565" w14:textId="50C2928E" w:rsidR="00BE2462" w:rsidRPr="00E37160" w:rsidRDefault="00BE2462" w:rsidP="00E87566">
            <w:pPr>
              <w:spacing w:before="120" w:after="120" w:line="271" w:lineRule="auto"/>
              <w:rPr>
                <w:rFonts w:ascii="Arial" w:hAnsi="Arial" w:cs="Arial"/>
                <w:bCs/>
                <w:sz w:val="22"/>
                <w:szCs w:val="22"/>
              </w:rPr>
            </w:pPr>
            <w:r w:rsidRPr="00BE2462">
              <w:rPr>
                <w:rFonts w:ascii="Arial" w:hAnsi="Arial" w:cs="Arial"/>
                <w:bCs/>
                <w:sz w:val="22"/>
                <w:szCs w:val="22"/>
              </w:rPr>
              <w:t xml:space="preserve">Kryterium zostanie zweryfikowane na etapie oceny na podstawie treści wniosku o dofinasowanie w szczególności w oparciu o sekcję: IV Zadania oraz V Budżet projektu. </w:t>
            </w:r>
            <w:r w:rsidRPr="00BE2462">
              <w:rPr>
                <w:rFonts w:ascii="Arial" w:hAnsi="Arial" w:cs="Arial"/>
                <w:bCs/>
                <w:sz w:val="22"/>
                <w:szCs w:val="22"/>
              </w:rPr>
              <w:lastRenderedPageBreak/>
              <w:t xml:space="preserve">Zakres wymaganych informacji został określony w </w:t>
            </w:r>
            <w:r w:rsidRPr="00BE2462">
              <w:rPr>
                <w:rFonts w:ascii="Arial" w:hAnsi="Arial" w:cs="Arial"/>
                <w:bCs/>
                <w:i/>
                <w:iCs/>
                <w:sz w:val="22"/>
                <w:szCs w:val="22"/>
              </w:rPr>
              <w:t>Instrukcji wypełniania wniosku o dofinansowanie</w:t>
            </w:r>
            <w:r w:rsidR="00624D71">
              <w:rPr>
                <w:rFonts w:ascii="Arial" w:hAnsi="Arial" w:cs="Arial"/>
                <w:bCs/>
                <w:i/>
                <w:iCs/>
                <w:sz w:val="22"/>
                <w:szCs w:val="22"/>
              </w:rPr>
              <w:t xml:space="preserve"> projektu</w:t>
            </w:r>
            <w:r w:rsidRPr="00BE2462">
              <w:rPr>
                <w:rFonts w:ascii="Arial" w:hAnsi="Arial" w:cs="Arial"/>
                <w:bCs/>
                <w:sz w:val="22"/>
                <w:szCs w:val="22"/>
              </w:rPr>
              <w:t>.</w:t>
            </w:r>
          </w:p>
        </w:tc>
      </w:tr>
      <w:tr w:rsidR="002B664C" w:rsidRPr="00E37160" w14:paraId="0AEF4A69" w14:textId="77777777" w:rsidTr="00E87566">
        <w:tc>
          <w:tcPr>
            <w:tcW w:w="675" w:type="dxa"/>
          </w:tcPr>
          <w:p w14:paraId="49C72DDF" w14:textId="77777777" w:rsidR="002B664C" w:rsidRPr="00E37160" w:rsidRDefault="002B664C" w:rsidP="00295C8C">
            <w:pPr>
              <w:pStyle w:val="Akapitzlist"/>
              <w:numPr>
                <w:ilvl w:val="0"/>
                <w:numId w:val="61"/>
              </w:numPr>
              <w:spacing w:before="120" w:after="120" w:line="271" w:lineRule="auto"/>
              <w:ind w:left="0" w:firstLine="0"/>
              <w:contextualSpacing w:val="0"/>
              <w:rPr>
                <w:rFonts w:ascii="Arial" w:hAnsi="Arial"/>
                <w:sz w:val="22"/>
                <w:lang w:val="pl-PL"/>
              </w:rPr>
            </w:pPr>
          </w:p>
        </w:tc>
        <w:tc>
          <w:tcPr>
            <w:tcW w:w="1843" w:type="dxa"/>
          </w:tcPr>
          <w:p w14:paraId="79378FB0" w14:textId="41271C26" w:rsidR="002B664C" w:rsidRPr="001B0EAE" w:rsidRDefault="00BE2462" w:rsidP="00E87566">
            <w:pPr>
              <w:spacing w:before="120" w:after="120" w:line="271" w:lineRule="auto"/>
              <w:rPr>
                <w:rFonts w:ascii="Arial" w:hAnsi="Arial" w:cs="Arial"/>
                <w:b/>
                <w:bCs/>
                <w:color w:val="FF0000"/>
                <w:sz w:val="22"/>
                <w:szCs w:val="22"/>
              </w:rPr>
            </w:pPr>
            <w:r w:rsidRPr="00A31D3B">
              <w:rPr>
                <w:rFonts w:ascii="Arial" w:hAnsi="Arial" w:cs="Arial"/>
                <w:b/>
                <w:bCs/>
                <w:sz w:val="22"/>
                <w:szCs w:val="22"/>
              </w:rPr>
              <w:t>Wartość projektu</w:t>
            </w:r>
          </w:p>
        </w:tc>
        <w:tc>
          <w:tcPr>
            <w:tcW w:w="2693" w:type="dxa"/>
          </w:tcPr>
          <w:p w14:paraId="4F2045D5" w14:textId="77777777" w:rsidR="002B664C" w:rsidRDefault="00BE2462" w:rsidP="00E87566">
            <w:pPr>
              <w:spacing w:before="120" w:after="120" w:line="271" w:lineRule="auto"/>
              <w:rPr>
                <w:rFonts w:ascii="Arial" w:hAnsi="Arial" w:cs="Arial"/>
                <w:bCs/>
                <w:sz w:val="22"/>
                <w:szCs w:val="22"/>
              </w:rPr>
            </w:pPr>
            <w:r>
              <w:rPr>
                <w:rFonts w:ascii="Arial" w:hAnsi="Arial" w:cs="Arial"/>
                <w:bCs/>
                <w:sz w:val="22"/>
                <w:szCs w:val="22"/>
              </w:rPr>
              <w:t>Minimalna wartość projektu wynosi 200 tys. PLN, a maksymalna wartość projektu nie przekracza 800 tys. PLN.</w:t>
            </w:r>
          </w:p>
          <w:p w14:paraId="6C422923" w14:textId="77777777" w:rsidR="00BE2462" w:rsidRDefault="00BE2462" w:rsidP="00E87566">
            <w:pPr>
              <w:spacing w:before="120" w:after="120" w:line="271" w:lineRule="auto"/>
              <w:rPr>
                <w:rFonts w:ascii="Arial" w:hAnsi="Arial" w:cs="Arial"/>
                <w:bCs/>
                <w:sz w:val="22"/>
                <w:szCs w:val="22"/>
              </w:rPr>
            </w:pPr>
          </w:p>
          <w:p w14:paraId="0D5B9E97" w14:textId="77777777" w:rsidR="00BE2462" w:rsidRPr="00BE2462" w:rsidRDefault="00BE2462" w:rsidP="00E87566">
            <w:pPr>
              <w:spacing w:before="120" w:after="120" w:line="271" w:lineRule="auto"/>
              <w:rPr>
                <w:rFonts w:ascii="Arial" w:hAnsi="Arial" w:cs="Arial"/>
                <w:b/>
                <w:sz w:val="22"/>
                <w:szCs w:val="22"/>
              </w:rPr>
            </w:pPr>
            <w:r w:rsidRPr="00BE2462">
              <w:rPr>
                <w:rFonts w:ascii="Arial" w:hAnsi="Arial" w:cs="Arial"/>
                <w:b/>
                <w:sz w:val="22"/>
                <w:szCs w:val="22"/>
              </w:rPr>
              <w:t>Zasady oceny:</w:t>
            </w:r>
          </w:p>
          <w:p w14:paraId="63903E4F" w14:textId="7C6493C0" w:rsidR="00BE2462" w:rsidRPr="00E37160" w:rsidRDefault="00BE2462" w:rsidP="00E87566">
            <w:pPr>
              <w:spacing w:before="120" w:after="120" w:line="271" w:lineRule="auto"/>
              <w:rPr>
                <w:rFonts w:ascii="Arial" w:hAnsi="Arial" w:cs="Arial"/>
                <w:bCs/>
                <w:sz w:val="22"/>
                <w:szCs w:val="22"/>
              </w:rPr>
            </w:pPr>
            <w:r>
              <w:rPr>
                <w:rFonts w:ascii="Arial" w:hAnsi="Arial" w:cs="Arial"/>
                <w:bCs/>
                <w:sz w:val="22"/>
                <w:szCs w:val="22"/>
              </w:rPr>
              <w:t>Kryterium zostanie zweryfikowane na podstawie treści wniosku o dofinansowanie.</w:t>
            </w:r>
          </w:p>
        </w:tc>
        <w:tc>
          <w:tcPr>
            <w:tcW w:w="3969" w:type="dxa"/>
          </w:tcPr>
          <w:p w14:paraId="49560FB9" w14:textId="77777777" w:rsidR="002B664C" w:rsidRDefault="00BE2462" w:rsidP="00E87566">
            <w:pPr>
              <w:spacing w:before="120" w:after="120" w:line="271" w:lineRule="auto"/>
              <w:rPr>
                <w:rFonts w:ascii="Arial" w:hAnsi="Arial" w:cs="Arial"/>
                <w:bCs/>
                <w:sz w:val="22"/>
                <w:szCs w:val="22"/>
              </w:rPr>
            </w:pPr>
            <w:r>
              <w:rPr>
                <w:rFonts w:ascii="Arial" w:hAnsi="Arial" w:cs="Arial"/>
                <w:bCs/>
                <w:sz w:val="22"/>
                <w:szCs w:val="22"/>
              </w:rPr>
              <w:t>Spełnienie kryterium jest konieczne do przyznania dofinansowania.</w:t>
            </w:r>
          </w:p>
          <w:p w14:paraId="36EFE5B5" w14:textId="77777777" w:rsidR="00BE2462" w:rsidRDefault="00BE2462" w:rsidP="00E87566">
            <w:pPr>
              <w:spacing w:before="120" w:after="120" w:line="271" w:lineRule="auto"/>
              <w:rPr>
                <w:rFonts w:ascii="Arial" w:hAnsi="Arial" w:cs="Arial"/>
                <w:bCs/>
                <w:sz w:val="22"/>
                <w:szCs w:val="22"/>
              </w:rPr>
            </w:pPr>
            <w:r>
              <w:rPr>
                <w:rFonts w:ascii="Arial" w:hAnsi="Arial" w:cs="Arial"/>
                <w:bCs/>
                <w:sz w:val="22"/>
                <w:szCs w:val="22"/>
              </w:rPr>
              <w:t>Projekty niespełniające kryterium są odrzucane.</w:t>
            </w:r>
          </w:p>
          <w:p w14:paraId="354B5F9A" w14:textId="77777777" w:rsidR="00BE2462" w:rsidRDefault="00BE2462" w:rsidP="00E87566">
            <w:pPr>
              <w:spacing w:before="120" w:after="120" w:line="271" w:lineRule="auto"/>
              <w:rPr>
                <w:rFonts w:ascii="Arial" w:hAnsi="Arial" w:cs="Arial"/>
                <w:bCs/>
                <w:sz w:val="22"/>
                <w:szCs w:val="22"/>
              </w:rPr>
            </w:pPr>
            <w:r>
              <w:rPr>
                <w:rFonts w:ascii="Arial" w:hAnsi="Arial" w:cs="Arial"/>
                <w:bCs/>
                <w:sz w:val="22"/>
                <w:szCs w:val="22"/>
              </w:rPr>
              <w:t>Ocena spełniania kryterium polega na przypisaniu wartości logicznych „tak”, „nie”.</w:t>
            </w:r>
          </w:p>
          <w:p w14:paraId="2A74A100" w14:textId="77777777" w:rsidR="00BE2462" w:rsidRDefault="00BE2462" w:rsidP="00E87566">
            <w:pPr>
              <w:spacing w:before="120" w:after="120" w:line="271" w:lineRule="auto"/>
              <w:rPr>
                <w:rFonts w:ascii="Arial" w:hAnsi="Arial" w:cs="Arial"/>
                <w:bCs/>
                <w:sz w:val="22"/>
                <w:szCs w:val="22"/>
              </w:rPr>
            </w:pPr>
          </w:p>
          <w:p w14:paraId="181C0F0D" w14:textId="77777777" w:rsidR="00BE2462" w:rsidRPr="00BE2462" w:rsidRDefault="00BE2462" w:rsidP="00E87566">
            <w:pPr>
              <w:spacing w:before="120" w:after="120" w:line="271" w:lineRule="auto"/>
              <w:rPr>
                <w:rFonts w:ascii="Arial" w:hAnsi="Arial" w:cs="Arial"/>
                <w:b/>
                <w:sz w:val="22"/>
                <w:szCs w:val="22"/>
              </w:rPr>
            </w:pPr>
            <w:r w:rsidRPr="00BE2462">
              <w:rPr>
                <w:rFonts w:ascii="Arial" w:hAnsi="Arial" w:cs="Arial"/>
                <w:b/>
                <w:sz w:val="22"/>
                <w:szCs w:val="22"/>
              </w:rPr>
              <w:t>Dodatkowe informacje:</w:t>
            </w:r>
          </w:p>
          <w:p w14:paraId="2FB341C7" w14:textId="2268677B" w:rsidR="00BE2462" w:rsidRPr="00E37160" w:rsidRDefault="00BE2462" w:rsidP="00E87566">
            <w:pPr>
              <w:spacing w:before="120" w:after="120" w:line="271" w:lineRule="auto"/>
              <w:rPr>
                <w:rFonts w:ascii="Arial" w:hAnsi="Arial" w:cs="Arial"/>
                <w:bCs/>
                <w:sz w:val="22"/>
                <w:szCs w:val="22"/>
              </w:rPr>
            </w:pPr>
            <w:r w:rsidRPr="00BE2462">
              <w:rPr>
                <w:rFonts w:ascii="Arial" w:hAnsi="Arial" w:cs="Arial"/>
                <w:bCs/>
                <w:sz w:val="22"/>
                <w:szCs w:val="22"/>
              </w:rPr>
              <w:t xml:space="preserve">Kryterium zostanie zweryfikowane na etapie oceny na podstawie treści wniosku o dofinasowanie w szczególności w oparciu o sekcję: V Budżet projektu. Zakres wymaganych informacji został określony w </w:t>
            </w:r>
            <w:r w:rsidRPr="00E72B19">
              <w:rPr>
                <w:rFonts w:ascii="Arial" w:hAnsi="Arial" w:cs="Arial"/>
                <w:bCs/>
                <w:i/>
                <w:iCs/>
                <w:sz w:val="22"/>
                <w:szCs w:val="22"/>
              </w:rPr>
              <w:t>Instrukcji wypełniania wniosku o dofinansowanie</w:t>
            </w:r>
            <w:r w:rsidR="00624D71">
              <w:rPr>
                <w:rFonts w:ascii="Arial" w:hAnsi="Arial" w:cs="Arial"/>
                <w:bCs/>
                <w:i/>
                <w:iCs/>
                <w:sz w:val="22"/>
                <w:szCs w:val="22"/>
              </w:rPr>
              <w:t xml:space="preserve"> projektu</w:t>
            </w:r>
            <w:r w:rsidRPr="00E72B19">
              <w:rPr>
                <w:rFonts w:ascii="Arial" w:hAnsi="Arial" w:cs="Arial"/>
                <w:bCs/>
                <w:i/>
                <w:iCs/>
                <w:sz w:val="22"/>
                <w:szCs w:val="22"/>
              </w:rPr>
              <w:t>.</w:t>
            </w:r>
          </w:p>
        </w:tc>
      </w:tr>
      <w:tr w:rsidR="002B664C" w:rsidRPr="00E37160" w14:paraId="481F4A89" w14:textId="77777777" w:rsidTr="00E87566">
        <w:tc>
          <w:tcPr>
            <w:tcW w:w="675" w:type="dxa"/>
          </w:tcPr>
          <w:p w14:paraId="63DB62DB" w14:textId="77777777" w:rsidR="002B664C" w:rsidRPr="00E37160" w:rsidRDefault="002B664C" w:rsidP="00295C8C">
            <w:pPr>
              <w:pStyle w:val="Akapitzlist"/>
              <w:numPr>
                <w:ilvl w:val="0"/>
                <w:numId w:val="61"/>
              </w:numPr>
              <w:spacing w:before="120" w:after="120" w:line="271" w:lineRule="auto"/>
              <w:ind w:left="0" w:firstLine="0"/>
              <w:contextualSpacing w:val="0"/>
              <w:rPr>
                <w:rFonts w:ascii="Arial" w:hAnsi="Arial"/>
                <w:sz w:val="22"/>
                <w:lang w:val="pl-PL"/>
              </w:rPr>
            </w:pPr>
          </w:p>
        </w:tc>
        <w:tc>
          <w:tcPr>
            <w:tcW w:w="1843" w:type="dxa"/>
          </w:tcPr>
          <w:p w14:paraId="726C5B20" w14:textId="5014698D" w:rsidR="002B664C" w:rsidRPr="001B0EAE" w:rsidRDefault="00BE2462" w:rsidP="00E87566">
            <w:pPr>
              <w:spacing w:before="120" w:after="120" w:line="271" w:lineRule="auto"/>
              <w:rPr>
                <w:rFonts w:ascii="Arial" w:hAnsi="Arial" w:cs="Arial"/>
                <w:b/>
                <w:bCs/>
                <w:color w:val="FF0000"/>
                <w:sz w:val="22"/>
                <w:szCs w:val="22"/>
              </w:rPr>
            </w:pPr>
            <w:r w:rsidRPr="0098162A">
              <w:rPr>
                <w:rFonts w:ascii="Arial" w:hAnsi="Arial" w:cs="Arial"/>
                <w:b/>
                <w:bCs/>
                <w:sz w:val="22"/>
                <w:szCs w:val="22"/>
              </w:rPr>
              <w:t>Diagnoza specyfiki migracji w regionie</w:t>
            </w:r>
          </w:p>
        </w:tc>
        <w:tc>
          <w:tcPr>
            <w:tcW w:w="2693" w:type="dxa"/>
          </w:tcPr>
          <w:p w14:paraId="425EFF40" w14:textId="77777777" w:rsidR="002B664C" w:rsidRDefault="00BE2462" w:rsidP="00E87566">
            <w:pPr>
              <w:spacing w:before="120" w:after="120" w:line="271" w:lineRule="auto"/>
              <w:rPr>
                <w:rFonts w:ascii="Arial" w:hAnsi="Arial" w:cs="Arial"/>
                <w:bCs/>
                <w:sz w:val="22"/>
                <w:szCs w:val="22"/>
              </w:rPr>
            </w:pPr>
            <w:r>
              <w:rPr>
                <w:rFonts w:ascii="Arial" w:hAnsi="Arial" w:cs="Arial"/>
                <w:bCs/>
                <w:sz w:val="22"/>
                <w:szCs w:val="22"/>
              </w:rPr>
              <w:t xml:space="preserve">Oferowane </w:t>
            </w:r>
            <w:r w:rsidR="00E72B19">
              <w:rPr>
                <w:rFonts w:ascii="Arial" w:hAnsi="Arial" w:cs="Arial"/>
                <w:bCs/>
                <w:sz w:val="22"/>
                <w:szCs w:val="22"/>
              </w:rPr>
              <w:t xml:space="preserve">w ramach projektu wsparcie uwzględnia specyfikę migracji do danego regionu, w szczególności pod względem cech społeczno- demograficznych migrantów, sektorów gospodarki, w których najczęściej  znajdują zatrudnienie oraz </w:t>
            </w:r>
            <w:r w:rsidR="00E72B19">
              <w:rPr>
                <w:rFonts w:ascii="Arial" w:hAnsi="Arial" w:cs="Arial"/>
                <w:bCs/>
                <w:sz w:val="22"/>
                <w:szCs w:val="22"/>
              </w:rPr>
              <w:lastRenderedPageBreak/>
              <w:t>wyzwań, jakie się pojawiają.</w:t>
            </w:r>
          </w:p>
          <w:p w14:paraId="1F67D4A6" w14:textId="77777777" w:rsidR="00E72B19" w:rsidRDefault="00E72B19" w:rsidP="00E87566">
            <w:pPr>
              <w:spacing w:before="120" w:after="120" w:line="271" w:lineRule="auto"/>
              <w:rPr>
                <w:rFonts w:ascii="Arial" w:hAnsi="Arial" w:cs="Arial"/>
                <w:bCs/>
                <w:sz w:val="22"/>
                <w:szCs w:val="22"/>
              </w:rPr>
            </w:pPr>
          </w:p>
          <w:p w14:paraId="2492A633" w14:textId="77777777" w:rsidR="00E72B19" w:rsidRPr="00E72B19" w:rsidRDefault="00E72B19" w:rsidP="00E87566">
            <w:pPr>
              <w:spacing w:before="120" w:after="120" w:line="271" w:lineRule="auto"/>
              <w:rPr>
                <w:rFonts w:ascii="Arial" w:hAnsi="Arial" w:cs="Arial"/>
                <w:b/>
                <w:sz w:val="22"/>
                <w:szCs w:val="22"/>
              </w:rPr>
            </w:pPr>
            <w:r w:rsidRPr="00E72B19">
              <w:rPr>
                <w:rFonts w:ascii="Arial" w:hAnsi="Arial" w:cs="Arial"/>
                <w:b/>
                <w:sz w:val="22"/>
                <w:szCs w:val="22"/>
              </w:rPr>
              <w:t>Zasady oceny:</w:t>
            </w:r>
          </w:p>
          <w:p w14:paraId="41F0D1B0" w14:textId="69BE918A" w:rsidR="00E72B19" w:rsidRPr="00E37160" w:rsidRDefault="00E72B19" w:rsidP="00E87566">
            <w:pPr>
              <w:spacing w:before="120" w:after="120" w:line="271" w:lineRule="auto"/>
              <w:rPr>
                <w:rFonts w:ascii="Arial" w:hAnsi="Arial" w:cs="Arial"/>
                <w:bCs/>
                <w:sz w:val="22"/>
                <w:szCs w:val="22"/>
              </w:rPr>
            </w:pPr>
            <w:r>
              <w:rPr>
                <w:rFonts w:ascii="Arial" w:hAnsi="Arial" w:cs="Arial"/>
                <w:bCs/>
                <w:sz w:val="22"/>
                <w:szCs w:val="22"/>
              </w:rPr>
              <w:t>Kryterium zostanie zweryfikowane na podstawie treści wniosku o dofinansowanie projektu.</w:t>
            </w:r>
          </w:p>
        </w:tc>
        <w:tc>
          <w:tcPr>
            <w:tcW w:w="3969" w:type="dxa"/>
          </w:tcPr>
          <w:p w14:paraId="2D049061" w14:textId="77777777" w:rsidR="002B664C" w:rsidRDefault="00E72B19" w:rsidP="00E87566">
            <w:pPr>
              <w:spacing w:before="120" w:after="120" w:line="271" w:lineRule="auto"/>
              <w:rPr>
                <w:rFonts w:ascii="Arial" w:hAnsi="Arial" w:cs="Arial"/>
                <w:bCs/>
                <w:sz w:val="22"/>
                <w:szCs w:val="22"/>
              </w:rPr>
            </w:pPr>
            <w:r>
              <w:rPr>
                <w:rFonts w:ascii="Arial" w:hAnsi="Arial" w:cs="Arial"/>
                <w:bCs/>
                <w:sz w:val="22"/>
                <w:szCs w:val="22"/>
              </w:rPr>
              <w:lastRenderedPageBreak/>
              <w:t>Spełnienie kryterium jest konieczne do przyznania dofinansowania.</w:t>
            </w:r>
          </w:p>
          <w:p w14:paraId="2779BFED" w14:textId="77777777" w:rsidR="00E72B19" w:rsidRDefault="00E72B19" w:rsidP="00E87566">
            <w:pPr>
              <w:spacing w:before="120" w:after="120" w:line="271" w:lineRule="auto"/>
              <w:rPr>
                <w:rFonts w:ascii="Arial" w:hAnsi="Arial" w:cs="Arial"/>
                <w:bCs/>
                <w:sz w:val="22"/>
                <w:szCs w:val="22"/>
              </w:rPr>
            </w:pPr>
            <w:r>
              <w:rPr>
                <w:rFonts w:ascii="Arial" w:hAnsi="Arial" w:cs="Arial"/>
                <w:bCs/>
                <w:sz w:val="22"/>
                <w:szCs w:val="22"/>
              </w:rPr>
              <w:t>Projekty niespełniające kryterium są odrzucane.</w:t>
            </w:r>
          </w:p>
          <w:p w14:paraId="2D299E05" w14:textId="77777777" w:rsidR="00E72B19" w:rsidRDefault="00E72B19" w:rsidP="00E87566">
            <w:pPr>
              <w:spacing w:before="120" w:after="120" w:line="271" w:lineRule="auto"/>
              <w:rPr>
                <w:rFonts w:ascii="Arial" w:hAnsi="Arial" w:cs="Arial"/>
                <w:bCs/>
                <w:sz w:val="22"/>
                <w:szCs w:val="22"/>
              </w:rPr>
            </w:pPr>
            <w:r>
              <w:rPr>
                <w:rFonts w:ascii="Arial" w:hAnsi="Arial" w:cs="Arial"/>
                <w:bCs/>
                <w:sz w:val="22"/>
                <w:szCs w:val="22"/>
              </w:rPr>
              <w:t>Ocena spełniania kryterium polega na przypisaniu wartości logicznych „tak”, „nie”.</w:t>
            </w:r>
          </w:p>
          <w:p w14:paraId="2794EF61" w14:textId="77777777" w:rsidR="00E72B19" w:rsidRDefault="00E72B19" w:rsidP="00E87566">
            <w:pPr>
              <w:spacing w:before="120" w:after="120" w:line="271" w:lineRule="auto"/>
              <w:rPr>
                <w:rFonts w:ascii="Arial" w:hAnsi="Arial" w:cs="Arial"/>
                <w:b/>
                <w:sz w:val="22"/>
                <w:szCs w:val="22"/>
              </w:rPr>
            </w:pPr>
          </w:p>
          <w:p w14:paraId="54D26D8E" w14:textId="251EBF13" w:rsidR="00E72B19" w:rsidRPr="00E72B19" w:rsidRDefault="00E72B19" w:rsidP="00E87566">
            <w:pPr>
              <w:spacing w:before="120" w:after="120" w:line="271" w:lineRule="auto"/>
              <w:rPr>
                <w:rFonts w:ascii="Arial" w:hAnsi="Arial" w:cs="Arial"/>
                <w:b/>
                <w:sz w:val="22"/>
                <w:szCs w:val="22"/>
              </w:rPr>
            </w:pPr>
            <w:r w:rsidRPr="00E72B19">
              <w:rPr>
                <w:rFonts w:ascii="Arial" w:hAnsi="Arial" w:cs="Arial"/>
                <w:b/>
                <w:sz w:val="22"/>
                <w:szCs w:val="22"/>
              </w:rPr>
              <w:t xml:space="preserve">Dodatkowe informacje: </w:t>
            </w:r>
          </w:p>
          <w:p w14:paraId="4EA9188A" w14:textId="2E9C34AD" w:rsidR="00E72B19" w:rsidRPr="00E37160" w:rsidRDefault="00E72B19" w:rsidP="00E87566">
            <w:pPr>
              <w:spacing w:before="120" w:after="120" w:line="271" w:lineRule="auto"/>
              <w:rPr>
                <w:rFonts w:ascii="Arial" w:hAnsi="Arial" w:cs="Arial"/>
                <w:bCs/>
                <w:sz w:val="22"/>
                <w:szCs w:val="22"/>
              </w:rPr>
            </w:pPr>
            <w:r w:rsidRPr="00E72B19">
              <w:rPr>
                <w:rFonts w:ascii="Arial" w:hAnsi="Arial" w:cs="Arial"/>
                <w:bCs/>
                <w:sz w:val="22"/>
                <w:szCs w:val="22"/>
              </w:rPr>
              <w:lastRenderedPageBreak/>
              <w:t xml:space="preserve">Kryterium zostanie zweryfikowane na etapie oceny na podstawie treści wniosku o dofinasowanie w szczególności w oparciu o sekcję: X Dodatkowe informacje w komponencie Diagnoza i założenia projektu. Zakres wymaganych informacji został określony w </w:t>
            </w:r>
            <w:r w:rsidRPr="00E72B19">
              <w:rPr>
                <w:rFonts w:ascii="Arial" w:hAnsi="Arial" w:cs="Arial"/>
                <w:bCs/>
                <w:i/>
                <w:iCs/>
                <w:sz w:val="22"/>
                <w:szCs w:val="22"/>
              </w:rPr>
              <w:t>Instrukcji wypełniania wniosku o dofinansowanie</w:t>
            </w:r>
            <w:r w:rsidR="00624D71">
              <w:rPr>
                <w:rFonts w:ascii="Arial" w:hAnsi="Arial" w:cs="Arial"/>
                <w:bCs/>
                <w:i/>
                <w:iCs/>
                <w:sz w:val="22"/>
                <w:szCs w:val="22"/>
              </w:rPr>
              <w:t xml:space="preserve"> projektu</w:t>
            </w:r>
            <w:r>
              <w:rPr>
                <w:rFonts w:ascii="Arial" w:hAnsi="Arial" w:cs="Arial"/>
                <w:bCs/>
                <w:i/>
                <w:iCs/>
                <w:sz w:val="22"/>
                <w:szCs w:val="22"/>
              </w:rPr>
              <w:t>.</w:t>
            </w:r>
          </w:p>
        </w:tc>
      </w:tr>
      <w:tr w:rsidR="002B664C" w:rsidRPr="00E37160" w14:paraId="3E7027F6" w14:textId="77777777" w:rsidTr="00E87566">
        <w:tc>
          <w:tcPr>
            <w:tcW w:w="675" w:type="dxa"/>
          </w:tcPr>
          <w:p w14:paraId="6D110FB3" w14:textId="77777777" w:rsidR="002B664C" w:rsidRPr="00E37160" w:rsidRDefault="002B664C" w:rsidP="00295C8C">
            <w:pPr>
              <w:pStyle w:val="Akapitzlist"/>
              <w:numPr>
                <w:ilvl w:val="0"/>
                <w:numId w:val="61"/>
              </w:numPr>
              <w:spacing w:before="120" w:after="120" w:line="271" w:lineRule="auto"/>
              <w:ind w:left="0" w:firstLine="0"/>
              <w:contextualSpacing w:val="0"/>
              <w:rPr>
                <w:rFonts w:ascii="Arial" w:hAnsi="Arial"/>
                <w:sz w:val="22"/>
                <w:lang w:val="pl-PL"/>
              </w:rPr>
            </w:pPr>
          </w:p>
        </w:tc>
        <w:tc>
          <w:tcPr>
            <w:tcW w:w="1843" w:type="dxa"/>
          </w:tcPr>
          <w:p w14:paraId="42943E96" w14:textId="6DFA9D9B" w:rsidR="002B664C" w:rsidRPr="001B0EAE" w:rsidRDefault="00E72B19" w:rsidP="00E87566">
            <w:pPr>
              <w:spacing w:before="120" w:after="120" w:line="271" w:lineRule="auto"/>
              <w:rPr>
                <w:rFonts w:ascii="Arial" w:hAnsi="Arial" w:cs="Arial"/>
                <w:b/>
                <w:bCs/>
                <w:color w:val="FF0000"/>
                <w:sz w:val="22"/>
                <w:szCs w:val="22"/>
              </w:rPr>
            </w:pPr>
            <w:r w:rsidRPr="00D06897">
              <w:rPr>
                <w:rFonts w:ascii="Arial" w:hAnsi="Arial" w:cs="Arial"/>
                <w:b/>
                <w:bCs/>
                <w:sz w:val="22"/>
                <w:szCs w:val="22"/>
              </w:rPr>
              <w:t>Zgodność z uwarunkowaniami</w:t>
            </w:r>
          </w:p>
        </w:tc>
        <w:tc>
          <w:tcPr>
            <w:tcW w:w="2693" w:type="dxa"/>
          </w:tcPr>
          <w:p w14:paraId="78AE18E2" w14:textId="1A56928F" w:rsidR="002B664C" w:rsidRDefault="00E72B19" w:rsidP="00E87566">
            <w:pPr>
              <w:spacing w:before="120" w:after="120" w:line="271" w:lineRule="auto"/>
              <w:rPr>
                <w:rFonts w:ascii="Arial" w:hAnsi="Arial" w:cs="Arial"/>
                <w:bCs/>
                <w:sz w:val="22"/>
                <w:szCs w:val="22"/>
              </w:rPr>
            </w:pPr>
            <w:r>
              <w:rPr>
                <w:rFonts w:ascii="Arial" w:hAnsi="Arial" w:cs="Arial"/>
                <w:bCs/>
                <w:sz w:val="22"/>
                <w:szCs w:val="22"/>
              </w:rPr>
              <w:t xml:space="preserve">W trakcie oceny nie stwierdzono niezgodności z uwarunkowaniami odnoszącymi się do sposobu realizacji i zakresu projektu określonymi w aktualnej na dzień ogłoszenia naboru wersji Wytycznych dotyczących realizacji projektów z udziałem środków Europejskiego </w:t>
            </w:r>
            <w:r w:rsidR="001B6156">
              <w:rPr>
                <w:rFonts w:ascii="Arial" w:hAnsi="Arial" w:cs="Arial"/>
                <w:bCs/>
                <w:sz w:val="22"/>
                <w:szCs w:val="22"/>
              </w:rPr>
              <w:t xml:space="preserve">Funduszu Społecznego Plus w regionalnych programach na lata 2021-2027. W przypadku aktualizacji Wytycznych w trakcie trwania naboru IP FEPZ 2021-2027 dostosuje zapisy Regulaminu wyboru projektów do zaktualizowanej wersji Wytycznych. Zmiana ta umożliwi korektę złożonych wniosków w zakresie wprowadzonych zmian z zachowaniem zasad równego traktowania Wnioskodawców. W </w:t>
            </w:r>
            <w:r w:rsidR="001B6156">
              <w:rPr>
                <w:rFonts w:ascii="Arial" w:hAnsi="Arial" w:cs="Arial"/>
                <w:bCs/>
                <w:sz w:val="22"/>
                <w:szCs w:val="22"/>
              </w:rPr>
              <w:lastRenderedPageBreak/>
              <w:t>przypadku ewentualnej aktualizacji Wytycznych w trakcie realizacji projektu, za zgodą I</w:t>
            </w:r>
            <w:r w:rsidR="00740D7C">
              <w:rPr>
                <w:rFonts w:ascii="Arial" w:hAnsi="Arial" w:cs="Arial"/>
                <w:bCs/>
                <w:sz w:val="22"/>
                <w:szCs w:val="22"/>
              </w:rPr>
              <w:t>P</w:t>
            </w:r>
            <w:r w:rsidR="001B6156">
              <w:rPr>
                <w:rFonts w:ascii="Arial" w:hAnsi="Arial" w:cs="Arial"/>
                <w:bCs/>
                <w:sz w:val="22"/>
                <w:szCs w:val="22"/>
              </w:rPr>
              <w:t xml:space="preserve"> FEPZ 2021-2027, na wniosek Beneficjenta możliwe będzie przyjęcie założeń bardziej dla niego korzystnych.</w:t>
            </w:r>
          </w:p>
          <w:p w14:paraId="6414A9E4" w14:textId="77777777" w:rsidR="001B6156" w:rsidRPr="001B6156" w:rsidRDefault="001B6156" w:rsidP="00E87566">
            <w:pPr>
              <w:spacing w:before="120" w:after="120" w:line="271" w:lineRule="auto"/>
              <w:rPr>
                <w:rFonts w:ascii="Arial" w:hAnsi="Arial" w:cs="Arial"/>
                <w:b/>
                <w:sz w:val="22"/>
                <w:szCs w:val="22"/>
              </w:rPr>
            </w:pPr>
          </w:p>
          <w:p w14:paraId="4DC59B27" w14:textId="77777777" w:rsidR="001B6156" w:rsidRPr="001B6156" w:rsidRDefault="001B6156" w:rsidP="00E87566">
            <w:pPr>
              <w:spacing w:before="120" w:after="120" w:line="271" w:lineRule="auto"/>
              <w:rPr>
                <w:rFonts w:ascii="Arial" w:hAnsi="Arial" w:cs="Arial"/>
                <w:b/>
                <w:sz w:val="22"/>
                <w:szCs w:val="22"/>
              </w:rPr>
            </w:pPr>
            <w:r w:rsidRPr="001B6156">
              <w:rPr>
                <w:rFonts w:ascii="Arial" w:hAnsi="Arial" w:cs="Arial"/>
                <w:b/>
                <w:sz w:val="22"/>
                <w:szCs w:val="22"/>
              </w:rPr>
              <w:t>Zasady oceny:</w:t>
            </w:r>
          </w:p>
          <w:p w14:paraId="4C31E45F" w14:textId="0A16EEF0" w:rsidR="001B6156" w:rsidRPr="00E37160" w:rsidRDefault="001B6156" w:rsidP="00E87566">
            <w:pPr>
              <w:spacing w:before="120" w:after="120" w:line="271" w:lineRule="auto"/>
              <w:rPr>
                <w:rFonts w:ascii="Arial" w:hAnsi="Arial" w:cs="Arial"/>
                <w:bCs/>
                <w:sz w:val="22"/>
                <w:szCs w:val="22"/>
              </w:rPr>
            </w:pPr>
            <w:r>
              <w:rPr>
                <w:rFonts w:ascii="Arial" w:hAnsi="Arial" w:cs="Arial"/>
                <w:bCs/>
                <w:sz w:val="22"/>
                <w:szCs w:val="22"/>
              </w:rPr>
              <w:t>Kryterium zostanie zweryfikowane na podstawie treści wniosku o dofinansowanie projektu.</w:t>
            </w:r>
          </w:p>
        </w:tc>
        <w:tc>
          <w:tcPr>
            <w:tcW w:w="3969" w:type="dxa"/>
          </w:tcPr>
          <w:p w14:paraId="1CE47C70" w14:textId="77777777" w:rsidR="002B664C" w:rsidRDefault="00E72B19" w:rsidP="00E87566">
            <w:pPr>
              <w:spacing w:before="120" w:after="120" w:line="271" w:lineRule="auto"/>
              <w:rPr>
                <w:rFonts w:ascii="Arial" w:hAnsi="Arial" w:cs="Arial"/>
                <w:bCs/>
                <w:sz w:val="22"/>
                <w:szCs w:val="22"/>
              </w:rPr>
            </w:pPr>
            <w:r>
              <w:rPr>
                <w:rFonts w:ascii="Arial" w:hAnsi="Arial" w:cs="Arial"/>
                <w:bCs/>
                <w:sz w:val="22"/>
                <w:szCs w:val="22"/>
              </w:rPr>
              <w:lastRenderedPageBreak/>
              <w:t>Spełnienie kryterium jest konieczne do przyznania dofinansowania.</w:t>
            </w:r>
          </w:p>
          <w:p w14:paraId="58885A33" w14:textId="77777777" w:rsidR="00E72B19" w:rsidRDefault="00E72B19" w:rsidP="00E87566">
            <w:pPr>
              <w:spacing w:before="120" w:after="120" w:line="271" w:lineRule="auto"/>
              <w:rPr>
                <w:rFonts w:ascii="Arial" w:hAnsi="Arial" w:cs="Arial"/>
                <w:bCs/>
                <w:sz w:val="22"/>
                <w:szCs w:val="22"/>
              </w:rPr>
            </w:pPr>
            <w:r>
              <w:rPr>
                <w:rFonts w:ascii="Arial" w:hAnsi="Arial" w:cs="Arial"/>
                <w:bCs/>
                <w:sz w:val="22"/>
                <w:szCs w:val="22"/>
              </w:rPr>
              <w:t>Projekty niespełniające kryterium są odrzucane.</w:t>
            </w:r>
          </w:p>
          <w:p w14:paraId="11DFD3E0" w14:textId="77777777" w:rsidR="00E72B19" w:rsidRDefault="00E72B19" w:rsidP="00E87566">
            <w:pPr>
              <w:spacing w:before="120" w:after="120" w:line="271" w:lineRule="auto"/>
              <w:rPr>
                <w:rFonts w:ascii="Arial" w:hAnsi="Arial" w:cs="Arial"/>
                <w:bCs/>
                <w:sz w:val="22"/>
                <w:szCs w:val="22"/>
              </w:rPr>
            </w:pPr>
            <w:r>
              <w:rPr>
                <w:rFonts w:ascii="Arial" w:hAnsi="Arial" w:cs="Arial"/>
                <w:bCs/>
                <w:sz w:val="22"/>
                <w:szCs w:val="22"/>
              </w:rPr>
              <w:t xml:space="preserve">Ocena spełniania kryterium polega na przypisaniu wartości logicznych „tak”, „nie”, „do negocjacji”. </w:t>
            </w:r>
          </w:p>
          <w:p w14:paraId="76FC4428" w14:textId="77777777" w:rsidR="001B6156" w:rsidRPr="001B6156" w:rsidRDefault="001B6156" w:rsidP="00E87566">
            <w:pPr>
              <w:spacing w:before="120" w:after="120" w:line="271" w:lineRule="auto"/>
              <w:rPr>
                <w:rFonts w:ascii="Arial" w:hAnsi="Arial" w:cs="Arial"/>
                <w:b/>
                <w:sz w:val="22"/>
                <w:szCs w:val="22"/>
              </w:rPr>
            </w:pPr>
          </w:p>
          <w:p w14:paraId="0BE8E708" w14:textId="77777777" w:rsidR="001B6156" w:rsidRPr="001B6156" w:rsidRDefault="001B6156" w:rsidP="00E87566">
            <w:pPr>
              <w:spacing w:before="120" w:after="120" w:line="271" w:lineRule="auto"/>
              <w:rPr>
                <w:rFonts w:ascii="Arial" w:hAnsi="Arial" w:cs="Arial"/>
                <w:b/>
                <w:sz w:val="22"/>
                <w:szCs w:val="22"/>
              </w:rPr>
            </w:pPr>
            <w:r w:rsidRPr="001B6156">
              <w:rPr>
                <w:rFonts w:ascii="Arial" w:hAnsi="Arial" w:cs="Arial"/>
                <w:b/>
                <w:sz w:val="22"/>
                <w:szCs w:val="22"/>
              </w:rPr>
              <w:t xml:space="preserve">Dodatkowe informacje: </w:t>
            </w:r>
          </w:p>
          <w:p w14:paraId="3112EF39" w14:textId="271A724D" w:rsidR="001B6156" w:rsidRPr="00E37160" w:rsidRDefault="001B6156" w:rsidP="00E87566">
            <w:pPr>
              <w:spacing w:before="120" w:after="120" w:line="271" w:lineRule="auto"/>
              <w:rPr>
                <w:rFonts w:ascii="Arial" w:hAnsi="Arial" w:cs="Arial"/>
                <w:bCs/>
                <w:sz w:val="22"/>
                <w:szCs w:val="22"/>
              </w:rPr>
            </w:pPr>
            <w:r w:rsidRPr="001B6156">
              <w:rPr>
                <w:rFonts w:ascii="Arial" w:hAnsi="Arial" w:cs="Arial"/>
                <w:bCs/>
                <w:sz w:val="22"/>
                <w:szCs w:val="22"/>
              </w:rPr>
              <w:t>Kryterium zostanie zweryfikowane na</w:t>
            </w:r>
            <w:r>
              <w:rPr>
                <w:rFonts w:ascii="Arial" w:hAnsi="Arial" w:cs="Arial"/>
                <w:bCs/>
                <w:sz w:val="22"/>
                <w:szCs w:val="22"/>
              </w:rPr>
              <w:t xml:space="preserve"> e</w:t>
            </w:r>
            <w:r w:rsidRPr="001B6156">
              <w:rPr>
                <w:rFonts w:ascii="Arial" w:hAnsi="Arial" w:cs="Arial"/>
                <w:bCs/>
                <w:sz w:val="22"/>
                <w:szCs w:val="22"/>
              </w:rPr>
              <w:t xml:space="preserve">tapie oceny na podstawie treści wniosku o dofinasowanie w szczególności w oparciu o sekcję: IV Zadania. Zakres wymaganych informacji został określony w </w:t>
            </w:r>
            <w:r w:rsidRPr="00624D71">
              <w:rPr>
                <w:rFonts w:ascii="Arial" w:hAnsi="Arial" w:cs="Arial"/>
                <w:bCs/>
                <w:i/>
                <w:iCs/>
                <w:sz w:val="22"/>
                <w:szCs w:val="22"/>
              </w:rPr>
              <w:t>Instrukcji wypełniania wniosku o dofinansowanie</w:t>
            </w:r>
            <w:r w:rsidR="00624D71" w:rsidRPr="00624D71">
              <w:rPr>
                <w:rFonts w:ascii="Arial" w:hAnsi="Arial" w:cs="Arial"/>
                <w:bCs/>
                <w:i/>
                <w:iCs/>
                <w:sz w:val="22"/>
                <w:szCs w:val="22"/>
              </w:rPr>
              <w:t xml:space="preserve"> projektu</w:t>
            </w:r>
            <w:r w:rsidR="005C2225">
              <w:rPr>
                <w:rFonts w:ascii="Arial" w:hAnsi="Arial" w:cs="Arial"/>
                <w:bCs/>
                <w:i/>
                <w:iCs/>
                <w:sz w:val="22"/>
                <w:szCs w:val="22"/>
              </w:rPr>
              <w:t xml:space="preserve"> </w:t>
            </w:r>
            <w:r w:rsidR="005C2225">
              <w:rPr>
                <w:rFonts w:ascii="Arial" w:hAnsi="Arial" w:cs="Arial"/>
                <w:bCs/>
                <w:sz w:val="22"/>
                <w:szCs w:val="22"/>
              </w:rPr>
              <w:t>oraz w podrozdziale 5.3.4 Regulaminu wyboru</w:t>
            </w:r>
            <w:r w:rsidRPr="00624D71">
              <w:rPr>
                <w:rFonts w:ascii="Arial" w:hAnsi="Arial" w:cs="Arial"/>
                <w:bCs/>
                <w:i/>
                <w:iCs/>
                <w:sz w:val="22"/>
                <w:szCs w:val="22"/>
              </w:rPr>
              <w:t>.</w:t>
            </w:r>
          </w:p>
        </w:tc>
      </w:tr>
    </w:tbl>
    <w:p w14:paraId="371DD034" w14:textId="77777777" w:rsidR="00B17B7D" w:rsidRPr="00E37160" w:rsidRDefault="00B17B7D" w:rsidP="00B17B7D">
      <w:pPr>
        <w:pStyle w:val="Akapitzlist"/>
        <w:autoSpaceDE w:val="0"/>
        <w:autoSpaceDN w:val="0"/>
        <w:adjustRightInd w:val="0"/>
        <w:spacing w:before="120" w:after="120" w:line="271" w:lineRule="auto"/>
        <w:ind w:left="0"/>
        <w:contextualSpacing w:val="0"/>
        <w:rPr>
          <w:rFonts w:ascii="Arial" w:hAnsi="Arial" w:cs="Arial"/>
          <w:sz w:val="22"/>
          <w:szCs w:val="22"/>
          <w:lang w:val="pl-PL"/>
        </w:rPr>
      </w:pPr>
    </w:p>
    <w:p w14:paraId="0DC92A05" w14:textId="77777777" w:rsidR="00BD793F" w:rsidRPr="00E37160" w:rsidRDefault="00BD793F" w:rsidP="003A3602">
      <w:pPr>
        <w:pStyle w:val="Akapitzlist"/>
        <w:numPr>
          <w:ilvl w:val="0"/>
          <w:numId w:val="67"/>
        </w:numPr>
        <w:autoSpaceDE w:val="0"/>
        <w:autoSpaceDN w:val="0"/>
        <w:adjustRightInd w:val="0"/>
        <w:spacing w:before="120" w:after="120" w:line="271" w:lineRule="auto"/>
        <w:contextualSpacing w:val="0"/>
        <w:rPr>
          <w:rFonts w:ascii="Arial" w:hAnsi="Arial" w:cs="Arial"/>
          <w:vanish/>
          <w:sz w:val="22"/>
          <w:szCs w:val="22"/>
          <w:lang w:val="pl-PL"/>
        </w:rPr>
      </w:pPr>
    </w:p>
    <w:p w14:paraId="795DAE19" w14:textId="77777777" w:rsidR="00BD793F" w:rsidRPr="00E37160" w:rsidRDefault="00BD793F" w:rsidP="003A3602">
      <w:pPr>
        <w:pStyle w:val="Akapitzlist"/>
        <w:numPr>
          <w:ilvl w:val="0"/>
          <w:numId w:val="67"/>
        </w:numPr>
        <w:autoSpaceDE w:val="0"/>
        <w:autoSpaceDN w:val="0"/>
        <w:adjustRightInd w:val="0"/>
        <w:spacing w:before="120" w:after="120" w:line="271" w:lineRule="auto"/>
        <w:contextualSpacing w:val="0"/>
        <w:rPr>
          <w:rFonts w:ascii="Arial" w:hAnsi="Arial" w:cs="Arial"/>
          <w:vanish/>
          <w:sz w:val="22"/>
          <w:szCs w:val="22"/>
          <w:lang w:val="pl-PL"/>
        </w:rPr>
      </w:pPr>
    </w:p>
    <w:p w14:paraId="19ECDC56" w14:textId="77777777" w:rsidR="00BD793F" w:rsidRPr="00E37160" w:rsidRDefault="00BD793F" w:rsidP="003A3602">
      <w:pPr>
        <w:pStyle w:val="Akapitzlist"/>
        <w:numPr>
          <w:ilvl w:val="0"/>
          <w:numId w:val="67"/>
        </w:numPr>
        <w:autoSpaceDE w:val="0"/>
        <w:autoSpaceDN w:val="0"/>
        <w:adjustRightInd w:val="0"/>
        <w:spacing w:before="120" w:after="120" w:line="271" w:lineRule="auto"/>
        <w:contextualSpacing w:val="0"/>
        <w:rPr>
          <w:rFonts w:ascii="Arial" w:hAnsi="Arial" w:cs="Arial"/>
          <w:vanish/>
          <w:sz w:val="22"/>
          <w:szCs w:val="22"/>
          <w:lang w:val="pl-PL"/>
        </w:rPr>
      </w:pPr>
    </w:p>
    <w:p w14:paraId="2ECD8E68" w14:textId="77777777" w:rsidR="00BD793F" w:rsidRPr="00E37160" w:rsidRDefault="00BD793F" w:rsidP="003A3602">
      <w:pPr>
        <w:pStyle w:val="Akapitzlist"/>
        <w:numPr>
          <w:ilvl w:val="0"/>
          <w:numId w:val="67"/>
        </w:numPr>
        <w:autoSpaceDE w:val="0"/>
        <w:autoSpaceDN w:val="0"/>
        <w:adjustRightInd w:val="0"/>
        <w:spacing w:before="120" w:after="120" w:line="271" w:lineRule="auto"/>
        <w:contextualSpacing w:val="0"/>
        <w:rPr>
          <w:rFonts w:ascii="Arial" w:hAnsi="Arial" w:cs="Arial"/>
          <w:vanish/>
          <w:sz w:val="22"/>
          <w:szCs w:val="22"/>
          <w:lang w:val="pl-PL"/>
        </w:rPr>
      </w:pPr>
    </w:p>
    <w:p w14:paraId="1EDD0A58" w14:textId="77777777" w:rsidR="00BD793F" w:rsidRPr="00E37160" w:rsidRDefault="00BD793F" w:rsidP="003A3602">
      <w:pPr>
        <w:pStyle w:val="Akapitzlist"/>
        <w:numPr>
          <w:ilvl w:val="0"/>
          <w:numId w:val="67"/>
        </w:numPr>
        <w:autoSpaceDE w:val="0"/>
        <w:autoSpaceDN w:val="0"/>
        <w:adjustRightInd w:val="0"/>
        <w:spacing w:before="120" w:after="120" w:line="271" w:lineRule="auto"/>
        <w:contextualSpacing w:val="0"/>
        <w:rPr>
          <w:rFonts w:ascii="Arial" w:hAnsi="Arial" w:cs="Arial"/>
          <w:vanish/>
          <w:sz w:val="22"/>
          <w:szCs w:val="22"/>
          <w:lang w:val="pl-PL"/>
        </w:rPr>
      </w:pPr>
    </w:p>
    <w:p w14:paraId="20E28E4A" w14:textId="77777777" w:rsidR="00BD793F" w:rsidRPr="00E37160" w:rsidRDefault="00BD793F" w:rsidP="003A3602">
      <w:pPr>
        <w:pStyle w:val="Akapitzlist"/>
        <w:numPr>
          <w:ilvl w:val="0"/>
          <w:numId w:val="67"/>
        </w:numPr>
        <w:autoSpaceDE w:val="0"/>
        <w:autoSpaceDN w:val="0"/>
        <w:adjustRightInd w:val="0"/>
        <w:spacing w:before="120" w:after="120" w:line="271" w:lineRule="auto"/>
        <w:contextualSpacing w:val="0"/>
        <w:rPr>
          <w:rFonts w:ascii="Arial" w:hAnsi="Arial" w:cs="Arial"/>
          <w:vanish/>
          <w:sz w:val="22"/>
          <w:szCs w:val="22"/>
          <w:lang w:val="pl-PL"/>
        </w:rPr>
      </w:pPr>
    </w:p>
    <w:p w14:paraId="2E7968D4" w14:textId="77777777" w:rsidR="00BD793F" w:rsidRPr="00E37160" w:rsidRDefault="00BD793F" w:rsidP="003A3602">
      <w:pPr>
        <w:pStyle w:val="Akapitzlist"/>
        <w:numPr>
          <w:ilvl w:val="0"/>
          <w:numId w:val="67"/>
        </w:numPr>
        <w:autoSpaceDE w:val="0"/>
        <w:autoSpaceDN w:val="0"/>
        <w:adjustRightInd w:val="0"/>
        <w:spacing w:before="120" w:after="120" w:line="271" w:lineRule="auto"/>
        <w:contextualSpacing w:val="0"/>
        <w:rPr>
          <w:rFonts w:ascii="Arial" w:hAnsi="Arial" w:cs="Arial"/>
          <w:vanish/>
          <w:sz w:val="22"/>
          <w:szCs w:val="22"/>
          <w:lang w:val="pl-PL"/>
        </w:rPr>
      </w:pPr>
    </w:p>
    <w:p w14:paraId="02B74C7C" w14:textId="77777777" w:rsidR="00BD793F" w:rsidRPr="00E37160" w:rsidRDefault="00BD793F" w:rsidP="003A3602">
      <w:pPr>
        <w:pStyle w:val="Akapitzlist"/>
        <w:numPr>
          <w:ilvl w:val="0"/>
          <w:numId w:val="67"/>
        </w:numPr>
        <w:autoSpaceDE w:val="0"/>
        <w:autoSpaceDN w:val="0"/>
        <w:adjustRightInd w:val="0"/>
        <w:spacing w:before="120" w:after="120" w:line="271" w:lineRule="auto"/>
        <w:contextualSpacing w:val="0"/>
        <w:rPr>
          <w:rFonts w:ascii="Arial" w:hAnsi="Arial" w:cs="Arial"/>
          <w:vanish/>
          <w:sz w:val="22"/>
          <w:szCs w:val="22"/>
          <w:lang w:val="pl-PL"/>
        </w:rPr>
      </w:pPr>
    </w:p>
    <w:p w14:paraId="4CFDDEC1" w14:textId="77777777" w:rsidR="00BD793F" w:rsidRPr="00E37160" w:rsidRDefault="00BD793F" w:rsidP="003A3602">
      <w:pPr>
        <w:pStyle w:val="Akapitzlist"/>
        <w:numPr>
          <w:ilvl w:val="0"/>
          <w:numId w:val="67"/>
        </w:numPr>
        <w:autoSpaceDE w:val="0"/>
        <w:autoSpaceDN w:val="0"/>
        <w:adjustRightInd w:val="0"/>
        <w:spacing w:before="120" w:after="120" w:line="271" w:lineRule="auto"/>
        <w:contextualSpacing w:val="0"/>
        <w:rPr>
          <w:rFonts w:ascii="Arial" w:hAnsi="Arial" w:cs="Arial"/>
          <w:vanish/>
          <w:sz w:val="22"/>
          <w:szCs w:val="22"/>
          <w:lang w:val="pl-PL"/>
        </w:rPr>
      </w:pPr>
    </w:p>
    <w:p w14:paraId="42576450" w14:textId="77777777" w:rsidR="00BD793F" w:rsidRPr="00E37160" w:rsidRDefault="00BD793F" w:rsidP="003A3602">
      <w:pPr>
        <w:pStyle w:val="Akapitzlist"/>
        <w:numPr>
          <w:ilvl w:val="0"/>
          <w:numId w:val="67"/>
        </w:numPr>
        <w:autoSpaceDE w:val="0"/>
        <w:autoSpaceDN w:val="0"/>
        <w:adjustRightInd w:val="0"/>
        <w:spacing w:before="120" w:after="120" w:line="271" w:lineRule="auto"/>
        <w:contextualSpacing w:val="0"/>
        <w:rPr>
          <w:rFonts w:ascii="Arial" w:hAnsi="Arial" w:cs="Arial"/>
          <w:vanish/>
          <w:sz w:val="22"/>
          <w:szCs w:val="22"/>
          <w:lang w:val="pl-PL"/>
        </w:rPr>
      </w:pPr>
    </w:p>
    <w:p w14:paraId="2DB02582" w14:textId="77777777" w:rsidR="00BD793F" w:rsidRPr="00E37160" w:rsidRDefault="00BD793F" w:rsidP="003A3602">
      <w:pPr>
        <w:pStyle w:val="Akapitzlist"/>
        <w:numPr>
          <w:ilvl w:val="0"/>
          <w:numId w:val="67"/>
        </w:numPr>
        <w:autoSpaceDE w:val="0"/>
        <w:autoSpaceDN w:val="0"/>
        <w:adjustRightInd w:val="0"/>
        <w:spacing w:before="120" w:after="120" w:line="271" w:lineRule="auto"/>
        <w:contextualSpacing w:val="0"/>
        <w:rPr>
          <w:rFonts w:ascii="Arial" w:hAnsi="Arial" w:cs="Arial"/>
          <w:vanish/>
          <w:sz w:val="22"/>
          <w:szCs w:val="22"/>
          <w:lang w:val="pl-PL"/>
        </w:rPr>
      </w:pPr>
    </w:p>
    <w:p w14:paraId="599BBAE6" w14:textId="77777777" w:rsidR="00BD793F" w:rsidRPr="00E37160" w:rsidRDefault="00BD793F" w:rsidP="003A3602">
      <w:pPr>
        <w:pStyle w:val="Akapitzlist"/>
        <w:numPr>
          <w:ilvl w:val="0"/>
          <w:numId w:val="67"/>
        </w:numPr>
        <w:autoSpaceDE w:val="0"/>
        <w:autoSpaceDN w:val="0"/>
        <w:adjustRightInd w:val="0"/>
        <w:spacing w:before="120" w:after="120" w:line="271" w:lineRule="auto"/>
        <w:contextualSpacing w:val="0"/>
        <w:rPr>
          <w:rFonts w:ascii="Arial" w:hAnsi="Arial" w:cs="Arial"/>
          <w:vanish/>
          <w:sz w:val="22"/>
          <w:szCs w:val="22"/>
          <w:lang w:val="pl-PL"/>
        </w:rPr>
      </w:pPr>
    </w:p>
    <w:p w14:paraId="465DFF1E" w14:textId="0C656F32" w:rsidR="00B17B7D" w:rsidRPr="00E37160" w:rsidRDefault="00B17B7D" w:rsidP="003A3602">
      <w:pPr>
        <w:pStyle w:val="Akapitzlist"/>
        <w:numPr>
          <w:ilvl w:val="0"/>
          <w:numId w:val="81"/>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Ocena negatywna przynajmniej jednego kryterium z etapu oceny merytorycznej pierwszego stopnia, skutkuje uzyskaniem negatywnej oceny przez projekt w rozumieniu art. 56 ust.5. Projekt jest odrzucany z dalszego postępowania, o czym </w:t>
      </w:r>
      <w:r w:rsidRPr="00E37160">
        <w:rPr>
          <w:rFonts w:ascii="Arial" w:hAnsi="Arial" w:cs="Arial"/>
          <w:sz w:val="22"/>
          <w:szCs w:val="22"/>
        </w:rPr>
        <w:t>Wnioskodawca zostanie poinformowany pismem</w:t>
      </w:r>
      <w:r w:rsidR="00E61C22" w:rsidRPr="00E37160">
        <w:rPr>
          <w:rFonts w:ascii="Arial" w:hAnsi="Arial" w:cs="Arial"/>
          <w:sz w:val="22"/>
          <w:szCs w:val="22"/>
          <w:lang w:val="pl-PL"/>
        </w:rPr>
        <w:t>.</w:t>
      </w:r>
      <w:r w:rsidR="009E7783" w:rsidRPr="00E37160">
        <w:rPr>
          <w:rFonts w:ascii="Arial" w:hAnsi="Arial" w:cs="Arial"/>
          <w:sz w:val="22"/>
          <w:szCs w:val="22"/>
          <w:lang w:val="pl-PL"/>
        </w:rPr>
        <w:t xml:space="preserve"> </w:t>
      </w:r>
      <w:r w:rsidR="006503CF" w:rsidRPr="00E37160">
        <w:rPr>
          <w:rFonts w:ascii="Arial" w:hAnsi="Arial"/>
          <w:sz w:val="22"/>
          <w:lang w:val="pl-PL"/>
        </w:rPr>
        <w:t xml:space="preserve">Wszystkie </w:t>
      </w:r>
      <w:r w:rsidR="006503CF" w:rsidRPr="00E37160">
        <w:rPr>
          <w:rFonts w:ascii="Arial" w:hAnsi="Arial" w:cs="Arial"/>
          <w:sz w:val="22"/>
          <w:szCs w:val="22"/>
          <w:lang w:val="pl-PL"/>
        </w:rPr>
        <w:t>kryteria oceniane na I</w:t>
      </w:r>
      <w:r w:rsidR="00DE2E7A" w:rsidRPr="00E37160">
        <w:rPr>
          <w:rFonts w:ascii="Arial" w:hAnsi="Arial" w:cs="Arial"/>
          <w:sz w:val="22"/>
          <w:szCs w:val="22"/>
          <w:lang w:val="pl-PL"/>
        </w:rPr>
        <w:t>I</w:t>
      </w:r>
      <w:r w:rsidR="006503CF" w:rsidRPr="00E37160">
        <w:rPr>
          <w:rFonts w:ascii="Arial" w:hAnsi="Arial" w:cs="Arial"/>
          <w:sz w:val="22"/>
          <w:szCs w:val="22"/>
          <w:lang w:val="pl-PL"/>
        </w:rPr>
        <w:t xml:space="preserve"> etapie oceny mają charakter obligatoryjny tj. ich spełnianie lub skierowanie</w:t>
      </w:r>
      <w:r w:rsidR="006503CF" w:rsidRPr="00E37160">
        <w:rPr>
          <w:rFonts w:ascii="Arial" w:hAnsi="Arial" w:cs="Arial"/>
          <w:color w:val="000000"/>
          <w:sz w:val="22"/>
          <w:szCs w:val="22"/>
          <w:lang w:val="pl-PL"/>
        </w:rPr>
        <w:t xml:space="preserve"> do </w:t>
      </w:r>
      <w:r w:rsidR="006E149C" w:rsidRPr="00E37160">
        <w:rPr>
          <w:rFonts w:ascii="Arial" w:hAnsi="Arial" w:cs="Arial"/>
          <w:color w:val="000000"/>
          <w:sz w:val="22"/>
          <w:szCs w:val="22"/>
          <w:lang w:val="pl-PL"/>
        </w:rPr>
        <w:t>uzupełnienia/</w:t>
      </w:r>
      <w:r w:rsidR="003F1151" w:rsidRPr="00E37160">
        <w:rPr>
          <w:rFonts w:ascii="Arial" w:hAnsi="Arial" w:cs="Arial"/>
          <w:color w:val="000000"/>
          <w:sz w:val="22"/>
          <w:szCs w:val="22"/>
          <w:lang w:val="pl-PL"/>
        </w:rPr>
        <w:t>poprawy</w:t>
      </w:r>
      <w:r w:rsidR="006503CF" w:rsidRPr="00E37160">
        <w:rPr>
          <w:rFonts w:ascii="Arial" w:hAnsi="Arial" w:cs="Arial"/>
          <w:color w:val="000000"/>
          <w:sz w:val="22"/>
          <w:szCs w:val="22"/>
          <w:lang w:val="pl-PL"/>
        </w:rPr>
        <w:t xml:space="preserve"> (zgodnie z art. 55 ust.1 ustawy) w zakresie </w:t>
      </w:r>
      <w:r w:rsidR="00F85490">
        <w:rPr>
          <w:rFonts w:ascii="Arial" w:hAnsi="Arial" w:cs="Arial"/>
          <w:color w:val="000000"/>
          <w:sz w:val="22"/>
          <w:szCs w:val="22"/>
          <w:lang w:val="pl-PL"/>
        </w:rPr>
        <w:t xml:space="preserve">kryterium wspólnego dopuszczalności </w:t>
      </w:r>
      <w:r w:rsidR="00F85490" w:rsidRPr="00E874A3">
        <w:rPr>
          <w:rFonts w:ascii="Arial" w:hAnsi="Arial" w:cs="Arial"/>
          <w:b/>
          <w:color w:val="000000"/>
          <w:sz w:val="22"/>
          <w:szCs w:val="22"/>
          <w:lang w:val="pl-PL"/>
        </w:rPr>
        <w:t>Zgodność z wymogami pomocy publicznej</w:t>
      </w:r>
      <w:r w:rsidR="00D84BD4">
        <w:rPr>
          <w:rFonts w:ascii="Arial" w:hAnsi="Arial" w:cs="Arial"/>
          <w:b/>
          <w:color w:val="000000"/>
          <w:sz w:val="22"/>
          <w:szCs w:val="22"/>
          <w:lang w:val="pl-PL"/>
        </w:rPr>
        <w:t>/</w:t>
      </w:r>
      <w:r w:rsidR="00F85490" w:rsidRPr="00E874A3">
        <w:rPr>
          <w:rFonts w:ascii="Arial" w:hAnsi="Arial" w:cs="Arial"/>
          <w:b/>
          <w:color w:val="000000"/>
          <w:sz w:val="22"/>
          <w:szCs w:val="22"/>
          <w:lang w:val="pl-PL"/>
        </w:rPr>
        <w:t xml:space="preserve">de </w:t>
      </w:r>
      <w:proofErr w:type="spellStart"/>
      <w:r w:rsidR="00F85490" w:rsidRPr="001B6156">
        <w:rPr>
          <w:rFonts w:ascii="Arial" w:hAnsi="Arial" w:cs="Arial"/>
          <w:b/>
          <w:color w:val="000000"/>
          <w:sz w:val="22"/>
          <w:szCs w:val="22"/>
          <w:lang w:val="pl-PL"/>
        </w:rPr>
        <w:t>minimis</w:t>
      </w:r>
      <w:proofErr w:type="spellEnd"/>
      <w:r w:rsidR="00F85490" w:rsidRPr="001B6156">
        <w:rPr>
          <w:rFonts w:ascii="Arial" w:hAnsi="Arial" w:cs="Arial"/>
          <w:color w:val="000000"/>
          <w:sz w:val="22"/>
          <w:szCs w:val="22"/>
          <w:lang w:val="pl-PL"/>
        </w:rPr>
        <w:t xml:space="preserve"> </w:t>
      </w:r>
      <w:r w:rsidR="00F85490" w:rsidRPr="00740D7C">
        <w:rPr>
          <w:rFonts w:ascii="Arial" w:hAnsi="Arial" w:cs="Arial"/>
          <w:color w:val="000000"/>
          <w:sz w:val="22"/>
          <w:szCs w:val="22"/>
          <w:lang w:val="pl-PL"/>
        </w:rPr>
        <w:t xml:space="preserve">i/lub </w:t>
      </w:r>
      <w:r w:rsidR="006503CF" w:rsidRPr="00740D7C">
        <w:rPr>
          <w:rFonts w:ascii="Arial" w:hAnsi="Arial" w:cs="Arial"/>
          <w:color w:val="000000"/>
          <w:sz w:val="22"/>
          <w:szCs w:val="22"/>
          <w:lang w:val="pl-PL"/>
        </w:rPr>
        <w:t>kryteriów</w:t>
      </w:r>
      <w:r w:rsidR="006503CF" w:rsidRPr="00740D7C">
        <w:rPr>
          <w:rFonts w:ascii="Arial" w:hAnsi="Arial" w:cs="Arial"/>
          <w:sz w:val="22"/>
          <w:szCs w:val="22"/>
          <w:lang w:val="pl-PL"/>
        </w:rPr>
        <w:t xml:space="preserve"> specyficznych dopuszczalności, </w:t>
      </w:r>
      <w:r w:rsidR="006503CF" w:rsidRPr="00833F0A">
        <w:rPr>
          <w:rFonts w:ascii="Arial" w:hAnsi="Arial" w:cs="Arial"/>
          <w:sz w:val="22"/>
          <w:szCs w:val="22"/>
          <w:lang w:val="pl-PL"/>
        </w:rPr>
        <w:t>dla któr</w:t>
      </w:r>
      <w:r w:rsidR="006503CF" w:rsidRPr="001B6156">
        <w:rPr>
          <w:rFonts w:ascii="Arial" w:hAnsi="Arial" w:cs="Arial"/>
          <w:sz w:val="22"/>
          <w:szCs w:val="22"/>
          <w:lang w:val="pl-PL"/>
        </w:rPr>
        <w:t>ych</w:t>
      </w:r>
      <w:r w:rsidR="006503CF" w:rsidRPr="00833F0A">
        <w:rPr>
          <w:rFonts w:ascii="Arial" w:hAnsi="Arial" w:cs="Arial"/>
          <w:sz w:val="22"/>
          <w:szCs w:val="22"/>
          <w:lang w:val="pl-PL"/>
        </w:rPr>
        <w:t xml:space="preserve"> przewidziano taką możliwość na etapie nego</w:t>
      </w:r>
      <w:r w:rsidR="00D24397" w:rsidRPr="00833F0A">
        <w:rPr>
          <w:rFonts w:ascii="Arial" w:hAnsi="Arial" w:cs="Arial"/>
          <w:sz w:val="22"/>
          <w:szCs w:val="22"/>
          <w:lang w:val="pl-PL"/>
        </w:rPr>
        <w:t>c</w:t>
      </w:r>
      <w:r w:rsidR="006503CF" w:rsidRPr="00833F0A">
        <w:rPr>
          <w:rFonts w:ascii="Arial" w:hAnsi="Arial" w:cs="Arial"/>
          <w:sz w:val="22"/>
          <w:szCs w:val="22"/>
          <w:lang w:val="pl-PL"/>
        </w:rPr>
        <w:t>jacji,</w:t>
      </w:r>
      <w:r w:rsidR="006503CF" w:rsidRPr="00E37160">
        <w:rPr>
          <w:rFonts w:ascii="Arial" w:hAnsi="Arial" w:cs="Arial"/>
          <w:sz w:val="22"/>
          <w:szCs w:val="22"/>
          <w:lang w:val="pl-PL"/>
        </w:rPr>
        <w:t xml:space="preserve"> jest obowiązkowe dla udziału projektu w dalszym postępowaniu (etap II</w:t>
      </w:r>
      <w:r w:rsidR="00D6372D" w:rsidRPr="00E37160">
        <w:rPr>
          <w:rFonts w:ascii="Arial" w:hAnsi="Arial" w:cs="Arial"/>
          <w:sz w:val="22"/>
          <w:szCs w:val="22"/>
          <w:lang w:val="pl-PL"/>
        </w:rPr>
        <w:t>I</w:t>
      </w:r>
      <w:r w:rsidR="006503CF" w:rsidRPr="00E37160">
        <w:rPr>
          <w:rFonts w:ascii="Arial" w:hAnsi="Arial" w:cs="Arial"/>
          <w:sz w:val="22"/>
          <w:szCs w:val="22"/>
          <w:lang w:val="pl-PL"/>
        </w:rPr>
        <w:t>).</w:t>
      </w:r>
    </w:p>
    <w:p w14:paraId="1F10FB84" w14:textId="77777777" w:rsidR="00B17B7D" w:rsidRPr="00E37160" w:rsidRDefault="00B17B7D" w:rsidP="00B17B7D">
      <w:pPr>
        <w:pStyle w:val="Akapitzlist"/>
        <w:autoSpaceDE w:val="0"/>
        <w:autoSpaceDN w:val="0"/>
        <w:adjustRightInd w:val="0"/>
        <w:spacing w:before="120" w:after="120" w:line="271" w:lineRule="auto"/>
        <w:ind w:left="0"/>
        <w:contextualSpacing w:val="0"/>
        <w:rPr>
          <w:rFonts w:ascii="Arial" w:hAnsi="Arial" w:cs="Arial"/>
          <w:sz w:val="22"/>
          <w:szCs w:val="22"/>
        </w:rPr>
      </w:pPr>
    </w:p>
    <w:p w14:paraId="698DB3B8" w14:textId="77777777" w:rsidR="00B17B7D" w:rsidRPr="00E37160" w:rsidRDefault="00B17B7D" w:rsidP="00CC51A2">
      <w:pPr>
        <w:pStyle w:val="Styl6"/>
      </w:pPr>
      <w:bookmarkStart w:id="302" w:name="_Toc200089391"/>
      <w:r w:rsidRPr="00E37160">
        <w:t>II</w:t>
      </w:r>
      <w:r w:rsidR="00CB7FBC" w:rsidRPr="00E37160">
        <w:rPr>
          <w:lang w:val="pl-PL"/>
        </w:rPr>
        <w:t>I</w:t>
      </w:r>
      <w:r w:rsidRPr="00E37160">
        <w:t xml:space="preserve"> etap- ocena merytoryczna drugiego stopnia</w:t>
      </w:r>
      <w:bookmarkEnd w:id="302"/>
    </w:p>
    <w:p w14:paraId="7C347F98" w14:textId="06C7913B" w:rsidR="000B546D" w:rsidRPr="002D3B7D" w:rsidRDefault="000B546D" w:rsidP="002D3B7D">
      <w:pPr>
        <w:pStyle w:val="Akapitzlist"/>
        <w:numPr>
          <w:ilvl w:val="0"/>
          <w:numId w:val="85"/>
        </w:numPr>
        <w:ind w:left="0" w:firstLine="0"/>
        <w:rPr>
          <w:rFonts w:eastAsiaTheme="minorHAnsi"/>
        </w:rPr>
      </w:pPr>
      <w:r w:rsidRPr="008C3873">
        <w:rPr>
          <w:rFonts w:ascii="Arial" w:hAnsi="Arial" w:cs="Arial"/>
          <w:color w:val="000000"/>
          <w:sz w:val="22"/>
          <w:szCs w:val="22"/>
        </w:rPr>
        <w:t>Ocenie merytorycznej drugiego stopnia podlegają jedynie projekty, które spełniły kryteri</w:t>
      </w:r>
      <w:r w:rsidR="00894EEB" w:rsidRPr="008C3873">
        <w:rPr>
          <w:rFonts w:ascii="Arial" w:hAnsi="Arial" w:cs="Arial"/>
          <w:color w:val="000000"/>
          <w:sz w:val="22"/>
          <w:szCs w:val="22"/>
        </w:rPr>
        <w:t>um</w:t>
      </w:r>
      <w:r w:rsidRPr="008C3873">
        <w:rPr>
          <w:rFonts w:ascii="Arial" w:hAnsi="Arial" w:cs="Arial"/>
          <w:color w:val="000000"/>
          <w:sz w:val="22"/>
          <w:szCs w:val="22"/>
        </w:rPr>
        <w:t xml:space="preserve"> z</w:t>
      </w:r>
      <w:r w:rsidR="00C545B1" w:rsidRPr="008C3873">
        <w:rPr>
          <w:rFonts w:ascii="Arial" w:hAnsi="Arial" w:cs="Arial"/>
          <w:color w:val="000000"/>
          <w:sz w:val="22"/>
          <w:szCs w:val="22"/>
        </w:rPr>
        <w:t xml:space="preserve"> </w:t>
      </w:r>
      <w:r w:rsidRPr="008C3873">
        <w:rPr>
          <w:rFonts w:ascii="Arial" w:hAnsi="Arial" w:cs="Arial"/>
          <w:color w:val="000000"/>
          <w:sz w:val="22"/>
          <w:szCs w:val="22"/>
        </w:rPr>
        <w:t>pierwszego</w:t>
      </w:r>
      <w:r w:rsidR="00894EEB" w:rsidRPr="008C3873">
        <w:rPr>
          <w:rFonts w:ascii="Arial" w:hAnsi="Arial" w:cs="Arial"/>
          <w:color w:val="000000"/>
          <w:sz w:val="22"/>
          <w:szCs w:val="22"/>
        </w:rPr>
        <w:t xml:space="preserve"> etapu oceny, następnie spełniły wszystkie kryteria z drugiego</w:t>
      </w:r>
      <w:r w:rsidRPr="008C3873">
        <w:rPr>
          <w:rFonts w:ascii="Arial" w:hAnsi="Arial" w:cs="Arial"/>
          <w:color w:val="000000"/>
          <w:sz w:val="22"/>
          <w:szCs w:val="22"/>
        </w:rPr>
        <w:t xml:space="preserve"> etapu oceny wskazane w Regulaminie lub</w:t>
      </w:r>
      <w:r w:rsidRPr="008C3873">
        <w:rPr>
          <w:rFonts w:ascii="Arial" w:hAnsi="Arial" w:cs="Arial"/>
          <w:b/>
          <w:color w:val="000000"/>
          <w:sz w:val="22"/>
          <w:szCs w:val="22"/>
        </w:rPr>
        <w:t xml:space="preserve"> </w:t>
      </w:r>
      <w:r w:rsidRPr="008C3873">
        <w:rPr>
          <w:rFonts w:ascii="Arial" w:hAnsi="Arial" w:cs="Arial"/>
          <w:color w:val="000000"/>
          <w:sz w:val="22"/>
          <w:szCs w:val="22"/>
        </w:rPr>
        <w:t>zostały skierowane do uzupełnienia/poprawy zgodnie z</w:t>
      </w:r>
      <w:r w:rsidR="002D3B7D">
        <w:rPr>
          <w:rFonts w:ascii="Arial" w:hAnsi="Arial" w:cs="Arial"/>
          <w:color w:val="000000"/>
          <w:sz w:val="22"/>
          <w:szCs w:val="22"/>
          <w:lang w:val="pl-PL"/>
        </w:rPr>
        <w:t> </w:t>
      </w:r>
      <w:r w:rsidRPr="008C3873">
        <w:rPr>
          <w:rFonts w:ascii="Arial" w:hAnsi="Arial" w:cs="Arial"/>
          <w:color w:val="000000"/>
          <w:sz w:val="22"/>
          <w:szCs w:val="22"/>
        </w:rPr>
        <w:t xml:space="preserve">art. 55 ust.1 ustawy w zakresie </w:t>
      </w:r>
      <w:r w:rsidR="006404F2" w:rsidRPr="002D3B7D">
        <w:rPr>
          <w:rFonts w:ascii="Arial" w:hAnsi="Arial" w:cs="Arial"/>
          <w:color w:val="000000"/>
          <w:sz w:val="22"/>
          <w:szCs w:val="22"/>
        </w:rPr>
        <w:t xml:space="preserve">kryterium </w:t>
      </w:r>
      <w:r w:rsidR="000F2885" w:rsidRPr="002D3B7D">
        <w:rPr>
          <w:rFonts w:ascii="Arial" w:hAnsi="Arial" w:cs="Arial"/>
          <w:color w:val="000000"/>
          <w:sz w:val="22"/>
          <w:szCs w:val="22"/>
        </w:rPr>
        <w:t xml:space="preserve">wspólnego dopuszczalności </w:t>
      </w:r>
      <w:r w:rsidR="000F2885" w:rsidRPr="002D3B7D">
        <w:rPr>
          <w:rFonts w:ascii="Arial" w:hAnsi="Arial" w:cs="Arial"/>
          <w:b/>
          <w:bCs/>
          <w:sz w:val="22"/>
          <w:szCs w:val="22"/>
        </w:rPr>
        <w:t>Zgodność z</w:t>
      </w:r>
      <w:r w:rsidR="002D3B7D">
        <w:rPr>
          <w:rFonts w:ascii="Arial" w:hAnsi="Arial" w:cs="Arial"/>
          <w:b/>
          <w:bCs/>
          <w:sz w:val="22"/>
          <w:szCs w:val="22"/>
          <w:lang w:val="pl-PL"/>
        </w:rPr>
        <w:t> </w:t>
      </w:r>
      <w:r w:rsidR="000F2885" w:rsidRPr="002D3B7D">
        <w:rPr>
          <w:rFonts w:ascii="Arial" w:hAnsi="Arial" w:cs="Arial"/>
          <w:b/>
          <w:bCs/>
          <w:sz w:val="22"/>
          <w:szCs w:val="22"/>
        </w:rPr>
        <w:t xml:space="preserve">wymogami pomocy publicznej/de </w:t>
      </w:r>
      <w:proofErr w:type="spellStart"/>
      <w:r w:rsidR="000F2885" w:rsidRPr="002D3B7D">
        <w:rPr>
          <w:rFonts w:ascii="Arial" w:hAnsi="Arial" w:cs="Arial"/>
          <w:b/>
          <w:bCs/>
          <w:sz w:val="22"/>
          <w:szCs w:val="22"/>
        </w:rPr>
        <w:t>minimis</w:t>
      </w:r>
      <w:proofErr w:type="spellEnd"/>
      <w:r w:rsidR="000F2885" w:rsidRPr="002D3B7D">
        <w:rPr>
          <w:rFonts w:ascii="Arial" w:eastAsiaTheme="minorHAnsi" w:hAnsi="Arial" w:cs="Arial"/>
          <w:sz w:val="22"/>
          <w:szCs w:val="22"/>
        </w:rPr>
        <w:t xml:space="preserve"> </w:t>
      </w:r>
      <w:r w:rsidR="002D3B7D" w:rsidRPr="001B6156">
        <w:rPr>
          <w:rFonts w:ascii="Arial" w:eastAsiaTheme="minorHAnsi" w:hAnsi="Arial" w:cs="Arial"/>
          <w:sz w:val="22"/>
          <w:szCs w:val="22"/>
          <w:lang w:val="pl-PL"/>
        </w:rPr>
        <w:t>i/lub</w:t>
      </w:r>
      <w:r w:rsidR="002D3B7D" w:rsidRPr="001B6156">
        <w:rPr>
          <w:rFonts w:eastAsiaTheme="minorHAnsi"/>
          <w:lang w:val="pl-PL"/>
        </w:rPr>
        <w:t xml:space="preserve"> </w:t>
      </w:r>
      <w:r w:rsidRPr="001B6156">
        <w:rPr>
          <w:rFonts w:ascii="Arial" w:hAnsi="Arial" w:cs="Arial"/>
          <w:color w:val="000000"/>
          <w:sz w:val="22"/>
          <w:szCs w:val="22"/>
          <w:lang w:val="pl-PL"/>
        </w:rPr>
        <w:t>kryteriów</w:t>
      </w:r>
      <w:r w:rsidRPr="001B6156">
        <w:rPr>
          <w:rFonts w:ascii="Arial" w:hAnsi="Arial" w:cs="Arial"/>
          <w:sz w:val="22"/>
          <w:szCs w:val="22"/>
          <w:lang w:val="pl-PL"/>
        </w:rPr>
        <w:t xml:space="preserve"> specyficznych dopuszczalności, </w:t>
      </w:r>
      <w:r w:rsidRPr="00A6268B">
        <w:rPr>
          <w:rFonts w:ascii="Arial" w:hAnsi="Arial" w:cs="Arial"/>
          <w:sz w:val="22"/>
          <w:szCs w:val="22"/>
          <w:lang w:val="pl-PL"/>
        </w:rPr>
        <w:t>dla któr</w:t>
      </w:r>
      <w:r w:rsidRPr="001B6156">
        <w:rPr>
          <w:rFonts w:ascii="Arial" w:hAnsi="Arial" w:cs="Arial"/>
          <w:sz w:val="22"/>
          <w:szCs w:val="22"/>
          <w:lang w:val="pl-PL"/>
        </w:rPr>
        <w:t>ych</w:t>
      </w:r>
      <w:r w:rsidRPr="00A6268B">
        <w:rPr>
          <w:rFonts w:ascii="Arial" w:hAnsi="Arial" w:cs="Arial"/>
          <w:sz w:val="22"/>
          <w:szCs w:val="22"/>
          <w:lang w:val="pl-PL"/>
        </w:rPr>
        <w:t xml:space="preserve"> przewidziano taką możliwość na etapie nego</w:t>
      </w:r>
      <w:r w:rsidR="00684C97" w:rsidRPr="00A6268B">
        <w:rPr>
          <w:rFonts w:ascii="Arial" w:hAnsi="Arial" w:cs="Arial"/>
          <w:sz w:val="22"/>
          <w:szCs w:val="22"/>
          <w:lang w:val="pl-PL"/>
        </w:rPr>
        <w:t>c</w:t>
      </w:r>
      <w:r w:rsidRPr="00A6268B">
        <w:rPr>
          <w:rFonts w:ascii="Arial" w:hAnsi="Arial" w:cs="Arial"/>
          <w:sz w:val="22"/>
          <w:szCs w:val="22"/>
          <w:lang w:val="pl-PL"/>
        </w:rPr>
        <w:t>jacji</w:t>
      </w:r>
      <w:r w:rsidRPr="002D3B7D">
        <w:rPr>
          <w:rFonts w:ascii="Arial" w:hAnsi="Arial" w:cs="Arial"/>
          <w:sz w:val="22"/>
          <w:szCs w:val="22"/>
          <w:lang w:val="pl-PL"/>
        </w:rPr>
        <w:t>.</w:t>
      </w:r>
    </w:p>
    <w:p w14:paraId="050FDDB0" w14:textId="311B2C5F" w:rsidR="00AF1017" w:rsidRPr="00E37160" w:rsidRDefault="00B17B7D" w:rsidP="003A3602">
      <w:pPr>
        <w:pStyle w:val="Akapitzlist"/>
        <w:numPr>
          <w:ilvl w:val="0"/>
          <w:numId w:val="85"/>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rPr>
        <w:t xml:space="preserve">W ramach </w:t>
      </w:r>
      <w:r w:rsidRPr="00E37160">
        <w:rPr>
          <w:rFonts w:ascii="Arial" w:hAnsi="Arial" w:cs="Arial"/>
          <w:sz w:val="22"/>
          <w:szCs w:val="22"/>
          <w:lang w:val="pl-PL"/>
        </w:rPr>
        <w:t xml:space="preserve">oceny merytorycznej drugiego stopnia </w:t>
      </w:r>
      <w:r w:rsidRPr="00E37160">
        <w:rPr>
          <w:rFonts w:ascii="Arial" w:hAnsi="Arial" w:cs="Arial"/>
          <w:sz w:val="22"/>
          <w:szCs w:val="22"/>
        </w:rPr>
        <w:t xml:space="preserve"> dokonywana jest weryfikacja spełnienia przez projekt kryteriów </w:t>
      </w:r>
      <w:r w:rsidRPr="00E37160">
        <w:rPr>
          <w:rFonts w:ascii="Arial" w:hAnsi="Arial" w:cs="Arial"/>
          <w:sz w:val="22"/>
          <w:szCs w:val="22"/>
          <w:lang w:val="pl-PL"/>
        </w:rPr>
        <w:t>wspólnych jakościowych oraz kryteriów specyficznych jakościowych.</w:t>
      </w:r>
    </w:p>
    <w:p w14:paraId="4CB858F7" w14:textId="6C225B99" w:rsidR="000B546D" w:rsidRPr="00E37160" w:rsidRDefault="00B17B7D" w:rsidP="003A3602">
      <w:pPr>
        <w:pStyle w:val="Akapitzlist"/>
        <w:numPr>
          <w:ilvl w:val="0"/>
          <w:numId w:val="85"/>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rPr>
        <w:t>Ocen</w:t>
      </w:r>
      <w:r w:rsidR="00786831" w:rsidRPr="00E37160">
        <w:rPr>
          <w:rFonts w:ascii="Arial" w:hAnsi="Arial" w:cs="Arial"/>
          <w:sz w:val="22"/>
          <w:szCs w:val="22"/>
          <w:lang w:val="pl-PL"/>
        </w:rPr>
        <w:t>a</w:t>
      </w:r>
      <w:r w:rsidRPr="00E37160">
        <w:rPr>
          <w:rFonts w:ascii="Arial" w:hAnsi="Arial" w:cs="Arial"/>
          <w:sz w:val="22"/>
          <w:szCs w:val="22"/>
        </w:rPr>
        <w:t xml:space="preserve"> spełniania przez dany projekt </w:t>
      </w:r>
      <w:r w:rsidR="00786831" w:rsidRPr="00E37160">
        <w:rPr>
          <w:rFonts w:ascii="Arial" w:hAnsi="Arial" w:cs="Arial"/>
          <w:sz w:val="22"/>
          <w:szCs w:val="22"/>
          <w:lang w:val="pl-PL"/>
        </w:rPr>
        <w:t>ww.</w:t>
      </w:r>
      <w:r w:rsidR="00A720BB">
        <w:rPr>
          <w:rFonts w:ascii="Arial" w:hAnsi="Arial" w:cs="Arial"/>
          <w:sz w:val="22"/>
          <w:szCs w:val="22"/>
          <w:lang w:val="pl-PL"/>
        </w:rPr>
        <w:t xml:space="preserve"> </w:t>
      </w:r>
      <w:r w:rsidRPr="00E37160">
        <w:rPr>
          <w:rFonts w:ascii="Arial" w:hAnsi="Arial" w:cs="Arial"/>
          <w:sz w:val="22"/>
          <w:szCs w:val="22"/>
        </w:rPr>
        <w:t xml:space="preserve">kryteriów wyboru projektów, </w:t>
      </w:r>
      <w:r w:rsidRPr="00E37160">
        <w:rPr>
          <w:rFonts w:ascii="Arial" w:hAnsi="Arial" w:cs="Arial"/>
          <w:sz w:val="22"/>
          <w:szCs w:val="22"/>
          <w:lang w:val="pl-PL"/>
        </w:rPr>
        <w:t xml:space="preserve">dokonywana jest </w:t>
      </w:r>
      <w:r w:rsidR="000040A8" w:rsidRPr="00E37160">
        <w:rPr>
          <w:rFonts w:ascii="Arial" w:hAnsi="Arial" w:cs="Arial"/>
          <w:sz w:val="22"/>
          <w:szCs w:val="22"/>
          <w:lang w:val="pl-PL"/>
        </w:rPr>
        <w:t xml:space="preserve">za pomocą </w:t>
      </w:r>
      <w:r w:rsidR="00DB2CB3" w:rsidRPr="00E37160">
        <w:rPr>
          <w:rFonts w:ascii="Arial" w:hAnsi="Arial" w:cs="Arial"/>
          <w:sz w:val="22"/>
          <w:szCs w:val="22"/>
          <w:lang w:val="pl-PL"/>
        </w:rPr>
        <w:t>K</w:t>
      </w:r>
      <w:r w:rsidRPr="00E37160">
        <w:rPr>
          <w:rFonts w:ascii="Arial" w:hAnsi="Arial" w:cs="Arial"/>
          <w:sz w:val="22"/>
          <w:szCs w:val="22"/>
          <w:lang w:val="pl-PL"/>
        </w:rPr>
        <w:t xml:space="preserve">arty oceny </w:t>
      </w:r>
      <w:r w:rsidR="000A1CFA" w:rsidRPr="00E37160">
        <w:rPr>
          <w:rFonts w:ascii="Arial" w:hAnsi="Arial" w:cs="Arial"/>
          <w:sz w:val="22"/>
          <w:szCs w:val="22"/>
          <w:lang w:val="pl-PL"/>
        </w:rPr>
        <w:t xml:space="preserve">merytorycznej drugiego stopnia </w:t>
      </w:r>
      <w:r w:rsidRPr="00E37160">
        <w:rPr>
          <w:rFonts w:ascii="Arial" w:hAnsi="Arial" w:cs="Arial"/>
          <w:sz w:val="22"/>
          <w:szCs w:val="22"/>
          <w:lang w:val="pl-PL"/>
        </w:rPr>
        <w:t xml:space="preserve">wniosku o dofinansowanie </w:t>
      </w:r>
      <w:r w:rsidRPr="00E37160">
        <w:rPr>
          <w:rFonts w:ascii="Arial" w:hAnsi="Arial" w:cs="Arial"/>
          <w:sz w:val="22"/>
          <w:szCs w:val="22"/>
          <w:lang w:val="pl-PL"/>
        </w:rPr>
        <w:lastRenderedPageBreak/>
        <w:t xml:space="preserve">projektu w postępowaniu konkurencyjnym </w:t>
      </w:r>
      <w:r w:rsidRPr="00E37160">
        <w:rPr>
          <w:rFonts w:ascii="Arial" w:hAnsi="Arial" w:cs="Arial"/>
          <w:sz w:val="22"/>
          <w:szCs w:val="22"/>
        </w:rPr>
        <w:t xml:space="preserve"> w ramach</w:t>
      </w:r>
      <w:r w:rsidRPr="00E37160">
        <w:rPr>
          <w:rFonts w:ascii="Arial" w:hAnsi="Arial" w:cs="Arial"/>
          <w:sz w:val="22"/>
          <w:szCs w:val="22"/>
          <w:lang w:val="pl-PL"/>
        </w:rPr>
        <w:t xml:space="preserve"> FEPZ</w:t>
      </w:r>
      <w:r w:rsidRPr="00E37160">
        <w:rPr>
          <w:rFonts w:ascii="Arial" w:hAnsi="Arial" w:cs="Arial"/>
          <w:sz w:val="22"/>
          <w:szCs w:val="22"/>
        </w:rPr>
        <w:t xml:space="preserve">  20</w:t>
      </w:r>
      <w:r w:rsidRPr="00E37160">
        <w:rPr>
          <w:rFonts w:ascii="Arial" w:hAnsi="Arial" w:cs="Arial"/>
          <w:sz w:val="22"/>
          <w:szCs w:val="22"/>
          <w:lang w:val="pl-PL"/>
        </w:rPr>
        <w:t>21</w:t>
      </w:r>
      <w:r w:rsidRPr="00E37160">
        <w:rPr>
          <w:rFonts w:ascii="Arial" w:hAnsi="Arial" w:cs="Arial"/>
          <w:sz w:val="22"/>
          <w:szCs w:val="22"/>
        </w:rPr>
        <w:t>-202</w:t>
      </w:r>
      <w:r w:rsidRPr="00E37160">
        <w:rPr>
          <w:rFonts w:ascii="Arial" w:hAnsi="Arial" w:cs="Arial"/>
          <w:sz w:val="22"/>
          <w:szCs w:val="22"/>
          <w:lang w:val="pl-PL"/>
        </w:rPr>
        <w:t>7</w:t>
      </w:r>
      <w:r w:rsidR="000040A8" w:rsidRPr="00E37160">
        <w:rPr>
          <w:rFonts w:ascii="Arial" w:hAnsi="Arial" w:cs="Arial"/>
          <w:sz w:val="22"/>
          <w:szCs w:val="22"/>
          <w:lang w:val="pl-PL"/>
        </w:rPr>
        <w:t xml:space="preserve">, której wzór </w:t>
      </w:r>
      <w:r w:rsidRPr="00E37160">
        <w:rPr>
          <w:rFonts w:ascii="Arial" w:hAnsi="Arial" w:cs="Arial"/>
          <w:sz w:val="22"/>
          <w:szCs w:val="22"/>
        </w:rPr>
        <w:t xml:space="preserve">stanowi załącznik nr </w:t>
      </w:r>
      <w:r w:rsidR="001B6156">
        <w:rPr>
          <w:rFonts w:ascii="Arial" w:hAnsi="Arial" w:cs="Arial"/>
          <w:sz w:val="22"/>
          <w:szCs w:val="22"/>
        </w:rPr>
        <w:t>7.7</w:t>
      </w:r>
      <w:r w:rsidR="00A720BB">
        <w:rPr>
          <w:rFonts w:ascii="Arial" w:hAnsi="Arial" w:cs="Arial"/>
          <w:sz w:val="22"/>
          <w:szCs w:val="22"/>
          <w:lang w:val="pl-PL"/>
        </w:rPr>
        <w:t xml:space="preserve"> </w:t>
      </w:r>
      <w:r w:rsidRPr="00E37160">
        <w:rPr>
          <w:rFonts w:ascii="Arial" w:hAnsi="Arial" w:cs="Arial"/>
          <w:sz w:val="22"/>
          <w:szCs w:val="22"/>
        </w:rPr>
        <w:t>do</w:t>
      </w:r>
      <w:r w:rsidRPr="00E37160">
        <w:rPr>
          <w:rFonts w:ascii="Arial" w:hAnsi="Arial" w:cs="Arial"/>
          <w:sz w:val="22"/>
          <w:szCs w:val="22"/>
          <w:lang w:val="pl-PL"/>
        </w:rPr>
        <w:t xml:space="preserve"> </w:t>
      </w:r>
      <w:r w:rsidRPr="00E37160">
        <w:rPr>
          <w:rFonts w:ascii="Arial" w:hAnsi="Arial" w:cs="Arial"/>
          <w:sz w:val="22"/>
          <w:szCs w:val="22"/>
        </w:rPr>
        <w:t>niniejszego Regulaminu.</w:t>
      </w:r>
    </w:p>
    <w:p w14:paraId="5739E621" w14:textId="11D6AAB6" w:rsidR="00DD6B75" w:rsidRPr="00E37160" w:rsidRDefault="00B17B7D" w:rsidP="003A3602">
      <w:pPr>
        <w:pStyle w:val="Akapitzlist"/>
        <w:numPr>
          <w:ilvl w:val="0"/>
          <w:numId w:val="85"/>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Ocena </w:t>
      </w:r>
      <w:r w:rsidRPr="00E37160">
        <w:rPr>
          <w:rFonts w:ascii="Arial" w:hAnsi="Arial"/>
          <w:b/>
          <w:sz w:val="22"/>
        </w:rPr>
        <w:t xml:space="preserve">kryteriów </w:t>
      </w:r>
      <w:r w:rsidRPr="00E37160">
        <w:rPr>
          <w:rFonts w:ascii="Arial" w:hAnsi="Arial"/>
          <w:b/>
          <w:sz w:val="22"/>
          <w:lang w:val="pl-PL"/>
        </w:rPr>
        <w:t xml:space="preserve">wspólnych </w:t>
      </w:r>
      <w:r w:rsidRPr="00E37160">
        <w:rPr>
          <w:rFonts w:ascii="Arial" w:hAnsi="Arial"/>
          <w:b/>
          <w:sz w:val="22"/>
        </w:rPr>
        <w:t>jakośc</w:t>
      </w:r>
      <w:r w:rsidRPr="00E37160">
        <w:rPr>
          <w:rFonts w:ascii="Arial" w:hAnsi="Arial"/>
          <w:b/>
          <w:sz w:val="22"/>
          <w:lang w:val="pl-PL"/>
        </w:rPr>
        <w:t>iowych</w:t>
      </w:r>
      <w:r w:rsidRPr="00E37160">
        <w:rPr>
          <w:rFonts w:ascii="Arial" w:hAnsi="Arial"/>
          <w:sz w:val="22"/>
        </w:rPr>
        <w:t xml:space="preserve"> podleg</w:t>
      </w:r>
      <w:r w:rsidRPr="00E37160">
        <w:rPr>
          <w:rFonts w:ascii="Arial" w:hAnsi="Arial"/>
          <w:sz w:val="22"/>
          <w:lang w:val="pl-PL"/>
        </w:rPr>
        <w:t>a</w:t>
      </w:r>
      <w:r w:rsidRPr="00E37160">
        <w:rPr>
          <w:rFonts w:ascii="Arial" w:hAnsi="Arial"/>
          <w:sz w:val="22"/>
        </w:rPr>
        <w:t xml:space="preserve"> </w:t>
      </w:r>
      <w:r w:rsidRPr="00E37160">
        <w:rPr>
          <w:rFonts w:ascii="Arial" w:hAnsi="Arial"/>
          <w:sz w:val="22"/>
          <w:lang w:val="pl-PL"/>
        </w:rPr>
        <w:t xml:space="preserve">na </w:t>
      </w:r>
      <w:r w:rsidRPr="00E37160">
        <w:rPr>
          <w:rFonts w:ascii="Arial" w:hAnsi="Arial" w:cs="Arial"/>
          <w:sz w:val="22"/>
          <w:szCs w:val="22"/>
        </w:rPr>
        <w:t>przyznaniu określonej liczby punktów w ramach danego kryterium.</w:t>
      </w:r>
      <w:r w:rsidR="001F30E7" w:rsidRPr="00E37160">
        <w:rPr>
          <w:rFonts w:ascii="Arial" w:hAnsi="Arial" w:cs="Arial"/>
          <w:sz w:val="22"/>
          <w:szCs w:val="22"/>
          <w:lang w:val="pl-PL"/>
        </w:rPr>
        <w:t xml:space="preserve"> </w:t>
      </w:r>
      <w:r w:rsidR="00786831" w:rsidRPr="00E37160">
        <w:rPr>
          <w:rFonts w:ascii="Arial" w:hAnsi="Arial" w:cs="Arial"/>
          <w:sz w:val="22"/>
          <w:szCs w:val="22"/>
          <w:lang w:val="pl-PL"/>
        </w:rPr>
        <w:t>Projekt spełnia kryterium kiedy zostanie przyznane projektowi w zakresie kryterium minimum 60% maksymalnej liczby przypisanych mu punktów.</w:t>
      </w:r>
      <w:r w:rsidRPr="00E37160">
        <w:rPr>
          <w:rFonts w:ascii="Arial" w:hAnsi="Arial" w:cs="Arial"/>
          <w:sz w:val="22"/>
          <w:szCs w:val="22"/>
        </w:rPr>
        <w:t xml:space="preserve"> Nie</w:t>
      </w:r>
      <w:r w:rsidR="00786831" w:rsidRPr="00E37160">
        <w:rPr>
          <w:rFonts w:ascii="Arial" w:hAnsi="Arial" w:cs="Arial"/>
          <w:sz w:val="22"/>
          <w:szCs w:val="22"/>
          <w:lang w:val="pl-PL"/>
        </w:rPr>
        <w:t>uzyskanie</w:t>
      </w:r>
      <w:r w:rsidRPr="00E37160">
        <w:rPr>
          <w:rFonts w:ascii="Arial" w:hAnsi="Arial" w:cs="Arial"/>
          <w:sz w:val="22"/>
          <w:szCs w:val="22"/>
        </w:rPr>
        <w:t xml:space="preserve"> minimum punktowego</w:t>
      </w:r>
      <w:r w:rsidRPr="00E37160">
        <w:rPr>
          <w:rFonts w:ascii="Arial" w:hAnsi="Arial" w:cs="Arial"/>
          <w:bCs/>
          <w:sz w:val="22"/>
          <w:szCs w:val="22"/>
        </w:rPr>
        <w:t xml:space="preserve"> skutkuje</w:t>
      </w:r>
      <w:r w:rsidR="00786831" w:rsidRPr="00E37160">
        <w:rPr>
          <w:rFonts w:ascii="Arial" w:hAnsi="Arial" w:cs="Arial"/>
          <w:bCs/>
          <w:sz w:val="22"/>
          <w:szCs w:val="22"/>
          <w:lang w:val="pl-PL"/>
        </w:rPr>
        <w:t xml:space="preserve"> niespełnieniem kryterium i tym samym</w:t>
      </w:r>
      <w:r w:rsidRPr="00E37160">
        <w:rPr>
          <w:rFonts w:ascii="Arial" w:hAnsi="Arial" w:cs="Arial"/>
          <w:bCs/>
          <w:sz w:val="22"/>
          <w:szCs w:val="22"/>
        </w:rPr>
        <w:t xml:space="preserve"> uzyskaniem negatywnej oceny przez projekt w rozumieniu art. 5</w:t>
      </w:r>
      <w:r w:rsidRPr="00E37160">
        <w:rPr>
          <w:rFonts w:ascii="Arial" w:hAnsi="Arial" w:cs="Arial"/>
          <w:bCs/>
          <w:sz w:val="22"/>
          <w:szCs w:val="22"/>
          <w:lang w:val="pl-PL"/>
        </w:rPr>
        <w:t>6</w:t>
      </w:r>
      <w:r w:rsidRPr="00E37160">
        <w:rPr>
          <w:rFonts w:ascii="Arial" w:hAnsi="Arial" w:cs="Arial"/>
          <w:bCs/>
          <w:sz w:val="22"/>
          <w:szCs w:val="22"/>
        </w:rPr>
        <w:t xml:space="preserve"> ust. </w:t>
      </w:r>
      <w:r w:rsidRPr="00E37160">
        <w:rPr>
          <w:rFonts w:ascii="Arial" w:hAnsi="Arial" w:cs="Arial"/>
          <w:bCs/>
          <w:sz w:val="22"/>
          <w:szCs w:val="22"/>
          <w:lang w:val="pl-PL"/>
        </w:rPr>
        <w:t>5</w:t>
      </w:r>
      <w:r w:rsidRPr="00E37160">
        <w:rPr>
          <w:rFonts w:ascii="Arial" w:hAnsi="Arial" w:cs="Arial"/>
          <w:bCs/>
          <w:sz w:val="22"/>
          <w:szCs w:val="22"/>
        </w:rPr>
        <w:t xml:space="preserve"> ustawy (jest odrzucany z dalszego postępowania</w:t>
      </w:r>
      <w:r w:rsidRPr="00E37160">
        <w:rPr>
          <w:rFonts w:ascii="Arial" w:hAnsi="Arial" w:cs="Arial"/>
          <w:bCs/>
          <w:sz w:val="22"/>
          <w:szCs w:val="22"/>
          <w:lang w:val="pl-PL"/>
        </w:rPr>
        <w:t>)</w:t>
      </w:r>
      <w:r w:rsidRPr="00E37160">
        <w:rPr>
          <w:rFonts w:ascii="Arial" w:hAnsi="Arial" w:cs="Arial"/>
          <w:bCs/>
          <w:sz w:val="22"/>
          <w:szCs w:val="22"/>
        </w:rPr>
        <w:t>,</w:t>
      </w:r>
      <w:r w:rsidRPr="00E37160">
        <w:rPr>
          <w:rFonts w:ascii="Arial" w:hAnsi="Arial" w:cs="Arial"/>
          <w:sz w:val="22"/>
          <w:szCs w:val="22"/>
        </w:rPr>
        <w:t xml:space="preserve"> o czym Wnioskodawca zostanie poinformowany pismem.</w:t>
      </w:r>
      <w:r w:rsidR="006503CF" w:rsidRPr="00E37160">
        <w:rPr>
          <w:rFonts w:ascii="Arial" w:hAnsi="Arial" w:cs="Arial"/>
          <w:sz w:val="22"/>
          <w:szCs w:val="22"/>
          <w:lang w:val="pl-PL"/>
        </w:rPr>
        <w:t xml:space="preserve"> Kryteria mają charakter obligatoryjny tj. ich spełnianie jest obowiązkowe dla udziału projektu w dalszym postępowaniu (etap I</w:t>
      </w:r>
      <w:r w:rsidR="002F64AA" w:rsidRPr="00E37160">
        <w:rPr>
          <w:rFonts w:ascii="Arial" w:hAnsi="Arial" w:cs="Arial"/>
          <w:sz w:val="22"/>
          <w:szCs w:val="22"/>
          <w:lang w:val="pl-PL"/>
        </w:rPr>
        <w:t>V</w:t>
      </w:r>
      <w:r w:rsidR="008B2606" w:rsidRPr="00E37160">
        <w:rPr>
          <w:rFonts w:ascii="Arial" w:hAnsi="Arial" w:cs="Arial"/>
          <w:sz w:val="22"/>
          <w:szCs w:val="22"/>
          <w:lang w:val="pl-PL"/>
        </w:rPr>
        <w:t xml:space="preserve"> - jeśli dotyczy </w:t>
      </w:r>
      <w:r w:rsidR="00C91D12" w:rsidRPr="00E37160">
        <w:rPr>
          <w:rFonts w:ascii="Arial" w:hAnsi="Arial" w:cs="Arial"/>
          <w:sz w:val="22"/>
          <w:szCs w:val="22"/>
          <w:lang w:val="pl-PL"/>
        </w:rPr>
        <w:t xml:space="preserve">W przypadku spełnienia wszystkich kryteriów </w:t>
      </w:r>
      <w:r w:rsidR="00024EDA" w:rsidRPr="00E37160">
        <w:rPr>
          <w:rFonts w:ascii="Arial" w:hAnsi="Arial" w:cs="Arial"/>
          <w:sz w:val="22"/>
          <w:szCs w:val="22"/>
          <w:lang w:val="pl-PL"/>
        </w:rPr>
        <w:t>wspólnych</w:t>
      </w:r>
      <w:r w:rsidR="00C91D12" w:rsidRPr="00E37160">
        <w:rPr>
          <w:rFonts w:ascii="Arial" w:hAnsi="Arial" w:cs="Arial"/>
          <w:sz w:val="22"/>
          <w:szCs w:val="22"/>
          <w:lang w:val="pl-PL"/>
        </w:rPr>
        <w:t xml:space="preserve"> jakościowych, KOP może wskazać dodatkowe warunki negocjacyjne związane z tą oceną.</w:t>
      </w:r>
    </w:p>
    <w:p w14:paraId="633E5721" w14:textId="77777777" w:rsidR="00DD6B75" w:rsidRPr="00E37160" w:rsidRDefault="00DD6B75" w:rsidP="00DD6B75">
      <w:pPr>
        <w:autoSpaceDE w:val="0"/>
        <w:autoSpaceDN w:val="0"/>
        <w:adjustRightInd w:val="0"/>
        <w:spacing w:before="120" w:after="120" w:line="271" w:lineRule="auto"/>
        <w:rPr>
          <w:rFonts w:ascii="Arial" w:hAnsi="Arial" w:cs="Arial"/>
          <w:b/>
          <w:sz w:val="22"/>
          <w:szCs w:val="22"/>
        </w:rPr>
      </w:pPr>
      <w:r w:rsidRPr="00E37160">
        <w:rPr>
          <w:rFonts w:ascii="Arial" w:hAnsi="Arial" w:cs="Arial"/>
          <w:b/>
          <w:sz w:val="22"/>
          <w:szCs w:val="22"/>
        </w:rPr>
        <w:t>WAŻNE! W związku z dużą rozpi</w:t>
      </w:r>
      <w:r w:rsidR="00C545B1" w:rsidRPr="00E37160">
        <w:rPr>
          <w:rFonts w:ascii="Arial" w:hAnsi="Arial" w:cs="Arial"/>
          <w:b/>
          <w:sz w:val="22"/>
          <w:szCs w:val="22"/>
        </w:rPr>
        <w:t>ę</w:t>
      </w:r>
      <w:r w:rsidRPr="00E37160">
        <w:rPr>
          <w:rFonts w:ascii="Arial" w:hAnsi="Arial" w:cs="Arial"/>
          <w:b/>
          <w:sz w:val="22"/>
          <w:szCs w:val="22"/>
        </w:rPr>
        <w:t>tością punktów przypisanych poszczególnym kryteriom</w:t>
      </w:r>
      <w:r w:rsidR="00C545B1" w:rsidRPr="00E37160">
        <w:rPr>
          <w:rFonts w:ascii="Arial" w:hAnsi="Arial" w:cs="Arial"/>
          <w:b/>
          <w:sz w:val="22"/>
          <w:szCs w:val="22"/>
        </w:rPr>
        <w:t>,</w:t>
      </w:r>
      <w:r w:rsidRPr="00E37160">
        <w:rPr>
          <w:rFonts w:ascii="Arial" w:hAnsi="Arial" w:cs="Arial"/>
          <w:b/>
          <w:sz w:val="22"/>
          <w:szCs w:val="22"/>
        </w:rPr>
        <w:t xml:space="preserve"> ION w Karcie oceny merytorycznej drugiego stopnia wniosku o dofinansowanie projektu w postępowaniu konkurencyjnym w ramach FEPZ 2021-2027 wskazał precy</w:t>
      </w:r>
      <w:r w:rsidR="00B7069C" w:rsidRPr="00E37160">
        <w:rPr>
          <w:rFonts w:ascii="Arial" w:hAnsi="Arial" w:cs="Arial"/>
          <w:b/>
          <w:sz w:val="22"/>
          <w:szCs w:val="22"/>
        </w:rPr>
        <w:t>z</w:t>
      </w:r>
      <w:r w:rsidRPr="00E37160">
        <w:rPr>
          <w:rFonts w:ascii="Arial" w:hAnsi="Arial" w:cs="Arial"/>
          <w:b/>
          <w:sz w:val="22"/>
          <w:szCs w:val="22"/>
        </w:rPr>
        <w:t>yjną punktację w poszczególnych zakresach definicji kryteriów („podpunkty”).</w:t>
      </w:r>
    </w:p>
    <w:p w14:paraId="69A17057" w14:textId="77777777" w:rsidR="008B2606" w:rsidRPr="00E37160" w:rsidRDefault="008B2606" w:rsidP="003A3602">
      <w:pPr>
        <w:pStyle w:val="Akapitzlist"/>
        <w:numPr>
          <w:ilvl w:val="0"/>
          <w:numId w:val="85"/>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 </w:t>
      </w:r>
      <w:r w:rsidRPr="00E37160">
        <w:rPr>
          <w:rFonts w:ascii="Arial" w:hAnsi="Arial" w:cs="Arial"/>
          <w:sz w:val="22"/>
          <w:szCs w:val="22"/>
        </w:rPr>
        <w:t xml:space="preserve"> </w:t>
      </w:r>
      <w:r w:rsidR="006503CF" w:rsidRPr="00E37160">
        <w:rPr>
          <w:rFonts w:ascii="Arial" w:hAnsi="Arial" w:cs="Arial"/>
          <w:sz w:val="22"/>
          <w:szCs w:val="22"/>
          <w:lang w:val="pl-PL"/>
        </w:rPr>
        <w:t xml:space="preserve"> </w:t>
      </w:r>
      <w:r w:rsidR="00B17B7D" w:rsidRPr="00E37160">
        <w:rPr>
          <w:rFonts w:ascii="Arial" w:hAnsi="Arial" w:cs="Arial"/>
          <w:sz w:val="22"/>
          <w:szCs w:val="22"/>
        </w:rPr>
        <w:t xml:space="preserve"> </w:t>
      </w:r>
      <w:r w:rsidRPr="00E37160">
        <w:rPr>
          <w:rFonts w:ascii="Arial" w:hAnsi="Arial" w:cs="Arial"/>
          <w:sz w:val="22"/>
          <w:szCs w:val="22"/>
        </w:rPr>
        <w:t>W przypadku dwóch lub więcej projektów o równej ogólnej liczbie punktów, wyższe miejsce na liście rankingowej otrzyma ten projekt, który uzyskał kolejno wyższą liczbę punktów w następujących kryteriach</w:t>
      </w:r>
      <w:r w:rsidRPr="00E37160">
        <w:rPr>
          <w:rFonts w:ascii="Arial" w:hAnsi="Arial" w:cs="Arial"/>
          <w:sz w:val="22"/>
          <w:szCs w:val="22"/>
          <w:lang w:val="pl-PL"/>
        </w:rPr>
        <w:t xml:space="preserve"> rozstrzygających</w:t>
      </w:r>
      <w:r w:rsidRPr="00E37160">
        <w:rPr>
          <w:rFonts w:ascii="Arial" w:hAnsi="Arial" w:cs="Arial"/>
          <w:sz w:val="22"/>
          <w:szCs w:val="22"/>
        </w:rPr>
        <w:t>:</w:t>
      </w:r>
    </w:p>
    <w:p w14:paraId="715FB443" w14:textId="77777777" w:rsidR="008B2606" w:rsidRPr="00E37160" w:rsidRDefault="008B2606" w:rsidP="000B546D">
      <w:pPr>
        <w:autoSpaceDE w:val="0"/>
        <w:autoSpaceDN w:val="0"/>
        <w:adjustRightInd w:val="0"/>
        <w:spacing w:line="360" w:lineRule="auto"/>
        <w:rPr>
          <w:rFonts w:ascii="Arial" w:hAnsi="Arial" w:cs="Arial"/>
          <w:sz w:val="22"/>
          <w:szCs w:val="22"/>
        </w:rPr>
      </w:pPr>
      <w:r w:rsidRPr="00E37160">
        <w:rPr>
          <w:rFonts w:ascii="Arial" w:eastAsia="Arial Unicode MS" w:hAnsi="Arial" w:cs="Arial"/>
          <w:sz w:val="22"/>
          <w:szCs w:val="22"/>
        </w:rPr>
        <w:t xml:space="preserve">- Uzasadnienie potrzeby realizacji </w:t>
      </w:r>
      <w:r w:rsidRPr="00E37160">
        <w:rPr>
          <w:rFonts w:ascii="Arial" w:hAnsi="Arial" w:cs="Arial"/>
          <w:sz w:val="22"/>
          <w:szCs w:val="22"/>
        </w:rPr>
        <w:t xml:space="preserve">projektu, </w:t>
      </w:r>
    </w:p>
    <w:p w14:paraId="7F935570" w14:textId="77777777" w:rsidR="008B2606" w:rsidRPr="00E37160" w:rsidRDefault="008B2606" w:rsidP="000B546D">
      <w:pPr>
        <w:autoSpaceDE w:val="0"/>
        <w:autoSpaceDN w:val="0"/>
        <w:adjustRightInd w:val="0"/>
        <w:spacing w:line="360" w:lineRule="auto"/>
        <w:rPr>
          <w:rFonts w:ascii="Arial" w:hAnsi="Arial" w:cs="Arial"/>
          <w:sz w:val="22"/>
          <w:szCs w:val="22"/>
        </w:rPr>
      </w:pPr>
      <w:r w:rsidRPr="00E37160">
        <w:rPr>
          <w:rFonts w:ascii="Arial" w:hAnsi="Arial" w:cs="Arial"/>
          <w:sz w:val="22"/>
          <w:szCs w:val="22"/>
        </w:rPr>
        <w:t>- Trafność doboru i spójność zadań,</w:t>
      </w:r>
    </w:p>
    <w:p w14:paraId="5241A77E" w14:textId="77777777" w:rsidR="008B2606" w:rsidRPr="00E37160" w:rsidRDefault="008B2606" w:rsidP="000B546D">
      <w:pPr>
        <w:autoSpaceDE w:val="0"/>
        <w:autoSpaceDN w:val="0"/>
        <w:adjustRightInd w:val="0"/>
        <w:spacing w:line="360" w:lineRule="auto"/>
        <w:rPr>
          <w:rFonts w:ascii="Arial" w:hAnsi="Arial" w:cs="Arial"/>
          <w:sz w:val="22"/>
          <w:szCs w:val="22"/>
        </w:rPr>
      </w:pPr>
      <w:r w:rsidRPr="00E37160">
        <w:rPr>
          <w:rFonts w:ascii="Arial" w:hAnsi="Arial" w:cs="Arial"/>
          <w:sz w:val="22"/>
          <w:szCs w:val="22"/>
        </w:rPr>
        <w:t>- Adekwatność doboru grupy docelowej,</w:t>
      </w:r>
    </w:p>
    <w:p w14:paraId="3BC365B7" w14:textId="77777777" w:rsidR="008B2606" w:rsidRPr="00E37160" w:rsidRDefault="008B2606" w:rsidP="000B546D">
      <w:pPr>
        <w:autoSpaceDE w:val="0"/>
        <w:autoSpaceDN w:val="0"/>
        <w:adjustRightInd w:val="0"/>
        <w:spacing w:line="360" w:lineRule="auto"/>
        <w:rPr>
          <w:rFonts w:ascii="Arial" w:hAnsi="Arial" w:cs="Arial"/>
          <w:sz w:val="22"/>
          <w:szCs w:val="22"/>
        </w:rPr>
      </w:pPr>
      <w:r w:rsidRPr="00E37160">
        <w:rPr>
          <w:rFonts w:ascii="Arial" w:hAnsi="Arial" w:cs="Arial"/>
          <w:sz w:val="22"/>
          <w:szCs w:val="22"/>
        </w:rPr>
        <w:t>- Doświadczenie wnioskodawcy i partnerów (jeśli dotyczy),</w:t>
      </w:r>
    </w:p>
    <w:p w14:paraId="5221E842" w14:textId="77777777" w:rsidR="008B2606" w:rsidRPr="00E37160" w:rsidRDefault="008B2606" w:rsidP="000B546D">
      <w:pPr>
        <w:autoSpaceDE w:val="0"/>
        <w:autoSpaceDN w:val="0"/>
        <w:spacing w:line="360" w:lineRule="auto"/>
        <w:rPr>
          <w:rFonts w:ascii="Arial" w:eastAsia="Arial Unicode MS" w:hAnsi="Arial" w:cs="Arial"/>
          <w:sz w:val="22"/>
          <w:szCs w:val="22"/>
        </w:rPr>
      </w:pPr>
      <w:r w:rsidRPr="00E37160">
        <w:rPr>
          <w:rFonts w:ascii="Arial" w:eastAsia="Arial Unicode MS" w:hAnsi="Arial" w:cs="Arial"/>
          <w:sz w:val="22"/>
          <w:szCs w:val="22"/>
        </w:rPr>
        <w:t xml:space="preserve">- </w:t>
      </w:r>
      <w:r w:rsidR="00FB50A3" w:rsidRPr="00E37160">
        <w:rPr>
          <w:rFonts w:ascii="Arial" w:eastAsia="Arial Unicode MS" w:hAnsi="Arial" w:cs="Arial"/>
          <w:sz w:val="22"/>
          <w:szCs w:val="22"/>
        </w:rPr>
        <w:t>Budżet projektu</w:t>
      </w:r>
      <w:r w:rsidRPr="00E37160">
        <w:rPr>
          <w:rFonts w:ascii="Arial" w:eastAsia="Arial Unicode MS" w:hAnsi="Arial" w:cs="Arial"/>
          <w:sz w:val="22"/>
          <w:szCs w:val="22"/>
        </w:rPr>
        <w:t>,</w:t>
      </w:r>
    </w:p>
    <w:p w14:paraId="79D81074" w14:textId="77777777" w:rsidR="008B2606" w:rsidRPr="00E37160" w:rsidRDefault="008B2606" w:rsidP="00C919C5">
      <w:pPr>
        <w:autoSpaceDE w:val="0"/>
        <w:autoSpaceDN w:val="0"/>
        <w:spacing w:line="360" w:lineRule="auto"/>
        <w:rPr>
          <w:rFonts w:eastAsia="Arial Unicode MS"/>
        </w:rPr>
      </w:pPr>
      <w:r w:rsidRPr="00E37160">
        <w:rPr>
          <w:rFonts w:ascii="Arial" w:hAnsi="Arial" w:cs="Arial"/>
          <w:sz w:val="22"/>
          <w:szCs w:val="22"/>
        </w:rPr>
        <w:t xml:space="preserve">- </w:t>
      </w:r>
      <w:r w:rsidR="00F50579" w:rsidRPr="00E37160">
        <w:rPr>
          <w:rFonts w:ascii="Arial" w:hAnsi="Arial" w:cs="Arial"/>
          <w:sz w:val="22"/>
          <w:szCs w:val="22"/>
        </w:rPr>
        <w:t>Zaplecze realizacji projektu</w:t>
      </w:r>
      <w:r w:rsidRPr="00E37160">
        <w:rPr>
          <w:rFonts w:eastAsia="Arial Unicode MS"/>
        </w:rPr>
        <w:t>.</w:t>
      </w:r>
    </w:p>
    <w:p w14:paraId="70FC223B" w14:textId="77777777" w:rsidR="00DD6B75" w:rsidRPr="00E37160" w:rsidRDefault="00DD6B75" w:rsidP="000B546D">
      <w:pPr>
        <w:pStyle w:val="Akapitzlist"/>
        <w:autoSpaceDE w:val="0"/>
        <w:autoSpaceDN w:val="0"/>
        <w:adjustRightInd w:val="0"/>
        <w:spacing w:before="120" w:after="120" w:line="271" w:lineRule="auto"/>
        <w:ind w:left="0"/>
        <w:contextualSpacing w:val="0"/>
        <w:rPr>
          <w:rFonts w:ascii="Arial" w:eastAsia="Arial Unicode MS" w:hAnsi="Arial" w:cs="Arial"/>
          <w:sz w:val="22"/>
          <w:szCs w:val="22"/>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1701"/>
        <w:gridCol w:w="2693"/>
        <w:gridCol w:w="3969"/>
      </w:tblGrid>
      <w:tr w:rsidR="008B2606" w:rsidRPr="00E37160" w14:paraId="67881D8C" w14:textId="77777777" w:rsidTr="00325CD6">
        <w:trPr>
          <w:tblHeader/>
        </w:trPr>
        <w:tc>
          <w:tcPr>
            <w:tcW w:w="9180" w:type="dxa"/>
            <w:gridSpan w:val="4"/>
          </w:tcPr>
          <w:p w14:paraId="13BA2773" w14:textId="77777777" w:rsidR="008B2606" w:rsidRPr="00E37160" w:rsidRDefault="008B2606" w:rsidP="000B546D">
            <w:pPr>
              <w:spacing w:before="120" w:after="120" w:line="271" w:lineRule="auto"/>
              <w:rPr>
                <w:rFonts w:ascii="Arial" w:hAnsi="Arial" w:cs="Arial"/>
                <w:b/>
                <w:bCs/>
                <w:sz w:val="22"/>
                <w:szCs w:val="22"/>
              </w:rPr>
            </w:pPr>
            <w:r w:rsidRPr="00E37160">
              <w:rPr>
                <w:rFonts w:ascii="Arial" w:hAnsi="Arial" w:cs="Arial"/>
                <w:b/>
                <w:sz w:val="22"/>
                <w:szCs w:val="22"/>
              </w:rPr>
              <w:t>Kryteria wspólne jakościowe</w:t>
            </w:r>
          </w:p>
        </w:tc>
      </w:tr>
      <w:tr w:rsidR="008B2606" w:rsidRPr="00E37160" w14:paraId="62ABE8F4" w14:textId="77777777" w:rsidTr="000B546D">
        <w:trPr>
          <w:tblHeader/>
        </w:trPr>
        <w:tc>
          <w:tcPr>
            <w:tcW w:w="817" w:type="dxa"/>
          </w:tcPr>
          <w:p w14:paraId="6BE27B98" w14:textId="77777777" w:rsidR="008B2606" w:rsidRPr="00E37160" w:rsidRDefault="008B2606" w:rsidP="000B546D">
            <w:pPr>
              <w:pStyle w:val="Akapitzlist"/>
              <w:spacing w:before="120" w:after="120" w:line="271" w:lineRule="auto"/>
              <w:ind w:left="0"/>
              <w:contextualSpacing w:val="0"/>
              <w:jc w:val="both"/>
              <w:rPr>
                <w:rFonts w:ascii="Arial" w:hAnsi="Arial"/>
                <w:sz w:val="22"/>
                <w:lang w:val="pl-PL"/>
              </w:rPr>
            </w:pPr>
            <w:r w:rsidRPr="00E37160">
              <w:rPr>
                <w:rFonts w:ascii="Arial" w:hAnsi="Arial"/>
                <w:sz w:val="22"/>
                <w:lang w:val="pl-PL"/>
              </w:rPr>
              <w:t>L.p.</w:t>
            </w:r>
          </w:p>
        </w:tc>
        <w:tc>
          <w:tcPr>
            <w:tcW w:w="1701" w:type="dxa"/>
          </w:tcPr>
          <w:p w14:paraId="6AAC5A19" w14:textId="77777777" w:rsidR="008B2606" w:rsidRPr="00E37160" w:rsidRDefault="008B2606" w:rsidP="000B546D">
            <w:pPr>
              <w:spacing w:before="120" w:after="120" w:line="271" w:lineRule="auto"/>
              <w:rPr>
                <w:rFonts w:ascii="Arial" w:hAnsi="Arial" w:cs="Arial"/>
                <w:color w:val="FF0000"/>
                <w:sz w:val="22"/>
                <w:szCs w:val="22"/>
              </w:rPr>
            </w:pPr>
            <w:r w:rsidRPr="00E37160">
              <w:rPr>
                <w:rFonts w:ascii="Arial" w:hAnsi="Arial" w:cs="Arial"/>
                <w:sz w:val="22"/>
                <w:szCs w:val="22"/>
              </w:rPr>
              <w:t>Nazwa kryterium</w:t>
            </w:r>
          </w:p>
        </w:tc>
        <w:tc>
          <w:tcPr>
            <w:tcW w:w="2693" w:type="dxa"/>
          </w:tcPr>
          <w:p w14:paraId="71094FDD" w14:textId="77777777" w:rsidR="008B2606" w:rsidRPr="00E37160" w:rsidRDefault="008B2606" w:rsidP="000B546D">
            <w:pPr>
              <w:spacing w:before="120" w:after="120" w:line="271" w:lineRule="auto"/>
              <w:rPr>
                <w:rFonts w:ascii="Arial" w:hAnsi="Arial" w:cs="Arial"/>
                <w:bCs/>
                <w:sz w:val="22"/>
                <w:szCs w:val="22"/>
              </w:rPr>
            </w:pPr>
            <w:r w:rsidRPr="00E37160">
              <w:rPr>
                <w:rFonts w:ascii="Arial" w:hAnsi="Arial" w:cs="Arial"/>
                <w:sz w:val="22"/>
                <w:szCs w:val="22"/>
              </w:rPr>
              <w:t>Definicja kryterium</w:t>
            </w:r>
          </w:p>
        </w:tc>
        <w:tc>
          <w:tcPr>
            <w:tcW w:w="3969" w:type="dxa"/>
          </w:tcPr>
          <w:p w14:paraId="0D49C8E0" w14:textId="77777777" w:rsidR="008B2606" w:rsidRPr="00E37160" w:rsidRDefault="008B2606" w:rsidP="000B546D">
            <w:pPr>
              <w:spacing w:before="120" w:after="120" w:line="271" w:lineRule="auto"/>
              <w:rPr>
                <w:rFonts w:ascii="Arial" w:hAnsi="Arial" w:cs="Arial"/>
                <w:bCs/>
                <w:sz w:val="22"/>
                <w:szCs w:val="22"/>
              </w:rPr>
            </w:pPr>
            <w:r w:rsidRPr="00E37160">
              <w:rPr>
                <w:rFonts w:ascii="Arial" w:hAnsi="Arial" w:cs="Arial"/>
                <w:sz w:val="22"/>
                <w:szCs w:val="22"/>
              </w:rPr>
              <w:t>Opis znaczenia kryterium</w:t>
            </w:r>
          </w:p>
        </w:tc>
      </w:tr>
      <w:tr w:rsidR="008B2606" w:rsidRPr="00E37160" w14:paraId="08232596" w14:textId="77777777" w:rsidTr="000B546D">
        <w:tc>
          <w:tcPr>
            <w:tcW w:w="817" w:type="dxa"/>
          </w:tcPr>
          <w:p w14:paraId="7814BF97" w14:textId="77777777" w:rsidR="008B2606" w:rsidRPr="00965251" w:rsidRDefault="008B2606" w:rsidP="003A3602">
            <w:pPr>
              <w:pStyle w:val="Akapitzlist"/>
              <w:numPr>
                <w:ilvl w:val="0"/>
                <w:numId w:val="37"/>
              </w:numPr>
              <w:spacing w:before="120" w:after="120" w:line="271" w:lineRule="auto"/>
              <w:ind w:left="0" w:firstLine="0"/>
              <w:contextualSpacing w:val="0"/>
              <w:rPr>
                <w:rFonts w:ascii="Arial" w:hAnsi="Arial"/>
                <w:b/>
                <w:bCs/>
                <w:sz w:val="22"/>
                <w:lang w:val="pl-PL"/>
              </w:rPr>
            </w:pPr>
          </w:p>
        </w:tc>
        <w:tc>
          <w:tcPr>
            <w:tcW w:w="1701" w:type="dxa"/>
          </w:tcPr>
          <w:p w14:paraId="4F06F3B9" w14:textId="1FE1CE5D" w:rsidR="008B2606" w:rsidRPr="00965251" w:rsidRDefault="00315453" w:rsidP="00315453">
            <w:pPr>
              <w:spacing w:before="120" w:after="120" w:line="271" w:lineRule="auto"/>
              <w:rPr>
                <w:rFonts w:ascii="Arial" w:hAnsi="Arial" w:cs="Arial"/>
                <w:b/>
                <w:bCs/>
                <w:color w:val="FF0000"/>
                <w:sz w:val="22"/>
                <w:szCs w:val="22"/>
              </w:rPr>
            </w:pPr>
            <w:r w:rsidRPr="00A720BB">
              <w:rPr>
                <w:rFonts w:ascii="Arial" w:hAnsi="Arial" w:cs="Arial"/>
                <w:b/>
                <w:bCs/>
                <w:sz w:val="22"/>
                <w:szCs w:val="22"/>
              </w:rPr>
              <w:t>Uzasadnienie potrzeby realizacji projektu</w:t>
            </w:r>
          </w:p>
        </w:tc>
        <w:tc>
          <w:tcPr>
            <w:tcW w:w="2693" w:type="dxa"/>
          </w:tcPr>
          <w:p w14:paraId="59D9DA95" w14:textId="6B27805E" w:rsidR="00315453" w:rsidRPr="00315453" w:rsidRDefault="00315453" w:rsidP="00315453">
            <w:pPr>
              <w:spacing w:before="120" w:after="120" w:line="271" w:lineRule="auto"/>
              <w:rPr>
                <w:rFonts w:ascii="Arial" w:hAnsi="Arial" w:cs="Arial"/>
                <w:bCs/>
                <w:sz w:val="22"/>
                <w:szCs w:val="22"/>
              </w:rPr>
            </w:pPr>
            <w:r w:rsidRPr="00315453">
              <w:rPr>
                <w:rFonts w:ascii="Arial" w:hAnsi="Arial" w:cs="Arial"/>
                <w:bCs/>
                <w:sz w:val="22"/>
                <w:szCs w:val="22"/>
              </w:rPr>
              <w:t>Ocena spełnienia kryterium polega na weryfikacji uzasadnienia potrzeby realizacji projektu w kontekście właściwego celu</w:t>
            </w:r>
            <w:r>
              <w:t xml:space="preserve"> </w:t>
            </w:r>
            <w:r w:rsidRPr="00315453">
              <w:rPr>
                <w:rFonts w:ascii="Arial" w:hAnsi="Arial" w:cs="Arial"/>
                <w:bCs/>
                <w:sz w:val="22"/>
                <w:szCs w:val="22"/>
              </w:rPr>
              <w:t xml:space="preserve">szczegółowego FEPZ oraz założeń naboru. W ramach kryterium weryfikowane jest:    </w:t>
            </w:r>
          </w:p>
          <w:p w14:paraId="15A35EFF" w14:textId="134C3B76" w:rsidR="00315453" w:rsidRPr="00315453" w:rsidRDefault="00315453" w:rsidP="00315453">
            <w:pPr>
              <w:spacing w:before="120" w:after="120" w:line="271" w:lineRule="auto"/>
              <w:rPr>
                <w:rFonts w:ascii="Arial" w:hAnsi="Arial" w:cs="Arial"/>
                <w:bCs/>
                <w:sz w:val="22"/>
                <w:szCs w:val="22"/>
              </w:rPr>
            </w:pPr>
            <w:r>
              <w:rPr>
                <w:rFonts w:ascii="Arial" w:hAnsi="Arial" w:cs="Arial"/>
                <w:bCs/>
                <w:sz w:val="22"/>
                <w:szCs w:val="22"/>
              </w:rPr>
              <w:lastRenderedPageBreak/>
              <w:t>-</w:t>
            </w:r>
            <w:r w:rsidRPr="00315453">
              <w:rPr>
                <w:rFonts w:ascii="Arial" w:hAnsi="Arial" w:cs="Arial"/>
                <w:bCs/>
                <w:sz w:val="22"/>
                <w:szCs w:val="22"/>
              </w:rPr>
              <w:tab/>
              <w:t xml:space="preserve">diagnoza sytuacji zawierająca wskazanie problemu,  opis sytuacji problemowej wynikającej z przeprowadzonej analizy </w:t>
            </w:r>
          </w:p>
          <w:p w14:paraId="37802073" w14:textId="5F55EF93" w:rsidR="00315453" w:rsidRPr="00315453" w:rsidRDefault="00315453" w:rsidP="00315453">
            <w:pPr>
              <w:spacing w:before="120" w:after="120" w:line="271" w:lineRule="auto"/>
              <w:rPr>
                <w:rFonts w:ascii="Arial" w:hAnsi="Arial" w:cs="Arial"/>
                <w:bCs/>
                <w:sz w:val="22"/>
                <w:szCs w:val="22"/>
              </w:rPr>
            </w:pPr>
            <w:r>
              <w:rPr>
                <w:rFonts w:ascii="Arial" w:hAnsi="Arial" w:cs="Arial"/>
                <w:bCs/>
                <w:sz w:val="22"/>
                <w:szCs w:val="22"/>
              </w:rPr>
              <w:t>-</w:t>
            </w:r>
            <w:r w:rsidRPr="00315453">
              <w:rPr>
                <w:rFonts w:ascii="Arial" w:hAnsi="Arial" w:cs="Arial"/>
                <w:bCs/>
                <w:sz w:val="22"/>
                <w:szCs w:val="22"/>
              </w:rPr>
              <w:tab/>
              <w:t>cel projektu:   adekwatność do przedstawionego problemu i prawidłowość zdefiniowania i , spójność z przedstawioną diagnozą oraz zgodność z celami FEPZ 2021-2027.</w:t>
            </w:r>
          </w:p>
          <w:p w14:paraId="49699E04" w14:textId="77777777" w:rsidR="00315453" w:rsidRPr="00315453" w:rsidRDefault="00315453" w:rsidP="00315453">
            <w:pPr>
              <w:spacing w:before="120" w:after="120" w:line="271" w:lineRule="auto"/>
              <w:rPr>
                <w:rFonts w:ascii="Arial" w:hAnsi="Arial" w:cs="Arial"/>
                <w:bCs/>
                <w:sz w:val="22"/>
                <w:szCs w:val="22"/>
              </w:rPr>
            </w:pPr>
          </w:p>
          <w:p w14:paraId="58C0E163" w14:textId="73DFC8CE" w:rsidR="008B2606" w:rsidRPr="00E37160" w:rsidRDefault="00315453" w:rsidP="00315453">
            <w:pPr>
              <w:spacing w:before="120" w:after="120" w:line="271" w:lineRule="auto"/>
              <w:rPr>
                <w:rFonts w:ascii="Arial" w:hAnsi="Arial" w:cs="Arial"/>
                <w:bCs/>
                <w:sz w:val="22"/>
                <w:szCs w:val="22"/>
              </w:rPr>
            </w:pPr>
            <w:r w:rsidRPr="00315453">
              <w:rPr>
                <w:rFonts w:ascii="Arial" w:hAnsi="Arial" w:cs="Arial"/>
                <w:bCs/>
                <w:sz w:val="22"/>
                <w:szCs w:val="22"/>
              </w:rPr>
              <w:t>Kryterium będzie weryfikowane na podstawie treści wniosku o dofinansowanie projektu.</w:t>
            </w:r>
          </w:p>
        </w:tc>
        <w:tc>
          <w:tcPr>
            <w:tcW w:w="3969" w:type="dxa"/>
          </w:tcPr>
          <w:p w14:paraId="43C8D658" w14:textId="77777777" w:rsidR="00315453" w:rsidRPr="00315453" w:rsidRDefault="00315453" w:rsidP="00315453">
            <w:pPr>
              <w:spacing w:before="120" w:after="120" w:line="271" w:lineRule="auto"/>
              <w:rPr>
                <w:rFonts w:ascii="Arial" w:hAnsi="Arial" w:cs="Arial"/>
                <w:bCs/>
                <w:sz w:val="22"/>
                <w:szCs w:val="22"/>
              </w:rPr>
            </w:pPr>
            <w:r w:rsidRPr="00315453">
              <w:rPr>
                <w:rFonts w:ascii="Arial" w:hAnsi="Arial" w:cs="Arial"/>
                <w:bCs/>
                <w:sz w:val="22"/>
                <w:szCs w:val="22"/>
              </w:rPr>
              <w:lastRenderedPageBreak/>
              <w:t>Ocena spełniania kryterium dokonywana jest w ramach skali punktowej.</w:t>
            </w:r>
          </w:p>
          <w:p w14:paraId="0AD3CEEE" w14:textId="77777777" w:rsidR="00315453" w:rsidRPr="00315453" w:rsidRDefault="00315453" w:rsidP="00315453">
            <w:pPr>
              <w:spacing w:before="120" w:after="120" w:line="271" w:lineRule="auto"/>
              <w:rPr>
                <w:rFonts w:ascii="Arial" w:hAnsi="Arial" w:cs="Arial"/>
                <w:bCs/>
                <w:sz w:val="22"/>
                <w:szCs w:val="22"/>
              </w:rPr>
            </w:pPr>
          </w:p>
          <w:p w14:paraId="607C24C2" w14:textId="77777777" w:rsidR="00315453" w:rsidRDefault="00315453" w:rsidP="00315453">
            <w:pPr>
              <w:spacing w:before="120" w:after="120" w:line="271" w:lineRule="auto"/>
              <w:rPr>
                <w:rFonts w:ascii="Arial" w:hAnsi="Arial" w:cs="Arial"/>
                <w:bCs/>
                <w:sz w:val="22"/>
                <w:szCs w:val="22"/>
              </w:rPr>
            </w:pPr>
            <w:r w:rsidRPr="00315453">
              <w:rPr>
                <w:rFonts w:ascii="Arial" w:hAnsi="Arial" w:cs="Arial"/>
                <w:bCs/>
                <w:sz w:val="22"/>
                <w:szCs w:val="22"/>
              </w:rPr>
              <w:t xml:space="preserve">Skala punktów: 0-20. </w:t>
            </w:r>
          </w:p>
          <w:p w14:paraId="7C9AB0E2" w14:textId="596706C9" w:rsidR="00315453" w:rsidRPr="00315453" w:rsidRDefault="00315453" w:rsidP="00315453">
            <w:pPr>
              <w:spacing w:before="120" w:after="120" w:line="271" w:lineRule="auto"/>
              <w:rPr>
                <w:rFonts w:ascii="Arial" w:hAnsi="Arial" w:cs="Arial"/>
                <w:bCs/>
                <w:sz w:val="22"/>
                <w:szCs w:val="22"/>
              </w:rPr>
            </w:pPr>
            <w:r w:rsidRPr="00315453">
              <w:rPr>
                <w:rFonts w:ascii="Arial" w:hAnsi="Arial" w:cs="Arial"/>
                <w:bCs/>
                <w:sz w:val="22"/>
                <w:szCs w:val="22"/>
              </w:rPr>
              <w:t xml:space="preserve">Kryterium zostanie spełnione, jeżeli podczas jego oceny zostanie przyznanych minimum 12 punktów. W przypadku uzyskania mniejszej liczby </w:t>
            </w:r>
            <w:r w:rsidRPr="00315453">
              <w:rPr>
                <w:rFonts w:ascii="Arial" w:hAnsi="Arial" w:cs="Arial"/>
                <w:bCs/>
                <w:sz w:val="22"/>
                <w:szCs w:val="22"/>
              </w:rPr>
              <w:lastRenderedPageBreak/>
              <w:t>punktów kryterium zostanie uznane za niespełnione.</w:t>
            </w:r>
          </w:p>
          <w:p w14:paraId="5580BEF1" w14:textId="77777777" w:rsidR="00315453" w:rsidRPr="00315453" w:rsidRDefault="00315453" w:rsidP="00315453">
            <w:pPr>
              <w:spacing w:before="120" w:after="120" w:line="271" w:lineRule="auto"/>
              <w:rPr>
                <w:rFonts w:ascii="Arial" w:hAnsi="Arial" w:cs="Arial"/>
                <w:bCs/>
                <w:sz w:val="22"/>
                <w:szCs w:val="22"/>
              </w:rPr>
            </w:pPr>
          </w:p>
          <w:p w14:paraId="472A12AB" w14:textId="77777777" w:rsidR="00315453" w:rsidRPr="00315453" w:rsidRDefault="00315453" w:rsidP="00315453">
            <w:pPr>
              <w:spacing w:before="120" w:after="120" w:line="271" w:lineRule="auto"/>
              <w:rPr>
                <w:rFonts w:ascii="Arial" w:hAnsi="Arial" w:cs="Arial"/>
                <w:bCs/>
                <w:sz w:val="22"/>
                <w:szCs w:val="22"/>
              </w:rPr>
            </w:pPr>
            <w:r w:rsidRPr="00315453">
              <w:rPr>
                <w:rFonts w:ascii="Arial" w:hAnsi="Arial" w:cs="Arial"/>
                <w:bCs/>
                <w:sz w:val="22"/>
                <w:szCs w:val="22"/>
              </w:rPr>
              <w:t>Kryterium rozstrzygające stosowane jest w sytuacji, gdy więcej niż jeden projekt otrzyma taką samą liczbę punktów. Kryterium to będzie brane pod uwagę w pierwszej kolejności przy umieszczaniu projektu na liście ocenionych projektów i podejmowaniu decyzji o przyznaniu dofinansowania.</w:t>
            </w:r>
          </w:p>
          <w:p w14:paraId="341B1246" w14:textId="77777777" w:rsidR="00315453" w:rsidRPr="00315453" w:rsidRDefault="00315453" w:rsidP="00315453">
            <w:pPr>
              <w:spacing w:before="120" w:after="120" w:line="271" w:lineRule="auto"/>
              <w:rPr>
                <w:rFonts w:ascii="Arial" w:hAnsi="Arial" w:cs="Arial"/>
                <w:bCs/>
                <w:sz w:val="22"/>
                <w:szCs w:val="22"/>
              </w:rPr>
            </w:pPr>
          </w:p>
          <w:p w14:paraId="0D98CD57" w14:textId="77777777" w:rsidR="00315453" w:rsidRPr="00315453" w:rsidRDefault="00315453" w:rsidP="00315453">
            <w:pPr>
              <w:spacing w:before="120" w:after="120" w:line="271" w:lineRule="auto"/>
              <w:rPr>
                <w:rFonts w:ascii="Arial" w:hAnsi="Arial" w:cs="Arial"/>
                <w:b/>
                <w:sz w:val="22"/>
                <w:szCs w:val="22"/>
                <w:u w:val="single"/>
              </w:rPr>
            </w:pPr>
            <w:r w:rsidRPr="00315453">
              <w:rPr>
                <w:rFonts w:ascii="Arial" w:hAnsi="Arial" w:cs="Arial"/>
                <w:b/>
                <w:sz w:val="22"/>
                <w:szCs w:val="22"/>
                <w:u w:val="single"/>
              </w:rPr>
              <w:t xml:space="preserve">Dodatkowe informacje: </w:t>
            </w:r>
          </w:p>
          <w:p w14:paraId="7A93835B" w14:textId="6A009A0D" w:rsidR="008B2606" w:rsidRPr="00E37160" w:rsidRDefault="00315453" w:rsidP="00315453">
            <w:pPr>
              <w:spacing w:before="120" w:after="120" w:line="271" w:lineRule="auto"/>
              <w:rPr>
                <w:rFonts w:ascii="Arial" w:hAnsi="Arial" w:cs="Arial"/>
                <w:bCs/>
                <w:sz w:val="22"/>
                <w:szCs w:val="22"/>
              </w:rPr>
            </w:pPr>
            <w:r w:rsidRPr="00315453">
              <w:rPr>
                <w:rFonts w:ascii="Arial" w:hAnsi="Arial" w:cs="Arial"/>
                <w:bCs/>
                <w:sz w:val="22"/>
                <w:szCs w:val="22"/>
              </w:rPr>
              <w:t xml:space="preserve">Kryterium zostanie zweryfikowane na podstawie treści wniosku o dofinasowanie w szczególności w oparciu o sekcję I Informacje o projekcie – Opis projektu oraz w oparciu o sekcję X Dodatkowe informacje, w komponencie Diagnoza i założenia realizacji projektu. Zakres wymaganych informacji został określony w </w:t>
            </w:r>
            <w:r w:rsidRPr="00CE3CC9">
              <w:rPr>
                <w:rFonts w:ascii="Arial" w:hAnsi="Arial" w:cs="Arial"/>
                <w:bCs/>
                <w:i/>
                <w:iCs/>
                <w:sz w:val="22"/>
                <w:szCs w:val="22"/>
              </w:rPr>
              <w:t>Instrukcji wypełniania wniosku o dofinansowanie</w:t>
            </w:r>
            <w:r w:rsidR="00CE3CC9" w:rsidRPr="00CE3CC9">
              <w:rPr>
                <w:rFonts w:ascii="Arial" w:hAnsi="Arial" w:cs="Arial"/>
                <w:bCs/>
                <w:i/>
                <w:iCs/>
                <w:sz w:val="22"/>
                <w:szCs w:val="22"/>
              </w:rPr>
              <w:t xml:space="preserve"> projektu</w:t>
            </w:r>
            <w:r w:rsidRPr="00315453">
              <w:rPr>
                <w:rFonts w:ascii="Arial" w:hAnsi="Arial" w:cs="Arial"/>
                <w:bCs/>
                <w:sz w:val="22"/>
                <w:szCs w:val="22"/>
              </w:rPr>
              <w:t>.</w:t>
            </w:r>
          </w:p>
        </w:tc>
      </w:tr>
      <w:tr w:rsidR="008B2606" w:rsidRPr="00E37160" w14:paraId="59ACCE39" w14:textId="77777777" w:rsidTr="000B546D">
        <w:tc>
          <w:tcPr>
            <w:tcW w:w="817" w:type="dxa"/>
          </w:tcPr>
          <w:p w14:paraId="476591C8" w14:textId="77777777" w:rsidR="008B2606" w:rsidRPr="00965251" w:rsidRDefault="008B2606" w:rsidP="003A3602">
            <w:pPr>
              <w:pStyle w:val="Akapitzlist"/>
              <w:numPr>
                <w:ilvl w:val="0"/>
                <w:numId w:val="37"/>
              </w:numPr>
              <w:spacing w:before="120" w:after="120" w:line="271" w:lineRule="auto"/>
              <w:ind w:left="0" w:firstLine="0"/>
              <w:contextualSpacing w:val="0"/>
              <w:rPr>
                <w:rFonts w:ascii="Arial" w:hAnsi="Arial"/>
                <w:b/>
                <w:bCs/>
                <w:sz w:val="22"/>
                <w:lang w:val="pl-PL"/>
              </w:rPr>
            </w:pPr>
          </w:p>
        </w:tc>
        <w:tc>
          <w:tcPr>
            <w:tcW w:w="1701" w:type="dxa"/>
          </w:tcPr>
          <w:p w14:paraId="1E967888" w14:textId="554D0BB0" w:rsidR="008B2606" w:rsidRPr="00965251" w:rsidRDefault="00315453" w:rsidP="000B546D">
            <w:pPr>
              <w:spacing w:before="120" w:after="120" w:line="271" w:lineRule="auto"/>
              <w:rPr>
                <w:rFonts w:ascii="Arial" w:hAnsi="Arial" w:cs="Arial"/>
                <w:b/>
                <w:bCs/>
                <w:color w:val="FF0000"/>
                <w:sz w:val="22"/>
                <w:szCs w:val="22"/>
              </w:rPr>
            </w:pPr>
            <w:r w:rsidRPr="00A720BB">
              <w:rPr>
                <w:rFonts w:ascii="Arial" w:hAnsi="Arial" w:cs="Arial"/>
                <w:b/>
                <w:bCs/>
                <w:sz w:val="22"/>
                <w:szCs w:val="22"/>
              </w:rPr>
              <w:t>Adekwatność doboru grupy docelowej</w:t>
            </w:r>
          </w:p>
        </w:tc>
        <w:tc>
          <w:tcPr>
            <w:tcW w:w="2693" w:type="dxa"/>
          </w:tcPr>
          <w:p w14:paraId="0B377786" w14:textId="77777777" w:rsidR="00315453" w:rsidRPr="00315453" w:rsidRDefault="00315453" w:rsidP="00315453">
            <w:pPr>
              <w:spacing w:before="120" w:after="120" w:line="271" w:lineRule="auto"/>
              <w:rPr>
                <w:rFonts w:ascii="Arial" w:hAnsi="Arial" w:cs="Arial"/>
                <w:bCs/>
                <w:sz w:val="22"/>
                <w:szCs w:val="22"/>
              </w:rPr>
            </w:pPr>
            <w:r w:rsidRPr="00315453">
              <w:rPr>
                <w:rFonts w:ascii="Arial" w:hAnsi="Arial" w:cs="Arial"/>
                <w:bCs/>
                <w:sz w:val="22"/>
                <w:szCs w:val="22"/>
              </w:rPr>
              <w:t xml:space="preserve">W ramach kryterium weryfikowana jest adekwatność doboru grupy docelowej do właściwego celu szczegółowego FEPZ i założeń naboru oraz specyfiki wskazanej grupy, w tym opis: </w:t>
            </w:r>
          </w:p>
          <w:p w14:paraId="2DCD9A77" w14:textId="7605592B" w:rsidR="00315453" w:rsidRPr="00315453" w:rsidRDefault="00315453" w:rsidP="00315453">
            <w:pPr>
              <w:spacing w:before="120" w:after="120" w:line="271" w:lineRule="auto"/>
              <w:rPr>
                <w:rFonts w:ascii="Arial" w:hAnsi="Arial" w:cs="Arial"/>
                <w:bCs/>
                <w:sz w:val="22"/>
                <w:szCs w:val="22"/>
              </w:rPr>
            </w:pPr>
            <w:r w:rsidRPr="00315453">
              <w:rPr>
                <w:rFonts w:ascii="Arial" w:hAnsi="Arial" w:cs="Arial"/>
                <w:bCs/>
                <w:sz w:val="22"/>
                <w:szCs w:val="22"/>
              </w:rPr>
              <w:t>- istotnych cech uczestników (osób lub podmiotów), którzy</w:t>
            </w:r>
            <w:r>
              <w:t xml:space="preserve"> </w:t>
            </w:r>
            <w:r w:rsidRPr="00315453">
              <w:rPr>
                <w:rFonts w:ascii="Arial" w:hAnsi="Arial" w:cs="Arial"/>
                <w:bCs/>
                <w:sz w:val="22"/>
                <w:szCs w:val="22"/>
              </w:rPr>
              <w:t xml:space="preserve">zostaną objęci wsparciem oraz ich liczebności w odniesieniu </w:t>
            </w:r>
            <w:r w:rsidRPr="00315453">
              <w:rPr>
                <w:rFonts w:ascii="Arial" w:hAnsi="Arial" w:cs="Arial"/>
                <w:bCs/>
                <w:sz w:val="22"/>
                <w:szCs w:val="22"/>
              </w:rPr>
              <w:lastRenderedPageBreak/>
              <w:t>do przedstawionej diagnozy,</w:t>
            </w:r>
          </w:p>
          <w:p w14:paraId="43AB98E7" w14:textId="77777777" w:rsidR="00315453" w:rsidRPr="00315453" w:rsidRDefault="00315453" w:rsidP="00315453">
            <w:pPr>
              <w:spacing w:before="120" w:after="120" w:line="271" w:lineRule="auto"/>
              <w:rPr>
                <w:rFonts w:ascii="Arial" w:hAnsi="Arial" w:cs="Arial"/>
                <w:bCs/>
                <w:sz w:val="22"/>
                <w:szCs w:val="22"/>
              </w:rPr>
            </w:pPr>
            <w:r w:rsidRPr="00315453">
              <w:rPr>
                <w:rFonts w:ascii="Arial" w:hAnsi="Arial" w:cs="Arial"/>
                <w:bCs/>
                <w:sz w:val="22"/>
                <w:szCs w:val="22"/>
              </w:rPr>
              <w:t>- barier, na które napotykają uczestnicy projektu, potrzeb i oczekiwań uczestników oraz wskazanie źródeł pozyskania danych,</w:t>
            </w:r>
          </w:p>
          <w:p w14:paraId="2915AF4F" w14:textId="77777777" w:rsidR="00315453" w:rsidRPr="00315453" w:rsidRDefault="00315453" w:rsidP="00315453">
            <w:pPr>
              <w:spacing w:before="120" w:after="120" w:line="271" w:lineRule="auto"/>
              <w:rPr>
                <w:rFonts w:ascii="Arial" w:hAnsi="Arial" w:cs="Arial"/>
                <w:bCs/>
                <w:sz w:val="22"/>
                <w:szCs w:val="22"/>
              </w:rPr>
            </w:pPr>
            <w:r w:rsidRPr="00315453">
              <w:rPr>
                <w:rFonts w:ascii="Arial" w:hAnsi="Arial" w:cs="Arial"/>
                <w:bCs/>
                <w:sz w:val="22"/>
                <w:szCs w:val="22"/>
              </w:rPr>
              <w:t xml:space="preserve">- sposobu rekrutacji uczestników projektu, w tym kryteriów rekrutacji wraz z uwzględnieniem dostępności dla osób ze szczególnymi potrzebami. </w:t>
            </w:r>
          </w:p>
          <w:p w14:paraId="3FF337ED" w14:textId="77777777" w:rsidR="00315453" w:rsidRPr="00315453" w:rsidRDefault="00315453" w:rsidP="00315453">
            <w:pPr>
              <w:spacing w:before="120" w:after="120" w:line="271" w:lineRule="auto"/>
              <w:rPr>
                <w:rFonts w:ascii="Arial" w:hAnsi="Arial" w:cs="Arial"/>
                <w:bCs/>
                <w:sz w:val="22"/>
                <w:szCs w:val="22"/>
              </w:rPr>
            </w:pPr>
          </w:p>
          <w:p w14:paraId="0D9AA8D7" w14:textId="70B54AD9" w:rsidR="008B2606" w:rsidRPr="00E37160" w:rsidRDefault="00315453" w:rsidP="00315453">
            <w:pPr>
              <w:spacing w:before="120" w:after="120" w:line="271" w:lineRule="auto"/>
              <w:rPr>
                <w:rFonts w:ascii="Arial" w:hAnsi="Arial" w:cs="Arial"/>
                <w:bCs/>
                <w:sz w:val="22"/>
                <w:szCs w:val="22"/>
              </w:rPr>
            </w:pPr>
            <w:r w:rsidRPr="00315453">
              <w:rPr>
                <w:rFonts w:ascii="Arial" w:hAnsi="Arial" w:cs="Arial"/>
                <w:bCs/>
                <w:sz w:val="22"/>
                <w:szCs w:val="22"/>
              </w:rPr>
              <w:t>Kryterium będzie weryfikowane na podstawie treści wniosku o dofinansowanie projektu.</w:t>
            </w:r>
          </w:p>
        </w:tc>
        <w:tc>
          <w:tcPr>
            <w:tcW w:w="3969" w:type="dxa"/>
          </w:tcPr>
          <w:p w14:paraId="2AAF94C3" w14:textId="77777777" w:rsidR="00315453" w:rsidRPr="00315453" w:rsidRDefault="00315453" w:rsidP="00315453">
            <w:pPr>
              <w:spacing w:before="120" w:after="120" w:line="271" w:lineRule="auto"/>
              <w:rPr>
                <w:rFonts w:ascii="Arial" w:hAnsi="Arial" w:cs="Arial"/>
                <w:bCs/>
                <w:sz w:val="22"/>
                <w:szCs w:val="22"/>
              </w:rPr>
            </w:pPr>
            <w:r w:rsidRPr="00315453">
              <w:rPr>
                <w:rFonts w:ascii="Arial" w:hAnsi="Arial" w:cs="Arial"/>
                <w:bCs/>
                <w:sz w:val="22"/>
                <w:szCs w:val="22"/>
              </w:rPr>
              <w:lastRenderedPageBreak/>
              <w:t>Ocena spełniania kryterium dokonywana jest w ramach skali punktowej.</w:t>
            </w:r>
          </w:p>
          <w:p w14:paraId="2CEAD8A1" w14:textId="77777777" w:rsidR="00315453" w:rsidRPr="00315453" w:rsidRDefault="00315453" w:rsidP="00315453">
            <w:pPr>
              <w:spacing w:before="120" w:after="120" w:line="271" w:lineRule="auto"/>
              <w:rPr>
                <w:rFonts w:ascii="Arial" w:hAnsi="Arial" w:cs="Arial"/>
                <w:bCs/>
                <w:sz w:val="22"/>
                <w:szCs w:val="22"/>
              </w:rPr>
            </w:pPr>
          </w:p>
          <w:p w14:paraId="48855F85" w14:textId="77777777" w:rsidR="00315453" w:rsidRPr="00315453" w:rsidRDefault="00315453" w:rsidP="00315453">
            <w:pPr>
              <w:spacing w:before="120" w:after="120" w:line="271" w:lineRule="auto"/>
              <w:rPr>
                <w:rFonts w:ascii="Arial" w:hAnsi="Arial" w:cs="Arial"/>
                <w:bCs/>
                <w:sz w:val="22"/>
                <w:szCs w:val="22"/>
              </w:rPr>
            </w:pPr>
            <w:r w:rsidRPr="00315453">
              <w:rPr>
                <w:rFonts w:ascii="Arial" w:hAnsi="Arial" w:cs="Arial"/>
                <w:bCs/>
                <w:sz w:val="22"/>
                <w:szCs w:val="22"/>
              </w:rPr>
              <w:t>Skala punktów: 0-20.</w:t>
            </w:r>
          </w:p>
          <w:p w14:paraId="7EAA15B5" w14:textId="77777777" w:rsidR="008B2606" w:rsidRDefault="00315453" w:rsidP="00315453">
            <w:pPr>
              <w:spacing w:before="120" w:after="120" w:line="271" w:lineRule="auto"/>
              <w:rPr>
                <w:rFonts w:ascii="Arial" w:hAnsi="Arial" w:cs="Arial"/>
                <w:bCs/>
                <w:sz w:val="22"/>
                <w:szCs w:val="22"/>
              </w:rPr>
            </w:pPr>
            <w:r w:rsidRPr="00315453">
              <w:rPr>
                <w:rFonts w:ascii="Arial" w:hAnsi="Arial" w:cs="Arial"/>
                <w:bCs/>
                <w:sz w:val="22"/>
                <w:szCs w:val="22"/>
              </w:rPr>
              <w:t>Kryterium zostanie spełnione, jeżeli podczas jego oceny zostanie przyznanych minimum 12 punktów. W przypadku uzyskania mniejszej liczby punktów kryterium zostanie uznane za niespełnione.</w:t>
            </w:r>
          </w:p>
          <w:p w14:paraId="50700A37" w14:textId="77777777" w:rsidR="00315453" w:rsidRPr="00315453" w:rsidRDefault="00315453" w:rsidP="00315453">
            <w:pPr>
              <w:spacing w:before="120" w:after="120" w:line="271" w:lineRule="auto"/>
              <w:rPr>
                <w:rFonts w:ascii="Arial" w:hAnsi="Arial" w:cs="Arial"/>
                <w:bCs/>
                <w:sz w:val="22"/>
                <w:szCs w:val="22"/>
              </w:rPr>
            </w:pPr>
            <w:r w:rsidRPr="00315453">
              <w:rPr>
                <w:rFonts w:ascii="Arial" w:hAnsi="Arial" w:cs="Arial"/>
                <w:bCs/>
                <w:sz w:val="22"/>
                <w:szCs w:val="22"/>
              </w:rPr>
              <w:t xml:space="preserve">Kryterium rozstrzygające stosowane jest w sytuacji, gdy więcej niż jeden projekt otrzyma taką samą liczbę punktów. Kryterium to będzie brane </w:t>
            </w:r>
            <w:r w:rsidRPr="00315453">
              <w:rPr>
                <w:rFonts w:ascii="Arial" w:hAnsi="Arial" w:cs="Arial"/>
                <w:bCs/>
                <w:sz w:val="22"/>
                <w:szCs w:val="22"/>
              </w:rPr>
              <w:lastRenderedPageBreak/>
              <w:t>pod uwagę w trzeciej kolejności przy umieszczaniu projektu na liście ocenionych projektów i podejmowaniu decyzji o przyznaniu dofinansowania.</w:t>
            </w:r>
          </w:p>
          <w:p w14:paraId="7544CDD3" w14:textId="77777777" w:rsidR="00315453" w:rsidRPr="00315453" w:rsidRDefault="00315453" w:rsidP="00315453">
            <w:pPr>
              <w:spacing w:before="120" w:after="120" w:line="271" w:lineRule="auto"/>
              <w:rPr>
                <w:rFonts w:ascii="Arial" w:hAnsi="Arial" w:cs="Arial"/>
                <w:bCs/>
                <w:sz w:val="22"/>
                <w:szCs w:val="22"/>
              </w:rPr>
            </w:pPr>
          </w:p>
          <w:p w14:paraId="6B99136E" w14:textId="77777777" w:rsidR="00315453" w:rsidRPr="00315453" w:rsidRDefault="00315453" w:rsidP="00315453">
            <w:pPr>
              <w:spacing w:before="120" w:after="120" w:line="271" w:lineRule="auto"/>
              <w:rPr>
                <w:rFonts w:ascii="Arial" w:hAnsi="Arial" w:cs="Arial"/>
                <w:b/>
                <w:bCs/>
                <w:sz w:val="22"/>
                <w:szCs w:val="22"/>
              </w:rPr>
            </w:pPr>
            <w:r w:rsidRPr="00315453">
              <w:rPr>
                <w:rFonts w:ascii="Arial" w:hAnsi="Arial" w:cs="Arial"/>
                <w:b/>
                <w:bCs/>
                <w:sz w:val="22"/>
                <w:szCs w:val="22"/>
              </w:rPr>
              <w:t>Dodatkowe informacje:</w:t>
            </w:r>
          </w:p>
          <w:p w14:paraId="014BF2C3" w14:textId="6A8B65DC" w:rsidR="00315453" w:rsidRPr="00E37160" w:rsidRDefault="00315453" w:rsidP="00315453">
            <w:pPr>
              <w:spacing w:before="120" w:after="120" w:line="271" w:lineRule="auto"/>
              <w:rPr>
                <w:rFonts w:ascii="Arial" w:hAnsi="Arial" w:cs="Arial"/>
                <w:bCs/>
                <w:sz w:val="22"/>
                <w:szCs w:val="22"/>
              </w:rPr>
            </w:pPr>
            <w:r w:rsidRPr="00315453">
              <w:rPr>
                <w:rFonts w:ascii="Arial" w:hAnsi="Arial" w:cs="Arial"/>
                <w:bCs/>
                <w:sz w:val="22"/>
                <w:szCs w:val="22"/>
              </w:rPr>
              <w:t xml:space="preserve">Kryterium zostanie zweryfikowane na podstawie treści wniosku o dofinasowanie w szczególności w oparciu o sekcję: I Informacje o projekcie - Grupy docelowe oraz w oparciu o sekcję IX Potencjał do realizacji projektu – Opis rekrutacji i uczestników projektu. Zakres wymaganych informacji został określony w </w:t>
            </w:r>
            <w:r w:rsidRPr="00315453">
              <w:rPr>
                <w:rFonts w:ascii="Arial" w:hAnsi="Arial" w:cs="Arial"/>
                <w:bCs/>
                <w:i/>
                <w:iCs/>
                <w:sz w:val="22"/>
                <w:szCs w:val="22"/>
              </w:rPr>
              <w:t>Instrukcji wypełniania wniosku o dofinansowanie projektu.</w:t>
            </w:r>
          </w:p>
        </w:tc>
      </w:tr>
      <w:tr w:rsidR="00315453" w:rsidRPr="00E37160" w14:paraId="017A803B" w14:textId="77777777" w:rsidTr="000B546D">
        <w:tc>
          <w:tcPr>
            <w:tcW w:w="817" w:type="dxa"/>
          </w:tcPr>
          <w:p w14:paraId="19ADB5A9" w14:textId="77777777" w:rsidR="00315453" w:rsidRPr="00965251" w:rsidRDefault="00315453" w:rsidP="003A3602">
            <w:pPr>
              <w:pStyle w:val="Akapitzlist"/>
              <w:numPr>
                <w:ilvl w:val="0"/>
                <w:numId w:val="37"/>
              </w:numPr>
              <w:spacing w:before="120" w:after="120" w:line="271" w:lineRule="auto"/>
              <w:ind w:left="0" w:firstLine="0"/>
              <w:contextualSpacing w:val="0"/>
              <w:rPr>
                <w:rFonts w:ascii="Arial" w:hAnsi="Arial"/>
                <w:b/>
                <w:bCs/>
                <w:sz w:val="22"/>
                <w:lang w:val="pl-PL"/>
              </w:rPr>
            </w:pPr>
          </w:p>
        </w:tc>
        <w:tc>
          <w:tcPr>
            <w:tcW w:w="1701" w:type="dxa"/>
          </w:tcPr>
          <w:p w14:paraId="381EC9D2" w14:textId="7CE951F1" w:rsidR="00315453" w:rsidRPr="00965251" w:rsidRDefault="00315453" w:rsidP="000B546D">
            <w:pPr>
              <w:spacing w:before="120" w:after="120" w:line="271" w:lineRule="auto"/>
              <w:rPr>
                <w:rFonts w:ascii="Arial" w:hAnsi="Arial" w:cs="Arial"/>
                <w:b/>
                <w:bCs/>
                <w:color w:val="FF0000"/>
                <w:sz w:val="22"/>
                <w:szCs w:val="22"/>
              </w:rPr>
            </w:pPr>
            <w:r w:rsidRPr="00A720BB">
              <w:rPr>
                <w:rFonts w:ascii="Arial" w:hAnsi="Arial" w:cs="Arial"/>
                <w:b/>
                <w:bCs/>
                <w:sz w:val="22"/>
                <w:szCs w:val="22"/>
              </w:rPr>
              <w:t>Trafność doboru i spójność zadań</w:t>
            </w:r>
          </w:p>
        </w:tc>
        <w:tc>
          <w:tcPr>
            <w:tcW w:w="2693" w:type="dxa"/>
          </w:tcPr>
          <w:p w14:paraId="1589F4B3" w14:textId="77777777" w:rsidR="00315453" w:rsidRPr="00315453" w:rsidRDefault="00315453" w:rsidP="00315453">
            <w:pPr>
              <w:spacing w:before="120" w:after="120" w:line="271" w:lineRule="auto"/>
              <w:rPr>
                <w:rFonts w:ascii="Arial" w:hAnsi="Arial" w:cs="Arial"/>
                <w:bCs/>
                <w:sz w:val="22"/>
                <w:szCs w:val="22"/>
              </w:rPr>
            </w:pPr>
            <w:r w:rsidRPr="00315453">
              <w:rPr>
                <w:rFonts w:ascii="Arial" w:hAnsi="Arial" w:cs="Arial"/>
                <w:bCs/>
                <w:sz w:val="22"/>
                <w:szCs w:val="22"/>
              </w:rPr>
              <w:t>W ramach kryterium weryfikowane jest :</w:t>
            </w:r>
          </w:p>
          <w:p w14:paraId="687D439A" w14:textId="1BB86399" w:rsidR="00315453" w:rsidRPr="00315453" w:rsidRDefault="00315453" w:rsidP="00315453">
            <w:pPr>
              <w:spacing w:before="120" w:after="120" w:line="271" w:lineRule="auto"/>
              <w:rPr>
                <w:rFonts w:ascii="Arial" w:hAnsi="Arial" w:cs="Arial"/>
                <w:bCs/>
                <w:sz w:val="22"/>
                <w:szCs w:val="22"/>
              </w:rPr>
            </w:pPr>
            <w:r>
              <w:rPr>
                <w:rFonts w:ascii="Arial" w:hAnsi="Arial" w:cs="Arial"/>
                <w:bCs/>
                <w:sz w:val="22"/>
                <w:szCs w:val="22"/>
              </w:rPr>
              <w:t>-</w:t>
            </w:r>
            <w:r w:rsidRPr="00315453">
              <w:rPr>
                <w:rFonts w:ascii="Arial" w:hAnsi="Arial" w:cs="Arial"/>
                <w:bCs/>
                <w:sz w:val="22"/>
                <w:szCs w:val="22"/>
              </w:rPr>
              <w:tab/>
              <w:t>uzasadnienie potrzeby realizacji zadań w odniesieniu do celu projektu i możliwych do dofinansowania w ramach naboru typów projektu,</w:t>
            </w:r>
          </w:p>
          <w:p w14:paraId="7A1FC84C" w14:textId="0B7F64EC" w:rsidR="00315453" w:rsidRPr="00315453" w:rsidRDefault="00315453" w:rsidP="00315453">
            <w:pPr>
              <w:spacing w:before="120" w:after="120" w:line="271" w:lineRule="auto"/>
              <w:rPr>
                <w:rFonts w:ascii="Arial" w:hAnsi="Arial" w:cs="Arial"/>
                <w:bCs/>
                <w:sz w:val="22"/>
                <w:szCs w:val="22"/>
              </w:rPr>
            </w:pPr>
            <w:r>
              <w:rPr>
                <w:rFonts w:ascii="Arial" w:hAnsi="Arial" w:cs="Arial"/>
                <w:bCs/>
                <w:sz w:val="22"/>
                <w:szCs w:val="22"/>
              </w:rPr>
              <w:t>-</w:t>
            </w:r>
            <w:r w:rsidRPr="00315453">
              <w:rPr>
                <w:rFonts w:ascii="Arial" w:hAnsi="Arial" w:cs="Arial"/>
                <w:bCs/>
                <w:sz w:val="22"/>
                <w:szCs w:val="22"/>
              </w:rPr>
              <w:tab/>
              <w:t>planowany sposób realizacji zadań (w tym planowany harmonogram zadań)  wraz ze wskazaniem odpowiedzialności</w:t>
            </w:r>
            <w:r>
              <w:t xml:space="preserve"> </w:t>
            </w:r>
            <w:r w:rsidRPr="00315453">
              <w:rPr>
                <w:rFonts w:ascii="Arial" w:hAnsi="Arial" w:cs="Arial"/>
                <w:bCs/>
                <w:sz w:val="22"/>
                <w:szCs w:val="22"/>
              </w:rPr>
              <w:t>poszczególnych partnerów (jeśli dotyczy),</w:t>
            </w:r>
          </w:p>
          <w:p w14:paraId="3054049F" w14:textId="25757229" w:rsidR="00315453" w:rsidRPr="00315453" w:rsidRDefault="00315453" w:rsidP="00315453">
            <w:pPr>
              <w:spacing w:before="120" w:after="120" w:line="271" w:lineRule="auto"/>
              <w:rPr>
                <w:rFonts w:ascii="Arial" w:hAnsi="Arial" w:cs="Arial"/>
                <w:bCs/>
                <w:sz w:val="22"/>
                <w:szCs w:val="22"/>
              </w:rPr>
            </w:pPr>
            <w:r>
              <w:rPr>
                <w:rFonts w:ascii="Arial" w:hAnsi="Arial" w:cs="Arial"/>
                <w:bCs/>
                <w:sz w:val="22"/>
                <w:szCs w:val="22"/>
              </w:rPr>
              <w:t>-</w:t>
            </w:r>
            <w:r w:rsidRPr="00315453">
              <w:rPr>
                <w:rFonts w:ascii="Arial" w:hAnsi="Arial" w:cs="Arial"/>
                <w:bCs/>
                <w:sz w:val="22"/>
                <w:szCs w:val="22"/>
              </w:rPr>
              <w:tab/>
              <w:t xml:space="preserve">wartości wskaźników zaplanowanych do </w:t>
            </w:r>
            <w:r w:rsidRPr="00315453">
              <w:rPr>
                <w:rFonts w:ascii="Arial" w:hAnsi="Arial" w:cs="Arial"/>
                <w:bCs/>
                <w:sz w:val="22"/>
                <w:szCs w:val="22"/>
              </w:rPr>
              <w:lastRenderedPageBreak/>
              <w:t xml:space="preserve">osiągnięcia w ramach realizacji zadań, ich adekwatność oraz sposób pomiaru,  </w:t>
            </w:r>
          </w:p>
          <w:p w14:paraId="224208BA" w14:textId="5B2F5C0D" w:rsidR="00315453" w:rsidRPr="00315453" w:rsidRDefault="00315453" w:rsidP="00315453">
            <w:pPr>
              <w:spacing w:before="120" w:after="120" w:line="271" w:lineRule="auto"/>
              <w:rPr>
                <w:rFonts w:ascii="Arial" w:hAnsi="Arial" w:cs="Arial"/>
                <w:bCs/>
                <w:sz w:val="22"/>
                <w:szCs w:val="22"/>
              </w:rPr>
            </w:pPr>
            <w:r>
              <w:rPr>
                <w:rFonts w:ascii="Arial" w:hAnsi="Arial" w:cs="Arial"/>
                <w:bCs/>
                <w:sz w:val="22"/>
                <w:szCs w:val="22"/>
              </w:rPr>
              <w:t>-</w:t>
            </w:r>
            <w:r w:rsidRPr="00315453">
              <w:rPr>
                <w:rFonts w:ascii="Arial" w:hAnsi="Arial" w:cs="Arial"/>
                <w:bCs/>
                <w:sz w:val="22"/>
                <w:szCs w:val="22"/>
              </w:rPr>
              <w:tab/>
              <w:t>sposób, w jaki zostanie zachowana trwałość rezultatów projektu  lub skuteczność  zaproponowanych w projekcie instrumentów wsparcia na uzyskanie trwałej zmiany w sytuacji grup docelowych,</w:t>
            </w:r>
          </w:p>
          <w:p w14:paraId="5A558D8D" w14:textId="352D5038" w:rsidR="00315453" w:rsidRPr="00315453" w:rsidRDefault="00315453" w:rsidP="00315453">
            <w:pPr>
              <w:spacing w:before="120" w:after="120" w:line="271" w:lineRule="auto"/>
              <w:rPr>
                <w:rFonts w:ascii="Arial" w:hAnsi="Arial" w:cs="Arial"/>
                <w:bCs/>
                <w:sz w:val="22"/>
                <w:szCs w:val="22"/>
              </w:rPr>
            </w:pPr>
            <w:r>
              <w:rPr>
                <w:rFonts w:ascii="Arial" w:hAnsi="Arial" w:cs="Arial"/>
                <w:bCs/>
                <w:sz w:val="22"/>
                <w:szCs w:val="22"/>
              </w:rPr>
              <w:t>-</w:t>
            </w:r>
            <w:r w:rsidRPr="00315453">
              <w:rPr>
                <w:rFonts w:ascii="Arial" w:hAnsi="Arial" w:cs="Arial"/>
                <w:bCs/>
                <w:sz w:val="22"/>
                <w:szCs w:val="22"/>
              </w:rPr>
              <w:tab/>
              <w:t>trafność doboru wskaźników dla rozliczenia kwot ryczałtowych i dokumentów potwierdzających ich wykonanie (jeśli dotyczy).</w:t>
            </w:r>
          </w:p>
          <w:p w14:paraId="1F244D17" w14:textId="77777777" w:rsidR="00315453" w:rsidRPr="00315453" w:rsidRDefault="00315453" w:rsidP="00315453">
            <w:pPr>
              <w:spacing w:before="120" w:after="120" w:line="271" w:lineRule="auto"/>
              <w:rPr>
                <w:rFonts w:ascii="Arial" w:hAnsi="Arial" w:cs="Arial"/>
                <w:bCs/>
                <w:sz w:val="22"/>
                <w:szCs w:val="22"/>
              </w:rPr>
            </w:pPr>
          </w:p>
          <w:p w14:paraId="10314453" w14:textId="4EAE304A" w:rsidR="00315453" w:rsidRPr="00E37160" w:rsidRDefault="00315453" w:rsidP="00315453">
            <w:pPr>
              <w:spacing w:before="120" w:after="120" w:line="271" w:lineRule="auto"/>
              <w:rPr>
                <w:rFonts w:ascii="Arial" w:hAnsi="Arial" w:cs="Arial"/>
                <w:bCs/>
                <w:sz w:val="22"/>
                <w:szCs w:val="22"/>
              </w:rPr>
            </w:pPr>
            <w:r w:rsidRPr="00315453">
              <w:rPr>
                <w:rFonts w:ascii="Arial" w:hAnsi="Arial" w:cs="Arial"/>
                <w:bCs/>
                <w:sz w:val="22"/>
                <w:szCs w:val="22"/>
              </w:rPr>
              <w:t>Kryterium będzie weryfikowane na podstawie treści wniosku o dofinansowanie projektu.</w:t>
            </w:r>
          </w:p>
        </w:tc>
        <w:tc>
          <w:tcPr>
            <w:tcW w:w="3969" w:type="dxa"/>
          </w:tcPr>
          <w:p w14:paraId="6530779A" w14:textId="77777777" w:rsidR="00315453" w:rsidRPr="00315453" w:rsidRDefault="00315453" w:rsidP="00315453">
            <w:pPr>
              <w:spacing w:before="120" w:after="120" w:line="271" w:lineRule="auto"/>
              <w:rPr>
                <w:rFonts w:ascii="Arial" w:hAnsi="Arial" w:cs="Arial"/>
                <w:bCs/>
                <w:sz w:val="22"/>
                <w:szCs w:val="22"/>
              </w:rPr>
            </w:pPr>
            <w:r w:rsidRPr="00315453">
              <w:rPr>
                <w:rFonts w:ascii="Arial" w:hAnsi="Arial" w:cs="Arial"/>
                <w:bCs/>
                <w:sz w:val="22"/>
                <w:szCs w:val="22"/>
              </w:rPr>
              <w:lastRenderedPageBreak/>
              <w:t>Ocena spełniania kryterium dokonywana jest w ramach skali punktowej.</w:t>
            </w:r>
          </w:p>
          <w:p w14:paraId="0F692BDC" w14:textId="77777777" w:rsidR="00315453" w:rsidRPr="00315453" w:rsidRDefault="00315453" w:rsidP="00315453">
            <w:pPr>
              <w:spacing w:before="120" w:after="120" w:line="271" w:lineRule="auto"/>
              <w:rPr>
                <w:rFonts w:ascii="Arial" w:hAnsi="Arial" w:cs="Arial"/>
                <w:bCs/>
                <w:sz w:val="22"/>
                <w:szCs w:val="22"/>
              </w:rPr>
            </w:pPr>
            <w:r w:rsidRPr="00315453">
              <w:rPr>
                <w:rFonts w:ascii="Arial" w:hAnsi="Arial" w:cs="Arial"/>
                <w:bCs/>
                <w:sz w:val="22"/>
                <w:szCs w:val="22"/>
              </w:rPr>
              <w:t>Skala punktów: 0-20.</w:t>
            </w:r>
          </w:p>
          <w:p w14:paraId="50C45363" w14:textId="77777777" w:rsidR="00315453" w:rsidRPr="00315453" w:rsidRDefault="00315453" w:rsidP="00315453">
            <w:pPr>
              <w:spacing w:before="120" w:after="120" w:line="271" w:lineRule="auto"/>
              <w:rPr>
                <w:rFonts w:ascii="Arial" w:hAnsi="Arial" w:cs="Arial"/>
                <w:bCs/>
                <w:sz w:val="22"/>
                <w:szCs w:val="22"/>
              </w:rPr>
            </w:pPr>
            <w:r w:rsidRPr="00315453">
              <w:rPr>
                <w:rFonts w:ascii="Arial" w:hAnsi="Arial" w:cs="Arial"/>
                <w:bCs/>
                <w:sz w:val="22"/>
                <w:szCs w:val="22"/>
              </w:rPr>
              <w:t>Kryterium zostanie spełnione, jeżeli podczas jego oceny zostanie przyznanych minimum 12 punktów. W przypadku uzyskania mniejszej liczby punktów kryterium zostanie uznane za niespełnione.</w:t>
            </w:r>
          </w:p>
          <w:p w14:paraId="49EBCC04" w14:textId="25703F71" w:rsidR="00315453" w:rsidRPr="00315453" w:rsidRDefault="00315453" w:rsidP="00315453">
            <w:pPr>
              <w:spacing w:before="120" w:after="120" w:line="271" w:lineRule="auto"/>
              <w:rPr>
                <w:rFonts w:ascii="Arial" w:hAnsi="Arial" w:cs="Arial"/>
                <w:bCs/>
                <w:sz w:val="22"/>
                <w:szCs w:val="22"/>
              </w:rPr>
            </w:pPr>
            <w:r w:rsidRPr="00315453">
              <w:rPr>
                <w:rFonts w:ascii="Arial" w:hAnsi="Arial" w:cs="Arial"/>
                <w:bCs/>
                <w:sz w:val="22"/>
                <w:szCs w:val="22"/>
              </w:rPr>
              <w:t>Kryterium rozstrzygające stosowane jest: w sytuacji, gdy więcej niż jeden projekt otrzyma taką samą liczbę punktów. Kryterium to będzie brane pod uwagę w drugiej kolejności przy umieszczaniu projektu na liście</w:t>
            </w:r>
            <w:r>
              <w:t xml:space="preserve"> </w:t>
            </w:r>
            <w:r w:rsidRPr="00315453">
              <w:rPr>
                <w:rFonts w:ascii="Arial" w:hAnsi="Arial" w:cs="Arial"/>
                <w:bCs/>
                <w:sz w:val="22"/>
                <w:szCs w:val="22"/>
              </w:rPr>
              <w:t>ocenionych projektów i podejmowaniu decyzji o przyznaniu dofinansowania.</w:t>
            </w:r>
          </w:p>
          <w:p w14:paraId="75FE9AFA" w14:textId="77777777" w:rsidR="00315453" w:rsidRPr="00315453" w:rsidRDefault="00315453" w:rsidP="00315453">
            <w:pPr>
              <w:spacing w:before="120" w:after="120" w:line="271" w:lineRule="auto"/>
              <w:rPr>
                <w:rFonts w:ascii="Arial" w:hAnsi="Arial" w:cs="Arial"/>
                <w:bCs/>
                <w:sz w:val="22"/>
                <w:szCs w:val="22"/>
              </w:rPr>
            </w:pPr>
          </w:p>
          <w:p w14:paraId="438C6DBE" w14:textId="77777777" w:rsidR="00315453" w:rsidRPr="00315453" w:rsidRDefault="00315453" w:rsidP="00315453">
            <w:pPr>
              <w:spacing w:before="120" w:after="120" w:line="271" w:lineRule="auto"/>
              <w:rPr>
                <w:rFonts w:ascii="Arial" w:hAnsi="Arial" w:cs="Arial"/>
                <w:b/>
                <w:sz w:val="22"/>
                <w:szCs w:val="22"/>
                <w:u w:val="single"/>
              </w:rPr>
            </w:pPr>
            <w:r w:rsidRPr="00315453">
              <w:rPr>
                <w:rFonts w:ascii="Arial" w:hAnsi="Arial" w:cs="Arial"/>
                <w:b/>
                <w:sz w:val="22"/>
                <w:szCs w:val="22"/>
                <w:u w:val="single"/>
              </w:rPr>
              <w:t>Dodatkowe informacje:</w:t>
            </w:r>
          </w:p>
          <w:p w14:paraId="4D16DF1F" w14:textId="7D5AF4DA" w:rsidR="00315453" w:rsidRPr="00E37160" w:rsidRDefault="00315453" w:rsidP="00315453">
            <w:pPr>
              <w:spacing w:before="120" w:after="120" w:line="271" w:lineRule="auto"/>
              <w:rPr>
                <w:rFonts w:ascii="Arial" w:hAnsi="Arial" w:cs="Arial"/>
                <w:bCs/>
                <w:sz w:val="22"/>
                <w:szCs w:val="22"/>
              </w:rPr>
            </w:pPr>
            <w:r w:rsidRPr="00315453">
              <w:rPr>
                <w:rFonts w:ascii="Arial" w:hAnsi="Arial" w:cs="Arial"/>
                <w:bCs/>
                <w:sz w:val="22"/>
                <w:szCs w:val="22"/>
              </w:rPr>
              <w:t xml:space="preserve">Kryterium zostanie zweryfikowane na podstawie treści wniosku o dofinasowanie w szczególności w oparciu o sekcje: I Informacje o projekcie, III Wskaźniki projektu, IV Zadania i X Dodatkowe informacje, komponent Trwałość projektu, rezultatów oraz zmiana sytuacji grupy docelowej. Zakres wymaganych informacji został określony w </w:t>
            </w:r>
            <w:r w:rsidRPr="00CE3CC9">
              <w:rPr>
                <w:rFonts w:ascii="Arial" w:hAnsi="Arial" w:cs="Arial"/>
                <w:bCs/>
                <w:i/>
                <w:iCs/>
                <w:sz w:val="22"/>
                <w:szCs w:val="22"/>
              </w:rPr>
              <w:t>Instrukcji wypełniania wniosku o dofinansowanie projektu.</w:t>
            </w:r>
          </w:p>
        </w:tc>
      </w:tr>
      <w:tr w:rsidR="00315453" w:rsidRPr="00E37160" w14:paraId="2B5034FF" w14:textId="77777777" w:rsidTr="000B546D">
        <w:tc>
          <w:tcPr>
            <w:tcW w:w="817" w:type="dxa"/>
          </w:tcPr>
          <w:p w14:paraId="6A7076B1" w14:textId="77777777" w:rsidR="00315453" w:rsidRPr="00965251" w:rsidRDefault="00315453" w:rsidP="003A3602">
            <w:pPr>
              <w:pStyle w:val="Akapitzlist"/>
              <w:numPr>
                <w:ilvl w:val="0"/>
                <w:numId w:val="37"/>
              </w:numPr>
              <w:spacing w:before="120" w:after="120" w:line="271" w:lineRule="auto"/>
              <w:ind w:left="0" w:firstLine="0"/>
              <w:contextualSpacing w:val="0"/>
              <w:rPr>
                <w:rFonts w:ascii="Arial" w:hAnsi="Arial"/>
                <w:b/>
                <w:bCs/>
                <w:sz w:val="22"/>
                <w:lang w:val="pl-PL"/>
              </w:rPr>
            </w:pPr>
          </w:p>
        </w:tc>
        <w:tc>
          <w:tcPr>
            <w:tcW w:w="1701" w:type="dxa"/>
          </w:tcPr>
          <w:p w14:paraId="77864B06" w14:textId="0C223C63" w:rsidR="00315453" w:rsidRPr="00965251" w:rsidRDefault="00315453" w:rsidP="000B546D">
            <w:pPr>
              <w:spacing w:before="120" w:after="120" w:line="271" w:lineRule="auto"/>
              <w:rPr>
                <w:rFonts w:ascii="Arial" w:hAnsi="Arial" w:cs="Arial"/>
                <w:b/>
                <w:bCs/>
                <w:color w:val="FF0000"/>
                <w:sz w:val="22"/>
                <w:szCs w:val="22"/>
              </w:rPr>
            </w:pPr>
            <w:r w:rsidRPr="00A720BB">
              <w:rPr>
                <w:rFonts w:ascii="Arial" w:hAnsi="Arial" w:cs="Arial"/>
                <w:b/>
                <w:bCs/>
                <w:sz w:val="22"/>
                <w:szCs w:val="22"/>
              </w:rPr>
              <w:t>Zaplecze realizacji projektu</w:t>
            </w:r>
          </w:p>
        </w:tc>
        <w:tc>
          <w:tcPr>
            <w:tcW w:w="2693" w:type="dxa"/>
          </w:tcPr>
          <w:p w14:paraId="0135EA0C" w14:textId="77777777" w:rsidR="00315453" w:rsidRPr="00315453" w:rsidRDefault="00315453" w:rsidP="00315453">
            <w:pPr>
              <w:spacing w:before="120" w:after="120" w:line="271" w:lineRule="auto"/>
              <w:rPr>
                <w:rFonts w:ascii="Arial" w:hAnsi="Arial" w:cs="Arial"/>
                <w:bCs/>
                <w:sz w:val="22"/>
                <w:szCs w:val="22"/>
              </w:rPr>
            </w:pPr>
            <w:r w:rsidRPr="00315453">
              <w:rPr>
                <w:rFonts w:ascii="Arial" w:hAnsi="Arial" w:cs="Arial"/>
                <w:bCs/>
                <w:sz w:val="22"/>
                <w:szCs w:val="22"/>
              </w:rPr>
              <w:t>W ramach kryterium przeprowadzona jest ocena:</w:t>
            </w:r>
          </w:p>
          <w:p w14:paraId="76EC87F0" w14:textId="0ECCAEE1" w:rsidR="00315453" w:rsidRPr="00315453" w:rsidRDefault="00315453" w:rsidP="00315453">
            <w:pPr>
              <w:spacing w:before="120" w:after="120" w:line="271" w:lineRule="auto"/>
              <w:rPr>
                <w:rFonts w:ascii="Arial" w:hAnsi="Arial" w:cs="Arial"/>
                <w:bCs/>
                <w:sz w:val="22"/>
                <w:szCs w:val="22"/>
              </w:rPr>
            </w:pPr>
            <w:r>
              <w:rPr>
                <w:rFonts w:ascii="Arial" w:hAnsi="Arial" w:cs="Arial"/>
                <w:bCs/>
                <w:sz w:val="22"/>
                <w:szCs w:val="22"/>
              </w:rPr>
              <w:t>-</w:t>
            </w:r>
            <w:r w:rsidRPr="00315453">
              <w:rPr>
                <w:rFonts w:ascii="Arial" w:hAnsi="Arial" w:cs="Arial"/>
                <w:bCs/>
                <w:sz w:val="22"/>
                <w:szCs w:val="22"/>
              </w:rPr>
              <w:tab/>
              <w:t>potencjału kluczowych osób, które zostaną zaangażowane do realizacji zadań merytorycznych w ramach projektu oraz ich</w:t>
            </w:r>
            <w:r>
              <w:t xml:space="preserve"> </w:t>
            </w:r>
            <w:r w:rsidRPr="00315453">
              <w:rPr>
                <w:rFonts w:ascii="Arial" w:hAnsi="Arial" w:cs="Arial"/>
                <w:bCs/>
                <w:sz w:val="22"/>
                <w:szCs w:val="22"/>
              </w:rPr>
              <w:t>planowanej funkcji w projekcie,</w:t>
            </w:r>
          </w:p>
          <w:p w14:paraId="6B27FBB8" w14:textId="724E19DF" w:rsidR="00315453" w:rsidRPr="00315453" w:rsidRDefault="00315453" w:rsidP="00315453">
            <w:pPr>
              <w:spacing w:before="120" w:after="120" w:line="271" w:lineRule="auto"/>
              <w:rPr>
                <w:rFonts w:ascii="Arial" w:hAnsi="Arial" w:cs="Arial"/>
                <w:bCs/>
                <w:sz w:val="22"/>
                <w:szCs w:val="22"/>
              </w:rPr>
            </w:pPr>
            <w:r>
              <w:rPr>
                <w:rFonts w:ascii="Arial" w:hAnsi="Arial" w:cs="Arial"/>
                <w:bCs/>
                <w:sz w:val="22"/>
                <w:szCs w:val="22"/>
              </w:rPr>
              <w:t>-</w:t>
            </w:r>
            <w:r w:rsidRPr="00315453">
              <w:rPr>
                <w:rFonts w:ascii="Arial" w:hAnsi="Arial" w:cs="Arial"/>
                <w:bCs/>
                <w:sz w:val="22"/>
                <w:szCs w:val="22"/>
              </w:rPr>
              <w:tab/>
              <w:t xml:space="preserve">sposobu zarządzania oraz opisu sposobu </w:t>
            </w:r>
            <w:r w:rsidRPr="00315453">
              <w:rPr>
                <w:rFonts w:ascii="Arial" w:hAnsi="Arial" w:cs="Arial"/>
                <w:bCs/>
                <w:sz w:val="22"/>
                <w:szCs w:val="22"/>
              </w:rPr>
              <w:lastRenderedPageBreak/>
              <w:t>podejmowania decyzji w projekcie (z uwzględnieniem partnera jeśli dotyczy),</w:t>
            </w:r>
          </w:p>
          <w:p w14:paraId="77F0B3A8" w14:textId="5DC74FCF" w:rsidR="00315453" w:rsidRPr="00315453" w:rsidRDefault="00315453" w:rsidP="00315453">
            <w:pPr>
              <w:spacing w:before="120" w:after="120" w:line="271" w:lineRule="auto"/>
              <w:rPr>
                <w:rFonts w:ascii="Arial" w:hAnsi="Arial" w:cs="Arial"/>
                <w:bCs/>
                <w:sz w:val="22"/>
                <w:szCs w:val="22"/>
              </w:rPr>
            </w:pPr>
            <w:r>
              <w:rPr>
                <w:rFonts w:ascii="Arial" w:hAnsi="Arial" w:cs="Arial"/>
                <w:bCs/>
                <w:sz w:val="22"/>
                <w:szCs w:val="22"/>
              </w:rPr>
              <w:t>-</w:t>
            </w:r>
            <w:r w:rsidRPr="00315453">
              <w:rPr>
                <w:rFonts w:ascii="Arial" w:hAnsi="Arial" w:cs="Arial"/>
                <w:bCs/>
                <w:sz w:val="22"/>
                <w:szCs w:val="22"/>
              </w:rPr>
              <w:tab/>
              <w:t>potencjału technicznego, w tym sprzętowego i warunków lokalowych wnioskodawcy planowanego do wykorzystania w ramach projektu,</w:t>
            </w:r>
          </w:p>
          <w:p w14:paraId="682930EF" w14:textId="16DA3FA8" w:rsidR="00315453" w:rsidRPr="00315453" w:rsidRDefault="00315453" w:rsidP="00315453">
            <w:pPr>
              <w:spacing w:before="120" w:after="120" w:line="271" w:lineRule="auto"/>
              <w:rPr>
                <w:rFonts w:ascii="Arial" w:hAnsi="Arial" w:cs="Arial"/>
                <w:bCs/>
                <w:sz w:val="22"/>
                <w:szCs w:val="22"/>
              </w:rPr>
            </w:pPr>
            <w:r>
              <w:rPr>
                <w:rFonts w:ascii="Arial" w:hAnsi="Arial" w:cs="Arial"/>
                <w:bCs/>
                <w:sz w:val="22"/>
                <w:szCs w:val="22"/>
              </w:rPr>
              <w:t>-</w:t>
            </w:r>
            <w:r w:rsidRPr="00315453">
              <w:rPr>
                <w:rFonts w:ascii="Arial" w:hAnsi="Arial" w:cs="Arial"/>
                <w:bCs/>
                <w:sz w:val="22"/>
                <w:szCs w:val="22"/>
              </w:rPr>
              <w:tab/>
              <w:t xml:space="preserve">wspólnej realizacji projektu (jeśli dotyczy). </w:t>
            </w:r>
          </w:p>
          <w:p w14:paraId="0F47393D" w14:textId="77777777" w:rsidR="00315453" w:rsidRPr="00315453" w:rsidRDefault="00315453" w:rsidP="00315453">
            <w:pPr>
              <w:spacing w:before="120" w:after="120" w:line="271" w:lineRule="auto"/>
              <w:rPr>
                <w:rFonts w:ascii="Arial" w:hAnsi="Arial" w:cs="Arial"/>
                <w:bCs/>
                <w:sz w:val="22"/>
                <w:szCs w:val="22"/>
              </w:rPr>
            </w:pPr>
          </w:p>
          <w:p w14:paraId="3A6B88AA" w14:textId="77777777" w:rsidR="00315453" w:rsidRPr="00315453" w:rsidRDefault="00315453" w:rsidP="00315453">
            <w:pPr>
              <w:spacing w:before="120" w:after="120" w:line="271" w:lineRule="auto"/>
              <w:rPr>
                <w:rFonts w:ascii="Arial" w:hAnsi="Arial" w:cs="Arial"/>
                <w:bCs/>
                <w:sz w:val="22"/>
                <w:szCs w:val="22"/>
              </w:rPr>
            </w:pPr>
            <w:r w:rsidRPr="00315453">
              <w:rPr>
                <w:rFonts w:ascii="Arial" w:hAnsi="Arial" w:cs="Arial"/>
                <w:bCs/>
                <w:sz w:val="22"/>
                <w:szCs w:val="22"/>
              </w:rPr>
              <w:t>Kryterium będzie weryfikowane na podstawie treści wniosku o dofinansowanie projektu.</w:t>
            </w:r>
          </w:p>
          <w:p w14:paraId="75F92681" w14:textId="4A66C1BE" w:rsidR="00315453" w:rsidRPr="00E37160" w:rsidRDefault="00315453" w:rsidP="00315453">
            <w:pPr>
              <w:spacing w:before="120" w:after="120" w:line="271" w:lineRule="auto"/>
              <w:rPr>
                <w:rFonts w:ascii="Arial" w:hAnsi="Arial" w:cs="Arial"/>
                <w:bCs/>
                <w:sz w:val="22"/>
                <w:szCs w:val="22"/>
              </w:rPr>
            </w:pPr>
            <w:r w:rsidRPr="00315453">
              <w:rPr>
                <w:rFonts w:ascii="Arial" w:hAnsi="Arial" w:cs="Arial"/>
                <w:bCs/>
                <w:sz w:val="22"/>
                <w:szCs w:val="22"/>
              </w:rPr>
              <w:t>Kryterium nie dotyczy projektów PUP realizowanych w trybie niekonkurencyjnym.</w:t>
            </w:r>
          </w:p>
        </w:tc>
        <w:tc>
          <w:tcPr>
            <w:tcW w:w="3969" w:type="dxa"/>
          </w:tcPr>
          <w:p w14:paraId="16717959" w14:textId="77777777" w:rsidR="00315453" w:rsidRPr="00315453" w:rsidRDefault="00315453" w:rsidP="00315453">
            <w:pPr>
              <w:spacing w:before="120" w:after="120" w:line="271" w:lineRule="auto"/>
              <w:rPr>
                <w:rFonts w:ascii="Arial" w:hAnsi="Arial" w:cs="Arial"/>
                <w:bCs/>
                <w:sz w:val="22"/>
                <w:szCs w:val="22"/>
              </w:rPr>
            </w:pPr>
            <w:r w:rsidRPr="00315453">
              <w:rPr>
                <w:rFonts w:ascii="Arial" w:hAnsi="Arial" w:cs="Arial"/>
                <w:bCs/>
                <w:sz w:val="22"/>
                <w:szCs w:val="22"/>
              </w:rPr>
              <w:lastRenderedPageBreak/>
              <w:t>Ocena spełniania kryterium dokonywana jest w ramach skali punktowej.</w:t>
            </w:r>
          </w:p>
          <w:p w14:paraId="1A490900" w14:textId="77777777" w:rsidR="00315453" w:rsidRPr="00315453" w:rsidRDefault="00315453" w:rsidP="00315453">
            <w:pPr>
              <w:spacing w:before="120" w:after="120" w:line="271" w:lineRule="auto"/>
              <w:rPr>
                <w:rFonts w:ascii="Arial" w:hAnsi="Arial" w:cs="Arial"/>
                <w:bCs/>
                <w:sz w:val="22"/>
                <w:szCs w:val="22"/>
              </w:rPr>
            </w:pPr>
          </w:p>
          <w:p w14:paraId="7EEB0B47" w14:textId="77777777" w:rsidR="00315453" w:rsidRPr="00315453" w:rsidRDefault="00315453" w:rsidP="00315453">
            <w:pPr>
              <w:spacing w:before="120" w:after="120" w:line="271" w:lineRule="auto"/>
              <w:rPr>
                <w:rFonts w:ascii="Arial" w:hAnsi="Arial" w:cs="Arial"/>
                <w:bCs/>
                <w:sz w:val="22"/>
                <w:szCs w:val="22"/>
              </w:rPr>
            </w:pPr>
            <w:r w:rsidRPr="00315453">
              <w:rPr>
                <w:rFonts w:ascii="Arial" w:hAnsi="Arial" w:cs="Arial"/>
                <w:bCs/>
                <w:sz w:val="22"/>
                <w:szCs w:val="22"/>
              </w:rPr>
              <w:t>Skala punktów: 0-15.</w:t>
            </w:r>
          </w:p>
          <w:p w14:paraId="35C90010" w14:textId="4CCC9FEA" w:rsidR="00315453" w:rsidRPr="00315453" w:rsidRDefault="00315453" w:rsidP="00315453">
            <w:pPr>
              <w:spacing w:before="120" w:after="120" w:line="271" w:lineRule="auto"/>
              <w:rPr>
                <w:rFonts w:ascii="Arial" w:hAnsi="Arial" w:cs="Arial"/>
                <w:bCs/>
                <w:sz w:val="22"/>
                <w:szCs w:val="22"/>
              </w:rPr>
            </w:pPr>
            <w:r w:rsidRPr="00315453">
              <w:rPr>
                <w:rFonts w:ascii="Arial" w:hAnsi="Arial" w:cs="Arial"/>
                <w:bCs/>
                <w:sz w:val="22"/>
                <w:szCs w:val="22"/>
              </w:rPr>
              <w:t>Kryterium zostanie spełnione, jeżeli podczas jego oceny zostanie przyznanych minimum 9 punktów. W</w:t>
            </w:r>
            <w:r>
              <w:t xml:space="preserve"> </w:t>
            </w:r>
            <w:r w:rsidRPr="00315453">
              <w:rPr>
                <w:rFonts w:ascii="Arial" w:hAnsi="Arial" w:cs="Arial"/>
                <w:bCs/>
                <w:sz w:val="22"/>
                <w:szCs w:val="22"/>
              </w:rPr>
              <w:t>przypadku uzyskania mniejszej liczby punktów kryterium zostanie uznane za niespełnione.</w:t>
            </w:r>
          </w:p>
          <w:p w14:paraId="7B14444B" w14:textId="77777777" w:rsidR="00315453" w:rsidRPr="00315453" w:rsidRDefault="00315453" w:rsidP="00315453">
            <w:pPr>
              <w:spacing w:before="120" w:after="120" w:line="271" w:lineRule="auto"/>
              <w:rPr>
                <w:rFonts w:ascii="Arial" w:hAnsi="Arial" w:cs="Arial"/>
                <w:bCs/>
                <w:sz w:val="22"/>
                <w:szCs w:val="22"/>
              </w:rPr>
            </w:pPr>
            <w:r w:rsidRPr="00315453">
              <w:rPr>
                <w:rFonts w:ascii="Arial" w:hAnsi="Arial" w:cs="Arial"/>
                <w:bCs/>
                <w:sz w:val="22"/>
                <w:szCs w:val="22"/>
              </w:rPr>
              <w:lastRenderedPageBreak/>
              <w:t>Kryterium rozstrzygające stosowane jest w sytuacji, gdy więcej niż jeden projekt otrzyma taką samą liczbę punktów. Kryterium to będzie brane pod uwagę w szóstej kolejności przy umieszczaniu projektu na liście ocenionych projektów i podejmowaniu decyzji o przyznaniu dofinansowania.</w:t>
            </w:r>
          </w:p>
          <w:p w14:paraId="538CF352" w14:textId="77777777" w:rsidR="00315453" w:rsidRPr="00315453" w:rsidRDefault="00315453" w:rsidP="00315453">
            <w:pPr>
              <w:spacing w:before="120" w:after="120" w:line="271" w:lineRule="auto"/>
              <w:rPr>
                <w:rFonts w:ascii="Arial" w:hAnsi="Arial" w:cs="Arial"/>
                <w:bCs/>
                <w:sz w:val="22"/>
                <w:szCs w:val="22"/>
              </w:rPr>
            </w:pPr>
          </w:p>
          <w:p w14:paraId="615F7737" w14:textId="77777777" w:rsidR="00315453" w:rsidRPr="00315453" w:rsidRDefault="00315453" w:rsidP="00315453">
            <w:pPr>
              <w:spacing w:before="120" w:after="120" w:line="271" w:lineRule="auto"/>
              <w:rPr>
                <w:rFonts w:ascii="Arial" w:hAnsi="Arial" w:cs="Arial"/>
                <w:b/>
                <w:sz w:val="22"/>
                <w:szCs w:val="22"/>
                <w:u w:val="single"/>
              </w:rPr>
            </w:pPr>
            <w:r w:rsidRPr="00315453">
              <w:rPr>
                <w:rFonts w:ascii="Arial" w:hAnsi="Arial" w:cs="Arial"/>
                <w:b/>
                <w:sz w:val="22"/>
                <w:szCs w:val="22"/>
                <w:u w:val="single"/>
              </w:rPr>
              <w:t>Dodatkowe informacje:</w:t>
            </w:r>
          </w:p>
          <w:p w14:paraId="7247107B" w14:textId="266D5E6F" w:rsidR="00315453" w:rsidRPr="00E37160" w:rsidRDefault="00315453" w:rsidP="00315453">
            <w:pPr>
              <w:spacing w:before="120" w:after="120" w:line="271" w:lineRule="auto"/>
              <w:rPr>
                <w:rFonts w:ascii="Arial" w:hAnsi="Arial" w:cs="Arial"/>
                <w:bCs/>
                <w:sz w:val="22"/>
                <w:szCs w:val="22"/>
              </w:rPr>
            </w:pPr>
            <w:r w:rsidRPr="00315453">
              <w:rPr>
                <w:rFonts w:ascii="Arial" w:hAnsi="Arial" w:cs="Arial"/>
                <w:bCs/>
                <w:sz w:val="22"/>
                <w:szCs w:val="22"/>
              </w:rPr>
              <w:t xml:space="preserve">Kryterium zostanie zweryfikowane na podstawie treści wniosku o dofinasowanie w szczególności w oparciu o sekcję IX Potencjał do realizacji projektu oraz X Dodatkowe informacje komponent Opis potencjału technicznego. Zakres wymaganych informacji został określony w </w:t>
            </w:r>
            <w:r w:rsidRPr="00CE3CC9">
              <w:rPr>
                <w:rFonts w:ascii="Arial" w:hAnsi="Arial" w:cs="Arial"/>
                <w:bCs/>
                <w:i/>
                <w:iCs/>
                <w:sz w:val="22"/>
                <w:szCs w:val="22"/>
              </w:rPr>
              <w:t>Instrukcji wypełniania wniosku o dofinansowanie projektu.</w:t>
            </w:r>
          </w:p>
        </w:tc>
      </w:tr>
      <w:tr w:rsidR="00315453" w:rsidRPr="00E37160" w14:paraId="35360864" w14:textId="77777777" w:rsidTr="000B546D">
        <w:tc>
          <w:tcPr>
            <w:tcW w:w="817" w:type="dxa"/>
          </w:tcPr>
          <w:p w14:paraId="2C576AFF" w14:textId="77777777" w:rsidR="00315453" w:rsidRPr="00965251" w:rsidRDefault="00315453" w:rsidP="003A3602">
            <w:pPr>
              <w:pStyle w:val="Akapitzlist"/>
              <w:numPr>
                <w:ilvl w:val="0"/>
                <w:numId w:val="37"/>
              </w:numPr>
              <w:spacing w:before="120" w:after="120" w:line="271" w:lineRule="auto"/>
              <w:ind w:left="0" w:firstLine="0"/>
              <w:contextualSpacing w:val="0"/>
              <w:rPr>
                <w:rFonts w:ascii="Arial" w:hAnsi="Arial"/>
                <w:b/>
                <w:bCs/>
                <w:sz w:val="22"/>
                <w:lang w:val="pl-PL"/>
              </w:rPr>
            </w:pPr>
          </w:p>
        </w:tc>
        <w:tc>
          <w:tcPr>
            <w:tcW w:w="1701" w:type="dxa"/>
          </w:tcPr>
          <w:p w14:paraId="30B092A0" w14:textId="4CEE7E9B" w:rsidR="00315453" w:rsidRPr="00965251" w:rsidRDefault="00315453" w:rsidP="000B546D">
            <w:pPr>
              <w:spacing w:before="120" w:after="120" w:line="271" w:lineRule="auto"/>
              <w:rPr>
                <w:rFonts w:ascii="Arial" w:hAnsi="Arial" w:cs="Arial"/>
                <w:b/>
                <w:bCs/>
                <w:color w:val="FF0000"/>
                <w:sz w:val="22"/>
                <w:szCs w:val="22"/>
              </w:rPr>
            </w:pPr>
            <w:r w:rsidRPr="00A720BB">
              <w:rPr>
                <w:rFonts w:ascii="Arial" w:hAnsi="Arial" w:cs="Arial"/>
                <w:b/>
                <w:bCs/>
                <w:sz w:val="22"/>
                <w:szCs w:val="22"/>
              </w:rPr>
              <w:t>Doświadczenie wnioskodawcy i partnerów (jeśli dotyczy)</w:t>
            </w:r>
          </w:p>
        </w:tc>
        <w:tc>
          <w:tcPr>
            <w:tcW w:w="2693" w:type="dxa"/>
          </w:tcPr>
          <w:p w14:paraId="0B446390" w14:textId="77777777" w:rsidR="00965251" w:rsidRDefault="00315453" w:rsidP="00315453">
            <w:pPr>
              <w:spacing w:before="120" w:after="120" w:line="271" w:lineRule="auto"/>
            </w:pPr>
            <w:r w:rsidRPr="00315453">
              <w:rPr>
                <w:rFonts w:ascii="Arial" w:hAnsi="Arial" w:cs="Arial"/>
                <w:bCs/>
                <w:sz w:val="22"/>
                <w:szCs w:val="22"/>
              </w:rPr>
              <w:t>W ramach kryterium weryfikowane jest doświadczenie  wnioskodawcy i partnerów (jeśli dotyczy) w kontekście dotychczasowej działalności danego wnioskodawcy i partnerów (jeśli dotyczy) wraz z uzasadnieniem w trzech aspektach:</w:t>
            </w:r>
            <w:r>
              <w:t xml:space="preserve"> </w:t>
            </w:r>
          </w:p>
          <w:p w14:paraId="5D460B13" w14:textId="35309AC9" w:rsidR="00315453" w:rsidRPr="00315453" w:rsidRDefault="00965251" w:rsidP="00315453">
            <w:pPr>
              <w:spacing w:before="120" w:after="120" w:line="271" w:lineRule="auto"/>
              <w:rPr>
                <w:rFonts w:ascii="Arial" w:hAnsi="Arial" w:cs="Arial"/>
                <w:bCs/>
                <w:sz w:val="22"/>
                <w:szCs w:val="22"/>
              </w:rPr>
            </w:pPr>
            <w:r>
              <w:rPr>
                <w:rFonts w:ascii="Arial" w:hAnsi="Arial" w:cs="Arial"/>
                <w:bCs/>
                <w:sz w:val="22"/>
                <w:szCs w:val="22"/>
              </w:rPr>
              <w:t>-</w:t>
            </w:r>
            <w:r w:rsidR="00315453" w:rsidRPr="00315453">
              <w:rPr>
                <w:rFonts w:ascii="Arial" w:hAnsi="Arial" w:cs="Arial"/>
                <w:bCs/>
                <w:sz w:val="22"/>
                <w:szCs w:val="22"/>
              </w:rPr>
              <w:tab/>
              <w:t>w obszarze wsparcia projektu,</w:t>
            </w:r>
          </w:p>
          <w:p w14:paraId="6323C00D" w14:textId="51D44EF1" w:rsidR="00315453" w:rsidRPr="00315453" w:rsidRDefault="00965251" w:rsidP="00315453">
            <w:pPr>
              <w:spacing w:before="120" w:after="120" w:line="271" w:lineRule="auto"/>
              <w:rPr>
                <w:rFonts w:ascii="Arial" w:hAnsi="Arial" w:cs="Arial"/>
                <w:bCs/>
                <w:sz w:val="22"/>
                <w:szCs w:val="22"/>
              </w:rPr>
            </w:pPr>
            <w:r>
              <w:rPr>
                <w:rFonts w:ascii="Arial" w:hAnsi="Arial" w:cs="Arial"/>
                <w:bCs/>
                <w:sz w:val="22"/>
                <w:szCs w:val="22"/>
              </w:rPr>
              <w:t>-</w:t>
            </w:r>
            <w:r w:rsidR="00315453" w:rsidRPr="00315453">
              <w:rPr>
                <w:rFonts w:ascii="Arial" w:hAnsi="Arial" w:cs="Arial"/>
                <w:bCs/>
                <w:sz w:val="22"/>
                <w:szCs w:val="22"/>
              </w:rPr>
              <w:tab/>
              <w:t xml:space="preserve">na rzecz grupy docelowej, do której </w:t>
            </w:r>
            <w:r w:rsidR="00315453" w:rsidRPr="00315453">
              <w:rPr>
                <w:rFonts w:ascii="Arial" w:hAnsi="Arial" w:cs="Arial"/>
                <w:bCs/>
                <w:sz w:val="22"/>
                <w:szCs w:val="22"/>
              </w:rPr>
              <w:lastRenderedPageBreak/>
              <w:t xml:space="preserve">skierowany będzie projekt, </w:t>
            </w:r>
          </w:p>
          <w:p w14:paraId="6D8B9EFE" w14:textId="08ABB484" w:rsidR="00315453" w:rsidRPr="00315453" w:rsidRDefault="00965251" w:rsidP="00315453">
            <w:pPr>
              <w:spacing w:before="120" w:after="120" w:line="271" w:lineRule="auto"/>
              <w:rPr>
                <w:rFonts w:ascii="Arial" w:hAnsi="Arial" w:cs="Arial"/>
                <w:bCs/>
                <w:sz w:val="22"/>
                <w:szCs w:val="22"/>
              </w:rPr>
            </w:pPr>
            <w:r>
              <w:rPr>
                <w:rFonts w:ascii="Arial" w:hAnsi="Arial" w:cs="Arial"/>
                <w:bCs/>
                <w:sz w:val="22"/>
                <w:szCs w:val="22"/>
              </w:rPr>
              <w:t>-</w:t>
            </w:r>
            <w:r w:rsidR="00315453" w:rsidRPr="00315453">
              <w:rPr>
                <w:rFonts w:ascii="Arial" w:hAnsi="Arial" w:cs="Arial"/>
                <w:bCs/>
                <w:sz w:val="22"/>
                <w:szCs w:val="22"/>
              </w:rPr>
              <w:tab/>
              <w:t>na terytorium, którego będzie dotyczyć realizacja projektu.</w:t>
            </w:r>
          </w:p>
          <w:p w14:paraId="205F622C" w14:textId="77777777" w:rsidR="00315453" w:rsidRPr="00315453" w:rsidRDefault="00315453" w:rsidP="00315453">
            <w:pPr>
              <w:spacing w:before="120" w:after="120" w:line="271" w:lineRule="auto"/>
              <w:rPr>
                <w:rFonts w:ascii="Arial" w:hAnsi="Arial" w:cs="Arial"/>
                <w:bCs/>
                <w:sz w:val="22"/>
                <w:szCs w:val="22"/>
              </w:rPr>
            </w:pPr>
          </w:p>
          <w:p w14:paraId="0645FB0B" w14:textId="77777777" w:rsidR="00315453" w:rsidRPr="00315453" w:rsidRDefault="00315453" w:rsidP="00315453">
            <w:pPr>
              <w:spacing w:before="120" w:after="120" w:line="271" w:lineRule="auto"/>
              <w:rPr>
                <w:rFonts w:ascii="Arial" w:hAnsi="Arial" w:cs="Arial"/>
                <w:bCs/>
                <w:sz w:val="22"/>
                <w:szCs w:val="22"/>
              </w:rPr>
            </w:pPr>
            <w:r w:rsidRPr="00315453">
              <w:rPr>
                <w:rFonts w:ascii="Arial" w:hAnsi="Arial" w:cs="Arial"/>
                <w:bCs/>
                <w:sz w:val="22"/>
                <w:szCs w:val="22"/>
              </w:rPr>
              <w:t>Kryterium będzie weryfikowane na podstawie treści wniosku o dofinansowanie projektu.</w:t>
            </w:r>
          </w:p>
          <w:p w14:paraId="00F5E3BD" w14:textId="45BC8C4B" w:rsidR="00315453" w:rsidRPr="00E37160" w:rsidRDefault="00315453" w:rsidP="00315453">
            <w:pPr>
              <w:spacing w:before="120" w:after="120" w:line="271" w:lineRule="auto"/>
              <w:rPr>
                <w:rFonts w:ascii="Arial" w:hAnsi="Arial" w:cs="Arial"/>
                <w:bCs/>
                <w:sz w:val="22"/>
                <w:szCs w:val="22"/>
              </w:rPr>
            </w:pPr>
            <w:r w:rsidRPr="00315453">
              <w:rPr>
                <w:rFonts w:ascii="Arial" w:hAnsi="Arial" w:cs="Arial"/>
                <w:bCs/>
                <w:sz w:val="22"/>
                <w:szCs w:val="22"/>
              </w:rPr>
              <w:t>Kryterium nie dotyczy projektów PUP realizowanych w trybie niekonkurencyjnym.</w:t>
            </w:r>
          </w:p>
        </w:tc>
        <w:tc>
          <w:tcPr>
            <w:tcW w:w="3969" w:type="dxa"/>
          </w:tcPr>
          <w:p w14:paraId="59F76D9C" w14:textId="77777777" w:rsidR="00315453" w:rsidRPr="00315453" w:rsidRDefault="00315453" w:rsidP="00315453">
            <w:pPr>
              <w:spacing w:before="120" w:after="120" w:line="271" w:lineRule="auto"/>
              <w:rPr>
                <w:rFonts w:ascii="Arial" w:hAnsi="Arial" w:cs="Arial"/>
                <w:bCs/>
                <w:sz w:val="22"/>
                <w:szCs w:val="22"/>
              </w:rPr>
            </w:pPr>
            <w:r w:rsidRPr="00315453">
              <w:rPr>
                <w:rFonts w:ascii="Arial" w:hAnsi="Arial" w:cs="Arial"/>
                <w:bCs/>
                <w:sz w:val="22"/>
                <w:szCs w:val="22"/>
              </w:rPr>
              <w:lastRenderedPageBreak/>
              <w:t>Ocena spełniania kryterium dokonywana jest w ramach skali punktowej.</w:t>
            </w:r>
          </w:p>
          <w:p w14:paraId="0434D025" w14:textId="77777777" w:rsidR="00315453" w:rsidRPr="00315453" w:rsidRDefault="00315453" w:rsidP="00315453">
            <w:pPr>
              <w:spacing w:before="120" w:after="120" w:line="271" w:lineRule="auto"/>
              <w:rPr>
                <w:rFonts w:ascii="Arial" w:hAnsi="Arial" w:cs="Arial"/>
                <w:bCs/>
                <w:sz w:val="22"/>
                <w:szCs w:val="22"/>
              </w:rPr>
            </w:pPr>
          </w:p>
          <w:p w14:paraId="7921C014" w14:textId="77777777" w:rsidR="00315453" w:rsidRPr="00315453" w:rsidRDefault="00315453" w:rsidP="00315453">
            <w:pPr>
              <w:spacing w:before="120" w:after="120" w:line="271" w:lineRule="auto"/>
              <w:rPr>
                <w:rFonts w:ascii="Arial" w:hAnsi="Arial" w:cs="Arial"/>
                <w:bCs/>
                <w:sz w:val="22"/>
                <w:szCs w:val="22"/>
              </w:rPr>
            </w:pPr>
            <w:r w:rsidRPr="00315453">
              <w:rPr>
                <w:rFonts w:ascii="Arial" w:hAnsi="Arial" w:cs="Arial"/>
                <w:bCs/>
                <w:sz w:val="22"/>
                <w:szCs w:val="22"/>
              </w:rPr>
              <w:t>Skala punktów: 0-10.</w:t>
            </w:r>
          </w:p>
          <w:p w14:paraId="6CE779FF" w14:textId="6B26D9CD" w:rsidR="00315453" w:rsidRPr="00315453" w:rsidRDefault="00315453" w:rsidP="00315453">
            <w:pPr>
              <w:spacing w:before="120" w:after="120" w:line="271" w:lineRule="auto"/>
              <w:rPr>
                <w:rFonts w:ascii="Arial" w:hAnsi="Arial" w:cs="Arial"/>
                <w:bCs/>
                <w:sz w:val="22"/>
                <w:szCs w:val="22"/>
              </w:rPr>
            </w:pPr>
            <w:r w:rsidRPr="00315453">
              <w:rPr>
                <w:rFonts w:ascii="Arial" w:hAnsi="Arial" w:cs="Arial"/>
                <w:bCs/>
                <w:sz w:val="22"/>
                <w:szCs w:val="22"/>
              </w:rPr>
              <w:t>Kryterium zostanie spełnione, jeżeli podczas jego oceny zostanie przyznanych minimum 6 punktów. W przypadku uzyskania mniejszej liczby</w:t>
            </w:r>
            <w:r>
              <w:t xml:space="preserve"> </w:t>
            </w:r>
            <w:r w:rsidRPr="00315453">
              <w:rPr>
                <w:rFonts w:ascii="Arial" w:hAnsi="Arial" w:cs="Arial"/>
                <w:bCs/>
                <w:sz w:val="22"/>
                <w:szCs w:val="22"/>
              </w:rPr>
              <w:t>punktów kryterium zostanie uznane za niespełnione.</w:t>
            </w:r>
          </w:p>
          <w:p w14:paraId="07401058" w14:textId="77777777" w:rsidR="00315453" w:rsidRPr="00315453" w:rsidRDefault="00315453" w:rsidP="00315453">
            <w:pPr>
              <w:spacing w:before="120" w:after="120" w:line="271" w:lineRule="auto"/>
              <w:rPr>
                <w:rFonts w:ascii="Arial" w:hAnsi="Arial" w:cs="Arial"/>
                <w:bCs/>
                <w:sz w:val="22"/>
                <w:szCs w:val="22"/>
              </w:rPr>
            </w:pPr>
            <w:r w:rsidRPr="00315453">
              <w:rPr>
                <w:rFonts w:ascii="Arial" w:hAnsi="Arial" w:cs="Arial"/>
                <w:bCs/>
                <w:sz w:val="22"/>
                <w:szCs w:val="22"/>
              </w:rPr>
              <w:t xml:space="preserve">Kryterium rozstrzygające stosowane jest: w sytuacji, gdy więcej niż jeden projekt otrzyma taką samą liczbę punktów. Kryterium to będzie brane </w:t>
            </w:r>
            <w:r w:rsidRPr="00315453">
              <w:rPr>
                <w:rFonts w:ascii="Arial" w:hAnsi="Arial" w:cs="Arial"/>
                <w:bCs/>
                <w:sz w:val="22"/>
                <w:szCs w:val="22"/>
              </w:rPr>
              <w:lastRenderedPageBreak/>
              <w:t>pod uwagę w czwartej kolejności przy umieszczaniu projektu na liście ocenionych projektów i podejmowaniu decyzji o przyznaniu dofinansowania.</w:t>
            </w:r>
          </w:p>
          <w:p w14:paraId="3FBFB83E" w14:textId="77777777" w:rsidR="00315453" w:rsidRPr="00315453" w:rsidRDefault="00315453" w:rsidP="00315453">
            <w:pPr>
              <w:spacing w:before="120" w:after="120" w:line="271" w:lineRule="auto"/>
              <w:rPr>
                <w:rFonts w:ascii="Arial" w:hAnsi="Arial" w:cs="Arial"/>
                <w:bCs/>
                <w:sz w:val="22"/>
                <w:szCs w:val="22"/>
              </w:rPr>
            </w:pPr>
          </w:p>
          <w:p w14:paraId="390BE5CF" w14:textId="77777777" w:rsidR="00315453" w:rsidRPr="00965251" w:rsidRDefault="00315453" w:rsidP="00315453">
            <w:pPr>
              <w:spacing w:before="120" w:after="120" w:line="271" w:lineRule="auto"/>
              <w:rPr>
                <w:rFonts w:ascii="Arial" w:hAnsi="Arial" w:cs="Arial"/>
                <w:b/>
                <w:sz w:val="22"/>
                <w:szCs w:val="22"/>
                <w:u w:val="single"/>
              </w:rPr>
            </w:pPr>
            <w:r w:rsidRPr="00965251">
              <w:rPr>
                <w:rFonts w:ascii="Arial" w:hAnsi="Arial" w:cs="Arial"/>
                <w:b/>
                <w:sz w:val="22"/>
                <w:szCs w:val="22"/>
                <w:u w:val="single"/>
              </w:rPr>
              <w:t>Dodatkowe informacje:</w:t>
            </w:r>
          </w:p>
          <w:p w14:paraId="742E7471" w14:textId="187C1463" w:rsidR="00315453" w:rsidRPr="00E37160" w:rsidRDefault="00315453" w:rsidP="00315453">
            <w:pPr>
              <w:spacing w:before="120" w:after="120" w:line="271" w:lineRule="auto"/>
              <w:rPr>
                <w:rFonts w:ascii="Arial" w:hAnsi="Arial" w:cs="Arial"/>
                <w:bCs/>
                <w:sz w:val="22"/>
                <w:szCs w:val="22"/>
              </w:rPr>
            </w:pPr>
            <w:r w:rsidRPr="00315453">
              <w:rPr>
                <w:rFonts w:ascii="Arial" w:hAnsi="Arial" w:cs="Arial"/>
                <w:bCs/>
                <w:sz w:val="22"/>
                <w:szCs w:val="22"/>
              </w:rPr>
              <w:t xml:space="preserve">Kryterium zostanie zweryfikowane na podstawie treści wniosku o dofinasowanie w szczególności w oparciu o sekcję IX Potencjał do realizacji projektu - Doświadczenie. Zakres wymaganych informacji został określony w </w:t>
            </w:r>
            <w:r w:rsidRPr="00CE3CC9">
              <w:rPr>
                <w:rFonts w:ascii="Arial" w:hAnsi="Arial" w:cs="Arial"/>
                <w:bCs/>
                <w:i/>
                <w:iCs/>
                <w:sz w:val="22"/>
                <w:szCs w:val="22"/>
              </w:rPr>
              <w:t>Instrukcji wypełniania wniosku o dofinansowanie projektu</w:t>
            </w:r>
            <w:r w:rsidRPr="00315453">
              <w:rPr>
                <w:rFonts w:ascii="Arial" w:hAnsi="Arial" w:cs="Arial"/>
                <w:bCs/>
                <w:sz w:val="22"/>
                <w:szCs w:val="22"/>
              </w:rPr>
              <w:t>.</w:t>
            </w:r>
          </w:p>
        </w:tc>
      </w:tr>
      <w:tr w:rsidR="00315453" w:rsidRPr="00E37160" w14:paraId="13E6D630" w14:textId="77777777" w:rsidTr="000B546D">
        <w:tc>
          <w:tcPr>
            <w:tcW w:w="817" w:type="dxa"/>
          </w:tcPr>
          <w:p w14:paraId="31D90B0C" w14:textId="77777777" w:rsidR="00315453" w:rsidRPr="00965251" w:rsidRDefault="00315453" w:rsidP="003A3602">
            <w:pPr>
              <w:pStyle w:val="Akapitzlist"/>
              <w:numPr>
                <w:ilvl w:val="0"/>
                <w:numId w:val="37"/>
              </w:numPr>
              <w:spacing w:before="120" w:after="120" w:line="271" w:lineRule="auto"/>
              <w:ind w:left="0" w:firstLine="0"/>
              <w:contextualSpacing w:val="0"/>
              <w:rPr>
                <w:rFonts w:ascii="Arial" w:hAnsi="Arial"/>
                <w:b/>
                <w:bCs/>
                <w:sz w:val="22"/>
                <w:lang w:val="pl-PL"/>
              </w:rPr>
            </w:pPr>
          </w:p>
        </w:tc>
        <w:tc>
          <w:tcPr>
            <w:tcW w:w="1701" w:type="dxa"/>
          </w:tcPr>
          <w:p w14:paraId="6E8990D1" w14:textId="060C9175" w:rsidR="00315453" w:rsidRPr="00965251" w:rsidRDefault="00965251" w:rsidP="000B546D">
            <w:pPr>
              <w:spacing w:before="120" w:after="120" w:line="271" w:lineRule="auto"/>
              <w:rPr>
                <w:rFonts w:ascii="Arial" w:hAnsi="Arial" w:cs="Arial"/>
                <w:b/>
                <w:bCs/>
                <w:color w:val="FF0000"/>
                <w:sz w:val="22"/>
                <w:szCs w:val="22"/>
              </w:rPr>
            </w:pPr>
            <w:r w:rsidRPr="00A720BB">
              <w:rPr>
                <w:rFonts w:ascii="Arial" w:hAnsi="Arial" w:cs="Arial"/>
                <w:b/>
                <w:bCs/>
                <w:sz w:val="22"/>
                <w:szCs w:val="22"/>
              </w:rPr>
              <w:t>Budżet projektu</w:t>
            </w:r>
          </w:p>
        </w:tc>
        <w:tc>
          <w:tcPr>
            <w:tcW w:w="2693" w:type="dxa"/>
          </w:tcPr>
          <w:p w14:paraId="6BE55BD9" w14:textId="77777777" w:rsidR="00965251" w:rsidRPr="00965251" w:rsidRDefault="00965251" w:rsidP="00965251">
            <w:pPr>
              <w:spacing w:before="120" w:after="120" w:line="271" w:lineRule="auto"/>
              <w:rPr>
                <w:rFonts w:ascii="Arial" w:hAnsi="Arial" w:cs="Arial"/>
                <w:bCs/>
                <w:sz w:val="22"/>
                <w:szCs w:val="22"/>
              </w:rPr>
            </w:pPr>
            <w:r w:rsidRPr="00965251">
              <w:rPr>
                <w:rFonts w:ascii="Arial" w:hAnsi="Arial" w:cs="Arial"/>
                <w:bCs/>
                <w:sz w:val="22"/>
                <w:szCs w:val="22"/>
              </w:rPr>
              <w:t xml:space="preserve">W ramach kryterium weryfikowana jest: </w:t>
            </w:r>
          </w:p>
          <w:p w14:paraId="59018978" w14:textId="7F1778C2" w:rsidR="00965251" w:rsidRPr="00965251" w:rsidRDefault="00965251" w:rsidP="00965251">
            <w:pPr>
              <w:spacing w:before="120" w:after="120" w:line="271" w:lineRule="auto"/>
              <w:rPr>
                <w:rFonts w:ascii="Arial" w:hAnsi="Arial" w:cs="Arial"/>
                <w:bCs/>
                <w:sz w:val="22"/>
                <w:szCs w:val="22"/>
              </w:rPr>
            </w:pPr>
            <w:r>
              <w:rPr>
                <w:rFonts w:ascii="Arial" w:hAnsi="Arial" w:cs="Arial"/>
                <w:bCs/>
                <w:sz w:val="22"/>
                <w:szCs w:val="22"/>
              </w:rPr>
              <w:t>-</w:t>
            </w:r>
            <w:r w:rsidRPr="00965251">
              <w:rPr>
                <w:rFonts w:ascii="Arial" w:hAnsi="Arial" w:cs="Arial"/>
                <w:bCs/>
                <w:sz w:val="22"/>
                <w:szCs w:val="22"/>
              </w:rPr>
              <w:tab/>
              <w:t>zgodność wydatków z Wytycznymi dotyczącymi kwalifikowalności wydatków na lata 2021-2027, w szczególności niezbędność wydatków do osiągania celów projektu,</w:t>
            </w:r>
          </w:p>
          <w:p w14:paraId="2750C4FF" w14:textId="6B6B723D" w:rsidR="00965251" w:rsidRDefault="00965251" w:rsidP="00965251">
            <w:pPr>
              <w:spacing w:before="120" w:after="120" w:line="271" w:lineRule="auto"/>
            </w:pPr>
            <w:r>
              <w:rPr>
                <w:rFonts w:ascii="Arial" w:hAnsi="Arial" w:cs="Arial"/>
                <w:bCs/>
                <w:sz w:val="22"/>
                <w:szCs w:val="22"/>
              </w:rPr>
              <w:t>-</w:t>
            </w:r>
            <w:r w:rsidRPr="00965251">
              <w:rPr>
                <w:rFonts w:ascii="Arial" w:hAnsi="Arial" w:cs="Arial"/>
                <w:bCs/>
                <w:sz w:val="22"/>
                <w:szCs w:val="22"/>
              </w:rPr>
              <w:tab/>
              <w:t>zgodność z SZOP w zakresie wymaganego poziomu cross-</w:t>
            </w:r>
            <w:proofErr w:type="spellStart"/>
            <w:r w:rsidRPr="00965251">
              <w:rPr>
                <w:rFonts w:ascii="Arial" w:hAnsi="Arial" w:cs="Arial"/>
                <w:bCs/>
                <w:sz w:val="22"/>
                <w:szCs w:val="22"/>
              </w:rPr>
              <w:t>financingu</w:t>
            </w:r>
            <w:proofErr w:type="spellEnd"/>
            <w:r w:rsidRPr="00965251">
              <w:rPr>
                <w:rFonts w:ascii="Arial" w:hAnsi="Arial" w:cs="Arial"/>
                <w:bCs/>
                <w:sz w:val="22"/>
                <w:szCs w:val="22"/>
              </w:rPr>
              <w:t>, (jeśli dotyczy),</w:t>
            </w:r>
            <w:r>
              <w:t xml:space="preserve"> </w:t>
            </w:r>
          </w:p>
          <w:p w14:paraId="23156AF6" w14:textId="02727633" w:rsidR="00965251" w:rsidRPr="00965251" w:rsidRDefault="00965251" w:rsidP="00965251">
            <w:pPr>
              <w:spacing w:before="120" w:after="120" w:line="271" w:lineRule="auto"/>
              <w:rPr>
                <w:rFonts w:ascii="Arial" w:hAnsi="Arial" w:cs="Arial"/>
                <w:bCs/>
                <w:sz w:val="22"/>
                <w:szCs w:val="22"/>
              </w:rPr>
            </w:pPr>
            <w:r>
              <w:rPr>
                <w:rFonts w:ascii="Arial" w:hAnsi="Arial" w:cs="Arial"/>
                <w:bCs/>
                <w:sz w:val="22"/>
                <w:szCs w:val="22"/>
              </w:rPr>
              <w:t>-</w:t>
            </w:r>
            <w:r w:rsidRPr="00965251">
              <w:rPr>
                <w:rFonts w:ascii="Arial" w:hAnsi="Arial" w:cs="Arial"/>
                <w:bCs/>
                <w:sz w:val="22"/>
                <w:szCs w:val="22"/>
              </w:rPr>
              <w:tab/>
              <w:t>zgodność ze stawkami jednostkowymi (jeśli dotyczy) oraz standardem i cenami rynkowymi określonymi w regulaminie wyboru,</w:t>
            </w:r>
          </w:p>
          <w:p w14:paraId="07B52BA6" w14:textId="311CAFFC" w:rsidR="00965251" w:rsidRPr="00965251" w:rsidRDefault="00965251" w:rsidP="00965251">
            <w:pPr>
              <w:spacing w:before="120" w:after="120" w:line="271" w:lineRule="auto"/>
              <w:rPr>
                <w:rFonts w:ascii="Arial" w:hAnsi="Arial" w:cs="Arial"/>
                <w:bCs/>
                <w:sz w:val="22"/>
                <w:szCs w:val="22"/>
              </w:rPr>
            </w:pPr>
            <w:r>
              <w:rPr>
                <w:rFonts w:ascii="Arial" w:hAnsi="Arial" w:cs="Arial"/>
                <w:bCs/>
                <w:sz w:val="22"/>
                <w:szCs w:val="22"/>
              </w:rPr>
              <w:t>-</w:t>
            </w:r>
            <w:r w:rsidRPr="00965251">
              <w:rPr>
                <w:rFonts w:ascii="Arial" w:hAnsi="Arial" w:cs="Arial"/>
                <w:bCs/>
                <w:sz w:val="22"/>
                <w:szCs w:val="22"/>
              </w:rPr>
              <w:tab/>
              <w:t xml:space="preserve">w ramach kwot ryczałtowych (jeśli </w:t>
            </w:r>
            <w:r w:rsidRPr="00965251">
              <w:rPr>
                <w:rFonts w:ascii="Arial" w:hAnsi="Arial" w:cs="Arial"/>
                <w:bCs/>
                <w:sz w:val="22"/>
                <w:szCs w:val="22"/>
              </w:rPr>
              <w:lastRenderedPageBreak/>
              <w:t>dotyczy) - wykazanie uzasadnienia racjonalności i niezbędności każdego wydatku w budżecie projektu.</w:t>
            </w:r>
          </w:p>
          <w:p w14:paraId="4C582F55" w14:textId="22C28945" w:rsidR="00965251" w:rsidRPr="00965251" w:rsidRDefault="00965251" w:rsidP="00965251">
            <w:pPr>
              <w:spacing w:before="120" w:after="120" w:line="271" w:lineRule="auto"/>
              <w:rPr>
                <w:rFonts w:ascii="Arial" w:hAnsi="Arial" w:cs="Arial"/>
                <w:bCs/>
                <w:sz w:val="22"/>
                <w:szCs w:val="22"/>
              </w:rPr>
            </w:pPr>
            <w:r>
              <w:rPr>
                <w:rFonts w:ascii="Arial" w:hAnsi="Arial" w:cs="Arial"/>
                <w:bCs/>
                <w:sz w:val="22"/>
                <w:szCs w:val="22"/>
              </w:rPr>
              <w:t>-</w:t>
            </w:r>
            <w:r w:rsidRPr="00965251">
              <w:rPr>
                <w:rFonts w:ascii="Arial" w:hAnsi="Arial" w:cs="Arial"/>
                <w:bCs/>
                <w:sz w:val="22"/>
                <w:szCs w:val="22"/>
              </w:rPr>
              <w:tab/>
              <w:t>zgodność budżetu z treścią wniosku oraz montażu finansowego z regulaminem wyboru.</w:t>
            </w:r>
          </w:p>
          <w:p w14:paraId="6E1CBA46" w14:textId="77777777" w:rsidR="00965251" w:rsidRPr="00965251" w:rsidRDefault="00965251" w:rsidP="00965251">
            <w:pPr>
              <w:spacing w:before="120" w:after="120" w:line="271" w:lineRule="auto"/>
              <w:rPr>
                <w:rFonts w:ascii="Arial" w:hAnsi="Arial" w:cs="Arial"/>
                <w:bCs/>
                <w:sz w:val="22"/>
                <w:szCs w:val="22"/>
              </w:rPr>
            </w:pPr>
          </w:p>
          <w:p w14:paraId="2E858A61" w14:textId="5F230CEF" w:rsidR="00315453" w:rsidRPr="00E37160" w:rsidRDefault="00965251" w:rsidP="00965251">
            <w:pPr>
              <w:spacing w:before="120" w:after="120" w:line="271" w:lineRule="auto"/>
              <w:rPr>
                <w:rFonts w:ascii="Arial" w:hAnsi="Arial" w:cs="Arial"/>
                <w:bCs/>
                <w:sz w:val="22"/>
                <w:szCs w:val="22"/>
              </w:rPr>
            </w:pPr>
            <w:r w:rsidRPr="00965251">
              <w:rPr>
                <w:rFonts w:ascii="Arial" w:hAnsi="Arial" w:cs="Arial"/>
                <w:bCs/>
                <w:sz w:val="22"/>
                <w:szCs w:val="22"/>
              </w:rPr>
              <w:t>Kryterium będzie weryfikowane na podstawie treści wniosku o   dofinansowanie projektu.</w:t>
            </w:r>
          </w:p>
        </w:tc>
        <w:tc>
          <w:tcPr>
            <w:tcW w:w="3969" w:type="dxa"/>
          </w:tcPr>
          <w:p w14:paraId="7201FC9D" w14:textId="77777777" w:rsidR="00965251" w:rsidRPr="00965251" w:rsidRDefault="00965251" w:rsidP="00965251">
            <w:pPr>
              <w:spacing w:before="120" w:after="120" w:line="271" w:lineRule="auto"/>
              <w:rPr>
                <w:rFonts w:ascii="Arial" w:hAnsi="Arial" w:cs="Arial"/>
                <w:bCs/>
                <w:sz w:val="22"/>
                <w:szCs w:val="22"/>
              </w:rPr>
            </w:pPr>
            <w:r w:rsidRPr="00965251">
              <w:rPr>
                <w:rFonts w:ascii="Arial" w:hAnsi="Arial" w:cs="Arial"/>
                <w:bCs/>
                <w:sz w:val="22"/>
                <w:szCs w:val="22"/>
              </w:rPr>
              <w:lastRenderedPageBreak/>
              <w:t>Ocena spełniania kryterium dokonywana jest w ramach skali punktowej.</w:t>
            </w:r>
          </w:p>
          <w:p w14:paraId="5144FC89" w14:textId="77777777" w:rsidR="00965251" w:rsidRPr="00965251" w:rsidRDefault="00965251" w:rsidP="00965251">
            <w:pPr>
              <w:spacing w:before="120" w:after="120" w:line="271" w:lineRule="auto"/>
              <w:rPr>
                <w:rFonts w:ascii="Arial" w:hAnsi="Arial" w:cs="Arial"/>
                <w:bCs/>
                <w:sz w:val="22"/>
                <w:szCs w:val="22"/>
              </w:rPr>
            </w:pPr>
          </w:p>
          <w:p w14:paraId="5E98E404" w14:textId="77777777" w:rsidR="00965251" w:rsidRPr="00965251" w:rsidRDefault="00965251" w:rsidP="00965251">
            <w:pPr>
              <w:spacing w:before="120" w:after="120" w:line="271" w:lineRule="auto"/>
              <w:rPr>
                <w:rFonts w:ascii="Arial" w:hAnsi="Arial" w:cs="Arial"/>
                <w:bCs/>
                <w:sz w:val="22"/>
                <w:szCs w:val="22"/>
              </w:rPr>
            </w:pPr>
            <w:r w:rsidRPr="00965251">
              <w:rPr>
                <w:rFonts w:ascii="Arial" w:hAnsi="Arial" w:cs="Arial"/>
                <w:bCs/>
                <w:sz w:val="22"/>
                <w:szCs w:val="22"/>
              </w:rPr>
              <w:t>Skala punktów: 0-15.</w:t>
            </w:r>
          </w:p>
          <w:p w14:paraId="2A705BE6" w14:textId="77777777" w:rsidR="00965251" w:rsidRPr="00965251" w:rsidRDefault="00965251" w:rsidP="00965251">
            <w:pPr>
              <w:spacing w:before="120" w:after="120" w:line="271" w:lineRule="auto"/>
              <w:rPr>
                <w:rFonts w:ascii="Arial" w:hAnsi="Arial" w:cs="Arial"/>
                <w:bCs/>
                <w:sz w:val="22"/>
                <w:szCs w:val="22"/>
              </w:rPr>
            </w:pPr>
            <w:r w:rsidRPr="00965251">
              <w:rPr>
                <w:rFonts w:ascii="Arial" w:hAnsi="Arial" w:cs="Arial"/>
                <w:bCs/>
                <w:sz w:val="22"/>
                <w:szCs w:val="22"/>
              </w:rPr>
              <w:t>Kryterium zostanie spełnione, jeżeli podczas jego oceny zostanie przyznanych minimum 9 punktów. W przypadku uzyskania mniejszej liczby punktów kryterium zostanie uznane za niespełnione.</w:t>
            </w:r>
          </w:p>
          <w:p w14:paraId="25F76BCB" w14:textId="7121DB27" w:rsidR="00965251" w:rsidRPr="00965251" w:rsidRDefault="00965251" w:rsidP="00965251">
            <w:pPr>
              <w:spacing w:before="120" w:after="120" w:line="271" w:lineRule="auto"/>
              <w:rPr>
                <w:rFonts w:ascii="Arial" w:hAnsi="Arial" w:cs="Arial"/>
                <w:bCs/>
                <w:sz w:val="22"/>
                <w:szCs w:val="22"/>
              </w:rPr>
            </w:pPr>
            <w:r w:rsidRPr="00965251">
              <w:rPr>
                <w:rFonts w:ascii="Arial" w:hAnsi="Arial" w:cs="Arial"/>
                <w:bCs/>
                <w:sz w:val="22"/>
                <w:szCs w:val="22"/>
              </w:rPr>
              <w:t xml:space="preserve">Kryterium rozstrzygające stosowane jest: w sytuacji, gdy więcej niż jeden projekt otrzyma taką samą liczbę punktów. Kryterium to będzie brane pod uwagę w </w:t>
            </w:r>
            <w:proofErr w:type="spellStart"/>
            <w:r w:rsidRPr="00965251">
              <w:rPr>
                <w:rFonts w:ascii="Arial" w:hAnsi="Arial" w:cs="Arial"/>
                <w:bCs/>
                <w:sz w:val="22"/>
                <w:szCs w:val="22"/>
              </w:rPr>
              <w:t>piatej</w:t>
            </w:r>
            <w:proofErr w:type="spellEnd"/>
            <w:r w:rsidRPr="00965251">
              <w:rPr>
                <w:rFonts w:ascii="Arial" w:hAnsi="Arial" w:cs="Arial"/>
                <w:bCs/>
                <w:sz w:val="22"/>
                <w:szCs w:val="22"/>
              </w:rPr>
              <w:t xml:space="preserve"> kolejności przy umieszczaniu projektu na liście</w:t>
            </w:r>
            <w:r>
              <w:t xml:space="preserve"> </w:t>
            </w:r>
            <w:r w:rsidRPr="00965251">
              <w:rPr>
                <w:rFonts w:ascii="Arial" w:hAnsi="Arial" w:cs="Arial"/>
                <w:bCs/>
                <w:sz w:val="22"/>
                <w:szCs w:val="22"/>
              </w:rPr>
              <w:t>ocenionych projektów i podejmowaniu decyzji o przyznaniu dofinansowania.</w:t>
            </w:r>
          </w:p>
          <w:p w14:paraId="1FEF0A36" w14:textId="77777777" w:rsidR="00965251" w:rsidRPr="00965251" w:rsidRDefault="00965251" w:rsidP="00965251">
            <w:pPr>
              <w:spacing w:before="120" w:after="120" w:line="271" w:lineRule="auto"/>
              <w:rPr>
                <w:rFonts w:ascii="Arial" w:hAnsi="Arial" w:cs="Arial"/>
                <w:b/>
                <w:sz w:val="22"/>
                <w:szCs w:val="22"/>
                <w:u w:val="single"/>
              </w:rPr>
            </w:pPr>
          </w:p>
          <w:p w14:paraId="30678DB0" w14:textId="77777777" w:rsidR="00965251" w:rsidRPr="00965251" w:rsidRDefault="00965251" w:rsidP="00965251">
            <w:pPr>
              <w:spacing w:before="120" w:after="120" w:line="271" w:lineRule="auto"/>
              <w:rPr>
                <w:rFonts w:ascii="Arial" w:hAnsi="Arial" w:cs="Arial"/>
                <w:b/>
                <w:sz w:val="22"/>
                <w:szCs w:val="22"/>
                <w:u w:val="single"/>
              </w:rPr>
            </w:pPr>
            <w:r w:rsidRPr="00965251">
              <w:rPr>
                <w:rFonts w:ascii="Arial" w:hAnsi="Arial" w:cs="Arial"/>
                <w:b/>
                <w:sz w:val="22"/>
                <w:szCs w:val="22"/>
                <w:u w:val="single"/>
              </w:rPr>
              <w:t>Dodatkowe informacje:</w:t>
            </w:r>
          </w:p>
          <w:p w14:paraId="541A66CE" w14:textId="0FB36B23" w:rsidR="00315453" w:rsidRPr="00E37160" w:rsidRDefault="00965251" w:rsidP="00965251">
            <w:pPr>
              <w:spacing w:before="120" w:after="120" w:line="271" w:lineRule="auto"/>
              <w:rPr>
                <w:rFonts w:ascii="Arial" w:hAnsi="Arial" w:cs="Arial"/>
                <w:bCs/>
                <w:sz w:val="22"/>
                <w:szCs w:val="22"/>
              </w:rPr>
            </w:pPr>
            <w:r w:rsidRPr="00965251">
              <w:rPr>
                <w:rFonts w:ascii="Arial" w:hAnsi="Arial" w:cs="Arial"/>
                <w:bCs/>
                <w:sz w:val="22"/>
                <w:szCs w:val="22"/>
              </w:rPr>
              <w:t xml:space="preserve">Kryterium zostanie zweryfikowane na podstawie treści wniosku o </w:t>
            </w:r>
            <w:r w:rsidRPr="00965251">
              <w:rPr>
                <w:rFonts w:ascii="Arial" w:hAnsi="Arial" w:cs="Arial"/>
                <w:bCs/>
                <w:sz w:val="22"/>
                <w:szCs w:val="22"/>
              </w:rPr>
              <w:lastRenderedPageBreak/>
              <w:t xml:space="preserve">dofinasowanie w szczególności w oparciu o sekcję V Budżet projektu oraz VIII Uzasadnienie wydatków.  Zakres wymaganych informacji został określony w </w:t>
            </w:r>
            <w:r w:rsidRPr="00CE3CC9">
              <w:rPr>
                <w:rFonts w:ascii="Arial" w:hAnsi="Arial" w:cs="Arial"/>
                <w:bCs/>
                <w:i/>
                <w:iCs/>
                <w:sz w:val="22"/>
                <w:szCs w:val="22"/>
              </w:rPr>
              <w:t>Instrukcji wypełniania wniosku o dofinansowanie projektu.</w:t>
            </w:r>
            <w:r w:rsidRPr="00965251">
              <w:rPr>
                <w:rFonts w:ascii="Arial" w:hAnsi="Arial" w:cs="Arial"/>
                <w:bCs/>
                <w:sz w:val="22"/>
                <w:szCs w:val="22"/>
              </w:rPr>
              <w:t xml:space="preserve">  </w:t>
            </w:r>
          </w:p>
        </w:tc>
      </w:tr>
    </w:tbl>
    <w:p w14:paraId="55704111" w14:textId="77777777" w:rsidR="008B2606" w:rsidRPr="00E37160" w:rsidRDefault="008B2606" w:rsidP="000B546D">
      <w:pPr>
        <w:pStyle w:val="Akapitzlist"/>
        <w:autoSpaceDE w:val="0"/>
        <w:autoSpaceDN w:val="0"/>
        <w:adjustRightInd w:val="0"/>
        <w:spacing w:before="120" w:after="120" w:line="271" w:lineRule="auto"/>
        <w:ind w:left="0"/>
        <w:contextualSpacing w:val="0"/>
        <w:rPr>
          <w:rFonts w:ascii="Arial" w:hAnsi="Arial" w:cs="Arial"/>
          <w:sz w:val="22"/>
          <w:szCs w:val="22"/>
        </w:rPr>
      </w:pPr>
    </w:p>
    <w:p w14:paraId="4E7CFEBE" w14:textId="31A38645" w:rsidR="00B17B7D" w:rsidRPr="00E37160" w:rsidRDefault="008875A4" w:rsidP="003A3602">
      <w:pPr>
        <w:pStyle w:val="Akapitzlist"/>
        <w:numPr>
          <w:ilvl w:val="0"/>
          <w:numId w:val="85"/>
        </w:numPr>
        <w:autoSpaceDE w:val="0"/>
        <w:autoSpaceDN w:val="0"/>
        <w:adjustRightInd w:val="0"/>
        <w:spacing w:before="120" w:after="120" w:line="271" w:lineRule="auto"/>
        <w:ind w:left="0" w:firstLine="0"/>
        <w:contextualSpacing w:val="0"/>
      </w:pPr>
      <w:r w:rsidRPr="00E37160">
        <w:rPr>
          <w:rFonts w:ascii="Arial" w:hAnsi="Arial" w:cs="Arial"/>
          <w:sz w:val="22"/>
          <w:szCs w:val="22"/>
          <w:lang w:val="pl-PL"/>
        </w:rPr>
        <w:t>Następnie projekt podlega ocenie pod kątem spełniania</w:t>
      </w:r>
      <w:r w:rsidR="00B17B7D" w:rsidRPr="00E37160">
        <w:rPr>
          <w:rFonts w:ascii="Arial" w:hAnsi="Arial" w:cs="Arial"/>
          <w:sz w:val="22"/>
          <w:szCs w:val="22"/>
        </w:rPr>
        <w:t xml:space="preserve"> </w:t>
      </w:r>
      <w:r w:rsidRPr="00E37160">
        <w:rPr>
          <w:rFonts w:ascii="Arial" w:hAnsi="Arial" w:cs="Arial"/>
          <w:sz w:val="22"/>
          <w:szCs w:val="22"/>
        </w:rPr>
        <w:t>bądź niespełniania danego kryterium</w:t>
      </w:r>
      <w:r w:rsidRPr="00E37160">
        <w:rPr>
          <w:rFonts w:ascii="Arial" w:hAnsi="Arial" w:cs="Arial"/>
          <w:sz w:val="22"/>
          <w:szCs w:val="22"/>
          <w:lang w:val="pl-PL"/>
        </w:rPr>
        <w:t xml:space="preserve"> z</w:t>
      </w:r>
      <w:r w:rsidRPr="00E37160">
        <w:rPr>
          <w:rFonts w:ascii="Arial" w:hAnsi="Arial" w:cs="Arial"/>
          <w:sz w:val="22"/>
          <w:szCs w:val="22"/>
        </w:rPr>
        <w:t xml:space="preserve"> </w:t>
      </w:r>
      <w:r w:rsidR="00B17B7D" w:rsidRPr="00E37160">
        <w:rPr>
          <w:rFonts w:ascii="Arial" w:hAnsi="Arial" w:cs="Arial"/>
          <w:b/>
          <w:sz w:val="22"/>
          <w:szCs w:val="22"/>
        </w:rPr>
        <w:t>kryteriów</w:t>
      </w:r>
      <w:r w:rsidR="00B17B7D" w:rsidRPr="00E37160">
        <w:rPr>
          <w:rFonts w:ascii="Arial" w:hAnsi="Arial" w:cs="Arial"/>
          <w:b/>
          <w:sz w:val="22"/>
          <w:szCs w:val="22"/>
          <w:lang w:val="pl-PL"/>
        </w:rPr>
        <w:t xml:space="preserve"> specyficznych</w:t>
      </w:r>
      <w:r w:rsidR="00B17B7D" w:rsidRPr="00E37160">
        <w:rPr>
          <w:rFonts w:ascii="Arial" w:hAnsi="Arial" w:cs="Arial"/>
          <w:b/>
          <w:sz w:val="22"/>
          <w:szCs w:val="22"/>
        </w:rPr>
        <w:t xml:space="preserve"> </w:t>
      </w:r>
      <w:r w:rsidR="00B17B7D" w:rsidRPr="00E37160">
        <w:rPr>
          <w:rFonts w:ascii="Arial" w:hAnsi="Arial" w:cs="Arial"/>
          <w:b/>
          <w:sz w:val="22"/>
          <w:szCs w:val="22"/>
          <w:lang w:val="pl-PL"/>
        </w:rPr>
        <w:t>jakościowych</w:t>
      </w:r>
      <w:r w:rsidR="00BA5514" w:rsidRPr="00E37160">
        <w:rPr>
          <w:rFonts w:ascii="Arial" w:hAnsi="Arial" w:cs="Arial"/>
          <w:b/>
          <w:sz w:val="22"/>
          <w:szCs w:val="22"/>
          <w:lang w:val="pl-PL"/>
        </w:rPr>
        <w:t>.</w:t>
      </w:r>
      <w:r w:rsidR="00BA5514" w:rsidRPr="00E37160">
        <w:rPr>
          <w:rFonts w:ascii="Arial" w:hAnsi="Arial" w:cs="Arial"/>
          <w:sz w:val="22"/>
          <w:szCs w:val="22"/>
          <w:lang w:val="pl-PL"/>
        </w:rPr>
        <w:t xml:space="preserve"> Ocena</w:t>
      </w:r>
      <w:r w:rsidR="00BA5514" w:rsidRPr="00E37160">
        <w:rPr>
          <w:rFonts w:ascii="Arial" w:hAnsi="Arial" w:cs="Arial"/>
          <w:b/>
          <w:sz w:val="22"/>
          <w:szCs w:val="22"/>
          <w:lang w:val="pl-PL"/>
        </w:rPr>
        <w:t xml:space="preserve"> kryteriów specyficznych</w:t>
      </w:r>
      <w:r w:rsidR="00BA5514" w:rsidRPr="00E37160">
        <w:rPr>
          <w:rFonts w:ascii="Arial" w:hAnsi="Arial" w:cs="Arial"/>
          <w:b/>
          <w:sz w:val="22"/>
          <w:szCs w:val="22"/>
        </w:rPr>
        <w:t xml:space="preserve"> </w:t>
      </w:r>
      <w:r w:rsidR="00BA5514" w:rsidRPr="00E37160">
        <w:rPr>
          <w:rFonts w:ascii="Arial" w:hAnsi="Arial" w:cs="Arial"/>
          <w:b/>
          <w:sz w:val="22"/>
          <w:szCs w:val="22"/>
          <w:lang w:val="pl-PL"/>
        </w:rPr>
        <w:t>jakościowych</w:t>
      </w:r>
      <w:r w:rsidR="00BA5514" w:rsidRPr="00E37160">
        <w:rPr>
          <w:rFonts w:ascii="Arial" w:hAnsi="Arial" w:cs="Arial"/>
          <w:sz w:val="22"/>
          <w:szCs w:val="22"/>
          <w:lang w:val="pl-PL"/>
        </w:rPr>
        <w:t xml:space="preserve"> polega na </w:t>
      </w:r>
      <w:proofErr w:type="spellStart"/>
      <w:r w:rsidR="00BA5514" w:rsidRPr="00E37160">
        <w:rPr>
          <w:rFonts w:ascii="Arial" w:hAnsi="Arial" w:cs="Arial"/>
          <w:sz w:val="22"/>
          <w:szCs w:val="22"/>
          <w:lang w:val="pl-PL"/>
        </w:rPr>
        <w:t>przynaniu</w:t>
      </w:r>
      <w:proofErr w:type="spellEnd"/>
      <w:r w:rsidR="00BA5514" w:rsidRPr="00E37160">
        <w:rPr>
          <w:rFonts w:ascii="Arial" w:hAnsi="Arial" w:cs="Arial"/>
          <w:sz w:val="22"/>
          <w:szCs w:val="22"/>
          <w:lang w:val="pl-PL"/>
        </w:rPr>
        <w:t xml:space="preserve"> odpowiedniej liczby punktów za spełnianie danego kryterium</w:t>
      </w:r>
      <w:r w:rsidR="00BA5514" w:rsidRPr="00E37160">
        <w:rPr>
          <w:rFonts w:ascii="Arial" w:hAnsi="Arial" w:cs="Arial"/>
          <w:sz w:val="22"/>
          <w:szCs w:val="22"/>
        </w:rPr>
        <w:t>)</w:t>
      </w:r>
      <w:r w:rsidR="00BA5514" w:rsidRPr="00E37160">
        <w:rPr>
          <w:rFonts w:ascii="Arial" w:hAnsi="Arial" w:cs="Arial"/>
          <w:sz w:val="22"/>
          <w:szCs w:val="22"/>
          <w:lang w:val="pl-PL"/>
        </w:rPr>
        <w:t>.</w:t>
      </w:r>
      <w:r w:rsidR="003216E2">
        <w:rPr>
          <w:rFonts w:ascii="Arial" w:hAnsi="Arial" w:cs="Arial"/>
          <w:sz w:val="22"/>
          <w:szCs w:val="22"/>
          <w:lang w:val="pl-PL"/>
        </w:rPr>
        <w:t xml:space="preserve"> </w:t>
      </w:r>
      <w:r w:rsidRPr="00E37160">
        <w:rPr>
          <w:rFonts w:ascii="Arial" w:hAnsi="Arial" w:cs="Arial"/>
          <w:sz w:val="22"/>
          <w:szCs w:val="22"/>
          <w:lang w:val="pl-PL"/>
        </w:rPr>
        <w:t>W</w:t>
      </w:r>
      <w:proofErr w:type="spellStart"/>
      <w:r w:rsidR="00B17B7D" w:rsidRPr="00E37160">
        <w:rPr>
          <w:rFonts w:ascii="Arial" w:hAnsi="Arial" w:cs="Arial"/>
          <w:sz w:val="22"/>
          <w:szCs w:val="22"/>
        </w:rPr>
        <w:t>eryfikacji</w:t>
      </w:r>
      <w:proofErr w:type="spellEnd"/>
      <w:r w:rsidR="00B17B7D" w:rsidRPr="00E37160">
        <w:rPr>
          <w:rFonts w:ascii="Arial" w:hAnsi="Arial" w:cs="Arial"/>
          <w:sz w:val="22"/>
          <w:szCs w:val="22"/>
        </w:rPr>
        <w:t xml:space="preserve"> </w:t>
      </w:r>
      <w:r w:rsidR="00786831" w:rsidRPr="00E37160">
        <w:rPr>
          <w:rFonts w:ascii="Arial" w:hAnsi="Arial" w:cs="Arial"/>
          <w:sz w:val="22"/>
          <w:szCs w:val="22"/>
          <w:lang w:val="pl-PL"/>
        </w:rPr>
        <w:t xml:space="preserve"> </w:t>
      </w:r>
      <w:r w:rsidR="008B2606" w:rsidRPr="00E37160">
        <w:rPr>
          <w:rFonts w:ascii="Arial" w:hAnsi="Arial" w:cs="Arial"/>
          <w:sz w:val="22"/>
          <w:szCs w:val="22"/>
          <w:lang w:val="pl-PL"/>
        </w:rPr>
        <w:t xml:space="preserve">tej </w:t>
      </w:r>
      <w:r w:rsidR="00786831" w:rsidRPr="00E37160">
        <w:rPr>
          <w:rFonts w:ascii="Arial" w:hAnsi="Arial" w:cs="Arial"/>
          <w:sz w:val="22"/>
          <w:szCs w:val="22"/>
          <w:lang w:val="pl-PL"/>
        </w:rPr>
        <w:t>podlegają w</w:t>
      </w:r>
      <w:r w:rsidRPr="00E37160">
        <w:rPr>
          <w:rFonts w:ascii="Arial" w:hAnsi="Arial" w:cs="Arial"/>
          <w:sz w:val="22"/>
          <w:szCs w:val="22"/>
          <w:lang w:val="pl-PL"/>
        </w:rPr>
        <w:t xml:space="preserve">szystkie projekty na tym etapie oceny jednak </w:t>
      </w:r>
      <w:r w:rsidR="00B17B7D" w:rsidRPr="00E37160">
        <w:rPr>
          <w:rFonts w:ascii="Arial" w:hAnsi="Arial" w:cs="Arial"/>
          <w:sz w:val="22"/>
          <w:szCs w:val="22"/>
        </w:rPr>
        <w:t>przyznani</w:t>
      </w:r>
      <w:r w:rsidRPr="00E37160">
        <w:rPr>
          <w:rFonts w:ascii="Arial" w:hAnsi="Arial" w:cs="Arial"/>
          <w:sz w:val="22"/>
          <w:szCs w:val="22"/>
          <w:lang w:val="pl-PL"/>
        </w:rPr>
        <w:t>e</w:t>
      </w:r>
      <w:r w:rsidR="00B17B7D" w:rsidRPr="00E37160">
        <w:rPr>
          <w:rFonts w:ascii="Arial" w:hAnsi="Arial" w:cs="Arial"/>
          <w:sz w:val="22"/>
          <w:szCs w:val="22"/>
        </w:rPr>
        <w:t xml:space="preserve"> określonej </w:t>
      </w:r>
      <w:r w:rsidR="00B17B7D" w:rsidRPr="00E37160">
        <w:rPr>
          <w:rFonts w:ascii="Arial" w:hAnsi="Arial" w:cs="Arial"/>
          <w:sz w:val="22"/>
          <w:szCs w:val="22"/>
          <w:lang w:val="pl-PL"/>
        </w:rPr>
        <w:t xml:space="preserve">liczby </w:t>
      </w:r>
      <w:r w:rsidR="00B17B7D" w:rsidRPr="00E37160">
        <w:rPr>
          <w:rFonts w:ascii="Arial" w:hAnsi="Arial" w:cs="Arial"/>
          <w:sz w:val="22"/>
          <w:szCs w:val="22"/>
        </w:rPr>
        <w:t>pu</w:t>
      </w:r>
      <w:r w:rsidR="00B17B7D" w:rsidRPr="00E37160">
        <w:rPr>
          <w:rFonts w:ascii="Arial" w:hAnsi="Arial" w:cs="Arial"/>
          <w:sz w:val="22"/>
          <w:szCs w:val="22"/>
          <w:lang w:val="pl-PL"/>
        </w:rPr>
        <w:t>nktów</w:t>
      </w:r>
      <w:r w:rsidR="00B17B7D" w:rsidRPr="00E37160">
        <w:rPr>
          <w:rFonts w:ascii="Arial" w:hAnsi="Arial" w:cs="Arial"/>
          <w:sz w:val="22"/>
          <w:szCs w:val="22"/>
        </w:rPr>
        <w:t xml:space="preserve"> za spełnianie danego kryterium</w:t>
      </w:r>
      <w:r w:rsidRPr="00E37160">
        <w:rPr>
          <w:rFonts w:ascii="Arial" w:hAnsi="Arial" w:cs="Arial"/>
          <w:sz w:val="22"/>
          <w:szCs w:val="22"/>
          <w:lang w:val="pl-PL"/>
        </w:rPr>
        <w:t xml:space="preserve"> możliwe będzie jedynie w przypadku kiedy projekt spełnił wszystkie </w:t>
      </w:r>
      <w:r w:rsidRPr="00E37160">
        <w:rPr>
          <w:rFonts w:ascii="Arial" w:hAnsi="Arial"/>
          <w:sz w:val="22"/>
        </w:rPr>
        <w:t>kryteri</w:t>
      </w:r>
      <w:r w:rsidR="008B2606" w:rsidRPr="00E37160">
        <w:rPr>
          <w:rFonts w:ascii="Arial" w:hAnsi="Arial"/>
          <w:sz w:val="22"/>
          <w:lang w:val="pl-PL"/>
        </w:rPr>
        <w:t>a</w:t>
      </w:r>
      <w:r w:rsidRPr="00E37160">
        <w:rPr>
          <w:rFonts w:ascii="Arial" w:hAnsi="Arial"/>
          <w:sz w:val="22"/>
        </w:rPr>
        <w:t xml:space="preserve"> </w:t>
      </w:r>
      <w:r w:rsidRPr="00E37160">
        <w:rPr>
          <w:rFonts w:ascii="Arial" w:hAnsi="Arial"/>
          <w:sz w:val="22"/>
          <w:lang w:val="pl-PL"/>
        </w:rPr>
        <w:t>wspóln</w:t>
      </w:r>
      <w:r w:rsidR="008B2606" w:rsidRPr="00E37160">
        <w:rPr>
          <w:rFonts w:ascii="Arial" w:hAnsi="Arial"/>
          <w:sz w:val="22"/>
          <w:lang w:val="pl-PL"/>
        </w:rPr>
        <w:t>e</w:t>
      </w:r>
      <w:r w:rsidRPr="00E37160">
        <w:rPr>
          <w:rFonts w:ascii="Arial" w:hAnsi="Arial"/>
          <w:sz w:val="22"/>
          <w:lang w:val="pl-PL"/>
        </w:rPr>
        <w:t xml:space="preserve"> </w:t>
      </w:r>
      <w:r w:rsidRPr="00E37160">
        <w:rPr>
          <w:rFonts w:ascii="Arial" w:hAnsi="Arial"/>
          <w:sz w:val="22"/>
        </w:rPr>
        <w:t>jakośc</w:t>
      </w:r>
      <w:r w:rsidRPr="00E37160">
        <w:rPr>
          <w:rFonts w:ascii="Arial" w:hAnsi="Arial"/>
          <w:sz w:val="22"/>
          <w:lang w:val="pl-PL"/>
        </w:rPr>
        <w:t>iow</w:t>
      </w:r>
      <w:r w:rsidR="008B2606" w:rsidRPr="00E37160">
        <w:rPr>
          <w:rFonts w:ascii="Arial" w:hAnsi="Arial"/>
          <w:sz w:val="22"/>
          <w:lang w:val="pl-PL"/>
        </w:rPr>
        <w:t>e</w:t>
      </w:r>
      <w:r w:rsidR="00B17B7D" w:rsidRPr="00E37160">
        <w:rPr>
          <w:rFonts w:ascii="Arial" w:hAnsi="Arial" w:cs="Arial"/>
          <w:sz w:val="22"/>
          <w:szCs w:val="22"/>
        </w:rPr>
        <w:t>.</w:t>
      </w:r>
      <w:r w:rsidR="00C91D12" w:rsidRPr="00E37160">
        <w:rPr>
          <w:rFonts w:ascii="Arial" w:hAnsi="Arial" w:cs="Arial"/>
          <w:sz w:val="22"/>
          <w:szCs w:val="22"/>
          <w:lang w:val="pl-PL"/>
        </w:rPr>
        <w:t xml:space="preserve"> W przypadku niespełnienia wszystkich kryteriów wspólnych jakościowych</w:t>
      </w:r>
      <w:r w:rsidR="009E5419" w:rsidRPr="00E37160">
        <w:rPr>
          <w:rFonts w:ascii="Arial" w:hAnsi="Arial" w:cs="Arial"/>
          <w:sz w:val="22"/>
          <w:szCs w:val="22"/>
          <w:lang w:val="pl-PL"/>
        </w:rPr>
        <w:t xml:space="preserve">, każdorazowo KOP przyzna liczbę punktów równą </w:t>
      </w:r>
      <w:r w:rsidR="005C7500" w:rsidRPr="00E37160">
        <w:rPr>
          <w:rFonts w:ascii="Arial" w:hAnsi="Arial" w:cs="Arial"/>
          <w:sz w:val="22"/>
          <w:szCs w:val="22"/>
          <w:lang w:val="pl-PL"/>
        </w:rPr>
        <w:t>„</w:t>
      </w:r>
      <w:r w:rsidR="009E5419" w:rsidRPr="00E37160">
        <w:rPr>
          <w:rFonts w:ascii="Arial" w:hAnsi="Arial" w:cs="Arial"/>
          <w:sz w:val="22"/>
          <w:szCs w:val="22"/>
          <w:lang w:val="pl-PL"/>
        </w:rPr>
        <w:t xml:space="preserve">0” za kryterium/a specyficzne jakościowe. </w:t>
      </w:r>
      <w:r w:rsidRPr="00E37160">
        <w:rPr>
          <w:rFonts w:ascii="Arial" w:hAnsi="Arial" w:cs="Arial"/>
          <w:sz w:val="22"/>
          <w:szCs w:val="22"/>
          <w:lang w:val="pl-PL"/>
        </w:rPr>
        <w:t xml:space="preserve">Niespełnienie kryterium/ ów specyficznych jakościowych nie skutkuje negatywną oceną </w:t>
      </w:r>
      <w:r w:rsidR="006503CF" w:rsidRPr="00E37160">
        <w:rPr>
          <w:rFonts w:ascii="Arial" w:hAnsi="Arial" w:cs="Arial"/>
          <w:sz w:val="22"/>
          <w:szCs w:val="22"/>
          <w:lang w:val="pl-PL"/>
        </w:rPr>
        <w:t xml:space="preserve">projektu w rozumieniu art. 56 ust. 5 ustawy. Kryteria mają charakter fakultatywny i nie są obowiązkowe dla udziału projektu w dalszym postępowaniu (etap </w:t>
      </w:r>
      <w:proofErr w:type="spellStart"/>
      <w:r w:rsidR="006503CF" w:rsidRPr="00E37160">
        <w:rPr>
          <w:rFonts w:ascii="Arial" w:hAnsi="Arial" w:cs="Arial"/>
          <w:sz w:val="22"/>
          <w:szCs w:val="22"/>
          <w:lang w:val="pl-PL"/>
        </w:rPr>
        <w:t>I</w:t>
      </w:r>
      <w:r w:rsidR="0022687A" w:rsidRPr="00E37160">
        <w:rPr>
          <w:rFonts w:ascii="Arial" w:hAnsi="Arial" w:cs="Arial"/>
          <w:sz w:val="22"/>
          <w:szCs w:val="22"/>
          <w:lang w:val="pl-PL"/>
        </w:rPr>
        <w:t>V</w:t>
      </w:r>
      <w:r w:rsidR="008B2606" w:rsidRPr="00E37160">
        <w:rPr>
          <w:rFonts w:ascii="Arial" w:hAnsi="Arial" w:cs="Arial"/>
          <w:sz w:val="22"/>
          <w:szCs w:val="22"/>
          <w:lang w:val="pl-PL"/>
        </w:rPr>
        <w:t>jeśli</w:t>
      </w:r>
      <w:proofErr w:type="spellEnd"/>
      <w:r w:rsidR="008B2606" w:rsidRPr="00E37160">
        <w:rPr>
          <w:rFonts w:ascii="Arial" w:hAnsi="Arial" w:cs="Arial"/>
          <w:sz w:val="22"/>
          <w:szCs w:val="22"/>
          <w:lang w:val="pl-PL"/>
        </w:rPr>
        <w:t xml:space="preserve"> dotyczy </w:t>
      </w:r>
      <w:r w:rsidR="006503CF" w:rsidRPr="00E37160">
        <w:rPr>
          <w:rFonts w:ascii="Arial" w:hAnsi="Arial" w:cs="Arial"/>
          <w:sz w:val="22"/>
          <w:szCs w:val="22"/>
          <w:lang w:val="pl-PL"/>
        </w:rPr>
        <w:t xml:space="preserve">).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536"/>
        <w:gridCol w:w="3969"/>
      </w:tblGrid>
      <w:tr w:rsidR="008B2606" w:rsidRPr="00E37160" w14:paraId="07844B40" w14:textId="77777777" w:rsidTr="00325CD6">
        <w:trPr>
          <w:tblHeader/>
        </w:trPr>
        <w:tc>
          <w:tcPr>
            <w:tcW w:w="9180" w:type="dxa"/>
            <w:gridSpan w:val="3"/>
          </w:tcPr>
          <w:p w14:paraId="2C45A980" w14:textId="6962DB4F" w:rsidR="008B2606" w:rsidRPr="00E37160" w:rsidRDefault="008B2606" w:rsidP="000B546D">
            <w:pPr>
              <w:spacing w:before="120" w:after="120" w:line="271" w:lineRule="auto"/>
              <w:rPr>
                <w:rFonts w:ascii="Arial" w:hAnsi="Arial" w:cs="Arial"/>
                <w:bCs/>
                <w:sz w:val="22"/>
                <w:szCs w:val="22"/>
              </w:rPr>
            </w:pPr>
            <w:r w:rsidRPr="00E37160">
              <w:rPr>
                <w:rFonts w:ascii="Arial" w:hAnsi="Arial" w:cs="Arial"/>
                <w:b/>
                <w:sz w:val="22"/>
                <w:szCs w:val="22"/>
              </w:rPr>
              <w:t>Kryteria specyficzne jakościowe</w:t>
            </w:r>
          </w:p>
        </w:tc>
      </w:tr>
      <w:tr w:rsidR="008B2606" w:rsidRPr="00E37160" w14:paraId="41F68A93" w14:textId="77777777" w:rsidTr="00325CD6">
        <w:trPr>
          <w:trHeight w:val="427"/>
          <w:tblHeader/>
        </w:trPr>
        <w:tc>
          <w:tcPr>
            <w:tcW w:w="675" w:type="dxa"/>
          </w:tcPr>
          <w:p w14:paraId="79478F1E" w14:textId="77777777" w:rsidR="008B2606" w:rsidRPr="00E37160" w:rsidRDefault="008B2606" w:rsidP="000B546D">
            <w:pPr>
              <w:pStyle w:val="Akapitzlist"/>
              <w:spacing w:before="120" w:after="120" w:line="271" w:lineRule="auto"/>
              <w:ind w:left="0"/>
              <w:contextualSpacing w:val="0"/>
              <w:rPr>
                <w:rFonts w:ascii="Arial" w:hAnsi="Arial"/>
                <w:sz w:val="22"/>
                <w:lang w:val="pl-PL"/>
              </w:rPr>
            </w:pPr>
            <w:r w:rsidRPr="00E37160">
              <w:rPr>
                <w:rFonts w:ascii="Arial" w:hAnsi="Arial"/>
                <w:sz w:val="22"/>
                <w:lang w:val="pl-PL"/>
              </w:rPr>
              <w:t>L.p.</w:t>
            </w:r>
          </w:p>
        </w:tc>
        <w:tc>
          <w:tcPr>
            <w:tcW w:w="4536" w:type="dxa"/>
          </w:tcPr>
          <w:p w14:paraId="494A6CEE" w14:textId="77777777" w:rsidR="008B2606" w:rsidRPr="00E37160" w:rsidRDefault="008B2606" w:rsidP="000B546D">
            <w:pPr>
              <w:spacing w:before="120" w:after="120" w:line="271" w:lineRule="auto"/>
              <w:rPr>
                <w:rFonts w:ascii="Arial" w:hAnsi="Arial" w:cs="Arial"/>
                <w:bCs/>
                <w:sz w:val="22"/>
                <w:szCs w:val="22"/>
              </w:rPr>
            </w:pPr>
            <w:r w:rsidRPr="00E37160">
              <w:rPr>
                <w:rFonts w:ascii="Arial" w:hAnsi="Arial" w:cs="Arial"/>
                <w:sz w:val="22"/>
                <w:szCs w:val="22"/>
              </w:rPr>
              <w:t>Nazwa kryterium/definicja kryterium</w:t>
            </w:r>
          </w:p>
        </w:tc>
        <w:tc>
          <w:tcPr>
            <w:tcW w:w="3969" w:type="dxa"/>
          </w:tcPr>
          <w:p w14:paraId="4741CA31" w14:textId="77777777" w:rsidR="008B2606" w:rsidRPr="00E37160" w:rsidRDefault="008B2606" w:rsidP="000B546D">
            <w:pPr>
              <w:spacing w:before="120" w:after="120" w:line="271" w:lineRule="auto"/>
              <w:rPr>
                <w:rFonts w:ascii="Arial" w:hAnsi="Arial" w:cs="Arial"/>
                <w:bCs/>
                <w:sz w:val="22"/>
                <w:szCs w:val="22"/>
              </w:rPr>
            </w:pPr>
            <w:r w:rsidRPr="00E37160">
              <w:rPr>
                <w:rFonts w:ascii="Arial" w:hAnsi="Arial" w:cs="Arial"/>
                <w:sz w:val="22"/>
                <w:szCs w:val="22"/>
              </w:rPr>
              <w:t>Opis znaczenia kryterium</w:t>
            </w:r>
          </w:p>
        </w:tc>
      </w:tr>
      <w:tr w:rsidR="008B2606" w:rsidRPr="00E37160" w14:paraId="348407F1" w14:textId="77777777" w:rsidTr="00325CD6">
        <w:tc>
          <w:tcPr>
            <w:tcW w:w="675" w:type="dxa"/>
          </w:tcPr>
          <w:p w14:paraId="2A2EFBE6" w14:textId="77777777" w:rsidR="008B2606" w:rsidRPr="00E37160" w:rsidRDefault="008B2606" w:rsidP="003A3602">
            <w:pPr>
              <w:pStyle w:val="Akapitzlist"/>
              <w:numPr>
                <w:ilvl w:val="0"/>
                <w:numId w:val="38"/>
              </w:numPr>
              <w:spacing w:before="120" w:after="120" w:line="271" w:lineRule="auto"/>
              <w:ind w:left="0" w:firstLine="0"/>
              <w:contextualSpacing w:val="0"/>
              <w:rPr>
                <w:rFonts w:ascii="Arial" w:hAnsi="Arial"/>
                <w:sz w:val="22"/>
                <w:lang w:val="pl-PL"/>
              </w:rPr>
            </w:pPr>
          </w:p>
        </w:tc>
        <w:tc>
          <w:tcPr>
            <w:tcW w:w="4536" w:type="dxa"/>
          </w:tcPr>
          <w:p w14:paraId="1C527528" w14:textId="77777777" w:rsidR="008B2606" w:rsidRDefault="00846FD5" w:rsidP="000B546D">
            <w:pPr>
              <w:spacing w:before="120" w:after="120" w:line="271" w:lineRule="auto"/>
              <w:rPr>
                <w:rFonts w:ascii="Arial" w:hAnsi="Arial" w:cs="Arial"/>
                <w:b/>
                <w:sz w:val="22"/>
                <w:szCs w:val="22"/>
              </w:rPr>
            </w:pPr>
            <w:r w:rsidRPr="00846FD5">
              <w:rPr>
                <w:rFonts w:ascii="Arial" w:hAnsi="Arial" w:cs="Arial"/>
                <w:b/>
                <w:sz w:val="22"/>
                <w:szCs w:val="22"/>
              </w:rPr>
              <w:t>Preferencje rekrutacji</w:t>
            </w:r>
          </w:p>
          <w:p w14:paraId="06C125CE" w14:textId="77777777" w:rsidR="00846FD5" w:rsidRDefault="00846FD5" w:rsidP="000B546D">
            <w:pPr>
              <w:spacing w:before="120" w:after="120" w:line="271" w:lineRule="auto"/>
              <w:rPr>
                <w:rFonts w:ascii="Arial" w:hAnsi="Arial" w:cs="Arial"/>
                <w:bCs/>
                <w:sz w:val="22"/>
                <w:szCs w:val="22"/>
              </w:rPr>
            </w:pPr>
            <w:r>
              <w:rPr>
                <w:rFonts w:ascii="Arial" w:hAnsi="Arial" w:cs="Arial"/>
                <w:bCs/>
                <w:sz w:val="22"/>
                <w:szCs w:val="22"/>
              </w:rPr>
              <w:t>Projekt zakłada, że kryteria rekrutacji do projektu będą zapewniać preferencje dla osób, które po agresji Federacji Rosyjskiej na Ukrainę zostały objęte ochroną czasową.</w:t>
            </w:r>
          </w:p>
          <w:p w14:paraId="46B2491D" w14:textId="77777777" w:rsidR="00846FD5" w:rsidRDefault="00846FD5" w:rsidP="000B546D">
            <w:pPr>
              <w:spacing w:before="120" w:after="120" w:line="271" w:lineRule="auto"/>
              <w:rPr>
                <w:rFonts w:ascii="Arial" w:hAnsi="Arial" w:cs="Arial"/>
                <w:bCs/>
                <w:sz w:val="22"/>
                <w:szCs w:val="22"/>
              </w:rPr>
            </w:pPr>
          </w:p>
          <w:p w14:paraId="7D2EE791" w14:textId="77777777" w:rsidR="00846FD5" w:rsidRDefault="00846FD5" w:rsidP="000B546D">
            <w:pPr>
              <w:spacing w:before="120" w:after="120" w:line="271" w:lineRule="auto"/>
              <w:rPr>
                <w:rFonts w:ascii="Arial" w:hAnsi="Arial" w:cs="Arial"/>
                <w:bCs/>
                <w:sz w:val="22"/>
                <w:szCs w:val="22"/>
              </w:rPr>
            </w:pPr>
            <w:r>
              <w:rPr>
                <w:rFonts w:ascii="Arial" w:hAnsi="Arial" w:cs="Arial"/>
                <w:bCs/>
                <w:sz w:val="22"/>
                <w:szCs w:val="22"/>
              </w:rPr>
              <w:t>Zasady oceny:</w:t>
            </w:r>
          </w:p>
          <w:p w14:paraId="67827FDE" w14:textId="68B7DFAA" w:rsidR="00846FD5" w:rsidRPr="00846FD5" w:rsidRDefault="00846FD5" w:rsidP="000B546D">
            <w:pPr>
              <w:spacing w:before="120" w:after="120" w:line="271" w:lineRule="auto"/>
              <w:rPr>
                <w:rFonts w:ascii="Arial" w:hAnsi="Arial" w:cs="Arial"/>
                <w:bCs/>
                <w:sz w:val="22"/>
                <w:szCs w:val="22"/>
              </w:rPr>
            </w:pPr>
            <w:r>
              <w:rPr>
                <w:rFonts w:ascii="Arial" w:hAnsi="Arial" w:cs="Arial"/>
                <w:bCs/>
                <w:sz w:val="22"/>
                <w:szCs w:val="22"/>
              </w:rPr>
              <w:lastRenderedPageBreak/>
              <w:t>Kryterium zostanie zweryfikowane na podstawie treści wniosku o dofinansowanie projektu.</w:t>
            </w:r>
          </w:p>
        </w:tc>
        <w:tc>
          <w:tcPr>
            <w:tcW w:w="3969" w:type="dxa"/>
          </w:tcPr>
          <w:p w14:paraId="76D799A5" w14:textId="77777777" w:rsidR="008B2606" w:rsidRDefault="00846FD5" w:rsidP="000B546D">
            <w:pPr>
              <w:spacing w:before="120" w:after="120" w:line="271" w:lineRule="auto"/>
              <w:rPr>
                <w:rFonts w:ascii="Arial" w:hAnsi="Arial" w:cs="Arial"/>
                <w:bCs/>
                <w:sz w:val="22"/>
                <w:szCs w:val="22"/>
              </w:rPr>
            </w:pPr>
            <w:r>
              <w:rPr>
                <w:rFonts w:ascii="Arial" w:hAnsi="Arial" w:cs="Arial"/>
                <w:bCs/>
                <w:sz w:val="22"/>
                <w:szCs w:val="22"/>
              </w:rPr>
              <w:lastRenderedPageBreak/>
              <w:t>Kryterium punktowe:</w:t>
            </w:r>
          </w:p>
          <w:p w14:paraId="09B72492" w14:textId="44C7AB90" w:rsidR="00846FD5" w:rsidRDefault="00846FD5" w:rsidP="00A760F6">
            <w:pPr>
              <w:pStyle w:val="Akapitzlist"/>
              <w:numPr>
                <w:ilvl w:val="0"/>
                <w:numId w:val="103"/>
              </w:numPr>
              <w:spacing w:before="120" w:after="120" w:line="271" w:lineRule="auto"/>
              <w:rPr>
                <w:rFonts w:ascii="Arial" w:hAnsi="Arial" w:cs="Arial"/>
                <w:bCs/>
                <w:sz w:val="22"/>
                <w:szCs w:val="22"/>
              </w:rPr>
            </w:pPr>
            <w:r>
              <w:rPr>
                <w:rFonts w:ascii="Arial" w:hAnsi="Arial" w:cs="Arial"/>
                <w:bCs/>
                <w:sz w:val="22"/>
                <w:szCs w:val="22"/>
              </w:rPr>
              <w:t>5 pkt spełnia kryterium,</w:t>
            </w:r>
          </w:p>
          <w:p w14:paraId="7EF20E4B" w14:textId="3C1611E1" w:rsidR="00846FD5" w:rsidRDefault="00846FD5" w:rsidP="00A760F6">
            <w:pPr>
              <w:pStyle w:val="Akapitzlist"/>
              <w:numPr>
                <w:ilvl w:val="0"/>
                <w:numId w:val="103"/>
              </w:numPr>
              <w:spacing w:before="120" w:after="120" w:line="271" w:lineRule="auto"/>
              <w:rPr>
                <w:rFonts w:ascii="Arial" w:hAnsi="Arial" w:cs="Arial"/>
                <w:bCs/>
                <w:sz w:val="22"/>
                <w:szCs w:val="22"/>
              </w:rPr>
            </w:pPr>
            <w:r>
              <w:rPr>
                <w:rFonts w:ascii="Arial" w:hAnsi="Arial" w:cs="Arial"/>
                <w:bCs/>
                <w:sz w:val="22"/>
                <w:szCs w:val="22"/>
              </w:rPr>
              <w:t>0 pkt nie spełnia kryterium.</w:t>
            </w:r>
          </w:p>
          <w:p w14:paraId="26EF16B2" w14:textId="77777777" w:rsidR="00846FD5" w:rsidRDefault="00846FD5" w:rsidP="00846FD5">
            <w:pPr>
              <w:pStyle w:val="Akapitzlist"/>
              <w:spacing w:before="120" w:after="120" w:line="271" w:lineRule="auto"/>
              <w:rPr>
                <w:rFonts w:ascii="Arial" w:hAnsi="Arial" w:cs="Arial"/>
                <w:bCs/>
                <w:sz w:val="22"/>
                <w:szCs w:val="22"/>
              </w:rPr>
            </w:pPr>
          </w:p>
          <w:p w14:paraId="7E110281" w14:textId="5BC1DC58" w:rsidR="00846FD5" w:rsidRPr="00846FD5" w:rsidRDefault="00846FD5" w:rsidP="00846FD5">
            <w:pPr>
              <w:spacing w:before="120" w:after="120" w:line="271" w:lineRule="auto"/>
              <w:rPr>
                <w:rFonts w:ascii="Arial" w:hAnsi="Arial" w:cs="Arial"/>
                <w:bCs/>
                <w:sz w:val="22"/>
                <w:szCs w:val="22"/>
              </w:rPr>
            </w:pPr>
            <w:r>
              <w:rPr>
                <w:rFonts w:ascii="Arial" w:hAnsi="Arial" w:cs="Arial"/>
                <w:bCs/>
                <w:sz w:val="22"/>
                <w:szCs w:val="22"/>
              </w:rPr>
              <w:t>Spełnienie kryterium nie jest konieczne do przyznania dofinansowania.</w:t>
            </w:r>
          </w:p>
          <w:p w14:paraId="14705546" w14:textId="2C430F0D" w:rsidR="00846FD5" w:rsidRPr="00E37160" w:rsidRDefault="00846FD5" w:rsidP="000B546D">
            <w:pPr>
              <w:spacing w:before="120" w:after="120" w:line="271" w:lineRule="auto"/>
              <w:rPr>
                <w:rFonts w:ascii="Arial" w:hAnsi="Arial" w:cs="Arial"/>
                <w:bCs/>
                <w:sz w:val="22"/>
                <w:szCs w:val="22"/>
              </w:rPr>
            </w:pPr>
          </w:p>
        </w:tc>
      </w:tr>
      <w:tr w:rsidR="008B2606" w:rsidRPr="00E37160" w14:paraId="22CB6108" w14:textId="77777777" w:rsidTr="00325CD6">
        <w:tc>
          <w:tcPr>
            <w:tcW w:w="675" w:type="dxa"/>
          </w:tcPr>
          <w:p w14:paraId="48317427" w14:textId="77777777" w:rsidR="008B2606" w:rsidRPr="00E37160" w:rsidRDefault="008B2606" w:rsidP="003A3602">
            <w:pPr>
              <w:pStyle w:val="Akapitzlist"/>
              <w:numPr>
                <w:ilvl w:val="0"/>
                <w:numId w:val="38"/>
              </w:numPr>
              <w:spacing w:before="120" w:after="120" w:line="271" w:lineRule="auto"/>
              <w:ind w:left="0" w:firstLine="0"/>
              <w:contextualSpacing w:val="0"/>
              <w:rPr>
                <w:rFonts w:ascii="Arial" w:hAnsi="Arial"/>
                <w:sz w:val="22"/>
                <w:lang w:val="pl-PL"/>
              </w:rPr>
            </w:pPr>
          </w:p>
        </w:tc>
        <w:tc>
          <w:tcPr>
            <w:tcW w:w="4536" w:type="dxa"/>
          </w:tcPr>
          <w:p w14:paraId="1DFA4F2E" w14:textId="77777777" w:rsidR="008B2606" w:rsidRDefault="00846FD5" w:rsidP="000B546D">
            <w:pPr>
              <w:spacing w:before="120" w:after="120" w:line="271" w:lineRule="auto"/>
              <w:rPr>
                <w:rFonts w:ascii="Arial" w:hAnsi="Arial" w:cs="Arial"/>
                <w:b/>
                <w:sz w:val="22"/>
                <w:szCs w:val="22"/>
              </w:rPr>
            </w:pPr>
            <w:r w:rsidRPr="00846FD5">
              <w:rPr>
                <w:rFonts w:ascii="Arial" w:hAnsi="Arial" w:cs="Arial"/>
                <w:b/>
                <w:sz w:val="22"/>
                <w:szCs w:val="22"/>
              </w:rPr>
              <w:t>Doświadczenie</w:t>
            </w:r>
          </w:p>
          <w:p w14:paraId="304D565C" w14:textId="77777777" w:rsidR="0010764D" w:rsidRDefault="00846FD5" w:rsidP="000B546D">
            <w:pPr>
              <w:spacing w:before="120" w:after="120" w:line="271" w:lineRule="auto"/>
              <w:rPr>
                <w:rFonts w:ascii="Arial" w:hAnsi="Arial" w:cs="Arial"/>
                <w:bCs/>
                <w:sz w:val="22"/>
                <w:szCs w:val="22"/>
              </w:rPr>
            </w:pPr>
            <w:r>
              <w:rPr>
                <w:rFonts w:ascii="Arial" w:hAnsi="Arial" w:cs="Arial"/>
                <w:bCs/>
                <w:sz w:val="22"/>
                <w:szCs w:val="22"/>
              </w:rPr>
              <w:t xml:space="preserve">Wnioskodawca lub partner posiada co najmniej 2-letnie doświadczenie (w okresie 5 lat poprzedzających </w:t>
            </w:r>
            <w:r w:rsidR="0010764D">
              <w:rPr>
                <w:rFonts w:ascii="Arial" w:hAnsi="Arial" w:cs="Arial"/>
                <w:bCs/>
                <w:sz w:val="22"/>
                <w:szCs w:val="22"/>
              </w:rPr>
              <w:t>złożenie wniosku o dofinansowanie) w zakresie integracji cudzoziemców, a jego działalność obejmuje integrację cudzoziemców, co potwierdzają odpowiednie zapisy w statucie (lub dokumencie równorzędnym).</w:t>
            </w:r>
          </w:p>
          <w:p w14:paraId="32A503AC" w14:textId="77777777" w:rsidR="0010764D" w:rsidRDefault="0010764D" w:rsidP="000B546D">
            <w:pPr>
              <w:spacing w:before="120" w:after="120" w:line="271" w:lineRule="auto"/>
              <w:rPr>
                <w:rFonts w:ascii="Arial" w:hAnsi="Arial" w:cs="Arial"/>
                <w:bCs/>
                <w:sz w:val="22"/>
                <w:szCs w:val="22"/>
              </w:rPr>
            </w:pPr>
          </w:p>
          <w:p w14:paraId="18340950" w14:textId="77777777" w:rsidR="0010764D" w:rsidRDefault="0010764D" w:rsidP="000B546D">
            <w:pPr>
              <w:spacing w:before="120" w:after="120" w:line="271" w:lineRule="auto"/>
              <w:rPr>
                <w:rFonts w:ascii="Arial" w:hAnsi="Arial" w:cs="Arial"/>
                <w:bCs/>
                <w:sz w:val="22"/>
                <w:szCs w:val="22"/>
              </w:rPr>
            </w:pPr>
            <w:r>
              <w:rPr>
                <w:rFonts w:ascii="Arial" w:hAnsi="Arial" w:cs="Arial"/>
                <w:bCs/>
                <w:sz w:val="22"/>
                <w:szCs w:val="22"/>
              </w:rPr>
              <w:t>Zasady oceny:</w:t>
            </w:r>
          </w:p>
          <w:p w14:paraId="2C41E093" w14:textId="64A06438" w:rsidR="00846FD5" w:rsidRPr="00846FD5" w:rsidRDefault="0010764D" w:rsidP="000B546D">
            <w:pPr>
              <w:spacing w:before="120" w:after="120" w:line="271" w:lineRule="auto"/>
              <w:rPr>
                <w:rFonts w:ascii="Arial" w:hAnsi="Arial" w:cs="Arial"/>
                <w:bCs/>
                <w:sz w:val="22"/>
                <w:szCs w:val="22"/>
              </w:rPr>
            </w:pPr>
            <w:r>
              <w:rPr>
                <w:rFonts w:ascii="Arial" w:hAnsi="Arial" w:cs="Arial"/>
                <w:bCs/>
                <w:sz w:val="22"/>
                <w:szCs w:val="22"/>
              </w:rPr>
              <w:t>Kryterium zostanie zweryfikowane na podstawie treści wniosku o dofinansowanie projektu.</w:t>
            </w:r>
            <w:r w:rsidR="00846FD5">
              <w:rPr>
                <w:rFonts w:ascii="Arial" w:hAnsi="Arial" w:cs="Arial"/>
                <w:bCs/>
                <w:sz w:val="22"/>
                <w:szCs w:val="22"/>
              </w:rPr>
              <w:t xml:space="preserve"> </w:t>
            </w:r>
          </w:p>
        </w:tc>
        <w:tc>
          <w:tcPr>
            <w:tcW w:w="3969" w:type="dxa"/>
          </w:tcPr>
          <w:p w14:paraId="3B519D52" w14:textId="77777777" w:rsidR="008B2606" w:rsidRDefault="0010764D" w:rsidP="000B546D">
            <w:pPr>
              <w:spacing w:before="120" w:after="120" w:line="271" w:lineRule="auto"/>
              <w:rPr>
                <w:rFonts w:ascii="Arial" w:hAnsi="Arial" w:cs="Arial"/>
                <w:bCs/>
                <w:sz w:val="22"/>
                <w:szCs w:val="22"/>
              </w:rPr>
            </w:pPr>
            <w:r>
              <w:rPr>
                <w:rFonts w:ascii="Arial" w:hAnsi="Arial" w:cs="Arial"/>
                <w:bCs/>
                <w:sz w:val="22"/>
                <w:szCs w:val="22"/>
              </w:rPr>
              <w:t>Kryterium punktowe:</w:t>
            </w:r>
          </w:p>
          <w:p w14:paraId="449BAFC9" w14:textId="77777777" w:rsidR="0010764D" w:rsidRDefault="0010764D" w:rsidP="00A760F6">
            <w:pPr>
              <w:pStyle w:val="Akapitzlist"/>
              <w:numPr>
                <w:ilvl w:val="0"/>
                <w:numId w:val="104"/>
              </w:numPr>
              <w:spacing w:before="120" w:after="120" w:line="271" w:lineRule="auto"/>
              <w:rPr>
                <w:rFonts w:ascii="Arial" w:hAnsi="Arial" w:cs="Arial"/>
                <w:bCs/>
                <w:sz w:val="22"/>
                <w:szCs w:val="22"/>
              </w:rPr>
            </w:pPr>
            <w:r>
              <w:rPr>
                <w:rFonts w:ascii="Arial" w:hAnsi="Arial" w:cs="Arial"/>
                <w:bCs/>
                <w:sz w:val="22"/>
                <w:szCs w:val="22"/>
              </w:rPr>
              <w:t>15 pkt spełnia kryterium,</w:t>
            </w:r>
          </w:p>
          <w:p w14:paraId="6CD8C38B" w14:textId="77777777" w:rsidR="0010764D" w:rsidRDefault="0010764D" w:rsidP="00A760F6">
            <w:pPr>
              <w:pStyle w:val="Akapitzlist"/>
              <w:numPr>
                <w:ilvl w:val="0"/>
                <w:numId w:val="104"/>
              </w:numPr>
              <w:spacing w:before="120" w:after="120" w:line="271" w:lineRule="auto"/>
              <w:rPr>
                <w:rFonts w:ascii="Arial" w:hAnsi="Arial" w:cs="Arial"/>
                <w:bCs/>
                <w:sz w:val="22"/>
                <w:szCs w:val="22"/>
              </w:rPr>
            </w:pPr>
            <w:r>
              <w:rPr>
                <w:rFonts w:ascii="Arial" w:hAnsi="Arial" w:cs="Arial"/>
                <w:bCs/>
                <w:sz w:val="22"/>
                <w:szCs w:val="22"/>
              </w:rPr>
              <w:t>0 pkt nie spełnia kryterium.</w:t>
            </w:r>
          </w:p>
          <w:p w14:paraId="65ED7161" w14:textId="77777777" w:rsidR="0010764D" w:rsidRDefault="0010764D" w:rsidP="0010764D">
            <w:pPr>
              <w:spacing w:before="120" w:after="120" w:line="271" w:lineRule="auto"/>
              <w:rPr>
                <w:rFonts w:ascii="Arial" w:hAnsi="Arial" w:cs="Arial"/>
                <w:bCs/>
                <w:sz w:val="22"/>
                <w:szCs w:val="22"/>
              </w:rPr>
            </w:pPr>
          </w:p>
          <w:p w14:paraId="76512A29" w14:textId="1634DA6D" w:rsidR="0010764D" w:rsidRPr="0010764D" w:rsidRDefault="0010764D" w:rsidP="0010764D">
            <w:pPr>
              <w:spacing w:before="120" w:after="120" w:line="271" w:lineRule="auto"/>
              <w:rPr>
                <w:rFonts w:ascii="Arial" w:hAnsi="Arial" w:cs="Arial"/>
                <w:bCs/>
                <w:sz w:val="22"/>
                <w:szCs w:val="22"/>
              </w:rPr>
            </w:pPr>
            <w:r>
              <w:rPr>
                <w:rFonts w:ascii="Arial" w:hAnsi="Arial" w:cs="Arial"/>
                <w:bCs/>
                <w:sz w:val="22"/>
                <w:szCs w:val="22"/>
              </w:rPr>
              <w:t>Spełnienie kryterium nie jest konieczne do przyznania dofinansowania.</w:t>
            </w:r>
          </w:p>
        </w:tc>
      </w:tr>
      <w:tr w:rsidR="00846FD5" w:rsidRPr="00E37160" w14:paraId="27E55A1C" w14:textId="77777777" w:rsidTr="00325CD6">
        <w:tc>
          <w:tcPr>
            <w:tcW w:w="675" w:type="dxa"/>
          </w:tcPr>
          <w:p w14:paraId="74D0D1EE" w14:textId="77777777" w:rsidR="00846FD5" w:rsidRPr="00E37160" w:rsidRDefault="00846FD5" w:rsidP="003A3602">
            <w:pPr>
              <w:pStyle w:val="Akapitzlist"/>
              <w:numPr>
                <w:ilvl w:val="0"/>
                <w:numId w:val="38"/>
              </w:numPr>
              <w:spacing w:before="120" w:after="120" w:line="271" w:lineRule="auto"/>
              <w:ind w:left="0" w:firstLine="0"/>
              <w:contextualSpacing w:val="0"/>
              <w:rPr>
                <w:rFonts w:ascii="Arial" w:hAnsi="Arial"/>
                <w:sz w:val="22"/>
                <w:lang w:val="pl-PL"/>
              </w:rPr>
            </w:pPr>
          </w:p>
        </w:tc>
        <w:tc>
          <w:tcPr>
            <w:tcW w:w="4536" w:type="dxa"/>
          </w:tcPr>
          <w:p w14:paraId="15B279A6" w14:textId="77777777" w:rsidR="00846FD5" w:rsidRDefault="0010764D" w:rsidP="000B546D">
            <w:pPr>
              <w:spacing w:before="120" w:after="120" w:line="271" w:lineRule="auto"/>
              <w:rPr>
                <w:rFonts w:ascii="Arial" w:hAnsi="Arial" w:cs="Arial"/>
                <w:b/>
                <w:sz w:val="22"/>
                <w:szCs w:val="22"/>
              </w:rPr>
            </w:pPr>
            <w:r w:rsidRPr="0010764D">
              <w:rPr>
                <w:rFonts w:ascii="Arial" w:hAnsi="Arial" w:cs="Arial"/>
                <w:b/>
                <w:sz w:val="22"/>
                <w:szCs w:val="22"/>
              </w:rPr>
              <w:t>Partnerstwo</w:t>
            </w:r>
          </w:p>
          <w:p w14:paraId="540C610F" w14:textId="77777777" w:rsidR="0010764D" w:rsidRDefault="0010764D" w:rsidP="000B546D">
            <w:pPr>
              <w:spacing w:before="120" w:after="120" w:line="271" w:lineRule="auto"/>
              <w:rPr>
                <w:rFonts w:ascii="Arial" w:hAnsi="Arial" w:cs="Arial"/>
                <w:bCs/>
                <w:sz w:val="22"/>
                <w:szCs w:val="22"/>
              </w:rPr>
            </w:pPr>
            <w:r>
              <w:rPr>
                <w:rFonts w:ascii="Arial" w:hAnsi="Arial" w:cs="Arial"/>
                <w:bCs/>
                <w:sz w:val="22"/>
                <w:szCs w:val="22"/>
              </w:rPr>
              <w:t>Projekt realizowany jest w partnerstwie z jednostką samorządu terytorialnego lub organizacją społeczeństwa obywatelskiego tj.: podmiotem, o którym mowa w art. 3 ust. 2 i ust. 3 ustawy z dnia 24 kwietnia 2003 r. o działalności pożytku publicznego i wolontariacie.</w:t>
            </w:r>
          </w:p>
          <w:p w14:paraId="58336D26" w14:textId="77777777" w:rsidR="0010764D" w:rsidRDefault="0010764D" w:rsidP="000B546D">
            <w:pPr>
              <w:spacing w:before="120" w:after="120" w:line="271" w:lineRule="auto"/>
              <w:rPr>
                <w:rFonts w:ascii="Arial" w:hAnsi="Arial" w:cs="Arial"/>
                <w:bCs/>
                <w:sz w:val="22"/>
                <w:szCs w:val="22"/>
              </w:rPr>
            </w:pPr>
          </w:p>
          <w:p w14:paraId="66CAAAC0" w14:textId="77777777" w:rsidR="0010764D" w:rsidRDefault="0010764D" w:rsidP="000B546D">
            <w:pPr>
              <w:spacing w:before="120" w:after="120" w:line="271" w:lineRule="auto"/>
              <w:rPr>
                <w:rFonts w:ascii="Arial" w:hAnsi="Arial" w:cs="Arial"/>
                <w:bCs/>
                <w:sz w:val="22"/>
                <w:szCs w:val="22"/>
              </w:rPr>
            </w:pPr>
            <w:r>
              <w:rPr>
                <w:rFonts w:ascii="Arial" w:hAnsi="Arial" w:cs="Arial"/>
                <w:bCs/>
                <w:sz w:val="22"/>
                <w:szCs w:val="22"/>
              </w:rPr>
              <w:t>Zasady oceny:</w:t>
            </w:r>
          </w:p>
          <w:p w14:paraId="0A1283F6" w14:textId="73AA6E9B" w:rsidR="0010764D" w:rsidRPr="0010764D" w:rsidRDefault="0010764D" w:rsidP="000B546D">
            <w:pPr>
              <w:spacing w:before="120" w:after="120" w:line="271" w:lineRule="auto"/>
              <w:rPr>
                <w:rFonts w:ascii="Arial" w:hAnsi="Arial" w:cs="Arial"/>
                <w:bCs/>
                <w:sz w:val="22"/>
                <w:szCs w:val="22"/>
              </w:rPr>
            </w:pPr>
            <w:r>
              <w:rPr>
                <w:rFonts w:ascii="Arial" w:hAnsi="Arial" w:cs="Arial"/>
                <w:bCs/>
                <w:sz w:val="22"/>
                <w:szCs w:val="22"/>
              </w:rPr>
              <w:t>Kryterium zostanie zweryfikowane na podstawie treści wniosku o dofinansowanie projektu.</w:t>
            </w:r>
          </w:p>
        </w:tc>
        <w:tc>
          <w:tcPr>
            <w:tcW w:w="3969" w:type="dxa"/>
          </w:tcPr>
          <w:p w14:paraId="2694ED45" w14:textId="77777777" w:rsidR="0010764D" w:rsidRPr="0010764D" w:rsidRDefault="0010764D" w:rsidP="0010764D">
            <w:pPr>
              <w:spacing w:before="120" w:after="120" w:line="271" w:lineRule="auto"/>
              <w:rPr>
                <w:rFonts w:ascii="Arial" w:hAnsi="Arial" w:cs="Arial"/>
                <w:bCs/>
                <w:sz w:val="22"/>
                <w:szCs w:val="22"/>
              </w:rPr>
            </w:pPr>
            <w:r w:rsidRPr="0010764D">
              <w:rPr>
                <w:rFonts w:ascii="Arial" w:hAnsi="Arial" w:cs="Arial"/>
                <w:bCs/>
                <w:sz w:val="22"/>
                <w:szCs w:val="22"/>
              </w:rPr>
              <w:t>Kryterium punktowe:</w:t>
            </w:r>
          </w:p>
          <w:p w14:paraId="3A5F43A6" w14:textId="174C0AB9" w:rsidR="0010764D" w:rsidRPr="0010764D" w:rsidRDefault="0010764D" w:rsidP="00A760F6">
            <w:pPr>
              <w:numPr>
                <w:ilvl w:val="0"/>
                <w:numId w:val="104"/>
              </w:numPr>
              <w:spacing w:before="120" w:after="120" w:line="271" w:lineRule="auto"/>
              <w:rPr>
                <w:rFonts w:ascii="Arial" w:hAnsi="Arial" w:cs="Arial"/>
                <w:bCs/>
                <w:sz w:val="22"/>
                <w:szCs w:val="22"/>
                <w:lang w:val="x-none"/>
              </w:rPr>
            </w:pPr>
            <w:r w:rsidRPr="0010764D">
              <w:rPr>
                <w:rFonts w:ascii="Arial" w:hAnsi="Arial" w:cs="Arial"/>
                <w:bCs/>
                <w:sz w:val="22"/>
                <w:szCs w:val="22"/>
                <w:lang w:val="x-none"/>
              </w:rPr>
              <w:t>1</w:t>
            </w:r>
            <w:r>
              <w:rPr>
                <w:rFonts w:ascii="Arial" w:hAnsi="Arial" w:cs="Arial"/>
                <w:bCs/>
                <w:sz w:val="22"/>
                <w:szCs w:val="22"/>
                <w:lang w:val="x-none"/>
              </w:rPr>
              <w:t>0</w:t>
            </w:r>
            <w:r w:rsidRPr="0010764D">
              <w:rPr>
                <w:rFonts w:ascii="Arial" w:hAnsi="Arial" w:cs="Arial"/>
                <w:bCs/>
                <w:sz w:val="22"/>
                <w:szCs w:val="22"/>
                <w:lang w:val="x-none"/>
              </w:rPr>
              <w:t xml:space="preserve"> pkt spełnia kryterium,</w:t>
            </w:r>
          </w:p>
          <w:p w14:paraId="73B315C0" w14:textId="77777777" w:rsidR="0010764D" w:rsidRPr="0010764D" w:rsidRDefault="0010764D" w:rsidP="00A760F6">
            <w:pPr>
              <w:numPr>
                <w:ilvl w:val="0"/>
                <w:numId w:val="104"/>
              </w:numPr>
              <w:spacing w:before="120" w:after="120" w:line="271" w:lineRule="auto"/>
              <w:rPr>
                <w:rFonts w:ascii="Arial" w:hAnsi="Arial" w:cs="Arial"/>
                <w:bCs/>
                <w:sz w:val="22"/>
                <w:szCs w:val="22"/>
                <w:lang w:val="x-none"/>
              </w:rPr>
            </w:pPr>
            <w:r w:rsidRPr="0010764D">
              <w:rPr>
                <w:rFonts w:ascii="Arial" w:hAnsi="Arial" w:cs="Arial"/>
                <w:bCs/>
                <w:sz w:val="22"/>
                <w:szCs w:val="22"/>
                <w:lang w:val="x-none"/>
              </w:rPr>
              <w:t>0 pkt nie spełnia kryterium.</w:t>
            </w:r>
          </w:p>
          <w:p w14:paraId="38565233" w14:textId="77777777" w:rsidR="0010764D" w:rsidRPr="0010764D" w:rsidRDefault="0010764D" w:rsidP="0010764D">
            <w:pPr>
              <w:spacing w:before="120" w:after="120" w:line="271" w:lineRule="auto"/>
              <w:rPr>
                <w:rFonts w:ascii="Arial" w:hAnsi="Arial" w:cs="Arial"/>
                <w:bCs/>
                <w:sz w:val="22"/>
                <w:szCs w:val="22"/>
              </w:rPr>
            </w:pPr>
          </w:p>
          <w:p w14:paraId="035D2872" w14:textId="629C3449" w:rsidR="00846FD5" w:rsidRPr="00E37160" w:rsidRDefault="0010764D" w:rsidP="0010764D">
            <w:pPr>
              <w:spacing w:before="120" w:after="120" w:line="271" w:lineRule="auto"/>
              <w:rPr>
                <w:rFonts w:ascii="Arial" w:hAnsi="Arial" w:cs="Arial"/>
                <w:bCs/>
                <w:sz w:val="22"/>
                <w:szCs w:val="22"/>
              </w:rPr>
            </w:pPr>
            <w:r w:rsidRPr="0010764D">
              <w:rPr>
                <w:rFonts w:ascii="Arial" w:hAnsi="Arial" w:cs="Arial"/>
                <w:bCs/>
                <w:sz w:val="22"/>
                <w:szCs w:val="22"/>
              </w:rPr>
              <w:t>Spełnienie kryterium nie jest konieczne do przyznania dofinansowania.</w:t>
            </w:r>
          </w:p>
        </w:tc>
      </w:tr>
    </w:tbl>
    <w:p w14:paraId="6F562660" w14:textId="77777777" w:rsidR="00B17B7D" w:rsidRPr="00E37160" w:rsidRDefault="00B17B7D" w:rsidP="000B546D"/>
    <w:p w14:paraId="570B3319" w14:textId="77777777" w:rsidR="00A14CE4" w:rsidRPr="00E37160" w:rsidRDefault="00A14CE4" w:rsidP="003A3602">
      <w:pPr>
        <w:pStyle w:val="Akapitzlist"/>
        <w:numPr>
          <w:ilvl w:val="0"/>
          <w:numId w:val="70"/>
        </w:numPr>
        <w:autoSpaceDE w:val="0"/>
        <w:autoSpaceDN w:val="0"/>
        <w:adjustRightInd w:val="0"/>
        <w:spacing w:before="120" w:after="120" w:line="271" w:lineRule="auto"/>
        <w:contextualSpacing w:val="0"/>
        <w:rPr>
          <w:rFonts w:ascii="Arial" w:hAnsi="Arial" w:cs="Arial"/>
          <w:bCs/>
          <w:vanish/>
          <w:sz w:val="22"/>
          <w:szCs w:val="22"/>
          <w:lang w:val="pl-PL"/>
        </w:rPr>
      </w:pPr>
    </w:p>
    <w:p w14:paraId="63B43A98" w14:textId="77777777" w:rsidR="00A14CE4" w:rsidRPr="00E37160" w:rsidRDefault="00A14CE4" w:rsidP="003A3602">
      <w:pPr>
        <w:pStyle w:val="Akapitzlist"/>
        <w:numPr>
          <w:ilvl w:val="1"/>
          <w:numId w:val="70"/>
        </w:numPr>
        <w:autoSpaceDE w:val="0"/>
        <w:autoSpaceDN w:val="0"/>
        <w:adjustRightInd w:val="0"/>
        <w:spacing w:before="120" w:after="120" w:line="271" w:lineRule="auto"/>
        <w:contextualSpacing w:val="0"/>
        <w:rPr>
          <w:rFonts w:ascii="Arial" w:hAnsi="Arial" w:cs="Arial"/>
          <w:bCs/>
          <w:vanish/>
          <w:sz w:val="22"/>
          <w:szCs w:val="22"/>
          <w:lang w:val="pl-PL"/>
        </w:rPr>
      </w:pPr>
    </w:p>
    <w:p w14:paraId="1438C45F" w14:textId="77777777" w:rsidR="00A14CE4" w:rsidRPr="00E37160" w:rsidRDefault="00A14CE4" w:rsidP="003A3602">
      <w:pPr>
        <w:pStyle w:val="Akapitzlist"/>
        <w:numPr>
          <w:ilvl w:val="1"/>
          <w:numId w:val="70"/>
        </w:numPr>
        <w:autoSpaceDE w:val="0"/>
        <w:autoSpaceDN w:val="0"/>
        <w:adjustRightInd w:val="0"/>
        <w:spacing w:before="120" w:after="120" w:line="271" w:lineRule="auto"/>
        <w:contextualSpacing w:val="0"/>
        <w:rPr>
          <w:rFonts w:ascii="Arial" w:hAnsi="Arial" w:cs="Arial"/>
          <w:bCs/>
          <w:vanish/>
          <w:sz w:val="22"/>
          <w:szCs w:val="22"/>
          <w:lang w:val="pl-PL"/>
        </w:rPr>
      </w:pPr>
    </w:p>
    <w:p w14:paraId="60D21A3F" w14:textId="77777777" w:rsidR="00A14CE4" w:rsidRPr="00E37160" w:rsidRDefault="00A14CE4" w:rsidP="003A3602">
      <w:pPr>
        <w:pStyle w:val="Akapitzlist"/>
        <w:numPr>
          <w:ilvl w:val="1"/>
          <w:numId w:val="70"/>
        </w:numPr>
        <w:autoSpaceDE w:val="0"/>
        <w:autoSpaceDN w:val="0"/>
        <w:adjustRightInd w:val="0"/>
        <w:spacing w:before="120" w:after="120" w:line="271" w:lineRule="auto"/>
        <w:contextualSpacing w:val="0"/>
        <w:rPr>
          <w:rFonts w:ascii="Arial" w:hAnsi="Arial" w:cs="Arial"/>
          <w:bCs/>
          <w:vanish/>
          <w:sz w:val="22"/>
          <w:szCs w:val="22"/>
          <w:lang w:val="pl-PL"/>
        </w:rPr>
      </w:pPr>
    </w:p>
    <w:p w14:paraId="7745C364" w14:textId="77777777" w:rsidR="00A14CE4" w:rsidRPr="00E37160" w:rsidRDefault="00A14CE4" w:rsidP="003A3602">
      <w:pPr>
        <w:pStyle w:val="Akapitzlist"/>
        <w:numPr>
          <w:ilvl w:val="1"/>
          <w:numId w:val="70"/>
        </w:numPr>
        <w:autoSpaceDE w:val="0"/>
        <w:autoSpaceDN w:val="0"/>
        <w:adjustRightInd w:val="0"/>
        <w:spacing w:before="120" w:after="120" w:line="271" w:lineRule="auto"/>
        <w:contextualSpacing w:val="0"/>
        <w:rPr>
          <w:rFonts w:ascii="Arial" w:hAnsi="Arial" w:cs="Arial"/>
          <w:bCs/>
          <w:vanish/>
          <w:sz w:val="22"/>
          <w:szCs w:val="22"/>
          <w:lang w:val="pl-PL"/>
        </w:rPr>
      </w:pPr>
    </w:p>
    <w:p w14:paraId="4A65D1BB" w14:textId="77777777" w:rsidR="00A14CE4" w:rsidRPr="00E37160" w:rsidRDefault="00A14CE4" w:rsidP="003A3602">
      <w:pPr>
        <w:pStyle w:val="Akapitzlist"/>
        <w:numPr>
          <w:ilvl w:val="1"/>
          <w:numId w:val="70"/>
        </w:numPr>
        <w:autoSpaceDE w:val="0"/>
        <w:autoSpaceDN w:val="0"/>
        <w:adjustRightInd w:val="0"/>
        <w:spacing w:before="120" w:after="120" w:line="271" w:lineRule="auto"/>
        <w:contextualSpacing w:val="0"/>
        <w:rPr>
          <w:rFonts w:ascii="Arial" w:hAnsi="Arial" w:cs="Arial"/>
          <w:bCs/>
          <w:vanish/>
          <w:sz w:val="22"/>
          <w:szCs w:val="22"/>
          <w:lang w:val="pl-PL"/>
        </w:rPr>
      </w:pPr>
    </w:p>
    <w:p w14:paraId="3F2BDD42" w14:textId="77777777" w:rsidR="00A14CE4" w:rsidRPr="00E37160" w:rsidRDefault="00A14CE4" w:rsidP="003A3602">
      <w:pPr>
        <w:pStyle w:val="Akapitzlist"/>
        <w:numPr>
          <w:ilvl w:val="1"/>
          <w:numId w:val="70"/>
        </w:numPr>
        <w:autoSpaceDE w:val="0"/>
        <w:autoSpaceDN w:val="0"/>
        <w:adjustRightInd w:val="0"/>
        <w:spacing w:before="120" w:after="120" w:line="271" w:lineRule="auto"/>
        <w:contextualSpacing w:val="0"/>
        <w:rPr>
          <w:rFonts w:ascii="Arial" w:hAnsi="Arial" w:cs="Arial"/>
          <w:bCs/>
          <w:vanish/>
          <w:sz w:val="22"/>
          <w:szCs w:val="22"/>
          <w:lang w:val="pl-PL"/>
        </w:rPr>
      </w:pPr>
    </w:p>
    <w:p w14:paraId="10D3FD27" w14:textId="77777777" w:rsidR="00A14CE4" w:rsidRPr="00E37160" w:rsidRDefault="00A14CE4" w:rsidP="003A3602">
      <w:pPr>
        <w:pStyle w:val="Akapitzlist"/>
        <w:numPr>
          <w:ilvl w:val="1"/>
          <w:numId w:val="70"/>
        </w:numPr>
        <w:autoSpaceDE w:val="0"/>
        <w:autoSpaceDN w:val="0"/>
        <w:adjustRightInd w:val="0"/>
        <w:spacing w:before="120" w:after="120" w:line="271" w:lineRule="auto"/>
        <w:contextualSpacing w:val="0"/>
        <w:rPr>
          <w:rFonts w:ascii="Arial" w:hAnsi="Arial" w:cs="Arial"/>
          <w:bCs/>
          <w:vanish/>
          <w:sz w:val="22"/>
          <w:szCs w:val="22"/>
          <w:lang w:val="pl-PL"/>
        </w:rPr>
      </w:pPr>
    </w:p>
    <w:p w14:paraId="2FA38248" w14:textId="77777777" w:rsidR="00A14CE4" w:rsidRPr="00E37160" w:rsidRDefault="00A14CE4" w:rsidP="003A3602">
      <w:pPr>
        <w:pStyle w:val="Akapitzlist"/>
        <w:numPr>
          <w:ilvl w:val="1"/>
          <w:numId w:val="70"/>
        </w:numPr>
        <w:autoSpaceDE w:val="0"/>
        <w:autoSpaceDN w:val="0"/>
        <w:adjustRightInd w:val="0"/>
        <w:spacing w:before="120" w:after="120" w:line="271" w:lineRule="auto"/>
        <w:contextualSpacing w:val="0"/>
        <w:rPr>
          <w:rFonts w:ascii="Arial" w:hAnsi="Arial" w:cs="Arial"/>
          <w:bCs/>
          <w:vanish/>
          <w:sz w:val="22"/>
          <w:szCs w:val="22"/>
          <w:lang w:val="pl-PL"/>
        </w:rPr>
      </w:pPr>
    </w:p>
    <w:p w14:paraId="2EC9D814" w14:textId="77777777" w:rsidR="00A14CE4" w:rsidRPr="00E37160" w:rsidRDefault="00A14CE4" w:rsidP="003A3602">
      <w:pPr>
        <w:pStyle w:val="Akapitzlist"/>
        <w:numPr>
          <w:ilvl w:val="2"/>
          <w:numId w:val="70"/>
        </w:numPr>
        <w:autoSpaceDE w:val="0"/>
        <w:autoSpaceDN w:val="0"/>
        <w:adjustRightInd w:val="0"/>
        <w:spacing w:before="120" w:after="120" w:line="271" w:lineRule="auto"/>
        <w:contextualSpacing w:val="0"/>
        <w:rPr>
          <w:rFonts w:ascii="Arial" w:hAnsi="Arial" w:cs="Arial"/>
          <w:bCs/>
          <w:vanish/>
          <w:sz w:val="22"/>
          <w:szCs w:val="22"/>
          <w:lang w:val="pl-PL"/>
        </w:rPr>
      </w:pPr>
    </w:p>
    <w:p w14:paraId="10733B87" w14:textId="77777777" w:rsidR="00A14CE4" w:rsidRPr="00E37160" w:rsidRDefault="00A14CE4" w:rsidP="003A3602">
      <w:pPr>
        <w:pStyle w:val="Akapitzlist"/>
        <w:numPr>
          <w:ilvl w:val="2"/>
          <w:numId w:val="70"/>
        </w:numPr>
        <w:autoSpaceDE w:val="0"/>
        <w:autoSpaceDN w:val="0"/>
        <w:adjustRightInd w:val="0"/>
        <w:spacing w:before="120" w:after="120" w:line="271" w:lineRule="auto"/>
        <w:contextualSpacing w:val="0"/>
        <w:rPr>
          <w:rFonts w:ascii="Arial" w:hAnsi="Arial" w:cs="Arial"/>
          <w:bCs/>
          <w:vanish/>
          <w:sz w:val="22"/>
          <w:szCs w:val="22"/>
          <w:lang w:val="pl-PL"/>
        </w:rPr>
      </w:pPr>
    </w:p>
    <w:p w14:paraId="2FBF6FBA" w14:textId="77777777" w:rsidR="00A14CE4" w:rsidRPr="00E37160" w:rsidRDefault="00A14CE4" w:rsidP="003A3602">
      <w:pPr>
        <w:pStyle w:val="Akapitzlist"/>
        <w:numPr>
          <w:ilvl w:val="2"/>
          <w:numId w:val="70"/>
        </w:numPr>
        <w:autoSpaceDE w:val="0"/>
        <w:autoSpaceDN w:val="0"/>
        <w:adjustRightInd w:val="0"/>
        <w:spacing w:before="120" w:after="120" w:line="271" w:lineRule="auto"/>
        <w:contextualSpacing w:val="0"/>
        <w:rPr>
          <w:rFonts w:ascii="Arial" w:hAnsi="Arial" w:cs="Arial"/>
          <w:bCs/>
          <w:vanish/>
          <w:sz w:val="22"/>
          <w:szCs w:val="22"/>
          <w:lang w:val="pl-PL"/>
        </w:rPr>
      </w:pPr>
    </w:p>
    <w:p w14:paraId="5E2E098F" w14:textId="77777777" w:rsidR="00A14CE4" w:rsidRPr="00E37160" w:rsidRDefault="00A14CE4" w:rsidP="003A3602">
      <w:pPr>
        <w:pStyle w:val="Akapitzlist"/>
        <w:numPr>
          <w:ilvl w:val="2"/>
          <w:numId w:val="70"/>
        </w:numPr>
        <w:autoSpaceDE w:val="0"/>
        <w:autoSpaceDN w:val="0"/>
        <w:adjustRightInd w:val="0"/>
        <w:spacing w:before="120" w:after="120" w:line="271" w:lineRule="auto"/>
        <w:contextualSpacing w:val="0"/>
        <w:rPr>
          <w:rFonts w:ascii="Arial" w:hAnsi="Arial" w:cs="Arial"/>
          <w:bCs/>
          <w:vanish/>
          <w:sz w:val="22"/>
          <w:szCs w:val="22"/>
          <w:lang w:val="pl-PL"/>
        </w:rPr>
      </w:pPr>
    </w:p>
    <w:p w14:paraId="2731AEBC" w14:textId="77777777" w:rsidR="00A14CE4" w:rsidRPr="00E37160" w:rsidRDefault="00A14CE4" w:rsidP="003A3602">
      <w:pPr>
        <w:pStyle w:val="Akapitzlist"/>
        <w:numPr>
          <w:ilvl w:val="2"/>
          <w:numId w:val="70"/>
        </w:numPr>
        <w:autoSpaceDE w:val="0"/>
        <w:autoSpaceDN w:val="0"/>
        <w:adjustRightInd w:val="0"/>
        <w:spacing w:before="120" w:after="120" w:line="271" w:lineRule="auto"/>
        <w:contextualSpacing w:val="0"/>
        <w:rPr>
          <w:rFonts w:ascii="Arial" w:hAnsi="Arial" w:cs="Arial"/>
          <w:bCs/>
          <w:vanish/>
          <w:sz w:val="22"/>
          <w:szCs w:val="22"/>
          <w:lang w:val="pl-PL"/>
        </w:rPr>
      </w:pPr>
    </w:p>
    <w:p w14:paraId="38091879" w14:textId="77777777" w:rsidR="00A14CE4" w:rsidRPr="00E37160" w:rsidRDefault="00A14CE4" w:rsidP="003A3602">
      <w:pPr>
        <w:pStyle w:val="Akapitzlist"/>
        <w:numPr>
          <w:ilvl w:val="2"/>
          <w:numId w:val="70"/>
        </w:numPr>
        <w:autoSpaceDE w:val="0"/>
        <w:autoSpaceDN w:val="0"/>
        <w:adjustRightInd w:val="0"/>
        <w:spacing w:before="120" w:after="120" w:line="271" w:lineRule="auto"/>
        <w:contextualSpacing w:val="0"/>
        <w:rPr>
          <w:rFonts w:ascii="Arial" w:hAnsi="Arial" w:cs="Arial"/>
          <w:bCs/>
          <w:vanish/>
          <w:sz w:val="22"/>
          <w:szCs w:val="22"/>
          <w:lang w:val="pl-PL"/>
        </w:rPr>
      </w:pPr>
    </w:p>
    <w:p w14:paraId="4FFC99F2" w14:textId="77777777" w:rsidR="000B546D" w:rsidRPr="00E37160" w:rsidRDefault="006503CF" w:rsidP="003A3602">
      <w:pPr>
        <w:pStyle w:val="Akapitzlist"/>
        <w:numPr>
          <w:ilvl w:val="2"/>
          <w:numId w:val="86"/>
        </w:numPr>
        <w:autoSpaceDE w:val="0"/>
        <w:autoSpaceDN w:val="0"/>
        <w:adjustRightInd w:val="0"/>
        <w:spacing w:before="120" w:after="120" w:line="271" w:lineRule="auto"/>
        <w:ind w:left="0" w:firstLine="0"/>
        <w:contextualSpacing w:val="0"/>
        <w:rPr>
          <w:rFonts w:ascii="Arial" w:hAnsi="Arial" w:cs="Arial"/>
          <w:bCs/>
          <w:sz w:val="22"/>
          <w:szCs w:val="22"/>
          <w:lang w:val="pl-PL"/>
        </w:rPr>
      </w:pPr>
      <w:r w:rsidRPr="00E37160">
        <w:rPr>
          <w:rFonts w:ascii="Arial" w:hAnsi="Arial" w:cs="Arial"/>
          <w:bCs/>
          <w:sz w:val="22"/>
          <w:szCs w:val="22"/>
          <w:lang w:val="pl-PL"/>
        </w:rPr>
        <w:t>W III etapie</w:t>
      </w:r>
      <w:r w:rsidR="00B17B7D" w:rsidRPr="00E37160">
        <w:rPr>
          <w:rFonts w:ascii="Arial" w:hAnsi="Arial" w:cs="Arial"/>
          <w:bCs/>
          <w:sz w:val="22"/>
          <w:szCs w:val="22"/>
          <w:lang w:val="pl-PL"/>
        </w:rPr>
        <w:t xml:space="preserve"> oceny wniosek jest również weryfikowany pod kątem wystąpienia ewentualnych oczywistych omyłek.  Oczywiste omyłki w rozumieniu ION to omyłki pisarskie.</w:t>
      </w:r>
    </w:p>
    <w:p w14:paraId="28AAB766" w14:textId="77777777" w:rsidR="000B546D" w:rsidRPr="00E37160" w:rsidRDefault="00B17B7D" w:rsidP="003A3602">
      <w:pPr>
        <w:pStyle w:val="Akapitzlist"/>
        <w:numPr>
          <w:ilvl w:val="2"/>
          <w:numId w:val="86"/>
        </w:numPr>
        <w:autoSpaceDE w:val="0"/>
        <w:autoSpaceDN w:val="0"/>
        <w:adjustRightInd w:val="0"/>
        <w:spacing w:before="120" w:after="120" w:line="271" w:lineRule="auto"/>
        <w:ind w:left="0" w:firstLine="0"/>
        <w:contextualSpacing w:val="0"/>
        <w:rPr>
          <w:rFonts w:ascii="Arial" w:hAnsi="Arial" w:cs="Arial"/>
          <w:bCs/>
          <w:sz w:val="22"/>
          <w:szCs w:val="22"/>
          <w:lang w:val="pl-PL"/>
        </w:rPr>
      </w:pPr>
      <w:r w:rsidRPr="00E37160">
        <w:rPr>
          <w:rFonts w:ascii="Arial" w:hAnsi="Arial" w:cs="Arial"/>
          <w:b/>
          <w:sz w:val="22"/>
          <w:szCs w:val="22"/>
        </w:rPr>
        <w:t>Weryfikacja oczywistych omyłek</w:t>
      </w:r>
      <w:r w:rsidRPr="00E37160">
        <w:rPr>
          <w:rFonts w:ascii="Arial" w:hAnsi="Arial" w:cs="Arial"/>
          <w:sz w:val="22"/>
          <w:szCs w:val="22"/>
        </w:rPr>
        <w:t xml:space="preserve"> </w:t>
      </w:r>
      <w:r w:rsidR="006503CF" w:rsidRPr="00E37160">
        <w:rPr>
          <w:rFonts w:ascii="Arial" w:hAnsi="Arial" w:cs="Arial"/>
          <w:sz w:val="22"/>
          <w:szCs w:val="22"/>
          <w:lang w:val="pl-PL"/>
        </w:rPr>
        <w:t xml:space="preserve">polega na </w:t>
      </w:r>
      <w:r w:rsidRPr="00E37160">
        <w:rPr>
          <w:rFonts w:ascii="Arial" w:hAnsi="Arial" w:cs="Arial"/>
          <w:sz w:val="22"/>
          <w:szCs w:val="22"/>
        </w:rPr>
        <w:t>wskazani</w:t>
      </w:r>
      <w:r w:rsidR="006503CF" w:rsidRPr="00E37160">
        <w:rPr>
          <w:rFonts w:ascii="Arial" w:hAnsi="Arial" w:cs="Arial"/>
          <w:sz w:val="22"/>
          <w:szCs w:val="22"/>
          <w:lang w:val="pl-PL"/>
        </w:rPr>
        <w:t>u</w:t>
      </w:r>
      <w:r w:rsidRPr="00E37160">
        <w:rPr>
          <w:rFonts w:ascii="Arial" w:hAnsi="Arial" w:cs="Arial"/>
          <w:sz w:val="22"/>
          <w:szCs w:val="22"/>
        </w:rPr>
        <w:t xml:space="preserve"> </w:t>
      </w:r>
      <w:r w:rsidRPr="00E37160">
        <w:rPr>
          <w:rFonts w:ascii="Arial" w:hAnsi="Arial" w:cs="Arial"/>
          <w:sz w:val="22"/>
          <w:szCs w:val="22"/>
          <w:lang w:val="pl-PL"/>
        </w:rPr>
        <w:t xml:space="preserve">w Karcie oceny </w:t>
      </w:r>
      <w:r w:rsidRPr="00E37160">
        <w:rPr>
          <w:rFonts w:ascii="Arial" w:hAnsi="Arial" w:cs="Arial"/>
          <w:sz w:val="22"/>
          <w:szCs w:val="22"/>
        </w:rPr>
        <w:t>miejsc</w:t>
      </w:r>
      <w:r w:rsidRPr="00E37160">
        <w:rPr>
          <w:rFonts w:ascii="Arial" w:hAnsi="Arial" w:cs="Arial"/>
          <w:sz w:val="22"/>
          <w:szCs w:val="22"/>
          <w:lang w:val="pl-PL"/>
        </w:rPr>
        <w:t xml:space="preserve">, w których </w:t>
      </w:r>
      <w:r w:rsidRPr="00E37160">
        <w:rPr>
          <w:rFonts w:ascii="Arial" w:hAnsi="Arial" w:cs="Arial"/>
          <w:sz w:val="22"/>
          <w:szCs w:val="22"/>
        </w:rPr>
        <w:t xml:space="preserve"> we wniosku wystąpiły oczywiste omyłki i które należy skorygować</w:t>
      </w:r>
      <w:r w:rsidRPr="00E37160">
        <w:rPr>
          <w:rFonts w:ascii="Arial" w:hAnsi="Arial" w:cs="Arial"/>
          <w:sz w:val="22"/>
          <w:szCs w:val="22"/>
          <w:lang w:val="pl-PL"/>
        </w:rPr>
        <w:t xml:space="preserve"> na IV etapie oceny, o ile projekt zostanie zakwalifikowany do </w:t>
      </w:r>
      <w:r w:rsidR="00DD6B75" w:rsidRPr="00E37160">
        <w:rPr>
          <w:rFonts w:ascii="Arial" w:hAnsi="Arial" w:cs="Arial"/>
          <w:sz w:val="22"/>
          <w:szCs w:val="22"/>
          <w:lang w:val="pl-PL"/>
        </w:rPr>
        <w:t xml:space="preserve">IV </w:t>
      </w:r>
      <w:r w:rsidRPr="00E37160">
        <w:rPr>
          <w:rFonts w:ascii="Arial" w:hAnsi="Arial" w:cs="Arial"/>
          <w:sz w:val="22"/>
          <w:szCs w:val="22"/>
          <w:lang w:val="pl-PL"/>
        </w:rPr>
        <w:t>etapu oceny - negocjacji</w:t>
      </w:r>
      <w:r w:rsidRPr="00E37160">
        <w:rPr>
          <w:rFonts w:ascii="Arial" w:hAnsi="Arial" w:cs="Arial"/>
          <w:sz w:val="22"/>
          <w:szCs w:val="22"/>
        </w:rPr>
        <w:t>.</w:t>
      </w:r>
      <w:r w:rsidRPr="00E37160">
        <w:rPr>
          <w:rFonts w:ascii="Arial" w:hAnsi="Arial" w:cs="Arial"/>
          <w:sz w:val="22"/>
          <w:szCs w:val="22"/>
          <w:lang w:val="pl-PL"/>
        </w:rPr>
        <w:t xml:space="preserve"> W takim przypadku oczywiste omyłki stanowić będą </w:t>
      </w:r>
      <w:r w:rsidRPr="00E37160">
        <w:rPr>
          <w:rFonts w:ascii="Arial" w:hAnsi="Arial" w:cs="Arial"/>
          <w:bCs/>
          <w:sz w:val="22"/>
          <w:szCs w:val="22"/>
          <w:lang w:val="pl-PL"/>
        </w:rPr>
        <w:t>element warunków negocjacyjnych.</w:t>
      </w:r>
    </w:p>
    <w:p w14:paraId="384A9FC5" w14:textId="44934064" w:rsidR="006D2AC4" w:rsidRPr="00E37160" w:rsidRDefault="00B17B7D" w:rsidP="003A3602">
      <w:pPr>
        <w:pStyle w:val="Akapitzlist"/>
        <w:numPr>
          <w:ilvl w:val="2"/>
          <w:numId w:val="86"/>
        </w:numPr>
        <w:autoSpaceDE w:val="0"/>
        <w:autoSpaceDN w:val="0"/>
        <w:adjustRightInd w:val="0"/>
        <w:spacing w:before="120" w:after="120" w:line="271" w:lineRule="auto"/>
        <w:ind w:left="0" w:firstLine="0"/>
        <w:contextualSpacing w:val="0"/>
        <w:rPr>
          <w:rFonts w:ascii="Arial" w:hAnsi="Arial" w:cs="Arial"/>
          <w:bCs/>
          <w:sz w:val="22"/>
          <w:szCs w:val="22"/>
          <w:lang w:val="pl-PL"/>
        </w:rPr>
      </w:pPr>
      <w:r w:rsidRPr="00E37160">
        <w:rPr>
          <w:rFonts w:ascii="Arial" w:hAnsi="Arial" w:cs="Arial"/>
          <w:sz w:val="22"/>
          <w:szCs w:val="22"/>
        </w:rPr>
        <w:lastRenderedPageBreak/>
        <w:t>Projekt, który uzyskał w trakcie oceny maksymalną liczbę punktów za spełnianie wszystkich kryteriów</w:t>
      </w:r>
      <w:r w:rsidRPr="00E37160">
        <w:rPr>
          <w:rFonts w:ascii="Arial" w:hAnsi="Arial" w:cs="Arial"/>
          <w:sz w:val="22"/>
          <w:szCs w:val="22"/>
          <w:lang w:val="pl-PL"/>
        </w:rPr>
        <w:t xml:space="preserve"> wspólnych </w:t>
      </w:r>
      <w:r w:rsidRPr="00E37160">
        <w:rPr>
          <w:rFonts w:ascii="Arial" w:hAnsi="Arial" w:cs="Arial"/>
          <w:sz w:val="22"/>
          <w:szCs w:val="22"/>
        </w:rPr>
        <w:t xml:space="preserve"> jakości</w:t>
      </w:r>
      <w:r w:rsidRPr="00E37160">
        <w:rPr>
          <w:rFonts w:ascii="Arial" w:hAnsi="Arial" w:cs="Arial"/>
          <w:sz w:val="22"/>
          <w:szCs w:val="22"/>
          <w:lang w:val="pl-PL"/>
        </w:rPr>
        <w:t>owych</w:t>
      </w:r>
      <w:r w:rsidRPr="00E37160">
        <w:rPr>
          <w:rFonts w:ascii="Arial" w:hAnsi="Arial" w:cs="Arial"/>
          <w:sz w:val="22"/>
          <w:szCs w:val="22"/>
        </w:rPr>
        <w:t xml:space="preserve"> (do 100 punktów) oraz wszystkich kryteriów </w:t>
      </w:r>
      <w:r w:rsidRPr="00E37160">
        <w:rPr>
          <w:rFonts w:ascii="Arial" w:hAnsi="Arial" w:cs="Arial"/>
          <w:sz w:val="22"/>
          <w:szCs w:val="22"/>
          <w:lang w:val="pl-PL"/>
        </w:rPr>
        <w:t>specyficznych jakościowych</w:t>
      </w:r>
      <w:r w:rsidRPr="00E37160">
        <w:rPr>
          <w:rFonts w:ascii="Arial" w:hAnsi="Arial" w:cs="Arial"/>
          <w:sz w:val="22"/>
          <w:szCs w:val="22"/>
        </w:rPr>
        <w:t xml:space="preserve"> (do </w:t>
      </w:r>
      <w:r w:rsidR="00846FD5">
        <w:rPr>
          <w:rFonts w:ascii="Arial" w:hAnsi="Arial" w:cs="Arial"/>
          <w:sz w:val="22"/>
          <w:szCs w:val="22"/>
        </w:rPr>
        <w:t>30</w:t>
      </w:r>
      <w:r w:rsidRPr="00E37160">
        <w:rPr>
          <w:rFonts w:ascii="Arial" w:hAnsi="Arial" w:cs="Arial"/>
          <w:sz w:val="22"/>
          <w:szCs w:val="22"/>
        </w:rPr>
        <w:t xml:space="preserve">punktów), może uzyskać maksymalnie </w:t>
      </w:r>
      <w:r w:rsidR="00846FD5">
        <w:rPr>
          <w:rFonts w:ascii="Arial" w:hAnsi="Arial" w:cs="Arial"/>
          <w:sz w:val="22"/>
          <w:szCs w:val="22"/>
        </w:rPr>
        <w:t>130</w:t>
      </w:r>
      <w:r w:rsidRPr="00E37160">
        <w:rPr>
          <w:rFonts w:ascii="Arial" w:hAnsi="Arial" w:cs="Arial"/>
          <w:sz w:val="22"/>
          <w:szCs w:val="22"/>
        </w:rPr>
        <w:t>punktów.</w:t>
      </w:r>
    </w:p>
    <w:p w14:paraId="2AB7EDF1" w14:textId="5932073A" w:rsidR="006D2AC4" w:rsidRPr="003216E2" w:rsidRDefault="006D2AC4" w:rsidP="003A3602">
      <w:pPr>
        <w:pStyle w:val="Akapitzlist"/>
        <w:numPr>
          <w:ilvl w:val="2"/>
          <w:numId w:val="86"/>
        </w:numPr>
        <w:autoSpaceDE w:val="0"/>
        <w:autoSpaceDN w:val="0"/>
        <w:adjustRightInd w:val="0"/>
        <w:spacing w:before="120" w:after="120" w:line="271" w:lineRule="auto"/>
        <w:ind w:left="0" w:firstLine="0"/>
        <w:contextualSpacing w:val="0"/>
        <w:rPr>
          <w:rFonts w:ascii="Arial" w:hAnsi="Arial" w:cs="Arial"/>
          <w:sz w:val="22"/>
          <w:szCs w:val="22"/>
        </w:rPr>
      </w:pPr>
      <w:r w:rsidRPr="00315453">
        <w:rPr>
          <w:rFonts w:ascii="Arial" w:hAnsi="Arial" w:cs="Arial"/>
          <w:sz w:val="22"/>
          <w:szCs w:val="22"/>
        </w:rPr>
        <w:t xml:space="preserve">Projekty, które </w:t>
      </w:r>
      <w:r w:rsidRPr="00315453">
        <w:rPr>
          <w:rFonts w:ascii="Arial" w:hAnsi="Arial" w:cs="Arial"/>
          <w:sz w:val="22"/>
          <w:szCs w:val="22"/>
          <w:u w:val="single"/>
        </w:rPr>
        <w:t>wymagają</w:t>
      </w:r>
      <w:r w:rsidRPr="00315453">
        <w:rPr>
          <w:rFonts w:ascii="Arial" w:hAnsi="Arial" w:cs="Arial"/>
          <w:sz w:val="22"/>
          <w:szCs w:val="22"/>
        </w:rPr>
        <w:t xml:space="preserve"> negocjacji zostaną zakwalifikowane po etapie III </w:t>
      </w:r>
      <w:r w:rsidR="00F05562" w:rsidRPr="00315453">
        <w:rPr>
          <w:rFonts w:ascii="Arial" w:hAnsi="Arial" w:cs="Arial"/>
          <w:sz w:val="22"/>
          <w:szCs w:val="22"/>
          <w:lang w:val="pl-PL"/>
        </w:rPr>
        <w:t>do</w:t>
      </w:r>
      <w:r w:rsidRPr="00315453">
        <w:rPr>
          <w:rFonts w:ascii="Arial" w:hAnsi="Arial" w:cs="Arial"/>
          <w:sz w:val="22"/>
          <w:szCs w:val="22"/>
        </w:rPr>
        <w:t xml:space="preserve"> etap</w:t>
      </w:r>
      <w:r w:rsidR="00F05562" w:rsidRPr="00315453">
        <w:rPr>
          <w:rFonts w:ascii="Arial" w:hAnsi="Arial" w:cs="Arial"/>
          <w:sz w:val="22"/>
          <w:szCs w:val="22"/>
          <w:lang w:val="pl-PL"/>
        </w:rPr>
        <w:t>u</w:t>
      </w:r>
      <w:r w:rsidRPr="00315453">
        <w:rPr>
          <w:rFonts w:ascii="Arial" w:hAnsi="Arial" w:cs="Arial"/>
          <w:sz w:val="22"/>
          <w:szCs w:val="22"/>
        </w:rPr>
        <w:t xml:space="preserve"> IV </w:t>
      </w:r>
      <w:r w:rsidR="00F05562" w:rsidRPr="00315453">
        <w:rPr>
          <w:rFonts w:ascii="Arial" w:hAnsi="Arial" w:cs="Arial"/>
          <w:sz w:val="22"/>
          <w:szCs w:val="22"/>
          <w:lang w:val="pl-PL"/>
        </w:rPr>
        <w:t>tj.</w:t>
      </w:r>
      <w:r w:rsidRPr="00315453">
        <w:rPr>
          <w:rFonts w:ascii="Arial" w:hAnsi="Arial" w:cs="Arial"/>
          <w:sz w:val="22"/>
          <w:szCs w:val="22"/>
        </w:rPr>
        <w:t xml:space="preserve"> etapu negocjacji.</w:t>
      </w:r>
      <w:r w:rsidR="00AF524C" w:rsidRPr="00315453">
        <w:rPr>
          <w:rFonts w:ascii="Arial" w:hAnsi="Arial" w:cs="Arial"/>
          <w:sz w:val="22"/>
          <w:szCs w:val="22"/>
        </w:rPr>
        <w:t xml:space="preserve"> </w:t>
      </w:r>
      <w:r w:rsidRPr="00315453">
        <w:rPr>
          <w:rFonts w:ascii="Arial" w:hAnsi="Arial" w:cs="Arial"/>
          <w:sz w:val="22"/>
          <w:szCs w:val="22"/>
        </w:rPr>
        <w:t xml:space="preserve">Projekty, które </w:t>
      </w:r>
      <w:r w:rsidRPr="00315453">
        <w:rPr>
          <w:rFonts w:ascii="Arial" w:hAnsi="Arial" w:cs="Arial"/>
          <w:sz w:val="22"/>
          <w:szCs w:val="22"/>
          <w:u w:val="single"/>
        </w:rPr>
        <w:t>nie wymagają</w:t>
      </w:r>
      <w:r w:rsidRPr="00315453">
        <w:rPr>
          <w:rFonts w:ascii="Arial" w:hAnsi="Arial" w:cs="Arial"/>
          <w:sz w:val="22"/>
          <w:szCs w:val="22"/>
        </w:rPr>
        <w:t xml:space="preserve"> skierowania do etapu negocjacji</w:t>
      </w:r>
      <w:r w:rsidR="00F05562" w:rsidRPr="00315453">
        <w:rPr>
          <w:rFonts w:ascii="Arial" w:hAnsi="Arial" w:cs="Arial"/>
          <w:sz w:val="22"/>
          <w:szCs w:val="22"/>
          <w:lang w:val="pl-PL"/>
        </w:rPr>
        <w:t>, pomimo tego, że w nim nie uczestniczą, oczekują na jego zakończenie</w:t>
      </w:r>
      <w:r w:rsidRPr="00315453">
        <w:rPr>
          <w:rFonts w:ascii="Arial" w:hAnsi="Arial" w:cs="Arial"/>
          <w:sz w:val="22"/>
          <w:szCs w:val="22"/>
        </w:rPr>
        <w:t xml:space="preserve">. </w:t>
      </w:r>
      <w:r w:rsidR="00F05562" w:rsidRPr="00315453">
        <w:rPr>
          <w:rFonts w:ascii="Arial" w:hAnsi="Arial" w:cs="Arial"/>
          <w:sz w:val="22"/>
          <w:szCs w:val="22"/>
          <w:lang w:val="pl-PL"/>
        </w:rPr>
        <w:t>Inform</w:t>
      </w:r>
      <w:r w:rsidR="00AF524C" w:rsidRPr="00315453">
        <w:rPr>
          <w:rFonts w:ascii="Arial" w:hAnsi="Arial" w:cs="Arial"/>
          <w:sz w:val="22"/>
          <w:szCs w:val="22"/>
          <w:lang w:val="pl-PL"/>
        </w:rPr>
        <w:t xml:space="preserve">acja o tym czy dany projekt zostanie wybrany do dofinansowania zostanie </w:t>
      </w:r>
      <w:r w:rsidR="00CA78EC" w:rsidRPr="00315453">
        <w:rPr>
          <w:rFonts w:ascii="Arial" w:hAnsi="Arial" w:cs="Arial"/>
          <w:sz w:val="22"/>
          <w:szCs w:val="22"/>
          <w:lang w:val="pl-PL"/>
        </w:rPr>
        <w:t xml:space="preserve">przekazana </w:t>
      </w:r>
      <w:proofErr w:type="spellStart"/>
      <w:r w:rsidR="00AF524C" w:rsidRPr="00315453">
        <w:rPr>
          <w:rFonts w:ascii="Arial" w:hAnsi="Arial" w:cs="Arial"/>
          <w:sz w:val="22"/>
          <w:szCs w:val="22"/>
          <w:lang w:val="pl-PL"/>
        </w:rPr>
        <w:t>Wnisokdawcy</w:t>
      </w:r>
      <w:proofErr w:type="spellEnd"/>
      <w:r w:rsidR="00AF524C" w:rsidRPr="00315453">
        <w:rPr>
          <w:rFonts w:ascii="Arial" w:hAnsi="Arial" w:cs="Arial"/>
          <w:sz w:val="22"/>
          <w:szCs w:val="22"/>
          <w:lang w:val="pl-PL"/>
        </w:rPr>
        <w:t xml:space="preserve"> po zatwierdzeniu wyników oceny wszy</w:t>
      </w:r>
      <w:r w:rsidR="00CA78EC" w:rsidRPr="00315453">
        <w:rPr>
          <w:rFonts w:ascii="Arial" w:hAnsi="Arial" w:cs="Arial"/>
          <w:sz w:val="22"/>
          <w:szCs w:val="22"/>
          <w:lang w:val="pl-PL"/>
        </w:rPr>
        <w:t>s</w:t>
      </w:r>
      <w:r w:rsidR="00AF524C" w:rsidRPr="00315453">
        <w:rPr>
          <w:rFonts w:ascii="Arial" w:hAnsi="Arial" w:cs="Arial"/>
          <w:sz w:val="22"/>
          <w:szCs w:val="22"/>
          <w:lang w:val="pl-PL"/>
        </w:rPr>
        <w:t>tkich projektów</w:t>
      </w:r>
      <w:r w:rsidR="00AF524C" w:rsidRPr="00E37160">
        <w:rPr>
          <w:rFonts w:ascii="Arial" w:hAnsi="Arial" w:cs="Arial"/>
          <w:lang w:val="pl-PL"/>
        </w:rPr>
        <w:t xml:space="preserve"> </w:t>
      </w:r>
      <w:r w:rsidR="00AF524C" w:rsidRPr="003216E2">
        <w:rPr>
          <w:rFonts w:ascii="Arial" w:hAnsi="Arial" w:cs="Arial"/>
          <w:sz w:val="22"/>
          <w:szCs w:val="22"/>
          <w:lang w:val="pl-PL"/>
        </w:rPr>
        <w:t>(również tych skierowanych do IV etapu oceny)</w:t>
      </w:r>
      <w:r w:rsidR="00CA78EC" w:rsidRPr="003216E2">
        <w:rPr>
          <w:rFonts w:ascii="Arial" w:hAnsi="Arial" w:cs="Arial"/>
          <w:sz w:val="22"/>
          <w:szCs w:val="22"/>
          <w:lang w:val="pl-PL"/>
        </w:rPr>
        <w:t xml:space="preserve"> wraz z upublicznieniem listy rankingowej, o której mowa w pkt 4.7.4 Regulaminu.</w:t>
      </w:r>
    </w:p>
    <w:p w14:paraId="6D300E24" w14:textId="77777777" w:rsidR="00B17B7D" w:rsidRPr="00E37160" w:rsidRDefault="00B17B7D" w:rsidP="006D2AC4">
      <w:pPr>
        <w:autoSpaceDE w:val="0"/>
        <w:autoSpaceDN w:val="0"/>
        <w:spacing w:line="360" w:lineRule="auto"/>
      </w:pPr>
    </w:p>
    <w:p w14:paraId="679B61E1" w14:textId="77777777" w:rsidR="00B17B7D" w:rsidRPr="00E37160" w:rsidRDefault="00B17B7D" w:rsidP="00CC51A2">
      <w:pPr>
        <w:pStyle w:val="Styl6"/>
        <w:rPr>
          <w:rFonts w:cs="Arial"/>
          <w:sz w:val="22"/>
        </w:rPr>
      </w:pPr>
      <w:r w:rsidRPr="00E37160">
        <w:rPr>
          <w:rFonts w:cs="Arial"/>
          <w:sz w:val="22"/>
        </w:rPr>
        <w:t xml:space="preserve"> </w:t>
      </w:r>
      <w:bookmarkStart w:id="303" w:name="_Toc200089392"/>
      <w:r w:rsidRPr="00E37160">
        <w:t>I</w:t>
      </w:r>
      <w:r w:rsidR="00F735AD" w:rsidRPr="00E37160">
        <w:rPr>
          <w:lang w:val="pl-PL"/>
        </w:rPr>
        <w:t>V</w:t>
      </w:r>
      <w:r w:rsidRPr="00E37160">
        <w:t xml:space="preserve"> etap – negocjacje</w:t>
      </w:r>
      <w:bookmarkEnd w:id="303"/>
    </w:p>
    <w:p w14:paraId="4F06D6AB" w14:textId="77777777" w:rsidR="005E4940" w:rsidRPr="00E37160" w:rsidRDefault="00B17B7D" w:rsidP="003A3602">
      <w:pPr>
        <w:pStyle w:val="Akapitzlist"/>
        <w:numPr>
          <w:ilvl w:val="0"/>
          <w:numId w:val="82"/>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W etapie negocjacji uczestniczą projekty </w:t>
      </w:r>
      <w:r w:rsidR="00680CE4" w:rsidRPr="00E37160">
        <w:rPr>
          <w:rFonts w:ascii="Arial" w:hAnsi="Arial" w:cs="Arial"/>
          <w:sz w:val="22"/>
          <w:szCs w:val="22"/>
          <w:lang w:val="pl-PL"/>
        </w:rPr>
        <w:t xml:space="preserve">skierowane do uzupełnienia </w:t>
      </w:r>
      <w:r w:rsidR="006E149C" w:rsidRPr="00E37160">
        <w:rPr>
          <w:rFonts w:ascii="Arial" w:hAnsi="Arial" w:cs="Arial"/>
          <w:sz w:val="22"/>
          <w:szCs w:val="22"/>
          <w:lang w:val="pl-PL"/>
        </w:rPr>
        <w:t xml:space="preserve">lub poprawienia </w:t>
      </w:r>
      <w:r w:rsidR="00680CE4" w:rsidRPr="00E37160">
        <w:rPr>
          <w:rFonts w:ascii="Arial" w:hAnsi="Arial" w:cs="Arial"/>
          <w:sz w:val="22"/>
          <w:szCs w:val="22"/>
          <w:lang w:val="pl-PL"/>
        </w:rPr>
        <w:t xml:space="preserve">wniosku w oparciu </w:t>
      </w:r>
      <w:r w:rsidR="007A27DD" w:rsidRPr="00E37160">
        <w:rPr>
          <w:rFonts w:ascii="Arial" w:hAnsi="Arial" w:cs="Arial"/>
          <w:sz w:val="22"/>
          <w:szCs w:val="22"/>
          <w:lang w:val="pl-PL"/>
        </w:rPr>
        <w:t xml:space="preserve">o warunki negocjacyjne </w:t>
      </w:r>
      <w:r w:rsidR="00BA5514" w:rsidRPr="00E37160">
        <w:rPr>
          <w:rFonts w:ascii="Arial" w:hAnsi="Arial" w:cs="Arial"/>
          <w:sz w:val="22"/>
          <w:szCs w:val="22"/>
          <w:lang w:val="pl-PL"/>
        </w:rPr>
        <w:t xml:space="preserve">wskazane w ramach wcześniejszych etapów, </w:t>
      </w:r>
      <w:r w:rsidR="007A27DD" w:rsidRPr="00E37160">
        <w:rPr>
          <w:rFonts w:ascii="Arial" w:hAnsi="Arial" w:cs="Arial"/>
          <w:sz w:val="22"/>
          <w:szCs w:val="22"/>
          <w:lang w:val="pl-PL"/>
        </w:rPr>
        <w:t>określone w wezwaniu ION</w:t>
      </w:r>
      <w:r w:rsidR="00680CE4" w:rsidRPr="00E37160">
        <w:rPr>
          <w:rFonts w:ascii="Arial" w:hAnsi="Arial" w:cs="Arial"/>
          <w:sz w:val="22"/>
          <w:szCs w:val="22"/>
          <w:lang w:val="pl-PL"/>
        </w:rPr>
        <w:t>, zgodnie z art. 55 ust.1 ustawy (z wyłączeniem uzupełnienia</w:t>
      </w:r>
      <w:r w:rsidR="00DD6B75" w:rsidRPr="00E37160">
        <w:rPr>
          <w:rFonts w:ascii="Arial" w:hAnsi="Arial" w:cs="Arial"/>
          <w:sz w:val="22"/>
          <w:szCs w:val="22"/>
          <w:lang w:val="pl-PL"/>
        </w:rPr>
        <w:t>/poprawy</w:t>
      </w:r>
      <w:r w:rsidR="00680CE4" w:rsidRPr="00E37160">
        <w:rPr>
          <w:rFonts w:ascii="Arial" w:hAnsi="Arial" w:cs="Arial"/>
          <w:sz w:val="22"/>
          <w:szCs w:val="22"/>
          <w:lang w:val="pl-PL"/>
        </w:rPr>
        <w:t xml:space="preserve"> wni</w:t>
      </w:r>
      <w:r w:rsidR="00932480" w:rsidRPr="00E37160">
        <w:rPr>
          <w:rFonts w:ascii="Arial" w:hAnsi="Arial" w:cs="Arial"/>
          <w:sz w:val="22"/>
          <w:szCs w:val="22"/>
          <w:lang w:val="pl-PL"/>
        </w:rPr>
        <w:t>o</w:t>
      </w:r>
      <w:r w:rsidR="00680CE4" w:rsidRPr="00E37160">
        <w:rPr>
          <w:rFonts w:ascii="Arial" w:hAnsi="Arial" w:cs="Arial"/>
          <w:sz w:val="22"/>
          <w:szCs w:val="22"/>
          <w:lang w:val="pl-PL"/>
        </w:rPr>
        <w:t>sku o charakterze formalnym, przewidzianym w ramach I etapu oceny</w:t>
      </w:r>
      <w:r w:rsidR="00341C23" w:rsidRPr="00E37160">
        <w:rPr>
          <w:rFonts w:ascii="Arial" w:hAnsi="Arial" w:cs="Arial"/>
          <w:sz w:val="22"/>
          <w:szCs w:val="22"/>
          <w:lang w:val="pl-PL"/>
        </w:rPr>
        <w:t xml:space="preserve"> tj. oceny formalnej</w:t>
      </w:r>
      <w:r w:rsidR="00DD6B75" w:rsidRPr="00E37160">
        <w:rPr>
          <w:rFonts w:ascii="Arial" w:hAnsi="Arial" w:cs="Arial"/>
          <w:sz w:val="22"/>
          <w:szCs w:val="22"/>
          <w:lang w:val="pl-PL"/>
        </w:rPr>
        <w:t>)</w:t>
      </w:r>
      <w:r w:rsidR="00680CE4" w:rsidRPr="00E37160">
        <w:rPr>
          <w:rFonts w:ascii="Arial" w:hAnsi="Arial" w:cs="Arial"/>
          <w:sz w:val="22"/>
          <w:szCs w:val="22"/>
          <w:lang w:val="pl-PL"/>
        </w:rPr>
        <w:t>.</w:t>
      </w:r>
      <w:r w:rsidR="009E5419" w:rsidRPr="00E37160">
        <w:rPr>
          <w:rFonts w:ascii="Arial" w:hAnsi="Arial" w:cs="Arial"/>
          <w:sz w:val="22"/>
          <w:szCs w:val="22"/>
          <w:lang w:val="pl-PL"/>
        </w:rPr>
        <w:t xml:space="preserve"> </w:t>
      </w:r>
    </w:p>
    <w:p w14:paraId="54664778" w14:textId="7D9D69F0" w:rsidR="00B17B7D" w:rsidRPr="00E37160" w:rsidRDefault="00E41B64" w:rsidP="003A3602">
      <w:pPr>
        <w:pStyle w:val="Akapitzlist"/>
        <w:numPr>
          <w:ilvl w:val="0"/>
          <w:numId w:val="82"/>
        </w:numPr>
        <w:autoSpaceDE w:val="0"/>
        <w:autoSpaceDN w:val="0"/>
        <w:adjustRightInd w:val="0"/>
        <w:spacing w:before="120" w:after="120" w:line="271" w:lineRule="auto"/>
        <w:ind w:left="0" w:firstLine="0"/>
        <w:contextualSpacing w:val="0"/>
        <w:rPr>
          <w:rFonts w:ascii="Arial" w:hAnsi="Arial" w:cs="Arial"/>
          <w:sz w:val="22"/>
          <w:szCs w:val="22"/>
          <w:lang w:val="pl-PL"/>
        </w:rPr>
      </w:pPr>
      <w:r>
        <w:rPr>
          <w:rFonts w:ascii="Arial" w:hAnsi="Arial" w:cs="Arial"/>
          <w:sz w:val="22"/>
          <w:szCs w:val="22"/>
          <w:lang w:val="pl-PL"/>
        </w:rPr>
        <w:t>Jeśli projekt został skierowany do etapu negocjacji, to w</w:t>
      </w:r>
      <w:r w:rsidRPr="00E37160">
        <w:rPr>
          <w:rFonts w:ascii="Arial" w:hAnsi="Arial" w:cs="Arial"/>
          <w:sz w:val="22"/>
          <w:szCs w:val="22"/>
          <w:lang w:val="pl-PL"/>
        </w:rPr>
        <w:t xml:space="preserve"> </w:t>
      </w:r>
      <w:r w:rsidR="00B17B7D" w:rsidRPr="00E37160">
        <w:rPr>
          <w:rFonts w:ascii="Arial" w:hAnsi="Arial" w:cs="Arial"/>
          <w:sz w:val="22"/>
          <w:szCs w:val="22"/>
          <w:lang w:val="pl-PL"/>
        </w:rPr>
        <w:t xml:space="preserve"> ramach etapu negocjacji </w:t>
      </w:r>
      <w:r>
        <w:rPr>
          <w:rFonts w:ascii="Arial" w:hAnsi="Arial" w:cs="Arial"/>
          <w:sz w:val="22"/>
          <w:szCs w:val="22"/>
          <w:lang w:val="pl-PL"/>
        </w:rPr>
        <w:t xml:space="preserve">zostanie </w:t>
      </w:r>
      <w:r w:rsidRPr="00E37160">
        <w:rPr>
          <w:rFonts w:ascii="Arial" w:hAnsi="Arial" w:cs="Arial"/>
          <w:sz w:val="22"/>
          <w:szCs w:val="22"/>
          <w:lang w:val="pl-PL"/>
        </w:rPr>
        <w:t>oceni</w:t>
      </w:r>
      <w:r>
        <w:rPr>
          <w:rFonts w:ascii="Arial" w:hAnsi="Arial" w:cs="Arial"/>
          <w:sz w:val="22"/>
          <w:szCs w:val="22"/>
          <w:lang w:val="pl-PL"/>
        </w:rPr>
        <w:t>o</w:t>
      </w:r>
      <w:r w:rsidRPr="00E37160">
        <w:rPr>
          <w:rFonts w:ascii="Arial" w:hAnsi="Arial" w:cs="Arial"/>
          <w:sz w:val="22"/>
          <w:szCs w:val="22"/>
          <w:lang w:val="pl-PL"/>
        </w:rPr>
        <w:t>ne</w:t>
      </w:r>
      <w:r w:rsidR="00B17B7D" w:rsidRPr="00E37160">
        <w:rPr>
          <w:rFonts w:ascii="Arial" w:hAnsi="Arial" w:cs="Arial"/>
          <w:sz w:val="22"/>
          <w:szCs w:val="22"/>
          <w:lang w:val="pl-PL"/>
        </w:rPr>
        <w:t xml:space="preserve"> kryterium specyficzne </w:t>
      </w:r>
      <w:r w:rsidR="00DD6B75" w:rsidRPr="00E37160">
        <w:rPr>
          <w:rFonts w:ascii="Arial" w:hAnsi="Arial" w:cs="Arial"/>
          <w:sz w:val="22"/>
          <w:szCs w:val="22"/>
          <w:lang w:val="pl-PL"/>
        </w:rPr>
        <w:t xml:space="preserve">dopuszczalności </w:t>
      </w:r>
      <w:proofErr w:type="spellStart"/>
      <w:r w:rsidR="00B17B7D" w:rsidRPr="00E37160">
        <w:rPr>
          <w:rFonts w:ascii="Arial" w:hAnsi="Arial" w:cs="Arial"/>
          <w:sz w:val="22"/>
          <w:szCs w:val="22"/>
          <w:lang w:val="pl-PL"/>
        </w:rPr>
        <w:t>negocjacjacyjne</w:t>
      </w:r>
      <w:proofErr w:type="spellEnd"/>
      <w:r w:rsidR="00B17B7D" w:rsidRPr="00E37160">
        <w:rPr>
          <w:rFonts w:ascii="Arial" w:hAnsi="Arial" w:cs="Arial"/>
          <w:sz w:val="22"/>
          <w:szCs w:val="22"/>
          <w:lang w:val="pl-PL"/>
        </w:rPr>
        <w:t xml:space="preserve">. Ocena spełniania kryterium specyficznego negocjacyjnego będzie dokonywana  </w:t>
      </w:r>
      <w:r w:rsidR="00B17B7D" w:rsidRPr="00E37160">
        <w:rPr>
          <w:rFonts w:ascii="Arial" w:hAnsi="Arial" w:cs="Arial"/>
          <w:sz w:val="22"/>
          <w:szCs w:val="22"/>
        </w:rPr>
        <w:t>pod kątem spełniania bądź niespełniania danego kryterium (tj. przypisaniu wartości logicznych „tak”/„nie”</w:t>
      </w:r>
      <w:r w:rsidR="00B17B7D" w:rsidRPr="00E37160">
        <w:rPr>
          <w:rFonts w:ascii="Arial" w:hAnsi="Arial" w:cs="Arial"/>
          <w:sz w:val="22"/>
          <w:szCs w:val="22"/>
          <w:lang w:val="pl-PL"/>
        </w:rPr>
        <w:t>).</w:t>
      </w:r>
      <w:r w:rsidRPr="00E41B64">
        <w:rPr>
          <w:rFonts w:ascii="Arial" w:hAnsi="Arial" w:cs="Arial"/>
          <w:sz w:val="22"/>
          <w:szCs w:val="22"/>
          <w:lang w:val="pl-PL"/>
        </w:rPr>
        <w:t xml:space="preserve"> </w:t>
      </w:r>
      <w:r>
        <w:rPr>
          <w:rFonts w:ascii="Arial" w:hAnsi="Arial" w:cs="Arial"/>
          <w:sz w:val="22"/>
          <w:szCs w:val="22"/>
          <w:lang w:val="pl-PL"/>
        </w:rPr>
        <w:t>Projektu, którego nie skierowano do etapu negocjacji (ponieważ nie wymagał negocjacji), nie dotyczy wymóg spełniania kryterium specyficznego negocjacyjnego</w:t>
      </w:r>
      <w:r w:rsidRPr="00E37160">
        <w:rPr>
          <w:rFonts w:ascii="Arial" w:hAnsi="Arial" w:cs="Arial"/>
          <w:sz w:val="22"/>
          <w:szCs w:val="22"/>
          <w:lang w:val="pl-PL"/>
        </w:rPr>
        <w:t>.</w:t>
      </w:r>
    </w:p>
    <w:tbl>
      <w:tblPr>
        <w:tblW w:w="918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43"/>
        <w:gridCol w:w="2693"/>
        <w:gridCol w:w="3969"/>
      </w:tblGrid>
      <w:tr w:rsidR="00B17B7D" w:rsidRPr="00E37160" w14:paraId="4AE0BA64" w14:textId="77777777" w:rsidTr="00E87566">
        <w:trPr>
          <w:tblHeader/>
          <w:jc w:val="right"/>
        </w:trPr>
        <w:tc>
          <w:tcPr>
            <w:tcW w:w="9180" w:type="dxa"/>
            <w:gridSpan w:val="4"/>
          </w:tcPr>
          <w:p w14:paraId="72D0AF44" w14:textId="77777777" w:rsidR="00B17B7D" w:rsidRPr="00E37160" w:rsidRDefault="00B17B7D" w:rsidP="00E87566">
            <w:pPr>
              <w:spacing w:before="120" w:after="120" w:line="271" w:lineRule="auto"/>
              <w:rPr>
                <w:rFonts w:ascii="Arial" w:hAnsi="Arial" w:cs="Arial"/>
                <w:b/>
                <w:bCs/>
                <w:sz w:val="22"/>
                <w:szCs w:val="22"/>
              </w:rPr>
            </w:pPr>
            <w:r w:rsidRPr="00E37160">
              <w:rPr>
                <w:rFonts w:ascii="Arial" w:hAnsi="Arial" w:cs="Arial"/>
                <w:b/>
                <w:sz w:val="22"/>
                <w:szCs w:val="22"/>
              </w:rPr>
              <w:t xml:space="preserve">Kryterium specyficzne </w:t>
            </w:r>
            <w:r w:rsidR="00DD6B75" w:rsidRPr="00E37160">
              <w:rPr>
                <w:rFonts w:ascii="Arial" w:hAnsi="Arial" w:cs="Arial"/>
                <w:b/>
                <w:sz w:val="22"/>
                <w:szCs w:val="22"/>
              </w:rPr>
              <w:t xml:space="preserve">dopuszczalności </w:t>
            </w:r>
            <w:r w:rsidRPr="00E37160">
              <w:rPr>
                <w:rFonts w:ascii="Arial" w:hAnsi="Arial" w:cs="Arial"/>
                <w:b/>
                <w:sz w:val="22"/>
                <w:szCs w:val="22"/>
              </w:rPr>
              <w:t xml:space="preserve">negocjacyjne </w:t>
            </w:r>
          </w:p>
        </w:tc>
      </w:tr>
      <w:tr w:rsidR="00B17B7D" w:rsidRPr="00E37160" w14:paraId="644481AB" w14:textId="77777777" w:rsidTr="00E87566">
        <w:trPr>
          <w:tblHeader/>
          <w:jc w:val="right"/>
        </w:trPr>
        <w:tc>
          <w:tcPr>
            <w:tcW w:w="675" w:type="dxa"/>
          </w:tcPr>
          <w:p w14:paraId="2A5B5D61" w14:textId="77777777" w:rsidR="00B17B7D" w:rsidRPr="00E37160" w:rsidRDefault="00B17B7D" w:rsidP="00E87566">
            <w:pPr>
              <w:pStyle w:val="Akapitzlist"/>
              <w:spacing w:before="120" w:after="120" w:line="271" w:lineRule="auto"/>
              <w:ind w:left="0"/>
              <w:contextualSpacing w:val="0"/>
              <w:rPr>
                <w:rFonts w:ascii="Arial" w:hAnsi="Arial"/>
                <w:sz w:val="22"/>
                <w:lang w:val="pl-PL"/>
              </w:rPr>
            </w:pPr>
            <w:r w:rsidRPr="00E37160">
              <w:rPr>
                <w:rFonts w:ascii="Arial" w:hAnsi="Arial"/>
                <w:sz w:val="22"/>
                <w:lang w:val="pl-PL"/>
              </w:rPr>
              <w:t>L.p.</w:t>
            </w:r>
          </w:p>
        </w:tc>
        <w:tc>
          <w:tcPr>
            <w:tcW w:w="1843" w:type="dxa"/>
          </w:tcPr>
          <w:p w14:paraId="0E1A1DEB" w14:textId="77777777" w:rsidR="00B17B7D" w:rsidRPr="00E37160" w:rsidRDefault="00B17B7D" w:rsidP="00E87566">
            <w:pPr>
              <w:spacing w:before="120" w:after="120" w:line="271" w:lineRule="auto"/>
              <w:rPr>
                <w:rFonts w:ascii="Arial" w:hAnsi="Arial" w:cs="Arial"/>
                <w:color w:val="FF0000"/>
                <w:sz w:val="22"/>
                <w:szCs w:val="22"/>
              </w:rPr>
            </w:pPr>
            <w:r w:rsidRPr="00E37160">
              <w:rPr>
                <w:rFonts w:ascii="Arial" w:hAnsi="Arial" w:cs="Arial"/>
                <w:sz w:val="22"/>
                <w:szCs w:val="22"/>
              </w:rPr>
              <w:t>Nazwa kryterium</w:t>
            </w:r>
          </w:p>
        </w:tc>
        <w:tc>
          <w:tcPr>
            <w:tcW w:w="2693" w:type="dxa"/>
          </w:tcPr>
          <w:p w14:paraId="1AFA8562" w14:textId="77777777" w:rsidR="00B17B7D" w:rsidRPr="00E37160" w:rsidRDefault="00B17B7D" w:rsidP="00E87566">
            <w:pPr>
              <w:spacing w:before="120" w:after="120" w:line="271" w:lineRule="auto"/>
              <w:rPr>
                <w:rFonts w:ascii="Arial" w:hAnsi="Arial" w:cs="Arial"/>
                <w:bCs/>
                <w:sz w:val="22"/>
                <w:szCs w:val="22"/>
              </w:rPr>
            </w:pPr>
            <w:r w:rsidRPr="00E37160">
              <w:rPr>
                <w:rFonts w:ascii="Arial" w:hAnsi="Arial" w:cs="Arial"/>
                <w:sz w:val="22"/>
                <w:szCs w:val="22"/>
              </w:rPr>
              <w:t>Definicja kryterium</w:t>
            </w:r>
          </w:p>
        </w:tc>
        <w:tc>
          <w:tcPr>
            <w:tcW w:w="3969" w:type="dxa"/>
          </w:tcPr>
          <w:p w14:paraId="17DBBF3F" w14:textId="77777777" w:rsidR="00B17B7D" w:rsidRPr="00E37160" w:rsidRDefault="00B17B7D" w:rsidP="00E87566">
            <w:pPr>
              <w:spacing w:before="120" w:after="120" w:line="271" w:lineRule="auto"/>
              <w:rPr>
                <w:rFonts w:ascii="Arial" w:hAnsi="Arial" w:cs="Arial"/>
                <w:bCs/>
                <w:sz w:val="22"/>
                <w:szCs w:val="22"/>
              </w:rPr>
            </w:pPr>
            <w:r w:rsidRPr="00E37160">
              <w:rPr>
                <w:rFonts w:ascii="Arial" w:hAnsi="Arial" w:cs="Arial"/>
                <w:sz w:val="22"/>
                <w:szCs w:val="22"/>
              </w:rPr>
              <w:t>Opis znaczenia kryterium</w:t>
            </w:r>
          </w:p>
        </w:tc>
      </w:tr>
      <w:tr w:rsidR="00B17B7D" w:rsidRPr="00E37160" w14:paraId="240FB537" w14:textId="77777777" w:rsidTr="00E87566">
        <w:trPr>
          <w:jc w:val="right"/>
        </w:trPr>
        <w:tc>
          <w:tcPr>
            <w:tcW w:w="675" w:type="dxa"/>
          </w:tcPr>
          <w:p w14:paraId="332F5649" w14:textId="77777777" w:rsidR="00B17B7D" w:rsidRPr="00965251" w:rsidRDefault="00B17B7D" w:rsidP="005B15BB">
            <w:pPr>
              <w:pStyle w:val="Akapitzlist"/>
              <w:numPr>
                <w:ilvl w:val="0"/>
                <w:numId w:val="62"/>
              </w:numPr>
              <w:spacing w:before="120" w:after="120" w:line="271" w:lineRule="auto"/>
              <w:ind w:left="0" w:firstLine="0"/>
              <w:contextualSpacing w:val="0"/>
              <w:rPr>
                <w:rFonts w:ascii="Arial" w:hAnsi="Arial"/>
                <w:b/>
                <w:bCs/>
                <w:sz w:val="22"/>
                <w:lang w:val="pl-PL"/>
              </w:rPr>
            </w:pPr>
          </w:p>
        </w:tc>
        <w:tc>
          <w:tcPr>
            <w:tcW w:w="1843" w:type="dxa"/>
          </w:tcPr>
          <w:p w14:paraId="3A0E0E34" w14:textId="5C7B2BD9" w:rsidR="00B17B7D" w:rsidRPr="00965251" w:rsidRDefault="00965251" w:rsidP="00E87566">
            <w:pPr>
              <w:spacing w:before="120" w:after="120" w:line="271" w:lineRule="auto"/>
              <w:rPr>
                <w:rFonts w:ascii="Arial" w:hAnsi="Arial" w:cs="Arial"/>
                <w:b/>
                <w:bCs/>
                <w:color w:val="FF0000"/>
                <w:sz w:val="22"/>
                <w:szCs w:val="22"/>
              </w:rPr>
            </w:pPr>
            <w:r w:rsidRPr="00A720BB">
              <w:rPr>
                <w:rFonts w:ascii="Arial" w:hAnsi="Arial" w:cs="Arial"/>
                <w:b/>
                <w:bCs/>
                <w:sz w:val="22"/>
                <w:szCs w:val="22"/>
              </w:rPr>
              <w:t>Negocjacje</w:t>
            </w:r>
          </w:p>
        </w:tc>
        <w:tc>
          <w:tcPr>
            <w:tcW w:w="2693" w:type="dxa"/>
          </w:tcPr>
          <w:p w14:paraId="215B2214" w14:textId="77777777" w:rsidR="0010764D" w:rsidRPr="0010764D" w:rsidRDefault="0010764D" w:rsidP="0010764D">
            <w:pPr>
              <w:spacing w:before="120" w:after="120" w:line="271" w:lineRule="auto"/>
              <w:rPr>
                <w:rFonts w:ascii="Arial" w:hAnsi="Arial" w:cs="Arial"/>
                <w:bCs/>
                <w:sz w:val="22"/>
                <w:szCs w:val="22"/>
              </w:rPr>
            </w:pPr>
            <w:r w:rsidRPr="0010764D">
              <w:rPr>
                <w:rFonts w:ascii="Arial" w:hAnsi="Arial" w:cs="Arial"/>
                <w:bCs/>
                <w:sz w:val="22"/>
                <w:szCs w:val="22"/>
              </w:rPr>
              <w:t>Etap negocjacji zakończył się wynikiem pozytywnym, tj. zostały udzielone żądane informacje i wyjaśnienia lub spełnione zostały warunki/wprowadzone zostały korekty określone w karcie oceny projektu przez oceniającego lub przez przewodniczącego KOP. Do wniosku o dofinansowanie nie wprowadzono innych nieuzgodnionych w ramach negocjacji zmian.</w:t>
            </w:r>
          </w:p>
          <w:p w14:paraId="403724A5" w14:textId="77777777" w:rsidR="0010764D" w:rsidRPr="0010764D" w:rsidRDefault="0010764D" w:rsidP="0010764D">
            <w:pPr>
              <w:spacing w:before="120" w:after="120" w:line="271" w:lineRule="auto"/>
              <w:rPr>
                <w:rFonts w:ascii="Arial" w:hAnsi="Arial" w:cs="Arial"/>
                <w:bCs/>
                <w:sz w:val="22"/>
                <w:szCs w:val="22"/>
              </w:rPr>
            </w:pPr>
            <w:r w:rsidRPr="0010764D">
              <w:rPr>
                <w:rFonts w:ascii="Arial" w:hAnsi="Arial" w:cs="Arial"/>
                <w:bCs/>
                <w:sz w:val="22"/>
                <w:szCs w:val="22"/>
              </w:rPr>
              <w:lastRenderedPageBreak/>
              <w:t>Ocena spełnienia kryterium obejmuje weryfikację:</w:t>
            </w:r>
          </w:p>
          <w:p w14:paraId="1E859D71" w14:textId="77777777" w:rsidR="0010764D" w:rsidRPr="0010764D" w:rsidRDefault="0010764D" w:rsidP="0010764D">
            <w:pPr>
              <w:spacing w:before="120" w:after="120" w:line="271" w:lineRule="auto"/>
              <w:rPr>
                <w:rFonts w:ascii="Arial" w:hAnsi="Arial" w:cs="Arial"/>
                <w:bCs/>
                <w:sz w:val="22"/>
                <w:szCs w:val="22"/>
              </w:rPr>
            </w:pPr>
            <w:r w:rsidRPr="0010764D">
              <w:rPr>
                <w:rFonts w:ascii="Arial" w:hAnsi="Arial" w:cs="Arial"/>
                <w:bCs/>
                <w:sz w:val="22"/>
                <w:szCs w:val="22"/>
              </w:rPr>
              <w:t>1.</w:t>
            </w:r>
            <w:r w:rsidRPr="0010764D">
              <w:rPr>
                <w:rFonts w:ascii="Arial" w:hAnsi="Arial" w:cs="Arial"/>
                <w:bCs/>
                <w:sz w:val="22"/>
                <w:szCs w:val="22"/>
              </w:rPr>
              <w:tab/>
              <w:t>Czy negocjacje podjęto w wyznaczonym przez instytucję terminie?</w:t>
            </w:r>
          </w:p>
          <w:p w14:paraId="408FB795" w14:textId="1A38E710" w:rsidR="0010764D" w:rsidRPr="0010764D" w:rsidRDefault="0010764D" w:rsidP="0010764D">
            <w:pPr>
              <w:spacing w:before="120" w:after="120" w:line="271" w:lineRule="auto"/>
              <w:rPr>
                <w:rFonts w:ascii="Arial" w:hAnsi="Arial" w:cs="Arial"/>
                <w:bCs/>
                <w:sz w:val="22"/>
                <w:szCs w:val="22"/>
              </w:rPr>
            </w:pPr>
            <w:r w:rsidRPr="0010764D">
              <w:rPr>
                <w:rFonts w:ascii="Arial" w:hAnsi="Arial" w:cs="Arial"/>
                <w:bCs/>
                <w:sz w:val="22"/>
                <w:szCs w:val="22"/>
              </w:rPr>
              <w:t>2.</w:t>
            </w:r>
            <w:r w:rsidRPr="0010764D">
              <w:rPr>
                <w:rFonts w:ascii="Arial" w:hAnsi="Arial" w:cs="Arial"/>
                <w:bCs/>
                <w:sz w:val="22"/>
                <w:szCs w:val="22"/>
              </w:rPr>
              <w:tab/>
              <w:t>Czy do wniosku o dofinansowanie projektu zostały wprowadzone korekty wskazane przez oceniających w kartach oceny projektu lub przez przewodniczącego KOP</w:t>
            </w:r>
            <w:r w:rsidRPr="0010764D">
              <w:rPr>
                <w:rFonts w:ascii="Myriad Pro" w:eastAsiaTheme="minorHAnsi" w:hAnsi="Myriad Pro" w:cs="Arial"/>
                <w:sz w:val="22"/>
                <w:szCs w:val="22"/>
                <w:lang w:eastAsia="en-US"/>
              </w:rPr>
              <w:t xml:space="preserve"> </w:t>
            </w:r>
            <w:r w:rsidRPr="0010764D">
              <w:rPr>
                <w:rFonts w:ascii="Arial" w:hAnsi="Arial" w:cs="Arial"/>
                <w:bCs/>
                <w:sz w:val="22"/>
                <w:szCs w:val="22"/>
              </w:rPr>
              <w:t>lub inne zmiany wynikające z ustaleń dokonanych podczas negocjacji?</w:t>
            </w:r>
          </w:p>
          <w:p w14:paraId="64829795" w14:textId="77777777" w:rsidR="0010764D" w:rsidRPr="0010764D" w:rsidRDefault="0010764D" w:rsidP="0010764D">
            <w:pPr>
              <w:spacing w:before="120" w:after="120" w:line="271" w:lineRule="auto"/>
              <w:rPr>
                <w:rFonts w:ascii="Arial" w:hAnsi="Arial" w:cs="Arial"/>
                <w:bCs/>
                <w:sz w:val="22"/>
                <w:szCs w:val="22"/>
              </w:rPr>
            </w:pPr>
            <w:r w:rsidRPr="0010764D">
              <w:rPr>
                <w:rFonts w:ascii="Arial" w:hAnsi="Arial" w:cs="Arial"/>
                <w:bCs/>
                <w:sz w:val="22"/>
                <w:szCs w:val="22"/>
              </w:rPr>
              <w:t>3.</w:t>
            </w:r>
            <w:r w:rsidRPr="0010764D">
              <w:rPr>
                <w:rFonts w:ascii="Arial" w:hAnsi="Arial" w:cs="Arial"/>
                <w:bCs/>
                <w:sz w:val="22"/>
                <w:szCs w:val="22"/>
              </w:rPr>
              <w:tab/>
              <w:t>Czy KOP uzyskał od wnioskodawcy informacje i wyjaśnienia dotyczące określonych zapisów we wniosku, wskazanych przez oceniających w kartach oceny projektu lub przewodniczącego KOP?</w:t>
            </w:r>
          </w:p>
          <w:p w14:paraId="00FE21C6" w14:textId="77777777" w:rsidR="0010764D" w:rsidRPr="0010764D" w:rsidRDefault="0010764D" w:rsidP="0010764D">
            <w:pPr>
              <w:spacing w:before="120" w:after="120" w:line="271" w:lineRule="auto"/>
              <w:rPr>
                <w:rFonts w:ascii="Arial" w:hAnsi="Arial" w:cs="Arial"/>
                <w:bCs/>
                <w:sz w:val="22"/>
                <w:szCs w:val="22"/>
              </w:rPr>
            </w:pPr>
            <w:r w:rsidRPr="0010764D">
              <w:rPr>
                <w:rFonts w:ascii="Arial" w:hAnsi="Arial" w:cs="Arial"/>
                <w:bCs/>
                <w:sz w:val="22"/>
                <w:szCs w:val="22"/>
              </w:rPr>
              <w:t>4.</w:t>
            </w:r>
            <w:r w:rsidRPr="0010764D">
              <w:rPr>
                <w:rFonts w:ascii="Arial" w:hAnsi="Arial" w:cs="Arial"/>
                <w:bCs/>
                <w:sz w:val="22"/>
                <w:szCs w:val="22"/>
              </w:rPr>
              <w:tab/>
              <w:t>Czy do wniosku zostały wprowadzone inne zmiany niż wynikające z kart oceny projektu lub uwag przewodniczącego KOP lub  ustaleń wynikających z procesu negocjacji?</w:t>
            </w:r>
          </w:p>
          <w:p w14:paraId="306258F6" w14:textId="77777777" w:rsidR="0010764D" w:rsidRPr="0010764D" w:rsidRDefault="0010764D" w:rsidP="0010764D">
            <w:pPr>
              <w:spacing w:before="120" w:after="120" w:line="271" w:lineRule="auto"/>
              <w:rPr>
                <w:rFonts w:ascii="Arial" w:hAnsi="Arial" w:cs="Arial"/>
                <w:bCs/>
                <w:sz w:val="22"/>
                <w:szCs w:val="22"/>
              </w:rPr>
            </w:pPr>
            <w:r w:rsidRPr="0010764D">
              <w:rPr>
                <w:rFonts w:ascii="Arial" w:hAnsi="Arial" w:cs="Arial"/>
                <w:bCs/>
                <w:sz w:val="22"/>
                <w:szCs w:val="22"/>
              </w:rPr>
              <w:t>5.</w:t>
            </w:r>
            <w:r w:rsidRPr="0010764D">
              <w:rPr>
                <w:rFonts w:ascii="Arial" w:hAnsi="Arial" w:cs="Arial"/>
                <w:bCs/>
                <w:sz w:val="22"/>
                <w:szCs w:val="22"/>
              </w:rPr>
              <w:tab/>
              <w:t>Czy wniosek nadal spełnia wszystkie obligatoryjne kryteria?</w:t>
            </w:r>
          </w:p>
          <w:p w14:paraId="3304CD8B" w14:textId="101F7FCC" w:rsidR="0010764D" w:rsidRPr="0010764D" w:rsidRDefault="0010764D" w:rsidP="0010764D">
            <w:pPr>
              <w:spacing w:before="120" w:after="120" w:line="271" w:lineRule="auto"/>
              <w:rPr>
                <w:rFonts w:ascii="Arial" w:hAnsi="Arial" w:cs="Arial"/>
                <w:bCs/>
                <w:sz w:val="22"/>
                <w:szCs w:val="22"/>
              </w:rPr>
            </w:pPr>
            <w:r w:rsidRPr="0010764D">
              <w:rPr>
                <w:rFonts w:ascii="Arial" w:hAnsi="Arial" w:cs="Arial"/>
                <w:bCs/>
                <w:sz w:val="22"/>
                <w:szCs w:val="22"/>
              </w:rPr>
              <w:t xml:space="preserve">Ocena spełnienia kryterium będzie </w:t>
            </w:r>
            <w:r w:rsidRPr="0010764D">
              <w:rPr>
                <w:rFonts w:ascii="Arial" w:hAnsi="Arial" w:cs="Arial"/>
                <w:bCs/>
                <w:sz w:val="22"/>
                <w:szCs w:val="22"/>
              </w:rPr>
              <w:lastRenderedPageBreak/>
              <w:t>polegała na weryfikacji kwestii wskazanych w punktach 1-5, zgodnie z pismem informującym wnioskodawcę o skierowaniu projektu do</w:t>
            </w:r>
            <w:r>
              <w:rPr>
                <w:rFonts w:ascii="Myriad Pro" w:eastAsiaTheme="minorHAnsi" w:hAnsi="Myriad Pro" w:cs="Arial"/>
                <w:sz w:val="22"/>
                <w:szCs w:val="22"/>
                <w:lang w:eastAsia="en-US"/>
              </w:rPr>
              <w:t xml:space="preserve"> </w:t>
            </w:r>
            <w:r w:rsidRPr="0010764D">
              <w:rPr>
                <w:rFonts w:ascii="Arial" w:hAnsi="Arial" w:cs="Arial"/>
                <w:bCs/>
                <w:sz w:val="22"/>
                <w:szCs w:val="22"/>
              </w:rPr>
              <w:t>etapu negocjacji. Kryterium uznaje się za spełnione jeśli na pytania wskazane w punktach 1-oraz 5 odpowiedź będzie „Tak”, w punktach 2 i 3 odpowiedź będzie „Tak” lub „Nie dotyczy”, a na pytanie z punktu 4 odpowiedź będzie „Nie” lub „Nie dotyczy”</w:t>
            </w:r>
          </w:p>
          <w:p w14:paraId="5A4E2649" w14:textId="77777777" w:rsidR="0010764D" w:rsidRPr="0010764D" w:rsidRDefault="0010764D" w:rsidP="0010764D">
            <w:pPr>
              <w:spacing w:before="120" w:after="120" w:line="271" w:lineRule="auto"/>
              <w:rPr>
                <w:rFonts w:ascii="Arial" w:hAnsi="Arial" w:cs="Arial"/>
                <w:bCs/>
                <w:sz w:val="22"/>
                <w:szCs w:val="22"/>
              </w:rPr>
            </w:pPr>
            <w:r w:rsidRPr="0010764D">
              <w:rPr>
                <w:rFonts w:ascii="Arial" w:hAnsi="Arial" w:cs="Arial"/>
                <w:bCs/>
                <w:sz w:val="22"/>
                <w:szCs w:val="22"/>
              </w:rPr>
              <w:t>Niespełnienie któregokolwiek z elementów kryterium wskazanych w punktach 1-5 powoduje uznanie kryterium za niespełnione.</w:t>
            </w:r>
          </w:p>
          <w:p w14:paraId="031FA1BB" w14:textId="77777777" w:rsidR="0010764D" w:rsidRPr="0010764D" w:rsidRDefault="0010764D" w:rsidP="0010764D">
            <w:pPr>
              <w:spacing w:before="120" w:after="120" w:line="271" w:lineRule="auto"/>
              <w:rPr>
                <w:rFonts w:ascii="Arial" w:hAnsi="Arial" w:cs="Arial"/>
                <w:b/>
                <w:bCs/>
                <w:sz w:val="22"/>
                <w:szCs w:val="22"/>
              </w:rPr>
            </w:pPr>
            <w:r w:rsidRPr="0010764D">
              <w:rPr>
                <w:rFonts w:ascii="Arial" w:hAnsi="Arial" w:cs="Arial"/>
                <w:b/>
                <w:bCs/>
                <w:sz w:val="22"/>
                <w:szCs w:val="22"/>
              </w:rPr>
              <w:t>Zasady oceny</w:t>
            </w:r>
          </w:p>
          <w:p w14:paraId="4843B902" w14:textId="6F8C22ED" w:rsidR="00965251" w:rsidRPr="00E37160" w:rsidRDefault="0010764D" w:rsidP="0010764D">
            <w:pPr>
              <w:spacing w:before="120" w:after="120" w:line="271" w:lineRule="auto"/>
              <w:rPr>
                <w:rFonts w:ascii="Arial" w:hAnsi="Arial" w:cs="Arial"/>
                <w:bCs/>
                <w:sz w:val="22"/>
                <w:szCs w:val="22"/>
              </w:rPr>
            </w:pPr>
            <w:r w:rsidRPr="0010764D">
              <w:rPr>
                <w:rFonts w:ascii="Arial" w:hAnsi="Arial" w:cs="Arial"/>
                <w:bCs/>
                <w:sz w:val="22"/>
                <w:szCs w:val="22"/>
              </w:rPr>
              <w:t>Kryterium zostanie zweryfikowane na podstawie treści wniosku o dofinansowanie projektu i/lub udzielonych informacji i wyjaśnień przez Wnioskodawcę, złożonych w wyniku skierowania projektu do negocjacji.</w:t>
            </w:r>
          </w:p>
        </w:tc>
        <w:tc>
          <w:tcPr>
            <w:tcW w:w="3969" w:type="dxa"/>
          </w:tcPr>
          <w:p w14:paraId="1085582B" w14:textId="77777777" w:rsidR="0010764D" w:rsidRPr="0010764D" w:rsidRDefault="0010764D" w:rsidP="0010764D">
            <w:pPr>
              <w:spacing w:before="120" w:after="120" w:line="271" w:lineRule="auto"/>
              <w:rPr>
                <w:rFonts w:ascii="Arial" w:hAnsi="Arial" w:cs="Arial"/>
                <w:bCs/>
                <w:sz w:val="22"/>
                <w:szCs w:val="22"/>
              </w:rPr>
            </w:pPr>
            <w:r w:rsidRPr="0010764D">
              <w:rPr>
                <w:rFonts w:ascii="Arial" w:hAnsi="Arial" w:cs="Arial"/>
                <w:bCs/>
                <w:sz w:val="22"/>
                <w:szCs w:val="22"/>
              </w:rPr>
              <w:lastRenderedPageBreak/>
              <w:t>Spełnienie kryterium jest konieczne do przyznania dofinansowania.</w:t>
            </w:r>
          </w:p>
          <w:p w14:paraId="669421E4" w14:textId="77777777" w:rsidR="0010764D" w:rsidRPr="0010764D" w:rsidRDefault="0010764D" w:rsidP="0010764D">
            <w:pPr>
              <w:spacing w:before="120" w:after="120" w:line="271" w:lineRule="auto"/>
              <w:rPr>
                <w:rFonts w:ascii="Arial" w:hAnsi="Arial" w:cs="Arial"/>
                <w:bCs/>
                <w:sz w:val="22"/>
                <w:szCs w:val="22"/>
              </w:rPr>
            </w:pPr>
            <w:r w:rsidRPr="0010764D">
              <w:rPr>
                <w:rFonts w:ascii="Arial" w:hAnsi="Arial" w:cs="Arial"/>
                <w:bCs/>
                <w:sz w:val="22"/>
                <w:szCs w:val="22"/>
              </w:rPr>
              <w:t>Projekty niespełniające kryterium są odrzucane.</w:t>
            </w:r>
          </w:p>
          <w:p w14:paraId="691D4C94" w14:textId="75605C6E" w:rsidR="00965251" w:rsidRPr="00E37160" w:rsidRDefault="0010764D" w:rsidP="0010764D">
            <w:pPr>
              <w:spacing w:before="120" w:after="120" w:line="271" w:lineRule="auto"/>
              <w:rPr>
                <w:rFonts w:ascii="Arial" w:hAnsi="Arial" w:cs="Arial"/>
                <w:bCs/>
                <w:sz w:val="22"/>
                <w:szCs w:val="22"/>
              </w:rPr>
            </w:pPr>
            <w:r w:rsidRPr="0010764D">
              <w:rPr>
                <w:rFonts w:ascii="Arial" w:hAnsi="Arial" w:cs="Arial"/>
                <w:bCs/>
                <w:sz w:val="22"/>
                <w:szCs w:val="22"/>
              </w:rPr>
              <w:t>Ocena spełniania kryterium polega na przypisaniu wartości logicznych „tak”, nie”</w:t>
            </w:r>
            <w:r w:rsidR="003216E2">
              <w:rPr>
                <w:rFonts w:ascii="Arial" w:hAnsi="Arial" w:cs="Arial"/>
                <w:bCs/>
                <w:sz w:val="22"/>
                <w:szCs w:val="22"/>
              </w:rPr>
              <w:t>, „nie dotyczy”</w:t>
            </w:r>
            <w:r w:rsidRPr="0010764D">
              <w:rPr>
                <w:rFonts w:ascii="Arial" w:hAnsi="Arial" w:cs="Arial"/>
                <w:bCs/>
                <w:sz w:val="22"/>
                <w:szCs w:val="22"/>
              </w:rPr>
              <w:t>.</w:t>
            </w:r>
          </w:p>
        </w:tc>
      </w:tr>
    </w:tbl>
    <w:p w14:paraId="65DB56AD" w14:textId="77777777" w:rsidR="00B17B7D" w:rsidRPr="00E37160" w:rsidRDefault="00B17B7D" w:rsidP="00B17B7D">
      <w:pPr>
        <w:pStyle w:val="Akapitzlist"/>
        <w:autoSpaceDE w:val="0"/>
        <w:autoSpaceDN w:val="0"/>
        <w:adjustRightInd w:val="0"/>
        <w:spacing w:before="120" w:after="120" w:line="271" w:lineRule="auto"/>
        <w:ind w:left="1224"/>
        <w:contextualSpacing w:val="0"/>
        <w:rPr>
          <w:rFonts w:ascii="Arial" w:hAnsi="Arial" w:cs="Arial"/>
          <w:sz w:val="22"/>
          <w:szCs w:val="22"/>
          <w:lang w:val="pl-PL"/>
        </w:rPr>
      </w:pPr>
    </w:p>
    <w:p w14:paraId="2A992B0D" w14:textId="311CA193" w:rsidR="00B935E4" w:rsidRPr="00E37160" w:rsidRDefault="004C7F1F" w:rsidP="003A3602">
      <w:pPr>
        <w:pStyle w:val="Akapitzlist"/>
        <w:numPr>
          <w:ilvl w:val="0"/>
          <w:numId w:val="82"/>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Zgodnie  z zasadami określonymi w  pkt. 3.1 niniejszego Regulaminu, na etapie negocjacji ION przedstawi wnioskodawcy warunki negocjacyjne w wezwaniu do uzupełnienia/poprawy wniosku o dofinansowanie. Warunki negocjacyjne mogą dotyczyć  wyjaśnień i/lub informacji dotyczących wnioskodawcy lub projektu oraz uzupełnienia/poprawy wniosku w odniesieniu do kryteri</w:t>
      </w:r>
      <w:r w:rsidRPr="00F43F97">
        <w:rPr>
          <w:rFonts w:ascii="Arial" w:hAnsi="Arial" w:cs="Arial"/>
          <w:sz w:val="22"/>
          <w:szCs w:val="22"/>
          <w:lang w:val="pl-PL"/>
        </w:rPr>
        <w:t>ów przewidujących</w:t>
      </w:r>
      <w:r w:rsidRPr="00E37160">
        <w:rPr>
          <w:rFonts w:ascii="Arial" w:hAnsi="Arial" w:cs="Arial"/>
          <w:sz w:val="22"/>
          <w:szCs w:val="22"/>
          <w:lang w:val="pl-PL"/>
        </w:rPr>
        <w:t xml:space="preserve"> taką możliwość w opisie kryteriów w </w:t>
      </w:r>
      <w:r w:rsidRPr="00E37160">
        <w:rPr>
          <w:rFonts w:ascii="Arial" w:hAnsi="Arial" w:cs="Arial"/>
          <w:sz w:val="22"/>
          <w:szCs w:val="22"/>
          <w:lang w:val="pl-PL"/>
        </w:rPr>
        <w:lastRenderedPageBreak/>
        <w:t>ramach oceny merytorycznej I stopnia</w:t>
      </w:r>
      <w:r w:rsidR="006C7DD1" w:rsidRPr="00E37160">
        <w:rPr>
          <w:rFonts w:ascii="Arial" w:hAnsi="Arial" w:cs="Arial"/>
          <w:sz w:val="22"/>
          <w:szCs w:val="22"/>
          <w:lang w:val="pl-PL"/>
        </w:rPr>
        <w:t xml:space="preserve"> oraz kwestii wskazanych jako warunki negocjacyjne w ramach etapu oceny merytorycznej II stopnia</w:t>
      </w:r>
      <w:r w:rsidR="007102E6" w:rsidRPr="00E37160">
        <w:rPr>
          <w:rFonts w:ascii="Arial" w:hAnsi="Arial" w:cs="Arial"/>
          <w:sz w:val="22"/>
          <w:szCs w:val="22"/>
          <w:lang w:val="pl-PL"/>
        </w:rPr>
        <w:t xml:space="preserve"> (jeśli dotyczy)</w:t>
      </w:r>
      <w:r w:rsidR="00B17B7D" w:rsidRPr="00E37160">
        <w:rPr>
          <w:rFonts w:ascii="Arial" w:hAnsi="Arial" w:cs="Arial"/>
          <w:sz w:val="22"/>
          <w:szCs w:val="22"/>
          <w:lang w:val="pl-PL"/>
        </w:rPr>
        <w:t xml:space="preserve">. </w:t>
      </w:r>
      <w:r w:rsidR="006C7DD1" w:rsidRPr="00E37160">
        <w:rPr>
          <w:rFonts w:ascii="Arial" w:hAnsi="Arial" w:cs="Arial"/>
          <w:sz w:val="22"/>
          <w:szCs w:val="22"/>
          <w:lang w:val="pl-PL"/>
        </w:rPr>
        <w:t>W wezwaniu jako element warunków negocjacyjnych przedstawionych Wnioskodawcy mogą zostać również wskazane oczywiste omyłki, stwierdz</w:t>
      </w:r>
      <w:r w:rsidR="00BA5514" w:rsidRPr="00E37160">
        <w:rPr>
          <w:rFonts w:ascii="Arial" w:hAnsi="Arial" w:cs="Arial"/>
          <w:sz w:val="22"/>
          <w:szCs w:val="22"/>
          <w:lang w:val="pl-PL"/>
        </w:rPr>
        <w:t>one we wniosku o dofinansowanie.</w:t>
      </w:r>
      <w:r w:rsidR="00B935E4" w:rsidRPr="00E37160">
        <w:rPr>
          <w:rFonts w:ascii="Arial" w:hAnsi="Arial" w:cs="Arial"/>
          <w:sz w:val="22"/>
          <w:szCs w:val="22"/>
          <w:lang w:val="pl-PL"/>
        </w:rPr>
        <w:t xml:space="preserve"> Wezwanie </w:t>
      </w:r>
      <w:r w:rsidR="00B935E4" w:rsidRPr="00E37160">
        <w:rPr>
          <w:rFonts w:ascii="Arial" w:hAnsi="Arial" w:cs="Arial"/>
          <w:sz w:val="22"/>
          <w:szCs w:val="22"/>
        </w:rPr>
        <w:t xml:space="preserve">do uzupełnienia/poprawy wniosku wysyłane jest do Wnioskodawcy </w:t>
      </w:r>
      <w:r w:rsidR="00B935E4" w:rsidRPr="00E37160">
        <w:rPr>
          <w:rFonts w:ascii="Arial" w:hAnsi="Arial" w:cs="Arial"/>
          <w:sz w:val="22"/>
          <w:szCs w:val="22"/>
          <w:lang w:val="pl-PL"/>
        </w:rPr>
        <w:t xml:space="preserve">na zasadach określonych w </w:t>
      </w:r>
      <w:r w:rsidR="000B546D" w:rsidRPr="00E37160">
        <w:rPr>
          <w:rFonts w:ascii="Arial" w:hAnsi="Arial" w:cs="Arial"/>
          <w:sz w:val="22"/>
          <w:szCs w:val="22"/>
          <w:lang w:val="pl-PL"/>
        </w:rPr>
        <w:t>pkt.</w:t>
      </w:r>
      <w:r w:rsidR="00B935E4" w:rsidRPr="00E37160">
        <w:rPr>
          <w:rFonts w:ascii="Arial" w:hAnsi="Arial" w:cs="Arial"/>
          <w:sz w:val="22"/>
          <w:szCs w:val="22"/>
          <w:lang w:val="pl-PL"/>
        </w:rPr>
        <w:t xml:space="preserve"> 3.1.6</w:t>
      </w:r>
      <w:r w:rsidR="000B546D" w:rsidRPr="00E37160">
        <w:rPr>
          <w:rFonts w:ascii="Arial" w:hAnsi="Arial" w:cs="Arial"/>
          <w:sz w:val="22"/>
          <w:szCs w:val="22"/>
          <w:lang w:val="pl-PL"/>
        </w:rPr>
        <w:t>.</w:t>
      </w:r>
      <w:r w:rsidR="00B935E4" w:rsidRPr="00E37160">
        <w:rPr>
          <w:rFonts w:ascii="Arial" w:hAnsi="Arial" w:cs="Arial"/>
          <w:sz w:val="22"/>
          <w:szCs w:val="22"/>
          <w:lang w:val="pl-PL"/>
        </w:rPr>
        <w:t xml:space="preserve"> – 3.1.9</w:t>
      </w:r>
      <w:r w:rsidR="000B546D" w:rsidRPr="00E37160">
        <w:rPr>
          <w:rFonts w:ascii="Arial" w:hAnsi="Arial" w:cs="Arial"/>
          <w:sz w:val="22"/>
          <w:szCs w:val="22"/>
          <w:lang w:val="pl-PL"/>
        </w:rPr>
        <w:t>.</w:t>
      </w:r>
      <w:r w:rsidR="00B935E4" w:rsidRPr="00E37160">
        <w:rPr>
          <w:rFonts w:ascii="Arial" w:hAnsi="Arial" w:cs="Arial"/>
          <w:sz w:val="22"/>
          <w:szCs w:val="22"/>
          <w:lang w:val="pl-PL"/>
        </w:rPr>
        <w:t xml:space="preserve"> nini</w:t>
      </w:r>
      <w:r w:rsidR="00F72551" w:rsidRPr="00E37160">
        <w:rPr>
          <w:rFonts w:ascii="Arial" w:hAnsi="Arial" w:cs="Arial"/>
          <w:sz w:val="22"/>
          <w:szCs w:val="22"/>
          <w:lang w:val="pl-PL"/>
        </w:rPr>
        <w:t>e</w:t>
      </w:r>
      <w:r w:rsidR="00B935E4" w:rsidRPr="00E37160">
        <w:rPr>
          <w:rFonts w:ascii="Arial" w:hAnsi="Arial" w:cs="Arial"/>
          <w:sz w:val="22"/>
          <w:szCs w:val="22"/>
          <w:lang w:val="pl-PL"/>
        </w:rPr>
        <w:t>jszego Regulaminu.</w:t>
      </w:r>
    </w:p>
    <w:p w14:paraId="51156365" w14:textId="77777777" w:rsidR="00317FDE" w:rsidRPr="00E37160" w:rsidRDefault="00317FDE" w:rsidP="003A3602">
      <w:pPr>
        <w:pStyle w:val="Akapitzlist"/>
        <w:numPr>
          <w:ilvl w:val="0"/>
          <w:numId w:val="82"/>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We wskazanym w Wezwaniu terminie Wnioskodawca może:</w:t>
      </w:r>
    </w:p>
    <w:p w14:paraId="3C92F315" w14:textId="77777777" w:rsidR="00317FDE" w:rsidRPr="00E37160" w:rsidRDefault="009E589D" w:rsidP="003A3602">
      <w:pPr>
        <w:pStyle w:val="Akapitzlist"/>
        <w:numPr>
          <w:ilvl w:val="0"/>
          <w:numId w:val="64"/>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uzupełnić/</w:t>
      </w:r>
      <w:r w:rsidR="00743318" w:rsidRPr="00E37160">
        <w:rPr>
          <w:rFonts w:ascii="Arial" w:hAnsi="Arial" w:cs="Arial"/>
          <w:sz w:val="22"/>
          <w:szCs w:val="22"/>
          <w:lang w:val="pl-PL"/>
        </w:rPr>
        <w:t>poprawić</w:t>
      </w:r>
      <w:r w:rsidR="00317FDE" w:rsidRPr="00E37160">
        <w:rPr>
          <w:rFonts w:ascii="Arial" w:hAnsi="Arial" w:cs="Arial"/>
          <w:sz w:val="22"/>
          <w:szCs w:val="22"/>
          <w:lang w:val="pl-PL"/>
        </w:rPr>
        <w:t xml:space="preserve"> wniosek o dofinansowanie lub </w:t>
      </w:r>
    </w:p>
    <w:p w14:paraId="6C843ADA" w14:textId="77777777" w:rsidR="00317FDE" w:rsidRPr="00E37160" w:rsidRDefault="00317FDE" w:rsidP="003A3602">
      <w:pPr>
        <w:pStyle w:val="Akapitzlist"/>
        <w:numPr>
          <w:ilvl w:val="0"/>
          <w:numId w:val="64"/>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prze</w:t>
      </w:r>
      <w:r w:rsidR="00624657" w:rsidRPr="00E37160">
        <w:rPr>
          <w:rFonts w:ascii="Arial" w:hAnsi="Arial" w:cs="Arial"/>
          <w:sz w:val="22"/>
          <w:szCs w:val="22"/>
          <w:lang w:val="pl-PL"/>
        </w:rPr>
        <w:t>kazać</w:t>
      </w:r>
      <w:r w:rsidRPr="00E37160">
        <w:rPr>
          <w:rFonts w:ascii="Arial" w:hAnsi="Arial" w:cs="Arial"/>
          <w:sz w:val="22"/>
          <w:szCs w:val="22"/>
          <w:lang w:val="pl-PL"/>
        </w:rPr>
        <w:t xml:space="preserve"> sw</w:t>
      </w:r>
      <w:r w:rsidR="00A2594E" w:rsidRPr="00E37160">
        <w:rPr>
          <w:rFonts w:ascii="Arial" w:hAnsi="Arial" w:cs="Arial"/>
          <w:sz w:val="22"/>
          <w:szCs w:val="22"/>
          <w:lang w:val="pl-PL"/>
        </w:rPr>
        <w:t>o</w:t>
      </w:r>
      <w:r w:rsidRPr="00E37160">
        <w:rPr>
          <w:rFonts w:ascii="Arial" w:hAnsi="Arial" w:cs="Arial"/>
          <w:sz w:val="22"/>
          <w:szCs w:val="22"/>
          <w:lang w:val="pl-PL"/>
        </w:rPr>
        <w:t>je stanowisko w sprawie warunków negocjacyjnych.</w:t>
      </w:r>
    </w:p>
    <w:p w14:paraId="27D2AF50" w14:textId="77777777" w:rsidR="00B17B7D" w:rsidRPr="00E37160" w:rsidRDefault="00317FDE" w:rsidP="003A3602">
      <w:pPr>
        <w:pStyle w:val="Akapitzlist"/>
        <w:numPr>
          <w:ilvl w:val="0"/>
          <w:numId w:val="82"/>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rPr>
        <w:t xml:space="preserve">Skutkiem </w:t>
      </w:r>
      <w:r w:rsidRPr="00E37160">
        <w:rPr>
          <w:rFonts w:ascii="Arial" w:hAnsi="Arial" w:cs="Arial"/>
          <w:sz w:val="22"/>
          <w:szCs w:val="22"/>
          <w:lang w:val="pl-PL"/>
        </w:rPr>
        <w:t>niedochowania terminu jest</w:t>
      </w:r>
      <w:r w:rsidRPr="00E37160">
        <w:rPr>
          <w:rFonts w:ascii="Arial" w:hAnsi="Arial" w:cs="Arial"/>
          <w:sz w:val="22"/>
          <w:szCs w:val="22"/>
        </w:rPr>
        <w:t xml:space="preserve"> negatywn</w:t>
      </w:r>
      <w:r w:rsidRPr="00E37160">
        <w:rPr>
          <w:rFonts w:ascii="Arial" w:hAnsi="Arial" w:cs="Arial"/>
          <w:sz w:val="22"/>
          <w:szCs w:val="22"/>
          <w:lang w:val="pl-PL"/>
        </w:rPr>
        <w:t>a ocena kryterium specyficznego negocjacyjnego</w:t>
      </w:r>
      <w:r w:rsidRPr="00E37160">
        <w:rPr>
          <w:rFonts w:ascii="Arial" w:hAnsi="Arial" w:cs="Arial"/>
          <w:sz w:val="22"/>
          <w:szCs w:val="22"/>
        </w:rPr>
        <w:t>, a tym samym negatywna ocena projektu</w:t>
      </w:r>
      <w:r w:rsidRPr="00E37160">
        <w:rPr>
          <w:rFonts w:ascii="Arial" w:hAnsi="Arial" w:cs="Arial"/>
          <w:bCs/>
          <w:sz w:val="22"/>
          <w:szCs w:val="22"/>
        </w:rPr>
        <w:t xml:space="preserve"> w rozumieniu art. 5</w:t>
      </w:r>
      <w:r w:rsidRPr="00E37160">
        <w:rPr>
          <w:rFonts w:ascii="Arial" w:hAnsi="Arial" w:cs="Arial"/>
          <w:bCs/>
          <w:sz w:val="22"/>
          <w:szCs w:val="22"/>
          <w:lang w:val="pl-PL"/>
        </w:rPr>
        <w:t>6</w:t>
      </w:r>
      <w:r w:rsidRPr="00E37160">
        <w:rPr>
          <w:rFonts w:ascii="Arial" w:hAnsi="Arial" w:cs="Arial"/>
          <w:bCs/>
          <w:sz w:val="22"/>
          <w:szCs w:val="22"/>
        </w:rPr>
        <w:t xml:space="preserve"> ust. </w:t>
      </w:r>
      <w:r w:rsidRPr="00E37160">
        <w:rPr>
          <w:rFonts w:ascii="Arial" w:hAnsi="Arial" w:cs="Arial"/>
          <w:bCs/>
          <w:sz w:val="22"/>
          <w:szCs w:val="22"/>
          <w:lang w:val="pl-PL"/>
        </w:rPr>
        <w:t>5</w:t>
      </w:r>
      <w:r w:rsidRPr="00E37160">
        <w:rPr>
          <w:rFonts w:ascii="Arial" w:hAnsi="Arial" w:cs="Arial"/>
          <w:bCs/>
          <w:sz w:val="22"/>
          <w:szCs w:val="22"/>
        </w:rPr>
        <w:t xml:space="preserve"> ustawy (jest odrzucany z dalszego postępowania</w:t>
      </w:r>
      <w:r w:rsidRPr="00E37160">
        <w:rPr>
          <w:rFonts w:ascii="Arial" w:hAnsi="Arial" w:cs="Arial"/>
          <w:bCs/>
          <w:sz w:val="22"/>
          <w:szCs w:val="22"/>
          <w:lang w:val="pl-PL"/>
        </w:rPr>
        <w:t>)</w:t>
      </w:r>
      <w:r w:rsidRPr="00E37160">
        <w:rPr>
          <w:rFonts w:ascii="Arial" w:hAnsi="Arial" w:cs="Arial"/>
          <w:bCs/>
          <w:sz w:val="22"/>
          <w:szCs w:val="22"/>
        </w:rPr>
        <w:t>,</w:t>
      </w:r>
      <w:r w:rsidRPr="00E37160">
        <w:rPr>
          <w:rFonts w:ascii="Arial" w:hAnsi="Arial" w:cs="Arial"/>
          <w:sz w:val="22"/>
          <w:szCs w:val="22"/>
        </w:rPr>
        <w:t xml:space="preserve"> o czym Wnioskodawca zostanie poinformowany pismem.</w:t>
      </w:r>
    </w:p>
    <w:p w14:paraId="589C5C1D" w14:textId="326F5B2C" w:rsidR="00BB22F6" w:rsidRPr="00E37160" w:rsidRDefault="00A447B3" w:rsidP="003A3602">
      <w:pPr>
        <w:pStyle w:val="Akapitzlist"/>
        <w:numPr>
          <w:ilvl w:val="0"/>
          <w:numId w:val="82"/>
        </w:numPr>
        <w:spacing w:before="60" w:after="60" w:line="276" w:lineRule="auto"/>
        <w:ind w:left="0" w:firstLine="0"/>
        <w:rPr>
          <w:rFonts w:ascii="Arial" w:hAnsi="Arial" w:cs="Arial"/>
          <w:sz w:val="22"/>
          <w:szCs w:val="22"/>
        </w:rPr>
      </w:pPr>
      <w:r w:rsidRPr="00E37160">
        <w:rPr>
          <w:rFonts w:ascii="Arial" w:hAnsi="Arial" w:cs="Arial"/>
          <w:sz w:val="22"/>
          <w:szCs w:val="22"/>
        </w:rPr>
        <w:t xml:space="preserve">W przypadku, gdy Wnioskodawca zgadza się ze stanowiskiem określonym w wezwaniu, uzupełnia/poprawia  wniosek o dofinansowanie zgodnie z warunkami negocjacyjnymi określonymi w wezwaniu. Uzupełniony/skorygowany wniosek należy </w:t>
      </w:r>
      <w:r w:rsidR="000430D9" w:rsidRPr="00E37160">
        <w:rPr>
          <w:rFonts w:ascii="Arial" w:hAnsi="Arial" w:cs="Arial"/>
          <w:sz w:val="22"/>
          <w:szCs w:val="22"/>
          <w:lang w:val="pl-PL"/>
        </w:rPr>
        <w:t>przesłać</w:t>
      </w:r>
      <w:r w:rsidRPr="00E37160">
        <w:rPr>
          <w:rFonts w:ascii="Arial" w:hAnsi="Arial" w:cs="Arial"/>
          <w:sz w:val="22"/>
          <w:szCs w:val="22"/>
        </w:rPr>
        <w:t xml:space="preserve"> w systemie SOWA EFS oraz przekazać informację o </w:t>
      </w:r>
      <w:r w:rsidR="000430D9" w:rsidRPr="00E37160">
        <w:rPr>
          <w:rFonts w:ascii="Arial" w:hAnsi="Arial" w:cs="Arial"/>
          <w:sz w:val="22"/>
          <w:szCs w:val="22"/>
          <w:lang w:val="pl-PL"/>
        </w:rPr>
        <w:t>tym</w:t>
      </w:r>
      <w:r w:rsidRPr="00E37160">
        <w:rPr>
          <w:rFonts w:ascii="Arial" w:hAnsi="Arial" w:cs="Arial"/>
          <w:sz w:val="22"/>
          <w:szCs w:val="22"/>
        </w:rPr>
        <w:t xml:space="preserve"> na adres mailowy, wskazany w częś</w:t>
      </w:r>
      <w:r w:rsidR="00BB3ACD" w:rsidRPr="00E37160">
        <w:rPr>
          <w:rFonts w:ascii="Arial" w:hAnsi="Arial" w:cs="Arial"/>
          <w:sz w:val="22"/>
          <w:szCs w:val="22"/>
        </w:rPr>
        <w:t>ci 3.1.7. niniejszego Regulamin,</w:t>
      </w:r>
      <w:r w:rsidRPr="00E37160">
        <w:rPr>
          <w:rFonts w:ascii="Arial" w:hAnsi="Arial" w:cs="Arial"/>
          <w:sz w:val="22"/>
          <w:szCs w:val="22"/>
        </w:rPr>
        <w:t xml:space="preserve"> podając w tytule: </w:t>
      </w:r>
      <w:r w:rsidR="00BB22F6" w:rsidRPr="00E37160">
        <w:rPr>
          <w:rFonts w:ascii="Arial" w:hAnsi="Arial" w:cs="Arial"/>
          <w:i/>
          <w:sz w:val="22"/>
          <w:szCs w:val="22"/>
        </w:rPr>
        <w:t xml:space="preserve">dotyczy </w:t>
      </w:r>
      <w:r w:rsidR="00BB22F6" w:rsidRPr="00E37160">
        <w:rPr>
          <w:rFonts w:ascii="Arial" w:hAnsi="Arial" w:cs="Arial"/>
          <w:i/>
          <w:sz w:val="22"/>
          <w:szCs w:val="22"/>
          <w:lang w:val="pl-PL"/>
        </w:rPr>
        <w:t>złożenia</w:t>
      </w:r>
      <w:r w:rsidR="00BB22F6" w:rsidRPr="00E37160">
        <w:rPr>
          <w:rFonts w:ascii="Arial" w:hAnsi="Arial" w:cs="Arial"/>
          <w:i/>
          <w:sz w:val="22"/>
          <w:szCs w:val="22"/>
        </w:rPr>
        <w:t xml:space="preserve"> </w:t>
      </w:r>
      <w:r w:rsidR="00BB22F6" w:rsidRPr="00E37160">
        <w:rPr>
          <w:rFonts w:ascii="Arial" w:hAnsi="Arial" w:cs="Arial"/>
          <w:i/>
          <w:sz w:val="22"/>
          <w:szCs w:val="22"/>
          <w:lang w:val="pl-PL"/>
        </w:rPr>
        <w:t xml:space="preserve">uzupełnionego/poprawionego w wyniku negocjacji </w:t>
      </w:r>
      <w:r w:rsidR="00BB22F6" w:rsidRPr="00E37160">
        <w:rPr>
          <w:rFonts w:ascii="Arial" w:hAnsi="Arial" w:cs="Arial"/>
          <w:i/>
          <w:sz w:val="22"/>
          <w:szCs w:val="22"/>
        </w:rPr>
        <w:t xml:space="preserve">wniosku </w:t>
      </w:r>
      <w:r w:rsidR="00BB22F6" w:rsidRPr="00E37160">
        <w:rPr>
          <w:rFonts w:ascii="Arial" w:hAnsi="Arial" w:cs="Arial"/>
          <w:i/>
          <w:sz w:val="22"/>
          <w:szCs w:val="22"/>
          <w:lang w:val="pl-PL"/>
        </w:rPr>
        <w:t xml:space="preserve">o dofinansowanie </w:t>
      </w:r>
      <w:r w:rsidR="00BB22F6" w:rsidRPr="00E37160">
        <w:rPr>
          <w:rFonts w:ascii="Arial" w:hAnsi="Arial" w:cs="Arial"/>
          <w:i/>
          <w:sz w:val="22"/>
          <w:szCs w:val="22"/>
        </w:rPr>
        <w:t>dla projektu nr. ……</w:t>
      </w:r>
      <w:r w:rsidR="00BB22F6" w:rsidRPr="00E37160">
        <w:rPr>
          <w:rFonts w:ascii="Arial" w:hAnsi="Arial" w:cs="Arial"/>
          <w:sz w:val="22"/>
          <w:szCs w:val="22"/>
        </w:rPr>
        <w:t xml:space="preserve"> </w:t>
      </w:r>
      <w:r w:rsidR="00BB22F6" w:rsidRPr="00E37160">
        <w:rPr>
          <w:rFonts w:ascii="Arial" w:hAnsi="Arial" w:cs="Arial"/>
          <w:sz w:val="22"/>
          <w:szCs w:val="22"/>
          <w:lang w:val="pl-PL"/>
        </w:rPr>
        <w:t>(</w:t>
      </w:r>
      <w:r w:rsidR="00BB22F6" w:rsidRPr="00E37160">
        <w:rPr>
          <w:rFonts w:ascii="Arial" w:hAnsi="Arial" w:cs="Arial"/>
          <w:sz w:val="22"/>
          <w:szCs w:val="22"/>
        </w:rPr>
        <w:t>wskazać numer projektu</w:t>
      </w:r>
      <w:r w:rsidR="00BB22F6" w:rsidRPr="00E37160">
        <w:rPr>
          <w:rFonts w:ascii="Arial" w:hAnsi="Arial" w:cs="Arial"/>
          <w:sz w:val="22"/>
          <w:szCs w:val="22"/>
          <w:lang w:val="pl-PL"/>
        </w:rPr>
        <w:t>).</w:t>
      </w:r>
    </w:p>
    <w:p w14:paraId="0186AC64" w14:textId="77777777" w:rsidR="00A447B3" w:rsidRPr="00E37160" w:rsidRDefault="000430D9" w:rsidP="003A3602">
      <w:pPr>
        <w:pStyle w:val="Akapitzlist"/>
        <w:numPr>
          <w:ilvl w:val="0"/>
          <w:numId w:val="82"/>
        </w:numPr>
        <w:autoSpaceDE w:val="0"/>
        <w:autoSpaceDN w:val="0"/>
        <w:adjustRightInd w:val="0"/>
        <w:spacing w:before="120" w:after="120" w:line="271" w:lineRule="auto"/>
        <w:ind w:left="0" w:firstLine="0"/>
        <w:contextualSpacing w:val="0"/>
        <w:jc w:val="both"/>
        <w:rPr>
          <w:rFonts w:ascii="Arial" w:hAnsi="Arial" w:cs="Arial"/>
          <w:sz w:val="22"/>
          <w:szCs w:val="22"/>
          <w:lang w:val="pl-PL"/>
        </w:rPr>
      </w:pPr>
      <w:r w:rsidRPr="00E37160">
        <w:rPr>
          <w:rFonts w:ascii="Arial" w:hAnsi="Arial" w:cs="Arial"/>
          <w:sz w:val="22"/>
          <w:szCs w:val="22"/>
          <w:lang w:val="pl-PL"/>
        </w:rPr>
        <w:t>P</w:t>
      </w:r>
      <w:proofErr w:type="spellStart"/>
      <w:r w:rsidR="00A447B3" w:rsidRPr="00E37160">
        <w:rPr>
          <w:rFonts w:ascii="Arial" w:hAnsi="Arial" w:cs="Arial"/>
          <w:sz w:val="22"/>
          <w:szCs w:val="22"/>
        </w:rPr>
        <w:t>odczas</w:t>
      </w:r>
      <w:proofErr w:type="spellEnd"/>
      <w:r w:rsidR="00A447B3" w:rsidRPr="00E37160">
        <w:rPr>
          <w:rFonts w:ascii="Arial" w:hAnsi="Arial" w:cs="Arial"/>
          <w:sz w:val="22"/>
          <w:szCs w:val="22"/>
        </w:rPr>
        <w:t xml:space="preserve"> uzupełnienia/poprawy </w:t>
      </w:r>
      <w:proofErr w:type="spellStart"/>
      <w:r w:rsidR="00A447B3" w:rsidRPr="00E37160">
        <w:rPr>
          <w:rFonts w:ascii="Arial" w:hAnsi="Arial" w:cs="Arial"/>
          <w:sz w:val="22"/>
          <w:szCs w:val="22"/>
        </w:rPr>
        <w:t>wnio</w:t>
      </w:r>
      <w:r w:rsidR="009B268D" w:rsidRPr="00E37160">
        <w:rPr>
          <w:rFonts w:ascii="Arial" w:hAnsi="Arial" w:cs="Arial"/>
          <w:sz w:val="22"/>
          <w:szCs w:val="22"/>
          <w:lang w:val="pl-PL"/>
        </w:rPr>
        <w:t>s</w:t>
      </w:r>
      <w:proofErr w:type="spellEnd"/>
      <w:r w:rsidR="00A447B3" w:rsidRPr="00E37160">
        <w:rPr>
          <w:rFonts w:ascii="Arial" w:hAnsi="Arial" w:cs="Arial"/>
          <w:sz w:val="22"/>
          <w:szCs w:val="22"/>
        </w:rPr>
        <w:t xml:space="preserve">ku o dofinansowanie nie należy zmieniać zapisów w innych częściach wniosku oprócz zmian wynikających z warunków negocjacyjnych wskazanych w wezwaniu/ach. </w:t>
      </w:r>
    </w:p>
    <w:p w14:paraId="2690225D" w14:textId="3D28D5F8" w:rsidR="00A447B3" w:rsidRPr="00E37160" w:rsidRDefault="00BB22F6" w:rsidP="003A3602">
      <w:pPr>
        <w:pStyle w:val="Akapitzlist"/>
        <w:numPr>
          <w:ilvl w:val="0"/>
          <w:numId w:val="82"/>
        </w:numPr>
        <w:spacing w:before="60" w:after="60" w:line="276" w:lineRule="auto"/>
        <w:ind w:left="0" w:firstLine="0"/>
        <w:jc w:val="both"/>
        <w:rPr>
          <w:rFonts w:ascii="Arial" w:hAnsi="Arial" w:cs="Arial"/>
          <w:sz w:val="22"/>
          <w:szCs w:val="22"/>
        </w:rPr>
      </w:pPr>
      <w:r w:rsidRPr="00E37160">
        <w:rPr>
          <w:rFonts w:ascii="Arial" w:hAnsi="Arial" w:cs="Arial"/>
          <w:sz w:val="22"/>
          <w:szCs w:val="22"/>
          <w:lang w:val="pl-PL"/>
        </w:rPr>
        <w:t>Weryfikacja</w:t>
      </w:r>
      <w:r w:rsidR="00A447B3" w:rsidRPr="00E37160">
        <w:rPr>
          <w:rFonts w:ascii="Arial" w:hAnsi="Arial" w:cs="Arial"/>
          <w:sz w:val="22"/>
          <w:szCs w:val="22"/>
        </w:rPr>
        <w:t xml:space="preserve"> uzupełnionego/poprawionego na etapie negocjacji wniosku o dofinansowanie (również w przypadku ponownej korekty) odbywa się w oparciu o </w:t>
      </w:r>
      <w:r w:rsidR="00A447B3" w:rsidRPr="00E37160">
        <w:rPr>
          <w:rFonts w:ascii="Arial" w:hAnsi="Arial" w:cs="Arial"/>
          <w:i/>
          <w:sz w:val="22"/>
          <w:szCs w:val="22"/>
        </w:rPr>
        <w:t>Kartę oceny spełnienia kryterium specyficznego dopuszczalności negocjacyjnego w postępowaniu konkurencyjnym w ramach FEPZ 2021-2027</w:t>
      </w:r>
      <w:r w:rsidR="00A447B3" w:rsidRPr="00E37160">
        <w:rPr>
          <w:rFonts w:ascii="Arial" w:hAnsi="Arial" w:cs="Arial"/>
          <w:sz w:val="22"/>
          <w:szCs w:val="22"/>
        </w:rPr>
        <w:t xml:space="preserve">, której wzór stanowi załącznik nr </w:t>
      </w:r>
      <w:bookmarkStart w:id="304" w:name="_Hlk135127314"/>
      <w:r w:rsidR="005D7420">
        <w:rPr>
          <w:rFonts w:ascii="Arial" w:hAnsi="Arial" w:cs="Arial"/>
          <w:sz w:val="22"/>
          <w:szCs w:val="22"/>
        </w:rPr>
        <w:t>7.9</w:t>
      </w:r>
      <w:r w:rsidR="00A447B3" w:rsidRPr="00E37160">
        <w:rPr>
          <w:rFonts w:ascii="Arial" w:hAnsi="Arial" w:cs="Arial"/>
          <w:sz w:val="22"/>
          <w:szCs w:val="22"/>
        </w:rPr>
        <w:t xml:space="preserve"> </w:t>
      </w:r>
      <w:bookmarkEnd w:id="304"/>
      <w:r w:rsidR="00A447B3" w:rsidRPr="00E37160">
        <w:rPr>
          <w:rFonts w:ascii="Arial" w:hAnsi="Arial" w:cs="Arial"/>
          <w:sz w:val="22"/>
          <w:szCs w:val="22"/>
        </w:rPr>
        <w:t>do niniejszego Regulaminu.</w:t>
      </w:r>
    </w:p>
    <w:p w14:paraId="02831FCF" w14:textId="77777777" w:rsidR="00A447B3" w:rsidRPr="00E37160" w:rsidRDefault="00A447B3" w:rsidP="003A3602">
      <w:pPr>
        <w:pStyle w:val="Akapitzlist"/>
        <w:numPr>
          <w:ilvl w:val="0"/>
          <w:numId w:val="82"/>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Jeśli uzupełniony/poprawiony na etapie negocjacji wniosek wpłynie w terminie wskazanym w wezwaniu, jednak nie </w:t>
      </w:r>
      <w:proofErr w:type="spellStart"/>
      <w:r w:rsidRPr="00E37160">
        <w:rPr>
          <w:rFonts w:ascii="Arial" w:hAnsi="Arial" w:cs="Arial"/>
          <w:sz w:val="22"/>
          <w:szCs w:val="22"/>
        </w:rPr>
        <w:t>uwzglęnia</w:t>
      </w:r>
      <w:proofErr w:type="spellEnd"/>
      <w:r w:rsidRPr="00E37160">
        <w:rPr>
          <w:rFonts w:ascii="Arial" w:hAnsi="Arial" w:cs="Arial"/>
          <w:sz w:val="22"/>
          <w:szCs w:val="22"/>
        </w:rPr>
        <w:t xml:space="preserve"> wszystkich zmian wynikających z warunków negocjacyjnych określonych w wezwaniu, ION ponownie (jednokrotnie) wezwie Wnioskodawcę wyznaczając ostateczny termin.</w:t>
      </w:r>
    </w:p>
    <w:p w14:paraId="7B67F4E4" w14:textId="77777777" w:rsidR="00A447B3" w:rsidRPr="00E37160" w:rsidRDefault="00A447B3" w:rsidP="003A3602">
      <w:pPr>
        <w:pStyle w:val="Akapitzlist"/>
        <w:numPr>
          <w:ilvl w:val="0"/>
          <w:numId w:val="82"/>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gdy Wnioskodawca podejmuje negocjacje w odniesieniu do przedstawionych w wezwaniu warunków negocjacyjnych, nie </w:t>
      </w:r>
      <w:r w:rsidR="000430D9" w:rsidRPr="00E37160">
        <w:rPr>
          <w:rFonts w:ascii="Arial" w:hAnsi="Arial" w:cs="Arial"/>
          <w:sz w:val="22"/>
          <w:szCs w:val="22"/>
          <w:lang w:val="pl-PL"/>
        </w:rPr>
        <w:t>przekazuje</w:t>
      </w:r>
      <w:r w:rsidRPr="00E37160">
        <w:rPr>
          <w:rFonts w:ascii="Arial" w:hAnsi="Arial" w:cs="Arial"/>
          <w:sz w:val="22"/>
          <w:szCs w:val="22"/>
        </w:rPr>
        <w:t xml:space="preserve"> on uzupełnionego</w:t>
      </w:r>
      <w:r w:rsidR="000430D9" w:rsidRPr="00E37160">
        <w:rPr>
          <w:rFonts w:ascii="Arial" w:hAnsi="Arial" w:cs="Arial"/>
          <w:sz w:val="22"/>
          <w:szCs w:val="22"/>
          <w:lang w:val="pl-PL"/>
        </w:rPr>
        <w:t>/ poprawionego</w:t>
      </w:r>
      <w:r w:rsidRPr="00E37160">
        <w:rPr>
          <w:rFonts w:ascii="Arial" w:hAnsi="Arial" w:cs="Arial"/>
          <w:sz w:val="22"/>
          <w:szCs w:val="22"/>
        </w:rPr>
        <w:t xml:space="preserve"> wniosku o dofinansowanie przed ustaleniem ostatecznego stanowiska negocjacyjnego </w:t>
      </w:r>
      <w:r w:rsidR="000430D9" w:rsidRPr="00E37160">
        <w:rPr>
          <w:rFonts w:ascii="Arial" w:hAnsi="Arial" w:cs="Arial"/>
          <w:sz w:val="22"/>
          <w:szCs w:val="22"/>
          <w:lang w:val="pl-PL"/>
        </w:rPr>
        <w:t>przez</w:t>
      </w:r>
      <w:r w:rsidRPr="00E37160">
        <w:rPr>
          <w:rFonts w:ascii="Arial" w:hAnsi="Arial" w:cs="Arial"/>
          <w:sz w:val="22"/>
          <w:szCs w:val="22"/>
        </w:rPr>
        <w:t xml:space="preserve"> ION. W takiej sytuacji, </w:t>
      </w:r>
      <w:r w:rsidR="000430D9" w:rsidRPr="00E37160">
        <w:rPr>
          <w:rFonts w:ascii="Arial" w:hAnsi="Arial" w:cs="Arial"/>
          <w:sz w:val="22"/>
          <w:szCs w:val="22"/>
        </w:rPr>
        <w:t>w odpowiedzi na wezwanie Wniosko</w:t>
      </w:r>
      <w:r w:rsidRPr="00E37160">
        <w:rPr>
          <w:rFonts w:ascii="Arial" w:hAnsi="Arial" w:cs="Arial"/>
          <w:sz w:val="22"/>
          <w:szCs w:val="22"/>
        </w:rPr>
        <w:t xml:space="preserve">dawca składa własne stanowisko negocjacyjne, podejmując w nim kwestie, z którymi </w:t>
      </w:r>
      <w:r w:rsidR="000430D9" w:rsidRPr="00E37160">
        <w:rPr>
          <w:rFonts w:ascii="Arial" w:hAnsi="Arial" w:cs="Arial"/>
          <w:sz w:val="22"/>
          <w:szCs w:val="22"/>
          <w:lang w:val="pl-PL"/>
        </w:rPr>
        <w:t>się nie zgadza</w:t>
      </w:r>
      <w:r w:rsidRPr="00E37160">
        <w:rPr>
          <w:rFonts w:ascii="Arial" w:hAnsi="Arial" w:cs="Arial"/>
          <w:sz w:val="22"/>
          <w:szCs w:val="22"/>
        </w:rPr>
        <w:t>.</w:t>
      </w:r>
    </w:p>
    <w:p w14:paraId="5E2AC939" w14:textId="620A08D0" w:rsidR="00D2010F" w:rsidRPr="00E37160" w:rsidRDefault="003D7294" w:rsidP="003A3602">
      <w:pPr>
        <w:pStyle w:val="Akapitzlist"/>
        <w:numPr>
          <w:ilvl w:val="0"/>
          <w:numId w:val="82"/>
        </w:numPr>
        <w:spacing w:before="60" w:after="60" w:line="276" w:lineRule="auto"/>
        <w:ind w:left="0" w:firstLine="0"/>
        <w:rPr>
          <w:rFonts w:ascii="Arial" w:hAnsi="Arial" w:cs="Arial"/>
          <w:sz w:val="22"/>
          <w:szCs w:val="22"/>
        </w:rPr>
      </w:pPr>
      <w:r w:rsidRPr="001A0E95">
        <w:rPr>
          <w:rFonts w:ascii="Arial" w:hAnsi="Arial" w:cs="Arial"/>
          <w:sz w:val="22"/>
          <w:szCs w:val="22"/>
        </w:rPr>
        <w:t>Stanowisko negocjacyjne Wnios</w:t>
      </w:r>
      <w:r w:rsidR="006E3A99" w:rsidRPr="001A0E95">
        <w:rPr>
          <w:rFonts w:ascii="Arial" w:hAnsi="Arial" w:cs="Arial"/>
          <w:sz w:val="22"/>
          <w:szCs w:val="22"/>
        </w:rPr>
        <w:t>k</w:t>
      </w:r>
      <w:r w:rsidRPr="001A0E95">
        <w:rPr>
          <w:rFonts w:ascii="Arial" w:hAnsi="Arial" w:cs="Arial"/>
          <w:sz w:val="22"/>
          <w:szCs w:val="22"/>
        </w:rPr>
        <w:t xml:space="preserve">odawcy należy złożyć do ION za pośrednictwem poczty elektronicznej. Dokument powinien </w:t>
      </w:r>
      <w:r w:rsidR="00886314" w:rsidRPr="001A0E95">
        <w:rPr>
          <w:rFonts w:ascii="Arial" w:hAnsi="Arial" w:cs="Arial"/>
          <w:sz w:val="22"/>
          <w:szCs w:val="22"/>
          <w:lang w:val="pl-PL"/>
        </w:rPr>
        <w:t xml:space="preserve">zostać </w:t>
      </w:r>
      <w:r w:rsidR="00886314" w:rsidRPr="001A0E95">
        <w:rPr>
          <w:rFonts w:ascii="Arial" w:hAnsi="Arial" w:cs="Arial"/>
          <w:sz w:val="22"/>
          <w:szCs w:val="22"/>
        </w:rPr>
        <w:t xml:space="preserve">podpisany podpisem kwalifikowalnym przez osobę/y upoważnioną/e </w:t>
      </w:r>
      <w:r w:rsidR="00886314" w:rsidRPr="001A0E95">
        <w:rPr>
          <w:rFonts w:ascii="Arial" w:hAnsi="Arial" w:cs="Arial"/>
          <w:sz w:val="22"/>
          <w:szCs w:val="22"/>
          <w:lang w:val="pl-PL"/>
        </w:rPr>
        <w:t xml:space="preserve">lub </w:t>
      </w:r>
      <w:r w:rsidRPr="001A0E95">
        <w:rPr>
          <w:rFonts w:ascii="Arial" w:hAnsi="Arial" w:cs="Arial"/>
          <w:sz w:val="22"/>
          <w:szCs w:val="22"/>
        </w:rPr>
        <w:t>podpisany przez osob</w:t>
      </w:r>
      <w:r w:rsidR="00886314" w:rsidRPr="001A0E95">
        <w:rPr>
          <w:rFonts w:ascii="Arial" w:hAnsi="Arial" w:cs="Arial"/>
          <w:sz w:val="22"/>
          <w:szCs w:val="22"/>
          <w:lang w:val="pl-PL"/>
        </w:rPr>
        <w:t>ę/</w:t>
      </w:r>
      <w:r w:rsidRPr="001A0E95">
        <w:rPr>
          <w:rFonts w:ascii="Arial" w:hAnsi="Arial" w:cs="Arial"/>
          <w:sz w:val="22"/>
          <w:szCs w:val="22"/>
        </w:rPr>
        <w:t>y upoważnion</w:t>
      </w:r>
      <w:r w:rsidR="00886314" w:rsidRPr="001A0E95">
        <w:rPr>
          <w:rFonts w:ascii="Arial" w:hAnsi="Arial" w:cs="Arial"/>
          <w:sz w:val="22"/>
          <w:szCs w:val="22"/>
          <w:lang w:val="pl-PL"/>
        </w:rPr>
        <w:t>ą/</w:t>
      </w:r>
      <w:r w:rsidRPr="001A0E95">
        <w:rPr>
          <w:rFonts w:ascii="Arial" w:hAnsi="Arial" w:cs="Arial"/>
          <w:sz w:val="22"/>
          <w:szCs w:val="22"/>
        </w:rPr>
        <w:t>e a następnie zeskanowany lub sfotografowany i zapisany w nieedytowalnym formacie (PDF lub</w:t>
      </w:r>
      <w:r w:rsidRPr="00E37160">
        <w:rPr>
          <w:rFonts w:ascii="Arial" w:hAnsi="Arial" w:cs="Arial"/>
          <w:sz w:val="22"/>
          <w:szCs w:val="22"/>
        </w:rPr>
        <w:t xml:space="preserve"> JPG), uniemożliwiającym wprowadzenie zmian do jego treści, a następnie przesłany z adresu mailowego Wnioskodawcy wskazanego  w polu e-mail we wniosku o dofinansowanie, w </w:t>
      </w:r>
      <w:r w:rsidRPr="00E37160">
        <w:rPr>
          <w:rFonts w:ascii="Arial" w:hAnsi="Arial" w:cs="Arial"/>
          <w:sz w:val="22"/>
          <w:szCs w:val="22"/>
        </w:rPr>
        <w:lastRenderedPageBreak/>
        <w:t>sekcji II:</w:t>
      </w:r>
      <w:r w:rsidRPr="00E37160">
        <w:rPr>
          <w:rFonts w:ascii="Arial" w:hAnsi="Arial" w:cs="Arial"/>
          <w:i/>
          <w:sz w:val="22"/>
          <w:szCs w:val="22"/>
        </w:rPr>
        <w:t xml:space="preserve"> Wnioskodawca i realizatorzy</w:t>
      </w:r>
      <w:r w:rsidRPr="00E37160">
        <w:rPr>
          <w:rFonts w:ascii="Arial" w:hAnsi="Arial" w:cs="Arial"/>
          <w:sz w:val="22"/>
          <w:szCs w:val="22"/>
        </w:rPr>
        <w:t>/</w:t>
      </w:r>
      <w:r w:rsidRPr="00E37160">
        <w:rPr>
          <w:rFonts w:ascii="Arial" w:hAnsi="Arial" w:cs="Arial"/>
          <w:i/>
          <w:sz w:val="22"/>
          <w:szCs w:val="22"/>
        </w:rPr>
        <w:t>dane kontaktowe</w:t>
      </w:r>
      <w:r w:rsidRPr="00E37160">
        <w:rPr>
          <w:rFonts w:ascii="Arial" w:hAnsi="Arial" w:cs="Arial"/>
          <w:sz w:val="22"/>
          <w:szCs w:val="22"/>
        </w:rPr>
        <w:t xml:space="preserve"> oraz  </w:t>
      </w:r>
      <w:r w:rsidRPr="00E37160">
        <w:rPr>
          <w:rFonts w:ascii="Arial" w:hAnsi="Arial" w:cs="Arial"/>
          <w:i/>
          <w:sz w:val="22"/>
          <w:szCs w:val="22"/>
        </w:rPr>
        <w:t>osoba/osoby do kontaktu</w:t>
      </w:r>
      <w:r w:rsidRPr="00E37160">
        <w:rPr>
          <w:rFonts w:ascii="Arial" w:hAnsi="Arial" w:cs="Arial"/>
          <w:sz w:val="22"/>
          <w:szCs w:val="22"/>
        </w:rPr>
        <w:t xml:space="preserve"> na wskazany w części 3.1.7. niniejszego Regulaminu adres skrzynki mailowej, podając w tytule:  Stanowisko negocjacyjne dla projektu nr. …… [wskazać numer projektu].</w:t>
      </w:r>
    </w:p>
    <w:p w14:paraId="2A7688B8" w14:textId="000C22B8" w:rsidR="00D2010F" w:rsidRPr="00E37160" w:rsidRDefault="003D7294" w:rsidP="003A3602">
      <w:pPr>
        <w:pStyle w:val="Akapitzlist"/>
        <w:numPr>
          <w:ilvl w:val="0"/>
          <w:numId w:val="82"/>
        </w:numPr>
        <w:spacing w:before="60" w:after="60" w:line="276" w:lineRule="auto"/>
        <w:ind w:left="0" w:firstLine="0"/>
        <w:rPr>
          <w:rFonts w:ascii="Arial" w:hAnsi="Arial" w:cs="Arial"/>
          <w:sz w:val="22"/>
          <w:szCs w:val="22"/>
        </w:rPr>
      </w:pPr>
      <w:r w:rsidRPr="00E37160">
        <w:rPr>
          <w:rFonts w:ascii="Arial" w:hAnsi="Arial" w:cs="Arial"/>
          <w:sz w:val="22"/>
          <w:szCs w:val="22"/>
        </w:rPr>
        <w:t xml:space="preserve">  </w:t>
      </w:r>
      <w:r w:rsidR="00B17B7D" w:rsidRPr="00E37160">
        <w:rPr>
          <w:rFonts w:ascii="Arial" w:hAnsi="Arial" w:cs="Arial"/>
          <w:sz w:val="22"/>
          <w:szCs w:val="22"/>
        </w:rPr>
        <w:t xml:space="preserve">Etap negocjacji służy </w:t>
      </w:r>
      <w:r w:rsidR="00317FDE" w:rsidRPr="00E37160">
        <w:rPr>
          <w:rFonts w:ascii="Arial" w:hAnsi="Arial" w:cs="Arial"/>
          <w:sz w:val="22"/>
          <w:szCs w:val="22"/>
        </w:rPr>
        <w:t xml:space="preserve">zarówno </w:t>
      </w:r>
      <w:r w:rsidR="00D2010F" w:rsidRPr="00E37160">
        <w:rPr>
          <w:rFonts w:ascii="Arial" w:hAnsi="Arial" w:cs="Arial"/>
          <w:sz w:val="22"/>
          <w:szCs w:val="22"/>
          <w:lang w:val="pl-PL"/>
        </w:rPr>
        <w:t>uzupełnieniu</w:t>
      </w:r>
      <w:r w:rsidR="000430D9" w:rsidRPr="00E37160">
        <w:rPr>
          <w:rFonts w:ascii="Arial" w:hAnsi="Arial" w:cs="Arial"/>
          <w:sz w:val="22"/>
          <w:szCs w:val="22"/>
          <w:lang w:val="pl-PL"/>
        </w:rPr>
        <w:t>/poprawieniu</w:t>
      </w:r>
      <w:r w:rsidR="00317FDE" w:rsidRPr="00E37160">
        <w:rPr>
          <w:rFonts w:ascii="Arial" w:hAnsi="Arial" w:cs="Arial"/>
          <w:sz w:val="22"/>
          <w:szCs w:val="22"/>
        </w:rPr>
        <w:t xml:space="preserve"> </w:t>
      </w:r>
      <w:proofErr w:type="spellStart"/>
      <w:r w:rsidR="00317FDE" w:rsidRPr="00E37160">
        <w:rPr>
          <w:rFonts w:ascii="Arial" w:hAnsi="Arial" w:cs="Arial"/>
          <w:sz w:val="22"/>
          <w:szCs w:val="22"/>
        </w:rPr>
        <w:t>wni</w:t>
      </w:r>
      <w:r w:rsidR="000430D9" w:rsidRPr="00E37160">
        <w:rPr>
          <w:rFonts w:ascii="Arial" w:hAnsi="Arial" w:cs="Arial"/>
          <w:sz w:val="22"/>
          <w:szCs w:val="22"/>
          <w:lang w:val="pl-PL"/>
        </w:rPr>
        <w:t>os</w:t>
      </w:r>
      <w:proofErr w:type="spellEnd"/>
      <w:r w:rsidR="00317FDE" w:rsidRPr="00E37160">
        <w:rPr>
          <w:rFonts w:ascii="Arial" w:hAnsi="Arial" w:cs="Arial"/>
          <w:sz w:val="22"/>
          <w:szCs w:val="22"/>
        </w:rPr>
        <w:t xml:space="preserve">ku o </w:t>
      </w:r>
      <w:proofErr w:type="spellStart"/>
      <w:r w:rsidR="00317FDE" w:rsidRPr="00E37160">
        <w:rPr>
          <w:rFonts w:ascii="Arial" w:hAnsi="Arial" w:cs="Arial"/>
          <w:sz w:val="22"/>
          <w:szCs w:val="22"/>
        </w:rPr>
        <w:t>dofiansowani</w:t>
      </w:r>
      <w:r w:rsidR="000430D9" w:rsidRPr="00E37160">
        <w:rPr>
          <w:rFonts w:ascii="Arial" w:hAnsi="Arial" w:cs="Arial"/>
          <w:sz w:val="22"/>
          <w:szCs w:val="22"/>
          <w:lang w:val="pl-PL"/>
        </w:rPr>
        <w:t>e</w:t>
      </w:r>
      <w:proofErr w:type="spellEnd"/>
      <w:r w:rsidR="00317FDE" w:rsidRPr="00E37160">
        <w:rPr>
          <w:rFonts w:ascii="Arial" w:hAnsi="Arial" w:cs="Arial"/>
          <w:sz w:val="22"/>
          <w:szCs w:val="22"/>
        </w:rPr>
        <w:t xml:space="preserve"> jak i </w:t>
      </w:r>
      <w:r w:rsidR="000430D9" w:rsidRPr="00E37160">
        <w:rPr>
          <w:rFonts w:ascii="Arial" w:hAnsi="Arial" w:cs="Arial"/>
          <w:sz w:val="22"/>
          <w:szCs w:val="22"/>
          <w:lang w:val="pl-PL"/>
        </w:rPr>
        <w:t xml:space="preserve">jego </w:t>
      </w:r>
      <w:r w:rsidR="00B17B7D" w:rsidRPr="00E37160">
        <w:rPr>
          <w:rFonts w:ascii="Arial" w:hAnsi="Arial" w:cs="Arial"/>
          <w:sz w:val="22"/>
          <w:szCs w:val="22"/>
        </w:rPr>
        <w:t>weryfikacji</w:t>
      </w:r>
      <w:r w:rsidR="00317FDE" w:rsidRPr="00E37160">
        <w:rPr>
          <w:rFonts w:ascii="Arial" w:hAnsi="Arial" w:cs="Arial"/>
          <w:sz w:val="22"/>
          <w:szCs w:val="22"/>
        </w:rPr>
        <w:t xml:space="preserve">, </w:t>
      </w:r>
      <w:r w:rsidR="00B17B7D" w:rsidRPr="00E37160">
        <w:rPr>
          <w:rFonts w:ascii="Arial" w:hAnsi="Arial" w:cs="Arial"/>
          <w:sz w:val="22"/>
          <w:szCs w:val="22"/>
        </w:rPr>
        <w:t xml:space="preserve">wyjaśnieniu kwestii problemowych, a także wyjaśnieniu </w:t>
      </w:r>
      <w:r w:rsidR="00B935E4" w:rsidRPr="00E37160">
        <w:rPr>
          <w:rFonts w:ascii="Arial" w:hAnsi="Arial" w:cs="Arial"/>
          <w:sz w:val="22"/>
          <w:szCs w:val="22"/>
        </w:rPr>
        <w:t>ewentual</w:t>
      </w:r>
      <w:r w:rsidR="00C96366" w:rsidRPr="00E37160">
        <w:rPr>
          <w:rFonts w:ascii="Arial" w:hAnsi="Arial" w:cs="Arial"/>
          <w:sz w:val="22"/>
          <w:szCs w:val="22"/>
        </w:rPr>
        <w:t>n</w:t>
      </w:r>
      <w:r w:rsidR="00B935E4" w:rsidRPr="00E37160">
        <w:rPr>
          <w:rFonts w:ascii="Arial" w:hAnsi="Arial" w:cs="Arial"/>
          <w:sz w:val="22"/>
          <w:szCs w:val="22"/>
        </w:rPr>
        <w:t xml:space="preserve">ych </w:t>
      </w:r>
      <w:r w:rsidR="00B17B7D" w:rsidRPr="00E37160">
        <w:rPr>
          <w:rFonts w:ascii="Arial" w:hAnsi="Arial" w:cs="Arial"/>
          <w:sz w:val="22"/>
          <w:szCs w:val="22"/>
        </w:rPr>
        <w:t xml:space="preserve">rozbieżności pomiędzy stanowiskiem wnioskodawcy a </w:t>
      </w:r>
      <w:r w:rsidR="000430D9" w:rsidRPr="00E37160">
        <w:rPr>
          <w:rFonts w:ascii="Arial" w:hAnsi="Arial" w:cs="Arial"/>
          <w:sz w:val="22"/>
          <w:szCs w:val="22"/>
          <w:lang w:val="pl-PL"/>
        </w:rPr>
        <w:t>ION</w:t>
      </w:r>
      <w:r w:rsidR="000430D9" w:rsidRPr="00E37160">
        <w:rPr>
          <w:rFonts w:ascii="Arial" w:hAnsi="Arial" w:cs="Arial"/>
          <w:sz w:val="22"/>
          <w:szCs w:val="22"/>
        </w:rPr>
        <w:t xml:space="preserve"> </w:t>
      </w:r>
      <w:r w:rsidR="00B17B7D" w:rsidRPr="00E37160">
        <w:rPr>
          <w:rFonts w:ascii="Arial" w:hAnsi="Arial" w:cs="Arial"/>
          <w:sz w:val="22"/>
          <w:szCs w:val="22"/>
        </w:rPr>
        <w:t xml:space="preserve">w zakresie kwestii będących przedmiotem negocjacji. </w:t>
      </w:r>
      <w:r w:rsidR="004D0158" w:rsidRPr="00E37160">
        <w:rPr>
          <w:rFonts w:ascii="Arial" w:hAnsi="Arial" w:cs="Arial"/>
          <w:sz w:val="22"/>
          <w:szCs w:val="22"/>
        </w:rPr>
        <w:t xml:space="preserve">Możliwe jest zatem wystąpienie sytuacji, </w:t>
      </w:r>
      <w:r w:rsidR="00BB22F6" w:rsidRPr="00E37160">
        <w:rPr>
          <w:rFonts w:ascii="Arial" w:hAnsi="Arial" w:cs="Arial"/>
          <w:sz w:val="22"/>
          <w:szCs w:val="22"/>
          <w:lang w:val="pl-PL"/>
        </w:rPr>
        <w:t>w której</w:t>
      </w:r>
      <w:r w:rsidR="004D0158" w:rsidRPr="00E37160">
        <w:rPr>
          <w:rFonts w:ascii="Arial" w:hAnsi="Arial" w:cs="Arial"/>
          <w:sz w:val="22"/>
          <w:szCs w:val="22"/>
        </w:rPr>
        <w:t xml:space="preserve"> </w:t>
      </w:r>
      <w:r w:rsidR="00434C94" w:rsidRPr="00E37160">
        <w:rPr>
          <w:rFonts w:ascii="Arial" w:hAnsi="Arial" w:cs="Arial"/>
          <w:sz w:val="22"/>
          <w:szCs w:val="22"/>
          <w:lang w:val="pl-PL"/>
        </w:rPr>
        <w:t xml:space="preserve">warunki negocjacyjne </w:t>
      </w:r>
      <w:r w:rsidR="00434C94" w:rsidRPr="00E37160">
        <w:rPr>
          <w:rFonts w:ascii="Arial" w:hAnsi="Arial" w:cs="Arial"/>
          <w:sz w:val="22"/>
          <w:szCs w:val="22"/>
        </w:rPr>
        <w:t>mogą zostać przez oceniając</w:t>
      </w:r>
      <w:r w:rsidR="00434C94" w:rsidRPr="00E37160">
        <w:rPr>
          <w:rFonts w:ascii="Arial" w:hAnsi="Arial" w:cs="Arial"/>
          <w:sz w:val="22"/>
          <w:szCs w:val="22"/>
          <w:lang w:val="pl-PL"/>
        </w:rPr>
        <w:t>ych</w:t>
      </w:r>
      <w:r w:rsidR="00434C94" w:rsidRPr="00E37160">
        <w:rPr>
          <w:rFonts w:ascii="Arial" w:hAnsi="Arial" w:cs="Arial"/>
          <w:sz w:val="22"/>
          <w:szCs w:val="22"/>
        </w:rPr>
        <w:t xml:space="preserve"> </w:t>
      </w:r>
      <w:r w:rsidR="00434C94" w:rsidRPr="00E37160">
        <w:rPr>
          <w:rFonts w:ascii="Arial" w:hAnsi="Arial" w:cs="Arial"/>
          <w:sz w:val="22"/>
          <w:szCs w:val="22"/>
          <w:lang w:val="pl-PL"/>
        </w:rPr>
        <w:t>wycofane, skorygowane lub podtrzymane</w:t>
      </w:r>
      <w:r w:rsidR="00434C94" w:rsidRPr="00E37160">
        <w:rPr>
          <w:rFonts w:ascii="Arial" w:hAnsi="Arial" w:cs="Arial"/>
          <w:sz w:val="22"/>
          <w:szCs w:val="22"/>
        </w:rPr>
        <w:t xml:space="preserve"> </w:t>
      </w:r>
      <w:r w:rsidR="00434C94" w:rsidRPr="00E37160">
        <w:rPr>
          <w:rFonts w:ascii="Arial" w:hAnsi="Arial" w:cs="Arial"/>
          <w:sz w:val="22"/>
          <w:szCs w:val="22"/>
          <w:lang w:val="pl-PL"/>
        </w:rPr>
        <w:t>na podst</w:t>
      </w:r>
      <w:r w:rsidR="00F72551" w:rsidRPr="00E37160">
        <w:rPr>
          <w:rFonts w:ascii="Arial" w:hAnsi="Arial" w:cs="Arial"/>
          <w:sz w:val="22"/>
          <w:szCs w:val="22"/>
          <w:lang w:val="pl-PL"/>
        </w:rPr>
        <w:t>a</w:t>
      </w:r>
      <w:r w:rsidR="00434C94" w:rsidRPr="00E37160">
        <w:rPr>
          <w:rFonts w:ascii="Arial" w:hAnsi="Arial" w:cs="Arial"/>
          <w:sz w:val="22"/>
          <w:szCs w:val="22"/>
          <w:lang w:val="pl-PL"/>
        </w:rPr>
        <w:t xml:space="preserve">wie </w:t>
      </w:r>
      <w:r w:rsidR="004D0158" w:rsidRPr="00E37160">
        <w:rPr>
          <w:rFonts w:ascii="Arial" w:hAnsi="Arial" w:cs="Arial"/>
          <w:sz w:val="22"/>
          <w:szCs w:val="22"/>
        </w:rPr>
        <w:t>wyjaśnie</w:t>
      </w:r>
      <w:r w:rsidR="00434C94" w:rsidRPr="00E37160">
        <w:rPr>
          <w:rFonts w:ascii="Arial" w:hAnsi="Arial" w:cs="Arial"/>
          <w:sz w:val="22"/>
          <w:szCs w:val="22"/>
          <w:lang w:val="pl-PL"/>
        </w:rPr>
        <w:t>ń/ stanowiska</w:t>
      </w:r>
      <w:r w:rsidR="004D0158" w:rsidRPr="00E37160">
        <w:rPr>
          <w:rFonts w:ascii="Arial" w:hAnsi="Arial" w:cs="Arial"/>
          <w:sz w:val="22"/>
          <w:szCs w:val="22"/>
        </w:rPr>
        <w:t xml:space="preserve"> </w:t>
      </w:r>
      <w:r w:rsidR="00434C94" w:rsidRPr="00E37160">
        <w:rPr>
          <w:rFonts w:ascii="Arial" w:hAnsi="Arial" w:cs="Arial"/>
          <w:sz w:val="22"/>
          <w:szCs w:val="22"/>
        </w:rPr>
        <w:t>wnioskodawcy</w:t>
      </w:r>
      <w:r w:rsidR="00434C94" w:rsidRPr="00E37160">
        <w:rPr>
          <w:rFonts w:ascii="Arial" w:hAnsi="Arial" w:cs="Arial"/>
          <w:sz w:val="22"/>
          <w:szCs w:val="22"/>
          <w:lang w:val="pl-PL"/>
        </w:rPr>
        <w:t>.</w:t>
      </w:r>
      <w:r w:rsidR="004D0158" w:rsidRPr="00E37160">
        <w:rPr>
          <w:rFonts w:ascii="Arial" w:hAnsi="Arial" w:cs="Arial"/>
          <w:sz w:val="22"/>
          <w:szCs w:val="22"/>
        </w:rPr>
        <w:t xml:space="preserve"> Oceniający na </w:t>
      </w:r>
      <w:r w:rsidR="00BB22F6" w:rsidRPr="00E37160">
        <w:rPr>
          <w:rFonts w:ascii="Arial" w:hAnsi="Arial" w:cs="Arial"/>
          <w:i/>
          <w:sz w:val="22"/>
          <w:szCs w:val="22"/>
          <w:lang w:val="pl-PL"/>
        </w:rPr>
        <w:t>Karcie negocjacji</w:t>
      </w:r>
      <w:r w:rsidR="004D0158" w:rsidRPr="00E37160">
        <w:rPr>
          <w:rFonts w:ascii="Arial" w:hAnsi="Arial" w:cs="Arial"/>
          <w:sz w:val="22"/>
          <w:szCs w:val="22"/>
          <w:lang w:val="pl-PL"/>
        </w:rPr>
        <w:t>, które</w:t>
      </w:r>
      <w:r w:rsidR="00BB22F6" w:rsidRPr="00E37160">
        <w:rPr>
          <w:rFonts w:ascii="Arial" w:hAnsi="Arial" w:cs="Arial"/>
          <w:sz w:val="22"/>
          <w:szCs w:val="22"/>
          <w:lang w:val="pl-PL"/>
        </w:rPr>
        <w:t>j</w:t>
      </w:r>
      <w:r w:rsidR="004D0158" w:rsidRPr="00E37160">
        <w:rPr>
          <w:rFonts w:ascii="Arial" w:hAnsi="Arial" w:cs="Arial"/>
          <w:sz w:val="22"/>
          <w:szCs w:val="22"/>
          <w:lang w:val="pl-PL"/>
        </w:rPr>
        <w:t xml:space="preserve"> wzór stanowi Załącznik nr </w:t>
      </w:r>
      <w:r w:rsidR="005D7420">
        <w:rPr>
          <w:rFonts w:ascii="Arial" w:hAnsi="Arial" w:cs="Arial"/>
          <w:sz w:val="22"/>
          <w:szCs w:val="22"/>
          <w:lang w:val="pl-PL"/>
        </w:rPr>
        <w:t>7.8</w:t>
      </w:r>
      <w:r w:rsidR="004D0158" w:rsidRPr="00E37160">
        <w:rPr>
          <w:rFonts w:ascii="Arial" w:hAnsi="Arial" w:cs="Arial"/>
          <w:sz w:val="22"/>
          <w:szCs w:val="22"/>
          <w:lang w:val="pl-PL"/>
        </w:rPr>
        <w:t xml:space="preserve"> do niniejszego Regulaminu,</w:t>
      </w:r>
      <w:r w:rsidR="004D0158" w:rsidRPr="00E37160">
        <w:rPr>
          <w:rFonts w:ascii="Arial" w:hAnsi="Arial" w:cs="Arial"/>
          <w:sz w:val="22"/>
          <w:szCs w:val="22"/>
        </w:rPr>
        <w:t xml:space="preserve"> odnoszą się do uwag i argumentów </w:t>
      </w:r>
      <w:r w:rsidR="004D0158" w:rsidRPr="00E37160">
        <w:rPr>
          <w:rFonts w:ascii="Arial" w:hAnsi="Arial" w:cs="Arial"/>
          <w:sz w:val="22"/>
          <w:szCs w:val="22"/>
          <w:lang w:val="pl-PL"/>
        </w:rPr>
        <w:t>przedstawionych przez w</w:t>
      </w:r>
      <w:proofErr w:type="spellStart"/>
      <w:r w:rsidR="004D0158" w:rsidRPr="00E37160">
        <w:rPr>
          <w:rFonts w:ascii="Arial" w:hAnsi="Arial" w:cs="Arial"/>
          <w:sz w:val="22"/>
          <w:szCs w:val="22"/>
        </w:rPr>
        <w:t>nioskodawc</w:t>
      </w:r>
      <w:r w:rsidR="004D0158" w:rsidRPr="00E37160">
        <w:rPr>
          <w:rFonts w:ascii="Arial" w:hAnsi="Arial" w:cs="Arial"/>
          <w:sz w:val="22"/>
          <w:szCs w:val="22"/>
          <w:lang w:val="pl-PL"/>
        </w:rPr>
        <w:t>ę</w:t>
      </w:r>
      <w:proofErr w:type="spellEnd"/>
      <w:r w:rsidR="004D0158" w:rsidRPr="00E37160">
        <w:rPr>
          <w:rFonts w:ascii="Arial" w:hAnsi="Arial" w:cs="Arial"/>
          <w:sz w:val="22"/>
          <w:szCs w:val="22"/>
        </w:rPr>
        <w:t xml:space="preserve">. </w:t>
      </w:r>
      <w:r w:rsidR="004D0158" w:rsidRPr="00E37160">
        <w:rPr>
          <w:rFonts w:ascii="Arial" w:hAnsi="Arial" w:cs="Arial"/>
          <w:sz w:val="22"/>
          <w:szCs w:val="22"/>
          <w:lang w:val="pl-PL"/>
        </w:rPr>
        <w:t xml:space="preserve"> </w:t>
      </w:r>
    </w:p>
    <w:p w14:paraId="2067BBBC" w14:textId="77777777" w:rsidR="00BD102F" w:rsidRPr="00E37160" w:rsidRDefault="00B17B7D" w:rsidP="003A3602">
      <w:pPr>
        <w:pStyle w:val="Akapitzlist"/>
        <w:numPr>
          <w:ilvl w:val="0"/>
          <w:numId w:val="82"/>
        </w:numPr>
        <w:spacing w:before="60" w:after="60" w:line="276" w:lineRule="auto"/>
        <w:ind w:left="0" w:firstLine="0"/>
        <w:rPr>
          <w:rFonts w:ascii="Arial" w:hAnsi="Arial" w:cs="Arial"/>
          <w:sz w:val="22"/>
          <w:szCs w:val="22"/>
        </w:rPr>
      </w:pPr>
      <w:r w:rsidRPr="00E37160">
        <w:rPr>
          <w:rFonts w:ascii="Arial" w:hAnsi="Arial" w:cs="Arial"/>
          <w:sz w:val="22"/>
          <w:szCs w:val="22"/>
        </w:rPr>
        <w:t xml:space="preserve"> </w:t>
      </w:r>
      <w:r w:rsidR="00317FDE" w:rsidRPr="00E37160">
        <w:rPr>
          <w:rFonts w:ascii="Arial" w:hAnsi="Arial" w:cs="Arial"/>
          <w:sz w:val="22"/>
          <w:szCs w:val="22"/>
        </w:rPr>
        <w:t xml:space="preserve">W </w:t>
      </w:r>
      <w:r w:rsidR="004D0158" w:rsidRPr="00E37160">
        <w:rPr>
          <w:rFonts w:ascii="Arial" w:hAnsi="Arial" w:cs="Arial"/>
          <w:sz w:val="22"/>
          <w:szCs w:val="22"/>
          <w:lang w:val="pl-PL"/>
        </w:rPr>
        <w:t xml:space="preserve">odpowiedzi na </w:t>
      </w:r>
      <w:r w:rsidR="004D0158" w:rsidRPr="00E37160">
        <w:rPr>
          <w:rFonts w:ascii="Arial" w:hAnsi="Arial" w:cs="Arial"/>
          <w:sz w:val="22"/>
          <w:szCs w:val="22"/>
        </w:rPr>
        <w:t>stanowisko</w:t>
      </w:r>
      <w:r w:rsidR="004D0158" w:rsidRPr="00E37160">
        <w:rPr>
          <w:rFonts w:ascii="Arial" w:hAnsi="Arial" w:cs="Arial"/>
          <w:sz w:val="22"/>
          <w:szCs w:val="22"/>
          <w:lang w:val="pl-PL"/>
        </w:rPr>
        <w:t xml:space="preserve"> negocjacyjne Wnioskodawcy,</w:t>
      </w:r>
      <w:r w:rsidR="004D0158" w:rsidRPr="00E37160">
        <w:rPr>
          <w:rFonts w:ascii="Arial" w:hAnsi="Arial" w:cs="Arial"/>
          <w:sz w:val="22"/>
          <w:szCs w:val="22"/>
        </w:rPr>
        <w:t xml:space="preserve"> ION </w:t>
      </w:r>
      <w:r w:rsidR="004D0158" w:rsidRPr="00E37160">
        <w:rPr>
          <w:rFonts w:ascii="Arial" w:hAnsi="Arial" w:cs="Arial"/>
          <w:sz w:val="22"/>
          <w:szCs w:val="22"/>
          <w:lang w:val="pl-PL"/>
        </w:rPr>
        <w:t xml:space="preserve">poinformuje go </w:t>
      </w:r>
      <w:r w:rsidR="004D0158" w:rsidRPr="00E37160">
        <w:rPr>
          <w:rFonts w:ascii="Arial" w:hAnsi="Arial" w:cs="Arial"/>
          <w:sz w:val="22"/>
          <w:szCs w:val="22"/>
        </w:rPr>
        <w:t xml:space="preserve">pismem o </w:t>
      </w:r>
      <w:r w:rsidR="004D0158" w:rsidRPr="00E37160">
        <w:rPr>
          <w:rFonts w:ascii="Arial" w:hAnsi="Arial" w:cs="Arial"/>
          <w:sz w:val="22"/>
          <w:szCs w:val="22"/>
          <w:lang w:val="pl-PL"/>
        </w:rPr>
        <w:t xml:space="preserve">odstąpieniu, </w:t>
      </w:r>
      <w:r w:rsidR="004D0158" w:rsidRPr="00E37160">
        <w:rPr>
          <w:rFonts w:ascii="Arial" w:hAnsi="Arial" w:cs="Arial"/>
          <w:sz w:val="22"/>
          <w:szCs w:val="22"/>
        </w:rPr>
        <w:t>zmianie</w:t>
      </w:r>
      <w:r w:rsidR="004D0158" w:rsidRPr="00E37160">
        <w:rPr>
          <w:rFonts w:ascii="Arial" w:hAnsi="Arial" w:cs="Arial"/>
          <w:sz w:val="22"/>
          <w:szCs w:val="22"/>
          <w:lang w:val="pl-PL"/>
        </w:rPr>
        <w:t>,</w:t>
      </w:r>
      <w:r w:rsidR="004D0158" w:rsidRPr="00E37160">
        <w:rPr>
          <w:rFonts w:ascii="Arial" w:hAnsi="Arial" w:cs="Arial"/>
          <w:sz w:val="22"/>
          <w:szCs w:val="22"/>
        </w:rPr>
        <w:t xml:space="preserve"> częściowej zmianie lub podtrzymaniu</w:t>
      </w:r>
      <w:r w:rsidR="004D0158" w:rsidRPr="00E37160">
        <w:rPr>
          <w:rFonts w:ascii="Arial" w:hAnsi="Arial" w:cs="Arial"/>
          <w:sz w:val="22"/>
          <w:szCs w:val="22"/>
          <w:lang w:val="pl-PL"/>
        </w:rPr>
        <w:t xml:space="preserve"> warunków negocjacyjnych</w:t>
      </w:r>
      <w:r w:rsidR="004D0158" w:rsidRPr="00E37160">
        <w:rPr>
          <w:rFonts w:ascii="Arial" w:hAnsi="Arial" w:cs="Arial"/>
          <w:sz w:val="22"/>
          <w:szCs w:val="22"/>
        </w:rPr>
        <w:t xml:space="preserve">. Ostateczne warunki negocjacyjne zostaną przekazane </w:t>
      </w:r>
      <w:r w:rsidR="00BB22F6" w:rsidRPr="00E37160">
        <w:rPr>
          <w:rFonts w:ascii="Arial" w:hAnsi="Arial" w:cs="Arial"/>
          <w:sz w:val="22"/>
          <w:szCs w:val="22"/>
          <w:lang w:val="pl-PL"/>
        </w:rPr>
        <w:t xml:space="preserve">pismem jako </w:t>
      </w:r>
      <w:r w:rsidR="00BB22F6" w:rsidRPr="00E37160">
        <w:rPr>
          <w:rFonts w:ascii="Arial" w:hAnsi="Arial" w:cs="Arial"/>
          <w:sz w:val="22"/>
          <w:szCs w:val="22"/>
        </w:rPr>
        <w:t xml:space="preserve">wezwanie do </w:t>
      </w:r>
      <w:r w:rsidR="00BB22F6" w:rsidRPr="00E37160">
        <w:rPr>
          <w:rFonts w:ascii="Arial" w:hAnsi="Arial" w:cs="Arial"/>
          <w:sz w:val="22"/>
          <w:szCs w:val="22"/>
          <w:lang w:val="pl-PL"/>
        </w:rPr>
        <w:t>uzupełnienia/poprawy</w:t>
      </w:r>
      <w:r w:rsidR="00BB22F6" w:rsidRPr="00E37160">
        <w:rPr>
          <w:rFonts w:ascii="Arial" w:hAnsi="Arial" w:cs="Arial"/>
          <w:sz w:val="22"/>
          <w:szCs w:val="22"/>
        </w:rPr>
        <w:t xml:space="preserve"> wniosku o </w:t>
      </w:r>
      <w:proofErr w:type="spellStart"/>
      <w:r w:rsidR="00BB22F6" w:rsidRPr="00E37160">
        <w:rPr>
          <w:rFonts w:ascii="Arial" w:hAnsi="Arial" w:cs="Arial"/>
          <w:sz w:val="22"/>
          <w:szCs w:val="22"/>
        </w:rPr>
        <w:t>dofiansowanie</w:t>
      </w:r>
      <w:proofErr w:type="spellEnd"/>
      <w:r w:rsidR="00BB22F6" w:rsidRPr="00E37160">
        <w:rPr>
          <w:rFonts w:ascii="Arial" w:hAnsi="Arial" w:cs="Arial"/>
          <w:sz w:val="22"/>
          <w:szCs w:val="22"/>
          <w:lang w:val="pl-PL"/>
        </w:rPr>
        <w:t xml:space="preserve"> lub informacja o </w:t>
      </w:r>
      <w:r w:rsidR="00BB22F6" w:rsidRPr="00E37160">
        <w:rPr>
          <w:rFonts w:ascii="Arial" w:hAnsi="Arial" w:cs="Arial"/>
          <w:sz w:val="22"/>
          <w:szCs w:val="22"/>
        </w:rPr>
        <w:t xml:space="preserve">braku konieczności </w:t>
      </w:r>
      <w:r w:rsidR="00BB22F6" w:rsidRPr="00E37160">
        <w:rPr>
          <w:rFonts w:ascii="Arial" w:hAnsi="Arial" w:cs="Arial"/>
          <w:sz w:val="22"/>
          <w:szCs w:val="22"/>
          <w:lang w:val="pl-PL"/>
        </w:rPr>
        <w:t xml:space="preserve">uzupełnienia/poprawy wniosku </w:t>
      </w:r>
      <w:r w:rsidR="00BB22F6" w:rsidRPr="00E37160">
        <w:rPr>
          <w:rFonts w:ascii="Arial" w:hAnsi="Arial" w:cs="Arial"/>
          <w:sz w:val="22"/>
          <w:szCs w:val="22"/>
        </w:rPr>
        <w:t>o dofinansowanie</w:t>
      </w:r>
      <w:r w:rsidR="004D0158" w:rsidRPr="00E37160">
        <w:rPr>
          <w:rFonts w:ascii="Arial" w:hAnsi="Arial" w:cs="Arial"/>
          <w:sz w:val="22"/>
          <w:szCs w:val="22"/>
          <w:lang w:val="pl-PL"/>
        </w:rPr>
        <w:t>.</w:t>
      </w:r>
    </w:p>
    <w:p w14:paraId="4699DA50" w14:textId="77777777" w:rsidR="00BD102F" w:rsidRPr="00E37160" w:rsidRDefault="00624657" w:rsidP="003A3602">
      <w:pPr>
        <w:pStyle w:val="Akapitzlist"/>
        <w:numPr>
          <w:ilvl w:val="0"/>
          <w:numId w:val="82"/>
        </w:numPr>
        <w:spacing w:before="60" w:after="60" w:line="276" w:lineRule="auto"/>
        <w:ind w:left="0" w:firstLine="0"/>
        <w:rPr>
          <w:rFonts w:ascii="Arial" w:hAnsi="Arial" w:cs="Arial"/>
          <w:sz w:val="22"/>
          <w:szCs w:val="22"/>
        </w:rPr>
      </w:pPr>
      <w:r w:rsidRPr="00E37160">
        <w:rPr>
          <w:rFonts w:ascii="Arial" w:hAnsi="Arial" w:cs="Arial"/>
          <w:sz w:val="22"/>
          <w:szCs w:val="22"/>
        </w:rPr>
        <w:t xml:space="preserve"> </w:t>
      </w:r>
      <w:r w:rsidR="004D0158" w:rsidRPr="00E37160">
        <w:rPr>
          <w:rFonts w:ascii="Arial" w:hAnsi="Arial" w:cs="Arial"/>
          <w:sz w:val="22"/>
          <w:szCs w:val="22"/>
        </w:rPr>
        <w:t xml:space="preserve">Przekazany przez Wnioskodawcę skorygowany o ostateczne </w:t>
      </w:r>
      <w:r w:rsidR="00BB22F6" w:rsidRPr="00E37160">
        <w:rPr>
          <w:rFonts w:ascii="Arial" w:hAnsi="Arial" w:cs="Arial"/>
          <w:sz w:val="22"/>
          <w:szCs w:val="22"/>
          <w:lang w:val="pl-PL"/>
        </w:rPr>
        <w:t>warunki</w:t>
      </w:r>
      <w:r w:rsidR="004D0158" w:rsidRPr="00E37160">
        <w:rPr>
          <w:rFonts w:ascii="Arial" w:hAnsi="Arial" w:cs="Arial"/>
          <w:sz w:val="22"/>
          <w:szCs w:val="22"/>
        </w:rPr>
        <w:t xml:space="preserve"> negocjacyjne wniosek o dofinansowanie podlega ocenie, pod kątem spełnienia kryterium specyficznego dopuszczalności </w:t>
      </w:r>
      <w:proofErr w:type="spellStart"/>
      <w:r w:rsidR="004D0158" w:rsidRPr="00E37160">
        <w:rPr>
          <w:rFonts w:ascii="Arial" w:hAnsi="Arial" w:cs="Arial"/>
          <w:sz w:val="22"/>
          <w:szCs w:val="22"/>
        </w:rPr>
        <w:t>negocjacjacyjnego</w:t>
      </w:r>
      <w:proofErr w:type="spellEnd"/>
      <w:r w:rsidR="004D0158" w:rsidRPr="00E37160">
        <w:rPr>
          <w:rFonts w:ascii="Arial" w:hAnsi="Arial" w:cs="Arial"/>
          <w:sz w:val="22"/>
          <w:szCs w:val="22"/>
        </w:rPr>
        <w:t xml:space="preserve"> zgodnie z zapisami pkt. 4.</w:t>
      </w:r>
      <w:r w:rsidR="004D0158" w:rsidRPr="00E37160">
        <w:rPr>
          <w:rFonts w:ascii="Arial" w:hAnsi="Arial" w:cs="Arial"/>
          <w:sz w:val="22"/>
          <w:szCs w:val="22"/>
          <w:lang w:val="pl-PL"/>
        </w:rPr>
        <w:t>5.8 i 4.5.9</w:t>
      </w:r>
      <w:r w:rsidR="00B935E4" w:rsidRPr="00E37160">
        <w:rPr>
          <w:rFonts w:ascii="Arial" w:hAnsi="Arial" w:cs="Arial"/>
          <w:sz w:val="22"/>
          <w:szCs w:val="22"/>
        </w:rPr>
        <w:t>.</w:t>
      </w:r>
    </w:p>
    <w:p w14:paraId="1758FFB0" w14:textId="76D57978" w:rsidR="00B17B7D" w:rsidRPr="00E37160" w:rsidRDefault="0024494F" w:rsidP="003A3602">
      <w:pPr>
        <w:pStyle w:val="Akapitzlist"/>
        <w:numPr>
          <w:ilvl w:val="0"/>
          <w:numId w:val="82"/>
        </w:numPr>
        <w:spacing w:before="60" w:after="60" w:line="276" w:lineRule="auto"/>
        <w:ind w:left="0" w:firstLine="0"/>
        <w:rPr>
          <w:rFonts w:ascii="Arial" w:hAnsi="Arial" w:cs="Arial"/>
          <w:sz w:val="22"/>
          <w:szCs w:val="22"/>
        </w:rPr>
      </w:pPr>
      <w:r w:rsidRPr="00E37160">
        <w:rPr>
          <w:rFonts w:ascii="Arial" w:hAnsi="Arial" w:cs="Arial"/>
          <w:sz w:val="22"/>
          <w:szCs w:val="22"/>
        </w:rPr>
        <w:t xml:space="preserve">Kryterium specyficzne negocjacyjne ma charakter obligatoryjny dla projektów skierowanych na ten etap oceny tj. jego spełnianie jest obowiązkowe dla udziału projektu w dalszym postępowaniu </w:t>
      </w:r>
      <w:r w:rsidR="00BB22F6" w:rsidRPr="00E37160">
        <w:rPr>
          <w:rFonts w:ascii="Arial" w:hAnsi="Arial" w:cs="Arial"/>
          <w:sz w:val="22"/>
          <w:szCs w:val="22"/>
          <w:lang w:val="pl-PL"/>
        </w:rPr>
        <w:t>i umożliwia jego dofinansowanie</w:t>
      </w:r>
      <w:r w:rsidRPr="00E37160">
        <w:rPr>
          <w:rFonts w:ascii="Arial" w:hAnsi="Arial" w:cs="Arial"/>
          <w:sz w:val="22"/>
          <w:szCs w:val="22"/>
        </w:rPr>
        <w:t>. Negocjacje zakończą się wynikiem pozytywnym, jeśli oceniający uzna, że w wyniku negocjacji projekt spełnia kryterium.</w:t>
      </w:r>
      <w:r w:rsidRPr="00E37160">
        <w:rPr>
          <w:rFonts w:ascii="Arial" w:hAnsi="Arial" w:cs="Arial"/>
          <w:bCs/>
          <w:sz w:val="22"/>
          <w:szCs w:val="22"/>
        </w:rPr>
        <w:t xml:space="preserve"> </w:t>
      </w:r>
      <w:r w:rsidRPr="00E37160">
        <w:rPr>
          <w:rFonts w:ascii="Arial" w:hAnsi="Arial" w:cs="Arial"/>
          <w:sz w:val="22"/>
          <w:szCs w:val="22"/>
        </w:rPr>
        <w:t xml:space="preserve"> </w:t>
      </w:r>
      <w:r w:rsidR="00B17B7D" w:rsidRPr="00E37160">
        <w:rPr>
          <w:rFonts w:ascii="Arial" w:hAnsi="Arial" w:cs="Arial"/>
          <w:sz w:val="22"/>
          <w:szCs w:val="22"/>
        </w:rPr>
        <w:t xml:space="preserve">Negocjacje zakończą się wynikiem negatywnym, jeśli oceniający uzna, że projekt po negocjacjach nie spełnia kryterium. </w:t>
      </w:r>
      <w:r w:rsidRPr="00E37160">
        <w:rPr>
          <w:rFonts w:ascii="Arial" w:hAnsi="Arial" w:cs="Arial"/>
          <w:bCs/>
          <w:sz w:val="22"/>
          <w:szCs w:val="22"/>
        </w:rPr>
        <w:t>Niespełnienie kryterium skutkuje uzyskaniem negatywnej oceny przez projekt w rozumieniu art. 56 ust. 5 ustawy (jest odrzucany z dalszego postępowania),</w:t>
      </w:r>
      <w:r w:rsidRPr="00E37160">
        <w:rPr>
          <w:rFonts w:ascii="Arial" w:hAnsi="Arial" w:cs="Arial"/>
          <w:sz w:val="22"/>
          <w:szCs w:val="22"/>
        </w:rPr>
        <w:t xml:space="preserve"> o czym Wnioskodawca zostanie poinformowany pismem.</w:t>
      </w:r>
    </w:p>
    <w:p w14:paraId="4C55C77F" w14:textId="77777777" w:rsidR="00B17B7D" w:rsidRPr="00E37160" w:rsidRDefault="00B17B7D" w:rsidP="000B546D">
      <w:pPr>
        <w:pStyle w:val="Akapitzlist"/>
        <w:ind w:left="0"/>
        <w:rPr>
          <w:rFonts w:ascii="Arial" w:hAnsi="Arial" w:cs="Arial"/>
          <w:sz w:val="22"/>
          <w:szCs w:val="22"/>
        </w:rPr>
      </w:pPr>
    </w:p>
    <w:p w14:paraId="11D334B2" w14:textId="77777777" w:rsidR="00B17B7D" w:rsidRPr="00E37160" w:rsidRDefault="00B17B7D" w:rsidP="00B17B7D">
      <w:pPr>
        <w:autoSpaceDE w:val="0"/>
        <w:autoSpaceDN w:val="0"/>
        <w:adjustRightInd w:val="0"/>
        <w:spacing w:before="120" w:after="120" w:line="271" w:lineRule="auto"/>
        <w:rPr>
          <w:rFonts w:ascii="Arial" w:hAnsi="Arial" w:cs="Arial"/>
          <w:b/>
          <w:sz w:val="22"/>
          <w:szCs w:val="22"/>
        </w:rPr>
      </w:pPr>
    </w:p>
    <w:p w14:paraId="6E99572B" w14:textId="77777777" w:rsidR="0024635E" w:rsidRPr="00E37160" w:rsidRDefault="00B17B7D" w:rsidP="00CC51A2">
      <w:pPr>
        <w:pStyle w:val="Styl6"/>
      </w:pPr>
      <w:bookmarkStart w:id="305" w:name="_Toc200089393"/>
      <w:r w:rsidRPr="00E37160">
        <w:t>V etap – Ocena strategiczna</w:t>
      </w:r>
      <w:bookmarkEnd w:id="305"/>
      <w:r w:rsidRPr="00E37160" w:rsidDel="001C6581">
        <w:t xml:space="preserve"> </w:t>
      </w:r>
      <w:r w:rsidR="00180EA5" w:rsidRPr="00E37160">
        <w:rPr>
          <w:lang w:val="pl-PL"/>
        </w:rPr>
        <w:t xml:space="preserve"> </w:t>
      </w:r>
    </w:p>
    <w:p w14:paraId="1A25D2D5" w14:textId="5A3B66E4" w:rsidR="00F71A94" w:rsidRPr="00F71A94" w:rsidRDefault="00F71A94" w:rsidP="003A3602">
      <w:pPr>
        <w:pStyle w:val="Akapitzlist"/>
        <w:numPr>
          <w:ilvl w:val="2"/>
          <w:numId w:val="76"/>
        </w:numPr>
        <w:autoSpaceDE w:val="0"/>
        <w:autoSpaceDN w:val="0"/>
        <w:adjustRightInd w:val="0"/>
        <w:spacing w:before="120" w:after="120" w:line="271" w:lineRule="auto"/>
        <w:ind w:left="0" w:firstLine="0"/>
        <w:contextualSpacing w:val="0"/>
        <w:rPr>
          <w:rFonts w:ascii="Arial" w:hAnsi="Arial" w:cs="Arial"/>
          <w:sz w:val="22"/>
          <w:szCs w:val="22"/>
        </w:rPr>
      </w:pPr>
      <w:r>
        <w:rPr>
          <w:rFonts w:ascii="Arial" w:hAnsi="Arial" w:cs="Arial"/>
          <w:sz w:val="22"/>
          <w:szCs w:val="22"/>
        </w:rPr>
        <w:t>Nabór nie przewiduje przeprowadzenia V etapu oceny – oceny strategicznej.</w:t>
      </w:r>
    </w:p>
    <w:p w14:paraId="464FB31D" w14:textId="77777777" w:rsidR="0024635E" w:rsidRPr="00E37160" w:rsidRDefault="0024635E" w:rsidP="0024635E">
      <w:pPr>
        <w:pStyle w:val="Akapitzlist"/>
      </w:pPr>
    </w:p>
    <w:p w14:paraId="7A9742A9" w14:textId="77777777" w:rsidR="00B17B7D" w:rsidRPr="00E37160" w:rsidRDefault="00B17B7D" w:rsidP="00CC51A2">
      <w:pPr>
        <w:pStyle w:val="Styl6"/>
      </w:pPr>
      <w:bookmarkStart w:id="306" w:name="_Toc200089394"/>
      <w:r w:rsidRPr="00E37160">
        <w:t>Zatwierdzenie wyników oceny</w:t>
      </w:r>
      <w:bookmarkEnd w:id="306"/>
    </w:p>
    <w:p w14:paraId="17E55983" w14:textId="77777777" w:rsidR="00007BBC" w:rsidRPr="00E37160" w:rsidRDefault="00007BBC" w:rsidP="003A3602">
      <w:pPr>
        <w:pStyle w:val="Akapitzlist"/>
        <w:numPr>
          <w:ilvl w:val="0"/>
          <w:numId w:val="39"/>
        </w:numPr>
        <w:spacing w:before="120" w:after="120" w:line="271" w:lineRule="auto"/>
        <w:contextualSpacing w:val="0"/>
        <w:rPr>
          <w:rFonts w:ascii="Arial" w:hAnsi="Arial" w:cs="Arial"/>
          <w:vanish/>
          <w:sz w:val="22"/>
          <w:szCs w:val="22"/>
        </w:rPr>
      </w:pPr>
    </w:p>
    <w:p w14:paraId="54A7C3D7" w14:textId="77777777" w:rsidR="00007BBC" w:rsidRPr="00E37160" w:rsidRDefault="00007BBC" w:rsidP="003A3602">
      <w:pPr>
        <w:pStyle w:val="Akapitzlist"/>
        <w:numPr>
          <w:ilvl w:val="1"/>
          <w:numId w:val="39"/>
        </w:numPr>
        <w:spacing w:before="120" w:after="120" w:line="271" w:lineRule="auto"/>
        <w:contextualSpacing w:val="0"/>
        <w:rPr>
          <w:rFonts w:ascii="Arial" w:hAnsi="Arial" w:cs="Arial"/>
          <w:vanish/>
          <w:sz w:val="22"/>
          <w:szCs w:val="22"/>
        </w:rPr>
      </w:pPr>
    </w:p>
    <w:p w14:paraId="4310F35C" w14:textId="77777777" w:rsidR="00007BBC" w:rsidRPr="00E37160" w:rsidRDefault="00007BBC" w:rsidP="003A3602">
      <w:pPr>
        <w:pStyle w:val="Akapitzlist"/>
        <w:numPr>
          <w:ilvl w:val="1"/>
          <w:numId w:val="39"/>
        </w:numPr>
        <w:spacing w:before="120" w:after="120" w:line="271" w:lineRule="auto"/>
        <w:contextualSpacing w:val="0"/>
        <w:rPr>
          <w:rFonts w:ascii="Arial" w:hAnsi="Arial" w:cs="Arial"/>
          <w:vanish/>
          <w:sz w:val="22"/>
          <w:szCs w:val="22"/>
        </w:rPr>
      </w:pPr>
    </w:p>
    <w:p w14:paraId="7C54EB9B" w14:textId="77777777" w:rsidR="00B17B7D" w:rsidRPr="00E37160" w:rsidRDefault="00B17B7D" w:rsidP="003A3602">
      <w:pPr>
        <w:pStyle w:val="Akapitzlist"/>
        <w:numPr>
          <w:ilvl w:val="0"/>
          <w:numId w:val="83"/>
        </w:numPr>
        <w:spacing w:before="120" w:after="120" w:line="271" w:lineRule="auto"/>
        <w:ind w:left="0" w:firstLine="0"/>
        <w:rPr>
          <w:rFonts w:ascii="Arial" w:hAnsi="Arial" w:cs="Arial"/>
          <w:sz w:val="22"/>
          <w:szCs w:val="22"/>
        </w:rPr>
      </w:pPr>
      <w:r w:rsidRPr="00E37160">
        <w:rPr>
          <w:rFonts w:ascii="Arial" w:hAnsi="Arial" w:cs="Arial"/>
          <w:sz w:val="22"/>
          <w:szCs w:val="22"/>
        </w:rPr>
        <w:t>Końcową ocenę projektu stanowi suma:</w:t>
      </w:r>
    </w:p>
    <w:p w14:paraId="60DF9BAF" w14:textId="77777777" w:rsidR="00B17B7D" w:rsidRPr="00E37160" w:rsidRDefault="00B17B7D" w:rsidP="003A3602">
      <w:pPr>
        <w:pStyle w:val="Akapitzlist"/>
        <w:numPr>
          <w:ilvl w:val="0"/>
          <w:numId w:val="35"/>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rPr>
        <w:t xml:space="preserve">średniej arytmetycznej punktów ogółem z dwóch ocen wniosku za spełnianie kryteriów </w:t>
      </w:r>
      <w:r w:rsidRPr="00E37160">
        <w:rPr>
          <w:rFonts w:ascii="Arial" w:hAnsi="Arial" w:cs="Arial"/>
          <w:sz w:val="22"/>
          <w:szCs w:val="22"/>
          <w:lang w:val="pl-PL"/>
        </w:rPr>
        <w:t xml:space="preserve">wspólnych </w:t>
      </w:r>
      <w:r w:rsidRPr="00E37160">
        <w:rPr>
          <w:rFonts w:ascii="Arial" w:hAnsi="Arial" w:cs="Arial"/>
          <w:sz w:val="22"/>
          <w:szCs w:val="22"/>
        </w:rPr>
        <w:t>jakości</w:t>
      </w:r>
      <w:r w:rsidRPr="00E37160">
        <w:rPr>
          <w:rFonts w:ascii="Arial" w:hAnsi="Arial" w:cs="Arial"/>
          <w:sz w:val="22"/>
          <w:szCs w:val="22"/>
          <w:lang w:val="pl-PL"/>
        </w:rPr>
        <w:t>owych,</w:t>
      </w:r>
    </w:p>
    <w:p w14:paraId="7D646482" w14:textId="3B68D7BE" w:rsidR="00B17B7D" w:rsidRPr="00E37160" w:rsidRDefault="00B17B7D" w:rsidP="003A3602">
      <w:pPr>
        <w:pStyle w:val="Akapitzlist"/>
        <w:numPr>
          <w:ilvl w:val="0"/>
          <w:numId w:val="35"/>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lang w:val="pl-PL"/>
        </w:rPr>
        <w:t>punktów przyznanych projektowi za spełnienie kryteriów specyficznych jakościowych</w:t>
      </w:r>
      <w:r w:rsidR="00F71A94">
        <w:rPr>
          <w:rFonts w:ascii="Arial" w:hAnsi="Arial" w:cs="Arial"/>
          <w:sz w:val="22"/>
          <w:szCs w:val="22"/>
          <w:lang w:val="pl-PL"/>
        </w:rPr>
        <w:t>.</w:t>
      </w:r>
    </w:p>
    <w:p w14:paraId="7517A930" w14:textId="77777777" w:rsidR="00B17B7D" w:rsidRPr="00E37160" w:rsidRDefault="00B17B7D" w:rsidP="003A3602">
      <w:pPr>
        <w:pStyle w:val="Akapitzlist"/>
        <w:numPr>
          <w:ilvl w:val="0"/>
          <w:numId w:val="8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Po </w:t>
      </w:r>
      <w:r w:rsidRPr="00E37160">
        <w:rPr>
          <w:rFonts w:ascii="Arial" w:hAnsi="Arial" w:cs="Arial"/>
          <w:sz w:val="22"/>
          <w:szCs w:val="22"/>
          <w:lang w:val="pl-PL"/>
        </w:rPr>
        <w:t xml:space="preserve">zatwierdzeniu wyniku </w:t>
      </w:r>
      <w:r w:rsidRPr="00E37160">
        <w:rPr>
          <w:rFonts w:ascii="Arial" w:hAnsi="Arial" w:cs="Arial"/>
          <w:sz w:val="22"/>
          <w:szCs w:val="22"/>
        </w:rPr>
        <w:t xml:space="preserve"> oceny danego projektu IO</w:t>
      </w:r>
      <w:r w:rsidRPr="00E37160">
        <w:rPr>
          <w:rFonts w:ascii="Arial" w:hAnsi="Arial" w:cs="Arial"/>
          <w:sz w:val="22"/>
          <w:szCs w:val="22"/>
          <w:lang w:val="pl-PL"/>
        </w:rPr>
        <w:t>N</w:t>
      </w:r>
      <w:r w:rsidRPr="00E37160">
        <w:rPr>
          <w:rFonts w:ascii="Arial" w:hAnsi="Arial" w:cs="Arial"/>
          <w:sz w:val="22"/>
          <w:szCs w:val="22"/>
        </w:rPr>
        <w:t xml:space="preserve"> przekazuje niezwłocznie wnioskodawcy pisemną informację, która zawiera kopie kart oceny</w:t>
      </w:r>
      <w:r w:rsidR="004A4956" w:rsidRPr="00E37160">
        <w:rPr>
          <w:rFonts w:ascii="Arial" w:hAnsi="Arial" w:cs="Arial"/>
          <w:sz w:val="22"/>
          <w:szCs w:val="22"/>
          <w:lang w:val="pl-PL"/>
        </w:rPr>
        <w:t xml:space="preserve"> </w:t>
      </w:r>
      <w:r w:rsidRPr="00E37160">
        <w:rPr>
          <w:rFonts w:ascii="Arial" w:hAnsi="Arial" w:cs="Arial"/>
          <w:sz w:val="22"/>
          <w:szCs w:val="22"/>
        </w:rPr>
        <w:t>w postaci załączników.</w:t>
      </w:r>
    </w:p>
    <w:p w14:paraId="27C27D17" w14:textId="77777777" w:rsidR="00B17B7D" w:rsidRPr="00E37160" w:rsidRDefault="00B17B7D" w:rsidP="003A3602">
      <w:pPr>
        <w:pStyle w:val="Akapitzlist"/>
        <w:numPr>
          <w:ilvl w:val="0"/>
          <w:numId w:val="83"/>
        </w:numPr>
        <w:spacing w:before="120" w:after="120" w:line="271" w:lineRule="auto"/>
        <w:ind w:left="0" w:firstLine="0"/>
        <w:contextualSpacing w:val="0"/>
        <w:rPr>
          <w:rFonts w:ascii="Arial" w:hAnsi="Arial" w:cs="Arial"/>
          <w:sz w:val="22"/>
          <w:szCs w:val="22"/>
        </w:rPr>
      </w:pPr>
      <w:r w:rsidRPr="00E37160">
        <w:rPr>
          <w:rFonts w:ascii="Arial" w:hAnsi="Arial" w:cs="Arial"/>
          <w:bCs/>
          <w:sz w:val="22"/>
          <w:szCs w:val="22"/>
        </w:rPr>
        <w:t>Przez zakończenie oceny projektu należy rozumieć sytuację,</w:t>
      </w:r>
      <w:r w:rsidRPr="00E37160">
        <w:rPr>
          <w:rFonts w:ascii="Arial" w:hAnsi="Arial" w:cs="Arial"/>
          <w:bCs/>
          <w:sz w:val="22"/>
          <w:szCs w:val="22"/>
          <w:lang w:val="pl-PL"/>
        </w:rPr>
        <w:t xml:space="preserve"> zatwierdzenia przez </w:t>
      </w:r>
      <w:r w:rsidR="00CB2E57" w:rsidRPr="00E37160">
        <w:rPr>
          <w:rFonts w:ascii="Arial" w:hAnsi="Arial" w:cs="Arial"/>
          <w:bCs/>
          <w:sz w:val="22"/>
          <w:szCs w:val="22"/>
          <w:lang w:val="pl-PL"/>
        </w:rPr>
        <w:t xml:space="preserve">ION </w:t>
      </w:r>
      <w:r w:rsidRPr="00E37160">
        <w:rPr>
          <w:rFonts w:ascii="Arial" w:hAnsi="Arial" w:cs="Arial"/>
          <w:bCs/>
          <w:sz w:val="22"/>
          <w:szCs w:val="22"/>
          <w:lang w:val="pl-PL"/>
        </w:rPr>
        <w:t>ostateczn</w:t>
      </w:r>
      <w:r w:rsidR="00E654B6" w:rsidRPr="00E37160">
        <w:rPr>
          <w:rFonts w:ascii="Arial" w:hAnsi="Arial" w:cs="Arial"/>
          <w:bCs/>
          <w:sz w:val="22"/>
          <w:szCs w:val="22"/>
          <w:lang w:val="pl-PL"/>
        </w:rPr>
        <w:t>ego</w:t>
      </w:r>
      <w:r w:rsidRPr="00E37160">
        <w:rPr>
          <w:rFonts w:ascii="Arial" w:hAnsi="Arial" w:cs="Arial"/>
          <w:bCs/>
          <w:sz w:val="22"/>
          <w:szCs w:val="22"/>
          <w:lang w:val="pl-PL"/>
        </w:rPr>
        <w:t xml:space="preserve"> wynik</w:t>
      </w:r>
      <w:r w:rsidR="00E654B6" w:rsidRPr="00E37160">
        <w:rPr>
          <w:rFonts w:ascii="Arial" w:hAnsi="Arial" w:cs="Arial"/>
          <w:bCs/>
          <w:sz w:val="22"/>
          <w:szCs w:val="22"/>
          <w:lang w:val="pl-PL"/>
        </w:rPr>
        <w:t>u</w:t>
      </w:r>
      <w:r w:rsidRPr="00E37160">
        <w:rPr>
          <w:rFonts w:ascii="Arial" w:hAnsi="Arial" w:cs="Arial"/>
          <w:bCs/>
          <w:sz w:val="22"/>
          <w:szCs w:val="22"/>
          <w:lang w:val="pl-PL"/>
        </w:rPr>
        <w:t xml:space="preserve"> oceny</w:t>
      </w:r>
      <w:r w:rsidRPr="00E37160">
        <w:rPr>
          <w:rFonts w:ascii="Arial" w:hAnsi="Arial" w:cs="Arial"/>
          <w:bCs/>
          <w:sz w:val="22"/>
          <w:szCs w:val="22"/>
        </w:rPr>
        <w:t>:</w:t>
      </w:r>
    </w:p>
    <w:p w14:paraId="6B45AF7F" w14:textId="77777777" w:rsidR="00B17B7D" w:rsidRPr="00E37160" w:rsidRDefault="00B17B7D" w:rsidP="003A3602">
      <w:pPr>
        <w:numPr>
          <w:ilvl w:val="0"/>
          <w:numId w:val="25"/>
        </w:numPr>
        <w:autoSpaceDE w:val="0"/>
        <w:autoSpaceDN w:val="0"/>
        <w:adjustRightInd w:val="0"/>
        <w:spacing w:before="120" w:after="120" w:line="271" w:lineRule="auto"/>
        <w:ind w:left="714" w:hanging="357"/>
        <w:rPr>
          <w:rFonts w:ascii="Arial" w:hAnsi="Arial" w:cs="Arial"/>
          <w:sz w:val="22"/>
          <w:szCs w:val="22"/>
        </w:rPr>
      </w:pPr>
      <w:r w:rsidRPr="00E37160">
        <w:rPr>
          <w:rFonts w:ascii="Arial" w:hAnsi="Arial" w:cs="Arial"/>
          <w:sz w:val="22"/>
          <w:szCs w:val="22"/>
        </w:rPr>
        <w:t>projekt został pozytywnie oceniony oraz został wybrany do dofinansowania,</w:t>
      </w:r>
    </w:p>
    <w:p w14:paraId="6B6A9AAA" w14:textId="77777777" w:rsidR="00B17B7D" w:rsidRPr="00E37160" w:rsidRDefault="00B17B7D" w:rsidP="003A3602">
      <w:pPr>
        <w:numPr>
          <w:ilvl w:val="0"/>
          <w:numId w:val="25"/>
        </w:numPr>
        <w:autoSpaceDE w:val="0"/>
        <w:autoSpaceDN w:val="0"/>
        <w:adjustRightInd w:val="0"/>
        <w:spacing w:before="120" w:after="120" w:line="271" w:lineRule="auto"/>
        <w:ind w:left="714" w:hanging="357"/>
        <w:rPr>
          <w:rFonts w:ascii="Arial" w:hAnsi="Arial" w:cs="Arial"/>
          <w:sz w:val="22"/>
          <w:szCs w:val="22"/>
        </w:rPr>
      </w:pPr>
      <w:r w:rsidRPr="00E37160">
        <w:rPr>
          <w:rFonts w:ascii="Arial" w:hAnsi="Arial" w:cs="Arial"/>
          <w:sz w:val="22"/>
          <w:szCs w:val="22"/>
        </w:rPr>
        <w:t>projekt został negatywnie oceniony w rozumieniu art. 56 ust. 5 i 6 ustawy.</w:t>
      </w:r>
    </w:p>
    <w:p w14:paraId="73BC4B97" w14:textId="77777777" w:rsidR="00C7660E" w:rsidRPr="00E37160" w:rsidRDefault="00C7660E" w:rsidP="003A3602">
      <w:pPr>
        <w:pStyle w:val="Akapitzlist"/>
        <w:numPr>
          <w:ilvl w:val="0"/>
          <w:numId w:val="84"/>
        </w:numPr>
        <w:autoSpaceDE w:val="0"/>
        <w:autoSpaceDN w:val="0"/>
        <w:adjustRightInd w:val="0"/>
        <w:spacing w:before="120" w:after="120" w:line="271" w:lineRule="auto"/>
        <w:ind w:left="0" w:firstLine="0"/>
        <w:contextualSpacing w:val="0"/>
        <w:rPr>
          <w:rFonts w:ascii="Arial" w:hAnsi="Arial" w:cs="Arial"/>
          <w:bCs/>
          <w:vanish/>
          <w:sz w:val="22"/>
          <w:szCs w:val="22"/>
        </w:rPr>
      </w:pPr>
    </w:p>
    <w:p w14:paraId="19ACC5FC" w14:textId="77777777" w:rsidR="00C7660E" w:rsidRPr="00E37160" w:rsidRDefault="00C7660E" w:rsidP="003A3602">
      <w:pPr>
        <w:pStyle w:val="Akapitzlist"/>
        <w:numPr>
          <w:ilvl w:val="0"/>
          <w:numId w:val="84"/>
        </w:numPr>
        <w:autoSpaceDE w:val="0"/>
        <w:autoSpaceDN w:val="0"/>
        <w:adjustRightInd w:val="0"/>
        <w:spacing w:before="120" w:after="120" w:line="271" w:lineRule="auto"/>
        <w:ind w:left="0" w:firstLine="0"/>
        <w:contextualSpacing w:val="0"/>
        <w:rPr>
          <w:rFonts w:ascii="Arial" w:hAnsi="Arial" w:cs="Arial"/>
          <w:bCs/>
          <w:vanish/>
          <w:sz w:val="22"/>
          <w:szCs w:val="22"/>
        </w:rPr>
      </w:pPr>
    </w:p>
    <w:p w14:paraId="14341E34" w14:textId="77777777" w:rsidR="00C7660E" w:rsidRPr="00E37160" w:rsidRDefault="00C7660E" w:rsidP="003A3602">
      <w:pPr>
        <w:pStyle w:val="Akapitzlist"/>
        <w:numPr>
          <w:ilvl w:val="0"/>
          <w:numId w:val="84"/>
        </w:numPr>
        <w:autoSpaceDE w:val="0"/>
        <w:autoSpaceDN w:val="0"/>
        <w:adjustRightInd w:val="0"/>
        <w:spacing w:before="120" w:after="120" w:line="271" w:lineRule="auto"/>
        <w:ind w:left="0" w:firstLine="0"/>
        <w:contextualSpacing w:val="0"/>
        <w:rPr>
          <w:rFonts w:ascii="Arial" w:hAnsi="Arial" w:cs="Arial"/>
          <w:bCs/>
          <w:vanish/>
          <w:sz w:val="22"/>
          <w:szCs w:val="22"/>
        </w:rPr>
      </w:pPr>
    </w:p>
    <w:p w14:paraId="2E777993" w14:textId="77777777" w:rsidR="00B17B7D" w:rsidRPr="00E37160" w:rsidRDefault="00B17B7D" w:rsidP="003A3602">
      <w:pPr>
        <w:pStyle w:val="Akapitzlist"/>
        <w:numPr>
          <w:ilvl w:val="0"/>
          <w:numId w:val="84"/>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bCs/>
          <w:sz w:val="22"/>
          <w:szCs w:val="22"/>
        </w:rPr>
        <w:t xml:space="preserve">Po </w:t>
      </w:r>
      <w:r w:rsidRPr="00E37160">
        <w:rPr>
          <w:rFonts w:ascii="Arial" w:hAnsi="Arial" w:cs="Arial"/>
          <w:bCs/>
          <w:sz w:val="22"/>
          <w:szCs w:val="22"/>
          <w:lang w:val="pl-PL"/>
        </w:rPr>
        <w:t xml:space="preserve">zatwierdzeniu wyników oceny </w:t>
      </w:r>
      <w:r w:rsidRPr="00E37160">
        <w:rPr>
          <w:rFonts w:ascii="Arial" w:hAnsi="Arial" w:cs="Arial"/>
          <w:bCs/>
          <w:sz w:val="22"/>
          <w:szCs w:val="22"/>
        </w:rPr>
        <w:t xml:space="preserve"> IO</w:t>
      </w:r>
      <w:r w:rsidRPr="00E37160">
        <w:rPr>
          <w:rFonts w:ascii="Arial" w:hAnsi="Arial" w:cs="Arial"/>
          <w:bCs/>
          <w:sz w:val="22"/>
          <w:szCs w:val="22"/>
          <w:lang w:val="pl-PL"/>
        </w:rPr>
        <w:t>N</w:t>
      </w:r>
      <w:r w:rsidRPr="00E37160">
        <w:rPr>
          <w:rFonts w:ascii="Arial" w:hAnsi="Arial" w:cs="Arial"/>
          <w:bCs/>
          <w:sz w:val="22"/>
          <w:szCs w:val="22"/>
        </w:rPr>
        <w:t xml:space="preserve"> zamieszcza na swojej stronie internetowej</w:t>
      </w:r>
      <w:r w:rsidRPr="00E37160">
        <w:rPr>
          <w:lang w:val="pl-PL"/>
        </w:rPr>
        <w:t xml:space="preserve"> </w:t>
      </w:r>
      <w:hyperlink r:id="rId97" w:history="1">
        <w:r w:rsidR="004C0B58" w:rsidRPr="00E37160">
          <w:rPr>
            <w:rStyle w:val="Hipercze"/>
            <w:rFonts w:ascii="Arial" w:hAnsi="Arial" w:cs="Arial"/>
            <w:sz w:val="22"/>
            <w:szCs w:val="22"/>
            <w:lang w:val="pl-PL"/>
          </w:rPr>
          <w:t>https://funduszeue.wzp.pl</w:t>
        </w:r>
      </w:hyperlink>
      <w:r w:rsidR="004C0B58" w:rsidRPr="00E37160">
        <w:rPr>
          <w:rFonts w:ascii="Arial" w:hAnsi="Arial" w:cs="Arial"/>
          <w:sz w:val="22"/>
          <w:szCs w:val="22"/>
          <w:lang w:val="pl-PL"/>
        </w:rPr>
        <w:t xml:space="preserve"> </w:t>
      </w:r>
      <w:r w:rsidRPr="00E37160">
        <w:rPr>
          <w:rFonts w:ascii="Arial" w:hAnsi="Arial" w:cs="Arial"/>
          <w:bCs/>
          <w:sz w:val="22"/>
          <w:szCs w:val="22"/>
        </w:rPr>
        <w:t xml:space="preserve">oraz na portalu </w:t>
      </w:r>
      <w:hyperlink r:id="rId98" w:history="1">
        <w:r w:rsidRPr="00E37160">
          <w:rPr>
            <w:rStyle w:val="Hipercze"/>
            <w:rFonts w:ascii="Arial" w:hAnsi="Arial" w:cs="Arial"/>
            <w:sz w:val="22"/>
            <w:szCs w:val="22"/>
          </w:rPr>
          <w:t>www.funduszeeuropejskie.gov.pl</w:t>
        </w:r>
      </w:hyperlink>
      <w:r w:rsidRPr="00E37160">
        <w:rPr>
          <w:rFonts w:ascii="Arial" w:hAnsi="Arial" w:cs="Arial"/>
          <w:sz w:val="22"/>
          <w:szCs w:val="22"/>
        </w:rPr>
        <w:t xml:space="preserve"> </w:t>
      </w:r>
      <w:r w:rsidRPr="00E37160">
        <w:rPr>
          <w:rFonts w:ascii="Arial" w:hAnsi="Arial" w:cs="Arial"/>
          <w:bCs/>
          <w:sz w:val="22"/>
          <w:szCs w:val="22"/>
        </w:rPr>
        <w:t>listę rankingową projektów</w:t>
      </w:r>
      <w:r w:rsidR="00B01F9A" w:rsidRPr="00E37160">
        <w:rPr>
          <w:rFonts w:ascii="Arial" w:hAnsi="Arial" w:cs="Arial"/>
          <w:bCs/>
          <w:sz w:val="22"/>
          <w:szCs w:val="22"/>
          <w:lang w:val="pl-PL"/>
        </w:rPr>
        <w:t xml:space="preserve"> </w:t>
      </w:r>
      <w:r w:rsidR="0066550C" w:rsidRPr="00E37160">
        <w:rPr>
          <w:rFonts w:ascii="Arial" w:hAnsi="Arial" w:cs="Arial"/>
          <w:bCs/>
          <w:sz w:val="22"/>
          <w:szCs w:val="22"/>
          <w:lang w:val="pl-PL"/>
        </w:rPr>
        <w:t>z wyróż</w:t>
      </w:r>
      <w:r w:rsidR="00B01F9A" w:rsidRPr="00E37160">
        <w:rPr>
          <w:rFonts w:ascii="Arial" w:hAnsi="Arial" w:cs="Arial"/>
          <w:bCs/>
          <w:sz w:val="22"/>
          <w:szCs w:val="22"/>
          <w:lang w:val="pl-PL"/>
        </w:rPr>
        <w:t>nieniem</w:t>
      </w:r>
      <w:r w:rsidRPr="00E37160">
        <w:rPr>
          <w:rFonts w:ascii="Arial" w:hAnsi="Arial" w:cs="Arial"/>
          <w:bCs/>
          <w:sz w:val="22"/>
          <w:szCs w:val="22"/>
        </w:rPr>
        <w:t xml:space="preserve"> projektów wybranych do dofinansowania</w:t>
      </w:r>
      <w:r w:rsidR="00072BA9" w:rsidRPr="00E37160">
        <w:rPr>
          <w:rFonts w:ascii="Arial" w:hAnsi="Arial" w:cs="Arial"/>
          <w:bCs/>
          <w:sz w:val="22"/>
          <w:szCs w:val="22"/>
          <w:lang w:val="pl-PL"/>
        </w:rPr>
        <w:t xml:space="preserve"> wraz z przyznaną kwotą dofinansowania</w:t>
      </w:r>
      <w:r w:rsidR="00B01F9A" w:rsidRPr="00E37160">
        <w:rPr>
          <w:rFonts w:ascii="Arial" w:hAnsi="Arial" w:cs="Arial"/>
          <w:bCs/>
          <w:sz w:val="22"/>
          <w:szCs w:val="22"/>
          <w:lang w:val="pl-PL"/>
        </w:rPr>
        <w:t xml:space="preserve"> oraz</w:t>
      </w:r>
      <w:r w:rsidRPr="00E37160">
        <w:rPr>
          <w:rFonts w:ascii="Arial" w:hAnsi="Arial" w:cs="Arial"/>
          <w:bCs/>
          <w:sz w:val="22"/>
          <w:szCs w:val="22"/>
          <w:lang w:val="pl-PL"/>
        </w:rPr>
        <w:t xml:space="preserve"> projektów, które uzyskały negatywną ocenę w </w:t>
      </w:r>
      <w:r w:rsidR="00B01F9A" w:rsidRPr="00E37160">
        <w:rPr>
          <w:rFonts w:ascii="Arial" w:hAnsi="Arial" w:cs="Arial"/>
          <w:bCs/>
          <w:sz w:val="22"/>
          <w:szCs w:val="22"/>
          <w:lang w:val="pl-PL"/>
        </w:rPr>
        <w:t>rozumieniu art. 56 ust. 5 i 6</w:t>
      </w:r>
      <w:r w:rsidRPr="00E37160">
        <w:rPr>
          <w:rFonts w:ascii="Arial" w:hAnsi="Arial" w:cs="Arial"/>
          <w:bCs/>
          <w:sz w:val="22"/>
          <w:szCs w:val="22"/>
          <w:lang w:val="pl-PL"/>
        </w:rPr>
        <w:t>.</w:t>
      </w:r>
      <w:r w:rsidR="006B4FF7" w:rsidRPr="00E37160">
        <w:rPr>
          <w:rFonts w:ascii="Arial" w:hAnsi="Arial" w:cs="Arial"/>
          <w:bCs/>
          <w:sz w:val="22"/>
          <w:szCs w:val="22"/>
          <w:lang w:val="pl-PL"/>
        </w:rPr>
        <w:t xml:space="preserve"> </w:t>
      </w:r>
      <w:r w:rsidR="00050FA5" w:rsidRPr="00E37160">
        <w:rPr>
          <w:rFonts w:ascii="Arial" w:hAnsi="Arial" w:cs="Arial"/>
          <w:bCs/>
          <w:sz w:val="22"/>
          <w:szCs w:val="22"/>
          <w:lang w:val="pl-PL"/>
        </w:rPr>
        <w:t>Postępowanie jest zakończone.</w:t>
      </w:r>
    </w:p>
    <w:p w14:paraId="387FB739" w14:textId="3664467C" w:rsidR="004E7B96" w:rsidRPr="00E37160" w:rsidRDefault="00B17B7D" w:rsidP="003A3602">
      <w:pPr>
        <w:pStyle w:val="Akapitzlist"/>
        <w:numPr>
          <w:ilvl w:val="0"/>
          <w:numId w:val="84"/>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sz w:val="22"/>
        </w:rPr>
        <w:t xml:space="preserve">W przypadku, gdy </w:t>
      </w:r>
      <w:r w:rsidRPr="00E37160">
        <w:rPr>
          <w:rFonts w:ascii="Arial" w:hAnsi="Arial"/>
          <w:sz w:val="22"/>
          <w:lang w:val="pl-PL"/>
        </w:rPr>
        <w:t xml:space="preserve">alokacja na nabór nie została wykorzystana w całości a jednocześnie na liście rankingowej znajdują się projekty negatywnie ocenione w rozumieniu </w:t>
      </w:r>
      <w:r w:rsidRPr="00E37160">
        <w:rPr>
          <w:rFonts w:ascii="Arial" w:hAnsi="Arial" w:cs="Arial"/>
          <w:sz w:val="22"/>
          <w:szCs w:val="22"/>
        </w:rPr>
        <w:t>art. 5</w:t>
      </w:r>
      <w:r w:rsidR="00052CE7" w:rsidRPr="00E37160">
        <w:rPr>
          <w:rFonts w:ascii="Arial" w:hAnsi="Arial" w:cs="Arial"/>
          <w:sz w:val="22"/>
          <w:szCs w:val="22"/>
          <w:lang w:val="pl-PL"/>
        </w:rPr>
        <w:t>6</w:t>
      </w:r>
      <w:r w:rsidRPr="00E37160">
        <w:rPr>
          <w:rFonts w:ascii="Arial" w:hAnsi="Arial" w:cs="Arial"/>
          <w:sz w:val="22"/>
          <w:szCs w:val="22"/>
        </w:rPr>
        <w:t xml:space="preserve"> ust. </w:t>
      </w:r>
      <w:r w:rsidR="00052CE7" w:rsidRPr="00E37160">
        <w:rPr>
          <w:rFonts w:ascii="Arial" w:hAnsi="Arial" w:cs="Arial"/>
          <w:sz w:val="22"/>
          <w:szCs w:val="22"/>
          <w:lang w:val="pl-PL"/>
        </w:rPr>
        <w:t>6</w:t>
      </w:r>
      <w:r w:rsidRPr="00E37160">
        <w:rPr>
          <w:rFonts w:ascii="Arial" w:hAnsi="Arial" w:cs="Arial"/>
          <w:sz w:val="22"/>
          <w:szCs w:val="22"/>
        </w:rPr>
        <w:t xml:space="preserve"> </w:t>
      </w:r>
      <w:r w:rsidRPr="00E37160">
        <w:rPr>
          <w:rFonts w:ascii="Arial" w:hAnsi="Arial" w:cs="Arial"/>
          <w:sz w:val="22"/>
          <w:szCs w:val="22"/>
          <w:lang w:val="pl-PL"/>
        </w:rPr>
        <w:t>których dofinansowanie w pełnej wnioskowanej kwocie nie było możliwe</w:t>
      </w:r>
      <w:r w:rsidRPr="00E37160">
        <w:rPr>
          <w:rFonts w:ascii="Arial" w:hAnsi="Arial"/>
          <w:sz w:val="22"/>
        </w:rPr>
        <w:t xml:space="preserve">, </w:t>
      </w:r>
      <w:r w:rsidRPr="00E37160">
        <w:rPr>
          <w:rFonts w:ascii="Arial" w:hAnsi="Arial"/>
          <w:sz w:val="22"/>
          <w:lang w:val="pl-PL"/>
        </w:rPr>
        <w:t xml:space="preserve">IP </w:t>
      </w:r>
      <w:r w:rsidR="004A34A5" w:rsidRPr="00E37160">
        <w:rPr>
          <w:rFonts w:ascii="Arial" w:hAnsi="Arial"/>
          <w:sz w:val="22"/>
          <w:lang w:val="pl-PL"/>
        </w:rPr>
        <w:t xml:space="preserve">FEPZ </w:t>
      </w:r>
      <w:r w:rsidRPr="00E37160">
        <w:rPr>
          <w:rFonts w:ascii="Arial" w:hAnsi="Arial"/>
          <w:sz w:val="22"/>
          <w:lang w:val="pl-PL"/>
        </w:rPr>
        <w:t xml:space="preserve">zastrzega sobie możliwość zaproponowania realizacji projektu przy obniżonym dofinansowaniu pierwszemu projektowi na ww. wymienionej liście, którego wnioskowana wartość przekroczyła pozostałą alokację na nabór. W takim przypadku Wnioskodawca jest informowany o takiej możliwości na piśmie. W uzasadnionych przypadkach możliwe jest również proporcjonalne obniżenie wartości wskaźników do zaktualizowanej wartości projektów </w:t>
      </w:r>
      <w:r w:rsidRPr="00E37160">
        <w:rPr>
          <w:rFonts w:ascii="Arial" w:hAnsi="Arial" w:cs="Arial"/>
          <w:sz w:val="22"/>
          <w:szCs w:val="22"/>
          <w:lang w:val="pl-PL"/>
        </w:rPr>
        <w:t xml:space="preserve">z zastrzeżeniem, że niniejsza modyfikacja nie może mieć istotnego wpływu na jakość udzielanego w ramach projektu wsparcia. Wprowadzenie przedmiotowych zmian możliwe jest jedynie na wniosek i za zgodą IP FEPZ. </w:t>
      </w:r>
      <w:r w:rsidRPr="00E37160">
        <w:rPr>
          <w:rFonts w:ascii="Arial" w:hAnsi="Arial" w:cs="Arial"/>
          <w:sz w:val="22"/>
          <w:szCs w:val="22"/>
        </w:rPr>
        <w:t xml:space="preserve">W przypadku dokonania </w:t>
      </w:r>
      <w:r w:rsidRPr="00E37160">
        <w:rPr>
          <w:rFonts w:ascii="Arial" w:hAnsi="Arial" w:cs="Arial"/>
          <w:sz w:val="22"/>
          <w:szCs w:val="22"/>
          <w:lang w:val="pl-PL"/>
        </w:rPr>
        <w:t xml:space="preserve">niniejszych </w:t>
      </w:r>
      <w:r w:rsidRPr="00E37160">
        <w:rPr>
          <w:rFonts w:ascii="Arial" w:hAnsi="Arial" w:cs="Arial"/>
          <w:sz w:val="22"/>
          <w:szCs w:val="22"/>
        </w:rPr>
        <w:t>zmian w projekcie</w:t>
      </w:r>
      <w:r w:rsidRPr="00E37160">
        <w:rPr>
          <w:rFonts w:ascii="Arial" w:hAnsi="Arial" w:cs="Arial"/>
          <w:sz w:val="22"/>
          <w:szCs w:val="22"/>
          <w:lang w:val="pl-PL"/>
        </w:rPr>
        <w:t xml:space="preserve"> Wnioskodawca</w:t>
      </w:r>
      <w:r w:rsidRPr="00E37160">
        <w:rPr>
          <w:rFonts w:ascii="Arial" w:hAnsi="Arial" w:cs="Arial"/>
          <w:sz w:val="22"/>
          <w:szCs w:val="22"/>
        </w:rPr>
        <w:t xml:space="preserve"> zobowiązany jest do realizacji projektu uwzględniając</w:t>
      </w:r>
      <w:r w:rsidRPr="00E37160">
        <w:rPr>
          <w:rFonts w:ascii="Arial" w:hAnsi="Arial" w:cs="Arial"/>
          <w:sz w:val="22"/>
          <w:szCs w:val="22"/>
          <w:lang w:val="pl-PL"/>
        </w:rPr>
        <w:t>ego te zmiany.</w:t>
      </w:r>
    </w:p>
    <w:p w14:paraId="16A4CFBD" w14:textId="3FF0D2B2" w:rsidR="00B17B7D" w:rsidRPr="00E37160" w:rsidRDefault="00B17B7D" w:rsidP="003A3602">
      <w:pPr>
        <w:pStyle w:val="Akapitzlist"/>
        <w:numPr>
          <w:ilvl w:val="0"/>
          <w:numId w:val="84"/>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bCs/>
          <w:sz w:val="22"/>
          <w:szCs w:val="22"/>
        </w:rPr>
        <w:t xml:space="preserve"> </w:t>
      </w:r>
      <w:r w:rsidRPr="00E37160">
        <w:rPr>
          <w:rFonts w:ascii="Arial" w:hAnsi="Arial" w:cs="Arial"/>
          <w:sz w:val="22"/>
          <w:szCs w:val="22"/>
          <w:lang w:val="pl-PL"/>
        </w:rPr>
        <w:t xml:space="preserve">W </w:t>
      </w:r>
      <w:r w:rsidRPr="00E37160">
        <w:rPr>
          <w:rFonts w:ascii="Arial" w:hAnsi="Arial" w:cs="Arial"/>
          <w:sz w:val="22"/>
          <w:szCs w:val="22"/>
        </w:rPr>
        <w:t xml:space="preserve">przypadku braku zgody Wnioskodawcy na obniżenie dofinansowania na warunkach opisanych w </w:t>
      </w:r>
      <w:r w:rsidRPr="00E37160">
        <w:rPr>
          <w:rFonts w:ascii="Arial" w:hAnsi="Arial" w:cs="Arial"/>
          <w:sz w:val="22"/>
          <w:szCs w:val="22"/>
          <w:lang w:val="pl-PL"/>
        </w:rPr>
        <w:t xml:space="preserve">punkcie </w:t>
      </w:r>
      <w:r w:rsidR="00414C01" w:rsidRPr="00E37160">
        <w:rPr>
          <w:rFonts w:ascii="Arial" w:hAnsi="Arial" w:cs="Arial"/>
          <w:sz w:val="22"/>
          <w:szCs w:val="22"/>
          <w:lang w:val="pl-PL"/>
        </w:rPr>
        <w:t>4.</w:t>
      </w:r>
      <w:r w:rsidR="00BF0490" w:rsidRPr="00E37160">
        <w:rPr>
          <w:rFonts w:ascii="Arial" w:hAnsi="Arial" w:cs="Arial"/>
          <w:sz w:val="22"/>
          <w:szCs w:val="22"/>
          <w:lang w:val="pl-PL"/>
        </w:rPr>
        <w:t>7</w:t>
      </w:r>
      <w:r w:rsidR="00414C01" w:rsidRPr="00E37160">
        <w:rPr>
          <w:rFonts w:ascii="Arial" w:hAnsi="Arial" w:cs="Arial"/>
          <w:sz w:val="22"/>
          <w:szCs w:val="22"/>
          <w:lang w:val="pl-PL"/>
        </w:rPr>
        <w:t>.</w:t>
      </w:r>
      <w:r w:rsidR="00BF0490" w:rsidRPr="00E37160">
        <w:rPr>
          <w:rFonts w:ascii="Arial" w:hAnsi="Arial" w:cs="Arial"/>
          <w:sz w:val="22"/>
          <w:szCs w:val="22"/>
          <w:lang w:val="pl-PL"/>
        </w:rPr>
        <w:t>5</w:t>
      </w:r>
      <w:r w:rsidRPr="00E37160">
        <w:rPr>
          <w:rFonts w:ascii="Arial" w:hAnsi="Arial" w:cs="Arial"/>
          <w:sz w:val="22"/>
          <w:szCs w:val="22"/>
          <w:lang w:val="pl-PL"/>
        </w:rPr>
        <w:t xml:space="preserve"> IP FEPZ</w:t>
      </w:r>
      <w:r w:rsidRPr="00E37160">
        <w:rPr>
          <w:rFonts w:ascii="Arial" w:hAnsi="Arial" w:cs="Arial"/>
          <w:sz w:val="22"/>
          <w:szCs w:val="22"/>
        </w:rPr>
        <w:t xml:space="preserve"> </w:t>
      </w:r>
      <w:r w:rsidRPr="00E37160">
        <w:rPr>
          <w:rFonts w:ascii="Arial" w:hAnsi="Arial" w:cs="Arial"/>
          <w:sz w:val="22"/>
          <w:szCs w:val="22"/>
          <w:lang w:val="pl-PL"/>
        </w:rPr>
        <w:t xml:space="preserve">ma możliwość podjęcia decyzji o </w:t>
      </w:r>
      <w:r w:rsidR="00414C01" w:rsidRPr="00E37160">
        <w:rPr>
          <w:rFonts w:ascii="Arial" w:hAnsi="Arial" w:cs="Arial"/>
          <w:sz w:val="22"/>
          <w:szCs w:val="22"/>
          <w:lang w:val="pl-PL"/>
        </w:rPr>
        <w:t>zaproponowaniu</w:t>
      </w:r>
      <w:r w:rsidRPr="00E37160">
        <w:rPr>
          <w:rFonts w:ascii="Arial" w:hAnsi="Arial" w:cs="Arial"/>
          <w:sz w:val="22"/>
          <w:szCs w:val="22"/>
        </w:rPr>
        <w:t xml:space="preserve"> uwolnion</w:t>
      </w:r>
      <w:r w:rsidRPr="00E37160">
        <w:rPr>
          <w:rFonts w:ascii="Arial" w:hAnsi="Arial" w:cs="Arial"/>
          <w:sz w:val="22"/>
          <w:szCs w:val="22"/>
          <w:lang w:val="pl-PL"/>
        </w:rPr>
        <w:t>ych</w:t>
      </w:r>
      <w:r w:rsidRPr="00E37160">
        <w:rPr>
          <w:rFonts w:ascii="Arial" w:hAnsi="Arial" w:cs="Arial"/>
          <w:sz w:val="22"/>
          <w:szCs w:val="22"/>
        </w:rPr>
        <w:t xml:space="preserve"> środk</w:t>
      </w:r>
      <w:r w:rsidRPr="00E37160">
        <w:rPr>
          <w:rFonts w:ascii="Arial" w:hAnsi="Arial" w:cs="Arial"/>
          <w:sz w:val="22"/>
          <w:szCs w:val="22"/>
          <w:lang w:val="pl-PL"/>
        </w:rPr>
        <w:t>ów</w:t>
      </w:r>
      <w:r w:rsidRPr="00E37160">
        <w:rPr>
          <w:rFonts w:ascii="Arial" w:hAnsi="Arial" w:cs="Arial"/>
          <w:sz w:val="22"/>
          <w:szCs w:val="22"/>
        </w:rPr>
        <w:t xml:space="preserve"> dla następnego w kolejności projektu </w:t>
      </w:r>
      <w:r w:rsidRPr="00E37160">
        <w:rPr>
          <w:rFonts w:ascii="Arial" w:hAnsi="Arial" w:cs="Arial"/>
          <w:sz w:val="22"/>
          <w:szCs w:val="22"/>
          <w:lang w:val="pl-PL"/>
        </w:rPr>
        <w:t>z</w:t>
      </w:r>
      <w:r w:rsidRPr="00E37160">
        <w:rPr>
          <w:rFonts w:ascii="Arial" w:hAnsi="Arial" w:cs="Arial"/>
          <w:sz w:val="22"/>
          <w:szCs w:val="22"/>
        </w:rPr>
        <w:t xml:space="preserve"> li</w:t>
      </w:r>
      <w:r w:rsidRPr="00E37160">
        <w:rPr>
          <w:rFonts w:ascii="Arial" w:hAnsi="Arial" w:cs="Arial"/>
          <w:sz w:val="22"/>
          <w:szCs w:val="22"/>
          <w:lang w:val="pl-PL"/>
        </w:rPr>
        <w:t>sty</w:t>
      </w:r>
      <w:r w:rsidRPr="00E37160">
        <w:rPr>
          <w:rFonts w:ascii="Arial" w:hAnsi="Arial" w:cs="Arial"/>
          <w:sz w:val="22"/>
          <w:szCs w:val="22"/>
        </w:rPr>
        <w:t xml:space="preserve"> rankingowej</w:t>
      </w:r>
      <w:r w:rsidRPr="00E37160">
        <w:rPr>
          <w:rFonts w:ascii="Arial" w:hAnsi="Arial" w:cs="Arial"/>
          <w:sz w:val="22"/>
          <w:szCs w:val="22"/>
          <w:lang w:val="pl-PL"/>
        </w:rPr>
        <w:t>.</w:t>
      </w:r>
    </w:p>
    <w:p w14:paraId="4BC24AD2" w14:textId="77777777" w:rsidR="00B17B7D" w:rsidRPr="00E37160" w:rsidRDefault="00B17B7D" w:rsidP="003A3602">
      <w:pPr>
        <w:pStyle w:val="Akapitzlist"/>
        <w:numPr>
          <w:ilvl w:val="0"/>
          <w:numId w:val="84"/>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sz w:val="22"/>
        </w:rPr>
        <w:t xml:space="preserve">Po </w:t>
      </w:r>
      <w:r w:rsidRPr="00E37160">
        <w:rPr>
          <w:rFonts w:ascii="Arial" w:hAnsi="Arial"/>
          <w:sz w:val="22"/>
          <w:lang w:val="pl-PL"/>
        </w:rPr>
        <w:t>zakończeniu postępowania</w:t>
      </w:r>
      <w:r w:rsidRPr="00E37160">
        <w:rPr>
          <w:rFonts w:ascii="Arial" w:hAnsi="Arial"/>
          <w:sz w:val="22"/>
        </w:rPr>
        <w:t xml:space="preserve"> wszelkie dokumenty związane z naborem zostaną zarchiwizowane przez IO</w:t>
      </w:r>
      <w:r w:rsidRPr="00E37160">
        <w:rPr>
          <w:rFonts w:ascii="Arial" w:hAnsi="Arial"/>
          <w:sz w:val="22"/>
          <w:lang w:val="pl-PL"/>
        </w:rPr>
        <w:t>N</w:t>
      </w:r>
      <w:r w:rsidRPr="00E37160">
        <w:rPr>
          <w:rFonts w:ascii="Arial" w:hAnsi="Arial"/>
          <w:sz w:val="22"/>
        </w:rPr>
        <w:t xml:space="preserve">. </w:t>
      </w:r>
    </w:p>
    <w:p w14:paraId="77BD26DD" w14:textId="77777777" w:rsidR="007324AB" w:rsidRPr="00E37160" w:rsidRDefault="007324AB" w:rsidP="007324AB">
      <w:pPr>
        <w:pStyle w:val="Akapitzlist"/>
        <w:autoSpaceDE w:val="0"/>
        <w:autoSpaceDN w:val="0"/>
        <w:adjustRightInd w:val="0"/>
        <w:spacing w:before="120" w:after="120" w:line="271" w:lineRule="auto"/>
        <w:ind w:left="0"/>
        <w:contextualSpacing w:val="0"/>
        <w:rPr>
          <w:rFonts w:ascii="Arial" w:hAnsi="Arial" w:cs="Arial"/>
          <w:sz w:val="22"/>
          <w:szCs w:val="22"/>
        </w:rPr>
      </w:pPr>
    </w:p>
    <w:p w14:paraId="2E88DE8D" w14:textId="77777777" w:rsidR="007324AB" w:rsidRPr="00E37160" w:rsidRDefault="007324AB" w:rsidP="00CC51A2">
      <w:pPr>
        <w:pStyle w:val="Styl6"/>
      </w:pPr>
      <w:bookmarkStart w:id="307" w:name="_Toc35341127"/>
      <w:bookmarkStart w:id="308" w:name="_Toc135051287"/>
      <w:bookmarkStart w:id="309" w:name="_Toc200089395"/>
      <w:r w:rsidRPr="00E37160">
        <w:t>Środki odwoławcze</w:t>
      </w:r>
      <w:bookmarkEnd w:id="307"/>
      <w:bookmarkEnd w:id="308"/>
      <w:bookmarkEnd w:id="309"/>
    </w:p>
    <w:p w14:paraId="53CEA136" w14:textId="77777777" w:rsidR="007324AB" w:rsidRPr="00E37160" w:rsidRDefault="007324AB" w:rsidP="003A3602">
      <w:pPr>
        <w:pStyle w:val="Styl7"/>
        <w:numPr>
          <w:ilvl w:val="0"/>
          <w:numId w:val="55"/>
        </w:numPr>
      </w:pPr>
      <w:bookmarkStart w:id="310" w:name="_Toc450130189"/>
      <w:bookmarkStart w:id="311" w:name="_Toc450130250"/>
      <w:bookmarkStart w:id="312" w:name="_Toc450223793"/>
      <w:bookmarkStart w:id="313" w:name="_Toc455571525"/>
      <w:bookmarkStart w:id="314" w:name="_Toc463528604"/>
      <w:bookmarkStart w:id="315" w:name="_Toc463608954"/>
      <w:bookmarkStart w:id="316" w:name="_Toc475351805"/>
      <w:bookmarkStart w:id="317" w:name="_Toc490745018"/>
      <w:bookmarkStart w:id="318" w:name="_Toc490745156"/>
      <w:bookmarkStart w:id="319" w:name="_Toc499204361"/>
      <w:bookmarkStart w:id="320" w:name="_Toc501092949"/>
      <w:bookmarkStart w:id="321" w:name="_Toc532293280"/>
      <w:bookmarkStart w:id="322" w:name="_Toc532293811"/>
      <w:bookmarkStart w:id="323" w:name="_Toc532293867"/>
      <w:bookmarkStart w:id="324" w:name="_Toc535929714"/>
      <w:bookmarkStart w:id="325" w:name="_Toc13228505"/>
      <w:bookmarkStart w:id="326" w:name="_Toc13484988"/>
      <w:bookmarkStart w:id="327" w:name="_Toc13562607"/>
      <w:bookmarkStart w:id="328" w:name="_Toc13563408"/>
      <w:bookmarkStart w:id="329" w:name="_Toc13563874"/>
      <w:bookmarkStart w:id="330" w:name="_Toc15293394"/>
      <w:bookmarkStart w:id="331" w:name="_Toc450130190"/>
      <w:bookmarkStart w:id="332" w:name="_Toc450130251"/>
      <w:bookmarkStart w:id="333" w:name="_Toc450223794"/>
      <w:bookmarkStart w:id="334" w:name="_Toc455571526"/>
      <w:bookmarkStart w:id="335" w:name="_Toc463528605"/>
      <w:bookmarkStart w:id="336" w:name="_Toc463608955"/>
      <w:bookmarkStart w:id="337" w:name="_Toc475351806"/>
      <w:bookmarkStart w:id="338" w:name="_Toc490745019"/>
      <w:bookmarkStart w:id="339" w:name="_Toc490745157"/>
      <w:bookmarkStart w:id="340" w:name="_Toc499204362"/>
      <w:bookmarkStart w:id="341" w:name="_Toc501092950"/>
      <w:bookmarkStart w:id="342" w:name="_Toc532293281"/>
      <w:bookmarkStart w:id="343" w:name="_Toc532293812"/>
      <w:bookmarkStart w:id="344" w:name="_Toc532293868"/>
      <w:bookmarkStart w:id="345" w:name="_Toc535929715"/>
      <w:bookmarkStart w:id="346" w:name="_Toc13228506"/>
      <w:bookmarkStart w:id="347" w:name="_Toc13484989"/>
      <w:bookmarkStart w:id="348" w:name="_Toc13562608"/>
      <w:bookmarkStart w:id="349" w:name="_Toc13563409"/>
      <w:bookmarkStart w:id="350" w:name="_Toc13563875"/>
      <w:bookmarkStart w:id="351" w:name="_Toc15293395"/>
      <w:bookmarkStart w:id="352" w:name="_Toc35341128"/>
      <w:bookmarkStart w:id="353" w:name="_Toc135051288"/>
      <w:bookmarkStart w:id="354" w:name="_Toc200089396"/>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r w:rsidRPr="00E37160">
        <w:t>Zakres podmiotowy i przedmiotowy procedury odwoławczej</w:t>
      </w:r>
      <w:bookmarkEnd w:id="352"/>
      <w:bookmarkEnd w:id="353"/>
      <w:bookmarkEnd w:id="354"/>
    </w:p>
    <w:p w14:paraId="390B743A" w14:textId="77777777" w:rsidR="007739F8" w:rsidRPr="00E37160" w:rsidRDefault="007739F8" w:rsidP="003A3602">
      <w:pPr>
        <w:pStyle w:val="Akapitzlist"/>
        <w:numPr>
          <w:ilvl w:val="0"/>
          <w:numId w:val="40"/>
        </w:numPr>
        <w:autoSpaceDE w:val="0"/>
        <w:autoSpaceDN w:val="0"/>
        <w:adjustRightInd w:val="0"/>
        <w:spacing w:before="120" w:after="120" w:line="271" w:lineRule="auto"/>
        <w:rPr>
          <w:rFonts w:ascii="Arial" w:hAnsi="Arial" w:cs="Arial"/>
          <w:bCs/>
          <w:vanish/>
          <w:sz w:val="22"/>
          <w:szCs w:val="22"/>
        </w:rPr>
      </w:pPr>
    </w:p>
    <w:p w14:paraId="0776A639" w14:textId="77777777" w:rsidR="007739F8" w:rsidRPr="00E37160" w:rsidRDefault="007739F8" w:rsidP="003A3602">
      <w:pPr>
        <w:pStyle w:val="Akapitzlist"/>
        <w:numPr>
          <w:ilvl w:val="1"/>
          <w:numId w:val="40"/>
        </w:numPr>
        <w:autoSpaceDE w:val="0"/>
        <w:autoSpaceDN w:val="0"/>
        <w:adjustRightInd w:val="0"/>
        <w:spacing w:before="120" w:after="120" w:line="271" w:lineRule="auto"/>
        <w:rPr>
          <w:rFonts w:ascii="Arial" w:hAnsi="Arial" w:cs="Arial"/>
          <w:bCs/>
          <w:vanish/>
          <w:sz w:val="22"/>
          <w:szCs w:val="22"/>
        </w:rPr>
      </w:pPr>
    </w:p>
    <w:p w14:paraId="6DD38151" w14:textId="77777777" w:rsidR="007739F8" w:rsidRPr="00E37160" w:rsidRDefault="007739F8" w:rsidP="003A3602">
      <w:pPr>
        <w:pStyle w:val="Akapitzlist"/>
        <w:numPr>
          <w:ilvl w:val="1"/>
          <w:numId w:val="40"/>
        </w:numPr>
        <w:autoSpaceDE w:val="0"/>
        <w:autoSpaceDN w:val="0"/>
        <w:adjustRightInd w:val="0"/>
        <w:spacing w:before="120" w:after="120" w:line="271" w:lineRule="auto"/>
        <w:rPr>
          <w:rFonts w:ascii="Arial" w:hAnsi="Arial" w:cs="Arial"/>
          <w:bCs/>
          <w:vanish/>
          <w:sz w:val="22"/>
          <w:szCs w:val="22"/>
        </w:rPr>
      </w:pPr>
    </w:p>
    <w:p w14:paraId="6614EB7F" w14:textId="77777777" w:rsidR="007739F8" w:rsidRPr="00E37160" w:rsidRDefault="007739F8" w:rsidP="003A3602">
      <w:pPr>
        <w:pStyle w:val="Akapitzlist"/>
        <w:numPr>
          <w:ilvl w:val="2"/>
          <w:numId w:val="40"/>
        </w:numPr>
        <w:autoSpaceDE w:val="0"/>
        <w:autoSpaceDN w:val="0"/>
        <w:adjustRightInd w:val="0"/>
        <w:spacing w:before="120" w:after="120" w:line="271" w:lineRule="auto"/>
        <w:rPr>
          <w:rFonts w:ascii="Arial" w:hAnsi="Arial" w:cs="Arial"/>
          <w:bCs/>
          <w:vanish/>
          <w:sz w:val="22"/>
          <w:szCs w:val="22"/>
        </w:rPr>
      </w:pPr>
    </w:p>
    <w:p w14:paraId="4B9B56B4" w14:textId="36011052" w:rsidR="007324AB" w:rsidRPr="00E37160" w:rsidRDefault="007324AB" w:rsidP="003A3602">
      <w:pPr>
        <w:pStyle w:val="Akapitzlist"/>
        <w:numPr>
          <w:ilvl w:val="3"/>
          <w:numId w:val="76"/>
        </w:numPr>
        <w:autoSpaceDE w:val="0"/>
        <w:autoSpaceDN w:val="0"/>
        <w:adjustRightInd w:val="0"/>
        <w:spacing w:before="120" w:after="120" w:line="271" w:lineRule="auto"/>
        <w:ind w:left="0" w:firstLine="0"/>
        <w:rPr>
          <w:rFonts w:ascii="Arial" w:hAnsi="Arial" w:cs="Arial"/>
          <w:sz w:val="22"/>
          <w:szCs w:val="22"/>
          <w:lang w:val="pl-PL"/>
        </w:rPr>
      </w:pPr>
      <w:r w:rsidRPr="00E37160">
        <w:rPr>
          <w:rFonts w:ascii="Arial" w:hAnsi="Arial" w:cs="Arial"/>
          <w:bCs/>
          <w:sz w:val="22"/>
          <w:szCs w:val="22"/>
        </w:rPr>
        <w:t>P</w:t>
      </w:r>
      <w:r w:rsidRPr="00E37160">
        <w:rPr>
          <w:rFonts w:ascii="Arial" w:hAnsi="Arial" w:cs="Arial"/>
          <w:sz w:val="22"/>
          <w:szCs w:val="22"/>
        </w:rPr>
        <w:t>rocedura odwoławcza przysługująca wnioskodawcom uregulowana jest w rozdziale 1</w:t>
      </w:r>
      <w:r w:rsidRPr="00E37160">
        <w:rPr>
          <w:rFonts w:ascii="Arial" w:hAnsi="Arial" w:cs="Arial"/>
          <w:sz w:val="22"/>
          <w:szCs w:val="22"/>
          <w:lang w:val="pl-PL"/>
        </w:rPr>
        <w:t>6</w:t>
      </w:r>
      <w:r w:rsidRPr="00E37160">
        <w:rPr>
          <w:rFonts w:ascii="Arial" w:hAnsi="Arial" w:cs="Arial"/>
          <w:sz w:val="22"/>
          <w:szCs w:val="22"/>
        </w:rPr>
        <w:t xml:space="preserve"> </w:t>
      </w:r>
      <w:r w:rsidRPr="00E37160">
        <w:rPr>
          <w:rFonts w:ascii="Arial" w:hAnsi="Arial" w:cs="Arial"/>
          <w:sz w:val="22"/>
          <w:szCs w:val="22"/>
          <w:lang w:val="pl-PL"/>
        </w:rPr>
        <w:t>ustawy</w:t>
      </w:r>
      <w:r w:rsidR="00C405F1" w:rsidRPr="00E37160">
        <w:rPr>
          <w:rFonts w:ascii="Arial" w:hAnsi="Arial" w:cs="Arial"/>
          <w:sz w:val="22"/>
          <w:szCs w:val="22"/>
          <w:lang w:val="pl-PL"/>
        </w:rPr>
        <w:t>.</w:t>
      </w:r>
      <w:r w:rsidRPr="00E37160">
        <w:rPr>
          <w:rFonts w:ascii="Arial" w:hAnsi="Arial" w:cs="Arial"/>
          <w:sz w:val="22"/>
          <w:szCs w:val="22"/>
          <w:lang w:val="pl-PL"/>
        </w:rPr>
        <w:t xml:space="preserve"> </w:t>
      </w:r>
    </w:p>
    <w:p w14:paraId="215A22FD" w14:textId="77777777" w:rsidR="007324AB" w:rsidRPr="00E37160" w:rsidRDefault="007324AB" w:rsidP="003A3602">
      <w:pPr>
        <w:pStyle w:val="Akapitzlist"/>
        <w:numPr>
          <w:ilvl w:val="3"/>
          <w:numId w:val="76"/>
        </w:numPr>
        <w:autoSpaceDE w:val="0"/>
        <w:autoSpaceDN w:val="0"/>
        <w:adjustRightInd w:val="0"/>
        <w:spacing w:before="120" w:after="120" w:line="271" w:lineRule="auto"/>
        <w:ind w:left="0" w:firstLine="0"/>
        <w:rPr>
          <w:rFonts w:ascii="Arial" w:hAnsi="Arial" w:cs="Arial"/>
          <w:sz w:val="22"/>
          <w:szCs w:val="22"/>
          <w:lang w:val="pl-PL"/>
        </w:rPr>
      </w:pPr>
      <w:r w:rsidRPr="00E37160">
        <w:rPr>
          <w:rFonts w:ascii="Arial" w:hAnsi="Arial" w:cs="Arial"/>
          <w:sz w:val="22"/>
          <w:szCs w:val="22"/>
        </w:rPr>
        <w:t>Każd</w:t>
      </w:r>
      <w:r w:rsidRPr="00E37160">
        <w:rPr>
          <w:rFonts w:ascii="Arial" w:hAnsi="Arial" w:cs="Arial"/>
          <w:sz w:val="22"/>
          <w:szCs w:val="22"/>
          <w:lang w:val="pl-PL"/>
        </w:rPr>
        <w:t>emu</w:t>
      </w:r>
      <w:r w:rsidRPr="00E37160">
        <w:rPr>
          <w:rFonts w:ascii="Arial" w:hAnsi="Arial" w:cs="Arial"/>
          <w:b/>
          <w:bCs/>
          <w:sz w:val="22"/>
          <w:szCs w:val="22"/>
        </w:rPr>
        <w:t xml:space="preserve"> </w:t>
      </w:r>
      <w:r w:rsidRPr="00E37160">
        <w:rPr>
          <w:rFonts w:ascii="Arial" w:hAnsi="Arial" w:cs="Arial"/>
          <w:sz w:val="22"/>
          <w:szCs w:val="22"/>
          <w:lang w:val="pl-PL"/>
        </w:rPr>
        <w:t>w</w:t>
      </w:r>
      <w:proofErr w:type="spellStart"/>
      <w:r w:rsidRPr="00E37160">
        <w:rPr>
          <w:rFonts w:ascii="Arial" w:hAnsi="Arial" w:cs="Arial"/>
          <w:sz w:val="22"/>
          <w:szCs w:val="22"/>
        </w:rPr>
        <w:t>nioskodawc</w:t>
      </w:r>
      <w:r w:rsidRPr="00E37160">
        <w:rPr>
          <w:rFonts w:ascii="Arial" w:hAnsi="Arial" w:cs="Arial"/>
          <w:sz w:val="22"/>
          <w:szCs w:val="22"/>
          <w:lang w:val="pl-PL"/>
        </w:rPr>
        <w:t>y</w:t>
      </w:r>
      <w:proofErr w:type="spellEnd"/>
      <w:r w:rsidRPr="00E37160">
        <w:rPr>
          <w:rFonts w:ascii="Arial" w:hAnsi="Arial" w:cs="Arial"/>
          <w:sz w:val="22"/>
          <w:szCs w:val="22"/>
          <w:lang w:val="pl-PL"/>
        </w:rPr>
        <w:t>,</w:t>
      </w:r>
      <w:r w:rsidRPr="00E37160">
        <w:rPr>
          <w:color w:val="000000"/>
          <w:sz w:val="23"/>
          <w:szCs w:val="23"/>
          <w:lang w:val="pl-PL" w:eastAsia="pl-PL"/>
        </w:rPr>
        <w:t xml:space="preserve"> </w:t>
      </w:r>
      <w:r w:rsidRPr="00E37160">
        <w:rPr>
          <w:rFonts w:ascii="Arial" w:hAnsi="Arial" w:cs="Arial"/>
          <w:sz w:val="22"/>
          <w:szCs w:val="22"/>
          <w:lang w:val="pl-PL"/>
        </w:rPr>
        <w:t>w przypadku negatywnej oceny projektu, wybieranego w sposób konkurencyjny przysługuje prawo</w:t>
      </w:r>
      <w:r w:rsidRPr="00E37160">
        <w:rPr>
          <w:rFonts w:ascii="Arial" w:hAnsi="Arial" w:cs="Arial"/>
          <w:sz w:val="22"/>
          <w:szCs w:val="22"/>
        </w:rPr>
        <w:t xml:space="preserve"> wniesienia protestu. Celem wniesienia protestu jest ponowne sprawdzenie złożonego wniosku</w:t>
      </w:r>
      <w:r w:rsidRPr="00E37160">
        <w:rPr>
          <w:rFonts w:ascii="Arial" w:hAnsi="Arial" w:cs="Arial"/>
          <w:b/>
          <w:bCs/>
          <w:sz w:val="22"/>
          <w:szCs w:val="22"/>
        </w:rPr>
        <w:t xml:space="preserve"> </w:t>
      </w:r>
      <w:r w:rsidRPr="00E37160">
        <w:rPr>
          <w:rFonts w:ascii="Arial" w:hAnsi="Arial" w:cs="Arial"/>
          <w:sz w:val="22"/>
          <w:szCs w:val="22"/>
        </w:rPr>
        <w:t xml:space="preserve">w zakresie spełniania kryteriów wyboru projektów (art. </w:t>
      </w:r>
      <w:r w:rsidRPr="00E37160">
        <w:rPr>
          <w:rFonts w:ascii="Arial" w:hAnsi="Arial" w:cs="Arial"/>
          <w:sz w:val="22"/>
          <w:szCs w:val="22"/>
          <w:lang w:val="pl-PL"/>
        </w:rPr>
        <w:t>6</w:t>
      </w:r>
      <w:r w:rsidRPr="00E37160">
        <w:rPr>
          <w:rFonts w:ascii="Arial" w:hAnsi="Arial" w:cs="Arial"/>
          <w:sz w:val="22"/>
          <w:szCs w:val="22"/>
        </w:rPr>
        <w:t xml:space="preserve">3 ust. 1 ustawy). </w:t>
      </w:r>
      <w:r w:rsidRPr="00E37160">
        <w:rPr>
          <w:rFonts w:ascii="Arial" w:hAnsi="Arial" w:cs="Arial"/>
          <w:sz w:val="22"/>
          <w:szCs w:val="22"/>
          <w:lang w:val="pl-PL"/>
        </w:rPr>
        <w:t>Protest może dotyczyć oceny spełnienia kryteriów wyboru projektów, z którą wnioskodawca się nie zgadza lub sposobu przeprowadzonej oceny w zakresie naruszeń o charakterze proceduralnym, jeżeli zdaniem wnioskodawcy naruszenia takie miały miejsce.</w:t>
      </w:r>
      <w:r w:rsidRPr="00E37160" w:rsidDel="00275060">
        <w:rPr>
          <w:rFonts w:ascii="Arial" w:hAnsi="Arial" w:cs="Arial"/>
          <w:sz w:val="22"/>
          <w:szCs w:val="22"/>
          <w:lang w:val="pl-PL"/>
        </w:rPr>
        <w:t xml:space="preserve"> </w:t>
      </w:r>
    </w:p>
    <w:p w14:paraId="19FD1775" w14:textId="77777777" w:rsidR="007324AB" w:rsidRPr="00E37160" w:rsidRDefault="007324AB" w:rsidP="003A3602">
      <w:pPr>
        <w:pStyle w:val="Akapitzlist"/>
        <w:numPr>
          <w:ilvl w:val="3"/>
          <w:numId w:val="76"/>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 Negatywna ocena, o której mowa w art. 56 ust. 5 i 6 ustawy oznacza, że projekt nie może być wybrany do dofinansowania ponieważ:</w:t>
      </w:r>
    </w:p>
    <w:p w14:paraId="1D79AB4A" w14:textId="77777777" w:rsidR="007324AB" w:rsidRPr="00E37160" w:rsidRDefault="007324AB" w:rsidP="003A3602">
      <w:pPr>
        <w:pStyle w:val="Akapitzlist"/>
        <w:numPr>
          <w:ilvl w:val="0"/>
          <w:numId w:val="10"/>
        </w:numPr>
        <w:autoSpaceDE w:val="0"/>
        <w:autoSpaceDN w:val="0"/>
        <w:adjustRightInd w:val="0"/>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nie spełnił kryteriów wyboru projektów, na skutek czego nie może być wybrany do dofinansowania albo skierowany do kolejnego etapu oceny;</w:t>
      </w:r>
    </w:p>
    <w:p w14:paraId="5FACE9CE" w14:textId="77777777" w:rsidR="007324AB" w:rsidRPr="00E37160" w:rsidRDefault="007324AB" w:rsidP="003A3602">
      <w:pPr>
        <w:pStyle w:val="Akapitzlist"/>
        <w:numPr>
          <w:ilvl w:val="0"/>
          <w:numId w:val="10"/>
        </w:numPr>
        <w:autoSpaceDE w:val="0"/>
        <w:autoSpaceDN w:val="0"/>
        <w:adjustRightInd w:val="0"/>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 xml:space="preserve">spełnił kryteria wyboru projektów, jednak kwota przeznaczona na dofinansowanie projektów w </w:t>
      </w:r>
      <w:r w:rsidR="00DE2E7A" w:rsidRPr="00E37160">
        <w:rPr>
          <w:rFonts w:ascii="Arial" w:hAnsi="Arial" w:cs="Arial"/>
          <w:sz w:val="22"/>
          <w:szCs w:val="22"/>
          <w:lang w:val="pl-PL"/>
        </w:rPr>
        <w:t>naborze</w:t>
      </w:r>
      <w:r w:rsidR="00DE2E7A" w:rsidRPr="00E37160">
        <w:rPr>
          <w:rFonts w:ascii="Arial" w:hAnsi="Arial" w:cs="Arial"/>
          <w:sz w:val="22"/>
          <w:szCs w:val="22"/>
        </w:rPr>
        <w:t xml:space="preserve"> </w:t>
      </w:r>
      <w:r w:rsidRPr="00E37160">
        <w:rPr>
          <w:rFonts w:ascii="Arial" w:hAnsi="Arial" w:cs="Arial"/>
          <w:sz w:val="22"/>
          <w:szCs w:val="22"/>
        </w:rPr>
        <w:t>nie wystarcza na wybranie go do dofinansowania.</w:t>
      </w:r>
    </w:p>
    <w:p w14:paraId="07927F52" w14:textId="77777777" w:rsidR="007324AB" w:rsidRPr="00E37160" w:rsidRDefault="007324AB" w:rsidP="003A3602">
      <w:pPr>
        <w:pStyle w:val="Akapitzlist"/>
        <w:numPr>
          <w:ilvl w:val="3"/>
          <w:numId w:val="76"/>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lastRenderedPageBreak/>
        <w:t xml:space="preserve">W przypadku, gdy kwota przeznaczona na dofinansowanie projektów w </w:t>
      </w:r>
      <w:r w:rsidRPr="00E37160">
        <w:rPr>
          <w:rFonts w:ascii="Arial" w:hAnsi="Arial" w:cs="Arial"/>
          <w:sz w:val="22"/>
          <w:szCs w:val="22"/>
          <w:lang w:val="pl-PL"/>
        </w:rPr>
        <w:t>naborze</w:t>
      </w:r>
      <w:r w:rsidRPr="00E37160">
        <w:rPr>
          <w:rFonts w:ascii="Arial" w:hAnsi="Arial" w:cs="Arial"/>
          <w:sz w:val="22"/>
          <w:szCs w:val="22"/>
        </w:rPr>
        <w:t xml:space="preserve"> nie wystarcza na wybranie projektu do dofinansowania, okoliczność ta nie może stanowić wyłącznej przesłanki wniesienia protestu</w:t>
      </w:r>
      <w:r w:rsidRPr="00E37160">
        <w:rPr>
          <w:rFonts w:ascii="Arial" w:hAnsi="Arial" w:cs="Arial"/>
          <w:sz w:val="22"/>
          <w:szCs w:val="22"/>
          <w:lang w:val="pl-PL"/>
        </w:rPr>
        <w:t>.</w:t>
      </w:r>
    </w:p>
    <w:p w14:paraId="1A2B2D74" w14:textId="77777777" w:rsidR="007324AB" w:rsidRPr="00E37160" w:rsidRDefault="007324AB" w:rsidP="003A3602">
      <w:pPr>
        <w:pStyle w:val="Akapitzlist"/>
        <w:numPr>
          <w:ilvl w:val="3"/>
          <w:numId w:val="76"/>
        </w:numPr>
        <w:autoSpaceDE w:val="0"/>
        <w:autoSpaceDN w:val="0"/>
        <w:adjustRightInd w:val="0"/>
        <w:spacing w:before="120" w:after="120" w:line="271" w:lineRule="auto"/>
        <w:ind w:left="0" w:firstLine="0"/>
        <w:contextualSpacing w:val="0"/>
        <w:rPr>
          <w:rFonts w:ascii="Arial" w:hAnsi="Arial" w:cs="Arial"/>
          <w:b/>
          <w:bCs/>
          <w:sz w:val="22"/>
          <w:szCs w:val="22"/>
        </w:rPr>
      </w:pPr>
      <w:r w:rsidRPr="00E37160">
        <w:rPr>
          <w:rFonts w:ascii="Arial" w:hAnsi="Arial" w:cs="Arial"/>
          <w:sz w:val="22"/>
          <w:szCs w:val="22"/>
          <w:lang w:val="pl-PL"/>
        </w:rPr>
        <w:t xml:space="preserve"> </w:t>
      </w:r>
      <w:r w:rsidRPr="00E37160">
        <w:rPr>
          <w:rFonts w:ascii="Arial" w:hAnsi="Arial" w:cs="Arial"/>
          <w:sz w:val="22"/>
          <w:szCs w:val="22"/>
        </w:rPr>
        <w:t xml:space="preserve">Instytucją, która rozpatruje protest jest IP </w:t>
      </w:r>
      <w:r w:rsidRPr="00E37160">
        <w:rPr>
          <w:rFonts w:ascii="Arial" w:hAnsi="Arial" w:cs="Arial"/>
          <w:sz w:val="22"/>
          <w:szCs w:val="22"/>
          <w:lang w:val="pl-PL"/>
        </w:rPr>
        <w:t>FEPZ</w:t>
      </w:r>
      <w:r w:rsidRPr="00E37160">
        <w:rPr>
          <w:rFonts w:ascii="Arial" w:hAnsi="Arial" w:cs="Arial"/>
          <w:sz w:val="22"/>
          <w:szCs w:val="22"/>
        </w:rPr>
        <w:t xml:space="preserve"> (art. </w:t>
      </w:r>
      <w:r w:rsidRPr="00E37160">
        <w:rPr>
          <w:rFonts w:ascii="Arial" w:hAnsi="Arial" w:cs="Arial"/>
          <w:sz w:val="22"/>
          <w:szCs w:val="22"/>
          <w:lang w:val="pl-PL"/>
        </w:rPr>
        <w:t>66</w:t>
      </w:r>
      <w:r w:rsidRPr="00E37160">
        <w:rPr>
          <w:rFonts w:ascii="Arial" w:hAnsi="Arial" w:cs="Arial"/>
          <w:sz w:val="22"/>
          <w:szCs w:val="22"/>
        </w:rPr>
        <w:t xml:space="preserve"> </w:t>
      </w:r>
      <w:r w:rsidRPr="00E37160">
        <w:rPr>
          <w:rFonts w:ascii="Arial" w:hAnsi="Arial" w:cs="Arial"/>
          <w:sz w:val="22"/>
          <w:szCs w:val="22"/>
          <w:lang w:val="pl-PL"/>
        </w:rPr>
        <w:t>pkt</w:t>
      </w:r>
      <w:r w:rsidRPr="00E37160">
        <w:rPr>
          <w:rFonts w:ascii="Arial" w:hAnsi="Arial" w:cs="Arial"/>
          <w:sz w:val="22"/>
          <w:szCs w:val="22"/>
        </w:rPr>
        <w:t xml:space="preserve">. 2 ustawy). </w:t>
      </w:r>
    </w:p>
    <w:p w14:paraId="057B8B9E" w14:textId="77777777" w:rsidR="007324AB" w:rsidRPr="00E37160" w:rsidRDefault="007324AB" w:rsidP="003A3602">
      <w:pPr>
        <w:pStyle w:val="Styl7"/>
        <w:numPr>
          <w:ilvl w:val="0"/>
          <w:numId w:val="55"/>
        </w:numPr>
      </w:pPr>
      <w:bookmarkStart w:id="355" w:name="_Toc35341129"/>
      <w:bookmarkStart w:id="356" w:name="_Toc135051289"/>
      <w:bookmarkStart w:id="357" w:name="_Toc200089397"/>
      <w:r w:rsidRPr="00E37160">
        <w:t>Sposób złożenia protestu</w:t>
      </w:r>
      <w:bookmarkEnd w:id="355"/>
      <w:bookmarkEnd w:id="356"/>
      <w:bookmarkEnd w:id="357"/>
    </w:p>
    <w:p w14:paraId="6FA7E305" w14:textId="77777777" w:rsidR="004659F5" w:rsidRPr="00E37160" w:rsidRDefault="00ED191A" w:rsidP="00BF0490">
      <w:pPr>
        <w:autoSpaceDE w:val="0"/>
        <w:autoSpaceDN w:val="0"/>
        <w:adjustRightInd w:val="0"/>
        <w:spacing w:before="240" w:after="120" w:line="271" w:lineRule="auto"/>
        <w:rPr>
          <w:rFonts w:ascii="Arial" w:hAnsi="Arial"/>
          <w:b/>
          <w:bCs/>
          <w:iCs/>
          <w:vanish/>
          <w:sz w:val="28"/>
          <w:szCs w:val="22"/>
        </w:rPr>
      </w:pPr>
      <w:r w:rsidRPr="00E37160">
        <w:rPr>
          <w:rFonts w:ascii="Arial" w:hAnsi="Arial" w:cs="Arial"/>
          <w:sz w:val="22"/>
          <w:szCs w:val="22"/>
        </w:rPr>
        <w:t xml:space="preserve">4.8.2.1 </w:t>
      </w:r>
    </w:p>
    <w:p w14:paraId="16BD209E" w14:textId="77777777" w:rsidR="004659F5" w:rsidRPr="00E37160" w:rsidRDefault="004659F5" w:rsidP="003A3602">
      <w:pPr>
        <w:pStyle w:val="Akapitzlist"/>
        <w:keepNext/>
        <w:numPr>
          <w:ilvl w:val="2"/>
          <w:numId w:val="87"/>
        </w:numPr>
        <w:pBdr>
          <w:top w:val="single" w:sz="12" w:space="0" w:color="auto"/>
          <w:left w:val="single" w:sz="12" w:space="4" w:color="auto"/>
          <w:bottom w:val="single" w:sz="12" w:space="1" w:color="auto"/>
          <w:right w:val="single" w:sz="12" w:space="4" w:color="auto"/>
        </w:pBdr>
        <w:shd w:val="clear" w:color="auto" w:fill="8DB3E2"/>
        <w:spacing w:before="240" w:after="120" w:line="271" w:lineRule="auto"/>
        <w:contextualSpacing w:val="0"/>
        <w:outlineLvl w:val="1"/>
        <w:rPr>
          <w:rFonts w:ascii="Arial" w:hAnsi="Arial"/>
          <w:b/>
          <w:bCs/>
          <w:iCs/>
          <w:vanish/>
          <w:sz w:val="28"/>
          <w:szCs w:val="22"/>
          <w:lang w:val="pl-PL"/>
        </w:rPr>
      </w:pPr>
      <w:bookmarkStart w:id="358" w:name="_Toc135074408"/>
      <w:bookmarkStart w:id="359" w:name="_Toc135074464"/>
      <w:bookmarkStart w:id="360" w:name="_Toc135074533"/>
      <w:bookmarkStart w:id="361" w:name="_Toc175747726"/>
      <w:bookmarkStart w:id="362" w:name="_Toc187751997"/>
      <w:bookmarkStart w:id="363" w:name="_Toc200089340"/>
      <w:bookmarkStart w:id="364" w:name="_Toc200089398"/>
      <w:bookmarkEnd w:id="358"/>
      <w:bookmarkEnd w:id="359"/>
      <w:bookmarkEnd w:id="360"/>
      <w:bookmarkEnd w:id="361"/>
      <w:bookmarkEnd w:id="362"/>
      <w:bookmarkEnd w:id="363"/>
      <w:bookmarkEnd w:id="364"/>
    </w:p>
    <w:p w14:paraId="70991327" w14:textId="77777777" w:rsidR="004659F5" w:rsidRPr="00E37160" w:rsidRDefault="004659F5" w:rsidP="003A3602">
      <w:pPr>
        <w:pStyle w:val="Akapitzlist"/>
        <w:keepNext/>
        <w:numPr>
          <w:ilvl w:val="2"/>
          <w:numId w:val="87"/>
        </w:numPr>
        <w:pBdr>
          <w:top w:val="single" w:sz="12" w:space="0" w:color="auto"/>
          <w:left w:val="single" w:sz="12" w:space="4" w:color="auto"/>
          <w:bottom w:val="single" w:sz="12" w:space="1" w:color="auto"/>
          <w:right w:val="single" w:sz="12" w:space="4" w:color="auto"/>
        </w:pBdr>
        <w:shd w:val="clear" w:color="auto" w:fill="8DB3E2"/>
        <w:spacing w:before="240" w:after="120" w:line="271" w:lineRule="auto"/>
        <w:contextualSpacing w:val="0"/>
        <w:outlineLvl w:val="1"/>
        <w:rPr>
          <w:rFonts w:ascii="Arial" w:hAnsi="Arial"/>
          <w:b/>
          <w:bCs/>
          <w:iCs/>
          <w:vanish/>
          <w:sz w:val="28"/>
          <w:szCs w:val="22"/>
          <w:lang w:val="pl-PL"/>
        </w:rPr>
      </w:pPr>
      <w:bookmarkStart w:id="365" w:name="_Toc135074409"/>
      <w:bookmarkStart w:id="366" w:name="_Toc135074465"/>
      <w:bookmarkStart w:id="367" w:name="_Toc135074534"/>
      <w:bookmarkStart w:id="368" w:name="_Toc175747727"/>
      <w:bookmarkStart w:id="369" w:name="_Toc187751998"/>
      <w:bookmarkStart w:id="370" w:name="_Toc200089341"/>
      <w:bookmarkStart w:id="371" w:name="_Toc200089399"/>
      <w:bookmarkEnd w:id="365"/>
      <w:bookmarkEnd w:id="366"/>
      <w:bookmarkEnd w:id="367"/>
      <w:bookmarkEnd w:id="368"/>
      <w:bookmarkEnd w:id="369"/>
      <w:bookmarkEnd w:id="370"/>
      <w:bookmarkEnd w:id="371"/>
    </w:p>
    <w:p w14:paraId="3B80C37E" w14:textId="77777777" w:rsidR="007324AB" w:rsidRPr="00E37160" w:rsidRDefault="004659F5" w:rsidP="00BF0490">
      <w:pPr>
        <w:spacing w:before="240"/>
        <w:rPr>
          <w:rFonts w:ascii="Arial" w:hAnsi="Arial" w:cs="Arial"/>
          <w:sz w:val="22"/>
          <w:szCs w:val="22"/>
        </w:rPr>
      </w:pPr>
      <w:r w:rsidRPr="00E37160">
        <w:rPr>
          <w:rFonts w:ascii="Arial" w:hAnsi="Arial" w:cs="Arial"/>
          <w:sz w:val="22"/>
          <w:szCs w:val="22"/>
        </w:rPr>
        <w:t>I</w:t>
      </w:r>
      <w:r w:rsidR="007324AB" w:rsidRPr="00E37160">
        <w:rPr>
          <w:rFonts w:ascii="Arial" w:hAnsi="Arial" w:cs="Arial"/>
          <w:sz w:val="22"/>
          <w:szCs w:val="22"/>
        </w:rPr>
        <w:t>ON pisemnie informuje wnioskodawcę o negatywnym wyniku oceny projektu. Pismo informujące zawiera pouczenie o możliwości wniesienia protestu (art. 56 ust. 7 ustawy). Wnioskodawca może wnieść protest w terminie 14 dni od dnia doręczenia informacji o negatywnym wyniku oceny projektu (art. 64 ust. 1 ustawy).</w:t>
      </w:r>
    </w:p>
    <w:p w14:paraId="55D88A38" w14:textId="77777777" w:rsidR="007324AB" w:rsidRPr="00E37160" w:rsidRDefault="00ED191A" w:rsidP="00BF0490">
      <w:pPr>
        <w:pStyle w:val="Akapitzlist"/>
        <w:spacing w:before="240"/>
        <w:ind w:left="0"/>
        <w:rPr>
          <w:rFonts w:ascii="Arial" w:hAnsi="Arial" w:cs="Arial"/>
          <w:sz w:val="22"/>
          <w:szCs w:val="22"/>
          <w:lang w:val="pl-PL"/>
        </w:rPr>
      </w:pPr>
      <w:r w:rsidRPr="00E37160">
        <w:rPr>
          <w:rFonts w:ascii="Arial" w:hAnsi="Arial" w:cs="Arial"/>
          <w:sz w:val="22"/>
          <w:szCs w:val="22"/>
          <w:lang w:val="pl-PL"/>
        </w:rPr>
        <w:t xml:space="preserve">4.8.2.2 </w:t>
      </w:r>
      <w:r w:rsidR="007324AB" w:rsidRPr="00E37160">
        <w:rPr>
          <w:rFonts w:ascii="Arial" w:hAnsi="Arial" w:cs="Arial"/>
          <w:b/>
          <w:bCs/>
          <w:sz w:val="22"/>
          <w:szCs w:val="22"/>
          <w:lang w:val="pl-PL"/>
        </w:rPr>
        <w:t xml:space="preserve"> </w:t>
      </w:r>
      <w:r w:rsidR="007324AB" w:rsidRPr="00E37160">
        <w:rPr>
          <w:rFonts w:ascii="Arial" w:hAnsi="Arial" w:cs="Arial"/>
          <w:sz w:val="22"/>
          <w:szCs w:val="22"/>
          <w:lang w:val="pl-PL"/>
        </w:rPr>
        <w:t xml:space="preserve">Przepisy dotyczące doręczeń i sposobu obliczania terminów, stosuje się zgodnie z działem I </w:t>
      </w:r>
      <w:proofErr w:type="spellStart"/>
      <w:r w:rsidR="007324AB" w:rsidRPr="00E37160">
        <w:rPr>
          <w:rFonts w:ascii="Arial" w:hAnsi="Arial" w:cs="Arial"/>
          <w:sz w:val="22"/>
          <w:szCs w:val="22"/>
          <w:lang w:val="pl-PL"/>
        </w:rPr>
        <w:t>rodziałem</w:t>
      </w:r>
      <w:proofErr w:type="spellEnd"/>
      <w:r w:rsidR="007324AB" w:rsidRPr="00E37160">
        <w:rPr>
          <w:rFonts w:ascii="Arial" w:hAnsi="Arial" w:cs="Arial"/>
          <w:sz w:val="22"/>
          <w:szCs w:val="22"/>
          <w:lang w:val="pl-PL"/>
        </w:rPr>
        <w:t xml:space="preserve"> 8 KPA. </w:t>
      </w:r>
    </w:p>
    <w:p w14:paraId="6F3B7130" w14:textId="77777777" w:rsidR="007324AB" w:rsidRPr="00E37160" w:rsidRDefault="00ED191A" w:rsidP="00ED191A">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 xml:space="preserve">4.8.2.3 </w:t>
      </w:r>
      <w:r w:rsidR="007324AB" w:rsidRPr="00E37160">
        <w:rPr>
          <w:rFonts w:ascii="Arial" w:hAnsi="Arial" w:cs="Arial"/>
          <w:sz w:val="22"/>
          <w:szCs w:val="22"/>
        </w:rPr>
        <w:t>Zgodnie z art. 72 ust.2, protest, jak i cała korespondencja dotycząca procedury odwoławczej wymagają odpowiednio podpisu własnoręcznego albo opatrzenia kwalifikowanym podpisem elektronicznym, podpisem zaufanym albo podpisem osobistym.</w:t>
      </w:r>
    </w:p>
    <w:p w14:paraId="56723F63" w14:textId="77777777" w:rsidR="007324AB" w:rsidRPr="00E37160" w:rsidRDefault="00ED191A" w:rsidP="00ED191A">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 xml:space="preserve">4.8.2.4 </w:t>
      </w:r>
      <w:r w:rsidR="007324AB" w:rsidRPr="00E37160">
        <w:rPr>
          <w:rFonts w:ascii="Arial" w:hAnsi="Arial" w:cs="Arial"/>
          <w:sz w:val="22"/>
          <w:szCs w:val="22"/>
        </w:rPr>
        <w:t xml:space="preserve">Protest należy wnieść do Wojewódzkiego </w:t>
      </w:r>
      <w:proofErr w:type="spellStart"/>
      <w:r w:rsidR="007324AB" w:rsidRPr="00E37160">
        <w:rPr>
          <w:rFonts w:ascii="Arial" w:hAnsi="Arial" w:cs="Arial"/>
          <w:sz w:val="22"/>
          <w:szCs w:val="22"/>
        </w:rPr>
        <w:t>Urzędud</w:t>
      </w:r>
      <w:proofErr w:type="spellEnd"/>
      <w:r w:rsidR="007324AB" w:rsidRPr="00E37160">
        <w:rPr>
          <w:rFonts w:ascii="Arial" w:hAnsi="Arial" w:cs="Arial"/>
          <w:sz w:val="22"/>
          <w:szCs w:val="22"/>
        </w:rPr>
        <w:t xml:space="preserve"> Pracy w Szczecinie - Instytucji Pośredniczącej </w:t>
      </w:r>
      <w:r w:rsidR="007324AB" w:rsidRPr="00E37160">
        <w:rPr>
          <w:rFonts w:ascii="Arial" w:hAnsi="Arial"/>
          <w:sz w:val="22"/>
        </w:rPr>
        <w:t>FEPZ.</w:t>
      </w:r>
    </w:p>
    <w:p w14:paraId="77F6AA07" w14:textId="77777777" w:rsidR="007324AB" w:rsidRPr="00E37160" w:rsidRDefault="00ED191A" w:rsidP="00ED191A">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 xml:space="preserve">4.8.2.5 </w:t>
      </w:r>
      <w:r w:rsidR="007324AB" w:rsidRPr="00E37160">
        <w:rPr>
          <w:rFonts w:ascii="Arial" w:hAnsi="Arial" w:cs="Arial"/>
          <w:sz w:val="22"/>
          <w:szCs w:val="22"/>
        </w:rPr>
        <w:t>Protest składany w wersji papierowej, własnoręcznie podpisany należy dostarczyć osobiście, przesłać kurierem lub pocztą na adres:</w:t>
      </w:r>
    </w:p>
    <w:p w14:paraId="4CE5D26B" w14:textId="77777777" w:rsidR="007324AB" w:rsidRPr="00E37160" w:rsidRDefault="007324AB" w:rsidP="007324AB">
      <w:pPr>
        <w:pStyle w:val="Akapitzlist"/>
        <w:autoSpaceDE w:val="0"/>
        <w:autoSpaceDN w:val="0"/>
        <w:adjustRightInd w:val="0"/>
        <w:spacing w:before="120" w:after="120" w:line="271" w:lineRule="auto"/>
        <w:rPr>
          <w:rFonts w:ascii="Arial" w:hAnsi="Arial" w:cs="Arial"/>
          <w:sz w:val="22"/>
          <w:szCs w:val="22"/>
        </w:rPr>
      </w:pPr>
    </w:p>
    <w:p w14:paraId="27C620B9" w14:textId="77777777" w:rsidR="007324AB" w:rsidRPr="00E37160" w:rsidRDefault="007324AB" w:rsidP="007324AB">
      <w:pPr>
        <w:pStyle w:val="Akapitzlist"/>
        <w:autoSpaceDE w:val="0"/>
        <w:autoSpaceDN w:val="0"/>
        <w:adjustRightInd w:val="0"/>
        <w:spacing w:before="120" w:after="120" w:line="271" w:lineRule="auto"/>
        <w:jc w:val="center"/>
        <w:rPr>
          <w:rFonts w:ascii="Arial" w:hAnsi="Arial" w:cs="Arial"/>
          <w:sz w:val="22"/>
          <w:szCs w:val="22"/>
        </w:rPr>
      </w:pPr>
      <w:r w:rsidRPr="00E37160">
        <w:rPr>
          <w:rFonts w:ascii="Arial" w:hAnsi="Arial" w:cs="Arial"/>
          <w:sz w:val="22"/>
          <w:szCs w:val="22"/>
        </w:rPr>
        <w:t xml:space="preserve">Wojewódzki </w:t>
      </w:r>
      <w:proofErr w:type="spellStart"/>
      <w:r w:rsidRPr="00E37160">
        <w:rPr>
          <w:rFonts w:ascii="Arial" w:hAnsi="Arial" w:cs="Arial"/>
          <w:sz w:val="22"/>
          <w:szCs w:val="22"/>
        </w:rPr>
        <w:t>Urz</w:t>
      </w:r>
      <w:r w:rsidR="003726A3" w:rsidRPr="00E37160">
        <w:rPr>
          <w:rFonts w:ascii="Arial" w:hAnsi="Arial" w:cs="Arial"/>
          <w:sz w:val="22"/>
          <w:szCs w:val="22"/>
          <w:lang w:val="pl-PL"/>
        </w:rPr>
        <w:t>ę</w:t>
      </w:r>
      <w:r w:rsidRPr="00E37160">
        <w:rPr>
          <w:rFonts w:ascii="Arial" w:hAnsi="Arial" w:cs="Arial"/>
          <w:sz w:val="22"/>
          <w:szCs w:val="22"/>
        </w:rPr>
        <w:t>d</w:t>
      </w:r>
      <w:r w:rsidR="003726A3" w:rsidRPr="00E37160">
        <w:rPr>
          <w:rFonts w:ascii="Arial" w:hAnsi="Arial" w:cs="Arial"/>
          <w:sz w:val="22"/>
          <w:szCs w:val="22"/>
          <w:lang w:val="pl-PL"/>
        </w:rPr>
        <w:t>u</w:t>
      </w:r>
      <w:proofErr w:type="spellEnd"/>
      <w:r w:rsidRPr="00E37160">
        <w:rPr>
          <w:rFonts w:ascii="Arial" w:hAnsi="Arial" w:cs="Arial"/>
          <w:sz w:val="22"/>
          <w:szCs w:val="22"/>
        </w:rPr>
        <w:t xml:space="preserve"> Pracy w Szczecinie</w:t>
      </w:r>
    </w:p>
    <w:p w14:paraId="76E2287A" w14:textId="77777777" w:rsidR="007324AB" w:rsidRPr="00E37160" w:rsidRDefault="007324AB" w:rsidP="007324AB">
      <w:pPr>
        <w:pStyle w:val="Akapitzlist"/>
        <w:autoSpaceDE w:val="0"/>
        <w:autoSpaceDN w:val="0"/>
        <w:adjustRightInd w:val="0"/>
        <w:spacing w:before="120" w:after="120" w:line="271" w:lineRule="auto"/>
        <w:jc w:val="center"/>
        <w:rPr>
          <w:rFonts w:ascii="Arial" w:hAnsi="Arial" w:cs="Arial"/>
          <w:sz w:val="22"/>
          <w:szCs w:val="22"/>
        </w:rPr>
      </w:pPr>
      <w:r w:rsidRPr="00E37160">
        <w:rPr>
          <w:rFonts w:ascii="Arial" w:hAnsi="Arial" w:cs="Arial"/>
          <w:sz w:val="22"/>
          <w:szCs w:val="22"/>
        </w:rPr>
        <w:t>ul. Mickiewicza 41</w:t>
      </w:r>
    </w:p>
    <w:p w14:paraId="5D37D744" w14:textId="77777777" w:rsidR="007324AB" w:rsidRPr="00E37160" w:rsidRDefault="007324AB" w:rsidP="007324AB">
      <w:pPr>
        <w:pStyle w:val="Akapitzlist"/>
        <w:autoSpaceDE w:val="0"/>
        <w:autoSpaceDN w:val="0"/>
        <w:adjustRightInd w:val="0"/>
        <w:spacing w:before="120" w:after="120" w:line="271" w:lineRule="auto"/>
        <w:jc w:val="center"/>
        <w:rPr>
          <w:rFonts w:ascii="Arial" w:hAnsi="Arial" w:cs="Arial"/>
          <w:sz w:val="22"/>
          <w:szCs w:val="22"/>
        </w:rPr>
      </w:pPr>
      <w:r w:rsidRPr="00E37160">
        <w:rPr>
          <w:rFonts w:ascii="Arial" w:hAnsi="Arial" w:cs="Arial"/>
          <w:sz w:val="22"/>
          <w:szCs w:val="22"/>
        </w:rPr>
        <w:t>70-383 Szczecin</w:t>
      </w:r>
    </w:p>
    <w:p w14:paraId="424A2ACA" w14:textId="77777777" w:rsidR="00ED191A" w:rsidRPr="00E37160" w:rsidRDefault="007324AB" w:rsidP="00ED191A">
      <w:pPr>
        <w:autoSpaceDE w:val="0"/>
        <w:autoSpaceDN w:val="0"/>
        <w:adjustRightInd w:val="0"/>
        <w:spacing w:before="120" w:after="120" w:line="271" w:lineRule="auto"/>
        <w:ind w:left="709"/>
        <w:rPr>
          <w:rFonts w:ascii="Arial" w:hAnsi="Arial" w:cs="Arial"/>
          <w:sz w:val="22"/>
          <w:szCs w:val="22"/>
        </w:rPr>
      </w:pPr>
      <w:r w:rsidRPr="00E37160">
        <w:rPr>
          <w:rFonts w:ascii="Arial" w:hAnsi="Arial" w:cs="Arial"/>
          <w:sz w:val="22"/>
          <w:szCs w:val="22"/>
        </w:rPr>
        <w:t>w godzinach pracy Urz</w:t>
      </w:r>
      <w:r w:rsidR="001E5C07" w:rsidRPr="00E37160">
        <w:rPr>
          <w:rFonts w:ascii="Arial" w:hAnsi="Arial" w:cs="Arial"/>
          <w:sz w:val="22"/>
          <w:szCs w:val="22"/>
        </w:rPr>
        <w:t>ę</w:t>
      </w:r>
      <w:r w:rsidRPr="00E37160">
        <w:rPr>
          <w:rFonts w:ascii="Arial" w:hAnsi="Arial" w:cs="Arial"/>
          <w:sz w:val="22"/>
          <w:szCs w:val="22"/>
        </w:rPr>
        <w:t>du tj. od poniedziałku do piątku w godzinach od 7.30 do 15.30.</w:t>
      </w:r>
    </w:p>
    <w:p w14:paraId="32584E1E" w14:textId="77777777" w:rsidR="007324AB" w:rsidRPr="00E37160" w:rsidRDefault="004463E1" w:rsidP="00ED191A">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 xml:space="preserve">4.8.2.6 </w:t>
      </w:r>
      <w:r w:rsidR="007324AB" w:rsidRPr="00E37160">
        <w:rPr>
          <w:rFonts w:ascii="Arial" w:hAnsi="Arial" w:cs="Arial"/>
          <w:sz w:val="22"/>
          <w:szCs w:val="22"/>
        </w:rPr>
        <w:t>Termin dostarczenia protestu uznaje się za zachowany w przypadku nadania przesyłki w polskiej placówce pocztowej operatora wyznaczonego w rozumieniu art. 3 pkt 13 ustawy z dnia 23 listopada 2012 r. – Prawo pocztowe tj. operatora pocztowego obowiązanego do świadczenia usług powszechnych. Wówczas za datę złożenia protestu uznaje się datę stempla pocztowego.</w:t>
      </w:r>
    </w:p>
    <w:p w14:paraId="00B99A5C" w14:textId="77777777" w:rsidR="007324AB" w:rsidRPr="00E37160" w:rsidRDefault="004463E1" w:rsidP="004463E1">
      <w:pPr>
        <w:spacing w:before="120" w:after="120" w:line="271" w:lineRule="auto"/>
        <w:rPr>
          <w:rFonts w:ascii="Arial" w:hAnsi="Arial" w:cs="Arial"/>
          <w:sz w:val="22"/>
          <w:szCs w:val="22"/>
        </w:rPr>
      </w:pPr>
      <w:r w:rsidRPr="00E37160">
        <w:rPr>
          <w:rFonts w:ascii="Arial" w:hAnsi="Arial" w:cs="Arial"/>
          <w:sz w:val="22"/>
          <w:szCs w:val="22"/>
        </w:rPr>
        <w:t>4.8.2.7</w:t>
      </w:r>
      <w:r w:rsidR="007324AB" w:rsidRPr="00E37160">
        <w:rPr>
          <w:rFonts w:ascii="Arial" w:hAnsi="Arial" w:cs="Arial"/>
          <w:sz w:val="22"/>
          <w:szCs w:val="22"/>
        </w:rPr>
        <w:t xml:space="preserve"> W przypadku nadania przesyłki u operatora innego niż ten, o którym mowa powyżej (np. pocztą kurierską), </w:t>
      </w:r>
      <w:r w:rsidR="007324AB" w:rsidRPr="00E37160">
        <w:rPr>
          <w:rFonts w:ascii="Arial" w:hAnsi="Arial"/>
          <w:sz w:val="22"/>
        </w:rPr>
        <w:t xml:space="preserve">protest </w:t>
      </w:r>
      <w:r w:rsidR="007324AB" w:rsidRPr="00E37160">
        <w:rPr>
          <w:rFonts w:ascii="Arial" w:hAnsi="Arial" w:cs="Arial"/>
          <w:sz w:val="22"/>
          <w:szCs w:val="22"/>
        </w:rPr>
        <w:t xml:space="preserve">musi wpłynąć do </w:t>
      </w:r>
      <w:r w:rsidR="007324AB" w:rsidRPr="00E37160">
        <w:rPr>
          <w:rFonts w:ascii="Arial" w:hAnsi="Arial"/>
          <w:sz w:val="22"/>
        </w:rPr>
        <w:t xml:space="preserve">IP </w:t>
      </w:r>
      <w:r w:rsidR="007324AB" w:rsidRPr="00E37160">
        <w:rPr>
          <w:rFonts w:ascii="Arial" w:hAnsi="Arial" w:cs="Arial"/>
          <w:sz w:val="22"/>
          <w:szCs w:val="22"/>
        </w:rPr>
        <w:t>w terminie 14 dni od dnia doręczenia informacji o</w:t>
      </w:r>
      <w:r w:rsidR="007324AB" w:rsidRPr="00E37160">
        <w:rPr>
          <w:rFonts w:ascii="Arial" w:hAnsi="Arial"/>
          <w:sz w:val="22"/>
        </w:rPr>
        <w:t> </w:t>
      </w:r>
      <w:r w:rsidR="007324AB" w:rsidRPr="00E37160">
        <w:rPr>
          <w:rFonts w:ascii="Arial" w:hAnsi="Arial" w:cs="Arial"/>
          <w:sz w:val="22"/>
          <w:szCs w:val="22"/>
        </w:rPr>
        <w:t>negatywnym wyniku oceny projektu.</w:t>
      </w:r>
    </w:p>
    <w:p w14:paraId="6B637D82" w14:textId="77777777" w:rsidR="0055650D" w:rsidRPr="00E37160" w:rsidRDefault="004463E1" w:rsidP="0055650D">
      <w:pPr>
        <w:spacing w:before="120" w:after="120" w:line="271" w:lineRule="auto"/>
        <w:rPr>
          <w:rFonts w:ascii="Arial" w:hAnsi="Arial" w:cs="Arial"/>
          <w:sz w:val="22"/>
          <w:szCs w:val="22"/>
        </w:rPr>
      </w:pPr>
      <w:r w:rsidRPr="00E37160">
        <w:rPr>
          <w:rFonts w:ascii="Arial" w:hAnsi="Arial" w:cs="Arial"/>
          <w:sz w:val="22"/>
          <w:szCs w:val="22"/>
        </w:rPr>
        <w:t xml:space="preserve">4.8.2.8 </w:t>
      </w:r>
      <w:r w:rsidR="007324AB" w:rsidRPr="00E37160">
        <w:rPr>
          <w:rFonts w:ascii="Arial" w:hAnsi="Arial" w:cs="Arial"/>
          <w:sz w:val="22"/>
          <w:szCs w:val="22"/>
        </w:rPr>
        <w:t>Dokumenty elektroniczne są doręczane</w:t>
      </w:r>
      <w:r w:rsidR="000238D0" w:rsidRPr="00E37160">
        <w:rPr>
          <w:rFonts w:ascii="Arial" w:hAnsi="Arial" w:cs="Arial"/>
          <w:sz w:val="22"/>
          <w:szCs w:val="22"/>
        </w:rPr>
        <w:t xml:space="preserve"> z wykorzystaniem publicznej usł</w:t>
      </w:r>
      <w:r w:rsidR="00595F71">
        <w:rPr>
          <w:rFonts w:ascii="Arial" w:hAnsi="Arial" w:cs="Arial"/>
          <w:sz w:val="22"/>
          <w:szCs w:val="22"/>
        </w:rPr>
        <w:t>u</w:t>
      </w:r>
      <w:r w:rsidR="000238D0" w:rsidRPr="00E37160">
        <w:rPr>
          <w:rFonts w:ascii="Arial" w:hAnsi="Arial" w:cs="Arial"/>
          <w:sz w:val="22"/>
          <w:szCs w:val="22"/>
        </w:rPr>
        <w:t xml:space="preserve">gi rejestrowanego doręczenia </w:t>
      </w:r>
      <w:proofErr w:type="spellStart"/>
      <w:r w:rsidR="000238D0" w:rsidRPr="00E37160">
        <w:rPr>
          <w:rFonts w:ascii="Arial" w:hAnsi="Arial" w:cs="Arial"/>
          <w:sz w:val="22"/>
          <w:szCs w:val="22"/>
        </w:rPr>
        <w:t>elektronicznego</w:t>
      </w:r>
      <w:r w:rsidR="007324AB" w:rsidRPr="00E37160">
        <w:rPr>
          <w:rFonts w:ascii="Arial" w:hAnsi="Arial" w:cs="Arial"/>
          <w:sz w:val="22"/>
          <w:szCs w:val="22"/>
        </w:rPr>
        <w:t>za</w:t>
      </w:r>
      <w:proofErr w:type="spellEnd"/>
      <w:r w:rsidR="007324AB" w:rsidRPr="00E37160">
        <w:rPr>
          <w:rFonts w:ascii="Arial" w:hAnsi="Arial" w:cs="Arial"/>
          <w:sz w:val="22"/>
          <w:szCs w:val="22"/>
        </w:rPr>
        <w:t xml:space="preserve"> pomocą </w:t>
      </w:r>
      <w:r w:rsidR="0055650D" w:rsidRPr="00E37160">
        <w:rPr>
          <w:rFonts w:ascii="Arial" w:hAnsi="Arial" w:cs="Arial"/>
          <w:sz w:val="22"/>
          <w:szCs w:val="22"/>
        </w:rPr>
        <w:t xml:space="preserve">adresu do doręczeń elektronicznych o którym mowa w art. 2 pkt 1 ustawy z dnia 18 lipca 2002 r. o świadczeniu usług drogą </w:t>
      </w:r>
    </w:p>
    <w:p w14:paraId="62D2C602" w14:textId="77777777" w:rsidR="007324AB" w:rsidRPr="00E37160" w:rsidRDefault="0055650D" w:rsidP="0055650D">
      <w:pPr>
        <w:spacing w:before="120" w:after="120" w:line="271" w:lineRule="auto"/>
        <w:rPr>
          <w:rFonts w:ascii="Arial" w:hAnsi="Arial" w:cs="Arial"/>
          <w:sz w:val="22"/>
          <w:szCs w:val="22"/>
        </w:rPr>
      </w:pPr>
      <w:r w:rsidRPr="00E37160">
        <w:rPr>
          <w:rFonts w:ascii="Arial" w:hAnsi="Arial" w:cs="Arial"/>
          <w:sz w:val="22"/>
          <w:szCs w:val="22"/>
        </w:rPr>
        <w:t>elektroniczną (Dz. U. z 2020 r. poz. 344)</w:t>
      </w:r>
      <w:r w:rsidR="007324AB" w:rsidRPr="00E37160">
        <w:rPr>
          <w:rFonts w:ascii="Arial" w:hAnsi="Arial" w:cs="Arial"/>
          <w:sz w:val="22"/>
          <w:szCs w:val="22"/>
        </w:rPr>
        <w:t>pod adresem:</w:t>
      </w:r>
    </w:p>
    <w:p w14:paraId="4B0321C1" w14:textId="77777777" w:rsidR="007324AB" w:rsidRPr="00E37160" w:rsidRDefault="007324AB" w:rsidP="007324AB">
      <w:pPr>
        <w:pStyle w:val="Akapitzlist"/>
        <w:autoSpaceDE w:val="0"/>
        <w:autoSpaceDN w:val="0"/>
        <w:adjustRightInd w:val="0"/>
        <w:spacing w:before="120" w:after="120" w:line="271" w:lineRule="auto"/>
        <w:rPr>
          <w:rFonts w:ascii="Arial" w:hAnsi="Arial" w:cs="Arial"/>
          <w:sz w:val="22"/>
          <w:szCs w:val="22"/>
        </w:rPr>
      </w:pPr>
    </w:p>
    <w:p w14:paraId="5232B996" w14:textId="77777777" w:rsidR="0055650D" w:rsidRPr="00E37160" w:rsidRDefault="0055650D" w:rsidP="0055650D">
      <w:pPr>
        <w:jc w:val="center"/>
        <w:rPr>
          <w:rFonts w:ascii="Arial" w:hAnsi="Arial" w:cs="Arial"/>
          <w:sz w:val="22"/>
          <w:szCs w:val="22"/>
        </w:rPr>
      </w:pPr>
      <w:r w:rsidRPr="00E37160">
        <w:rPr>
          <w:rFonts w:ascii="Arial" w:hAnsi="Arial" w:cs="Arial"/>
          <w:sz w:val="22"/>
          <w:szCs w:val="22"/>
        </w:rPr>
        <w:t>AE:PL-73877-35555-VRRSW-13</w:t>
      </w:r>
    </w:p>
    <w:p w14:paraId="7F068C7A" w14:textId="77777777" w:rsidR="0072241B" w:rsidRPr="00E37160" w:rsidRDefault="0072241B" w:rsidP="0055650D">
      <w:pPr>
        <w:jc w:val="center"/>
        <w:rPr>
          <w:rFonts w:ascii="Arial" w:hAnsi="Arial" w:cs="Arial"/>
          <w:sz w:val="22"/>
          <w:szCs w:val="22"/>
        </w:rPr>
      </w:pPr>
    </w:p>
    <w:p w14:paraId="39480E1F" w14:textId="77777777" w:rsidR="00EF050C" w:rsidRPr="00E37160" w:rsidRDefault="00EF050C" w:rsidP="00EF050C">
      <w:pPr>
        <w:pStyle w:val="Akapitzlist"/>
        <w:autoSpaceDE w:val="0"/>
        <w:autoSpaceDN w:val="0"/>
        <w:adjustRightInd w:val="0"/>
        <w:spacing w:before="120" w:after="120" w:line="271" w:lineRule="auto"/>
        <w:ind w:left="0"/>
        <w:rPr>
          <w:rFonts w:ascii="Arial" w:hAnsi="Arial" w:cs="Arial"/>
          <w:sz w:val="22"/>
          <w:szCs w:val="22"/>
          <w:lang w:val="pl-PL"/>
        </w:rPr>
      </w:pPr>
      <w:r w:rsidRPr="00E37160">
        <w:rPr>
          <w:rFonts w:ascii="Arial" w:hAnsi="Arial" w:cs="Arial"/>
          <w:sz w:val="22"/>
          <w:szCs w:val="22"/>
          <w:lang w:val="pl-PL"/>
        </w:rPr>
        <w:t>lub za pomocą Elektronicznej Skrzynki Podawczej (ESP), dostępnej na Elektronicznej Platformie Usług Administracji Publicznej (</w:t>
      </w:r>
      <w:proofErr w:type="spellStart"/>
      <w:r w:rsidRPr="00E37160">
        <w:rPr>
          <w:rFonts w:ascii="Arial" w:hAnsi="Arial" w:cs="Arial"/>
          <w:sz w:val="22"/>
          <w:szCs w:val="22"/>
          <w:lang w:val="pl-PL"/>
        </w:rPr>
        <w:t>ePUAP</w:t>
      </w:r>
      <w:proofErr w:type="spellEnd"/>
      <w:r w:rsidRPr="00E37160">
        <w:rPr>
          <w:rFonts w:ascii="Arial" w:hAnsi="Arial" w:cs="Arial"/>
          <w:sz w:val="22"/>
          <w:szCs w:val="22"/>
          <w:lang w:val="pl-PL"/>
        </w:rPr>
        <w:t>) pod adresem :</w:t>
      </w:r>
    </w:p>
    <w:p w14:paraId="1C528106" w14:textId="77777777" w:rsidR="00EF050C" w:rsidRPr="00E37160" w:rsidRDefault="00EF050C" w:rsidP="00EF050C">
      <w:pPr>
        <w:pStyle w:val="Akapitzlist"/>
        <w:autoSpaceDE w:val="0"/>
        <w:autoSpaceDN w:val="0"/>
        <w:adjustRightInd w:val="0"/>
        <w:spacing w:before="120" w:after="120" w:line="271" w:lineRule="auto"/>
        <w:rPr>
          <w:rFonts w:ascii="Arial" w:hAnsi="Arial" w:cs="Arial"/>
          <w:sz w:val="22"/>
          <w:szCs w:val="22"/>
          <w:lang w:val="pl-PL"/>
        </w:rPr>
      </w:pPr>
    </w:p>
    <w:p w14:paraId="242C7AC7" w14:textId="77777777" w:rsidR="00EF050C" w:rsidRPr="00E37160" w:rsidRDefault="00EF050C" w:rsidP="00EF050C">
      <w:pPr>
        <w:pStyle w:val="Akapitzlist"/>
        <w:autoSpaceDE w:val="0"/>
        <w:autoSpaceDN w:val="0"/>
        <w:adjustRightInd w:val="0"/>
        <w:spacing w:before="120" w:after="120" w:line="271" w:lineRule="auto"/>
        <w:jc w:val="center"/>
        <w:rPr>
          <w:rFonts w:ascii="Arial" w:hAnsi="Arial" w:cs="Arial"/>
          <w:sz w:val="22"/>
          <w:szCs w:val="22"/>
          <w:lang w:val="pl-PL"/>
        </w:rPr>
      </w:pPr>
      <w:r w:rsidRPr="00E37160">
        <w:rPr>
          <w:rFonts w:ascii="Arial" w:hAnsi="Arial" w:cs="Arial"/>
          <w:sz w:val="22"/>
          <w:szCs w:val="22"/>
          <w:lang w:val="pl-PL"/>
        </w:rPr>
        <w:t>/</w:t>
      </w:r>
      <w:proofErr w:type="spellStart"/>
      <w:r w:rsidRPr="00E37160">
        <w:rPr>
          <w:rFonts w:ascii="Arial" w:hAnsi="Arial" w:cs="Arial"/>
          <w:sz w:val="22"/>
          <w:szCs w:val="22"/>
          <w:lang w:val="pl-PL"/>
        </w:rPr>
        <w:t>wup</w:t>
      </w:r>
      <w:proofErr w:type="spellEnd"/>
      <w:r w:rsidRPr="00E37160">
        <w:rPr>
          <w:rFonts w:ascii="Arial" w:hAnsi="Arial" w:cs="Arial"/>
          <w:sz w:val="22"/>
          <w:szCs w:val="22"/>
          <w:lang w:val="pl-PL"/>
        </w:rPr>
        <w:t>-szczecin/</w:t>
      </w:r>
      <w:proofErr w:type="spellStart"/>
      <w:r w:rsidRPr="00E37160">
        <w:rPr>
          <w:rFonts w:ascii="Arial" w:hAnsi="Arial" w:cs="Arial"/>
          <w:sz w:val="22"/>
          <w:szCs w:val="22"/>
          <w:lang w:val="pl-PL"/>
        </w:rPr>
        <w:t>SkrytkaESP</w:t>
      </w:r>
      <w:proofErr w:type="spellEnd"/>
    </w:p>
    <w:p w14:paraId="596EF597" w14:textId="77777777" w:rsidR="00EF050C" w:rsidRPr="00E37160" w:rsidRDefault="00EF050C" w:rsidP="00EF050C">
      <w:pPr>
        <w:pStyle w:val="Akapitzlist"/>
        <w:autoSpaceDE w:val="0"/>
        <w:autoSpaceDN w:val="0"/>
        <w:adjustRightInd w:val="0"/>
        <w:spacing w:before="120" w:after="120" w:line="271" w:lineRule="auto"/>
        <w:jc w:val="center"/>
        <w:rPr>
          <w:rFonts w:ascii="Arial" w:hAnsi="Arial" w:cs="Arial"/>
          <w:sz w:val="22"/>
          <w:szCs w:val="22"/>
          <w:lang w:val="pl-PL"/>
        </w:rPr>
      </w:pPr>
      <w:r w:rsidRPr="00E37160">
        <w:rPr>
          <w:rFonts w:ascii="Arial" w:hAnsi="Arial" w:cs="Arial"/>
          <w:sz w:val="22"/>
          <w:szCs w:val="22"/>
          <w:lang w:val="pl-PL"/>
        </w:rPr>
        <w:t>lub</w:t>
      </w:r>
    </w:p>
    <w:p w14:paraId="10D07EC5" w14:textId="77777777" w:rsidR="0072241B" w:rsidRPr="00E37160" w:rsidRDefault="00EF050C" w:rsidP="00EF050C">
      <w:pPr>
        <w:pStyle w:val="Akapitzlist"/>
        <w:autoSpaceDE w:val="0"/>
        <w:autoSpaceDN w:val="0"/>
        <w:adjustRightInd w:val="0"/>
        <w:spacing w:before="120" w:after="120" w:line="271" w:lineRule="auto"/>
        <w:jc w:val="center"/>
        <w:rPr>
          <w:rFonts w:ascii="Arial" w:hAnsi="Arial" w:cs="Arial"/>
          <w:sz w:val="22"/>
          <w:szCs w:val="22"/>
          <w:lang w:val="pl-PL"/>
        </w:rPr>
      </w:pPr>
      <w:r w:rsidRPr="00E37160">
        <w:rPr>
          <w:rFonts w:ascii="Arial" w:hAnsi="Arial" w:cs="Arial"/>
          <w:sz w:val="22"/>
          <w:szCs w:val="22"/>
          <w:lang w:val="pl-PL"/>
        </w:rPr>
        <w:t>https://epuap.gov.pl/wps/myportal/strefa-klienta/katalog-spraw/sprawy-ogolne/ogolne-sprawy-urzedowe-2/pismo-ogolne-do-podmiotu-publicznego-nowe</w:t>
      </w:r>
    </w:p>
    <w:p w14:paraId="299C0809" w14:textId="77777777" w:rsidR="007324AB" w:rsidRPr="00E37160" w:rsidRDefault="007324AB" w:rsidP="007324AB">
      <w:pPr>
        <w:pStyle w:val="Akapitzlist"/>
        <w:spacing w:before="120" w:after="120" w:line="271" w:lineRule="auto"/>
        <w:ind w:left="0"/>
        <w:contextualSpacing w:val="0"/>
        <w:rPr>
          <w:rFonts w:ascii="Arial" w:hAnsi="Arial" w:cs="Arial"/>
          <w:sz w:val="22"/>
          <w:szCs w:val="22"/>
        </w:rPr>
      </w:pPr>
    </w:p>
    <w:p w14:paraId="61ED0B26" w14:textId="77777777" w:rsidR="007324AB" w:rsidRPr="00E37160" w:rsidRDefault="007324AB" w:rsidP="007324AB">
      <w:pPr>
        <w:pStyle w:val="Akapitzlist"/>
        <w:spacing w:before="120" w:after="120" w:line="271" w:lineRule="auto"/>
        <w:ind w:left="709"/>
        <w:contextualSpacing w:val="0"/>
        <w:rPr>
          <w:rFonts w:ascii="Arial" w:hAnsi="Arial" w:cs="Arial"/>
          <w:sz w:val="22"/>
          <w:szCs w:val="22"/>
        </w:rPr>
      </w:pPr>
    </w:p>
    <w:p w14:paraId="5DD18E63" w14:textId="77777777" w:rsidR="007324AB" w:rsidRPr="00E37160" w:rsidRDefault="007324AB" w:rsidP="003A3602">
      <w:pPr>
        <w:pStyle w:val="Styl7"/>
        <w:numPr>
          <w:ilvl w:val="0"/>
          <w:numId w:val="55"/>
        </w:numPr>
      </w:pPr>
      <w:bookmarkStart w:id="372" w:name="_Toc430646312"/>
      <w:bookmarkStart w:id="373" w:name="_Toc35341130"/>
      <w:bookmarkStart w:id="374" w:name="_Toc135051290"/>
      <w:bookmarkStart w:id="375" w:name="_Toc200089400"/>
      <w:bookmarkEnd w:id="372"/>
      <w:r w:rsidRPr="00E37160">
        <w:t>Zakres protestu</w:t>
      </w:r>
      <w:bookmarkEnd w:id="373"/>
      <w:bookmarkEnd w:id="374"/>
      <w:bookmarkEnd w:id="375"/>
    </w:p>
    <w:p w14:paraId="4B506726" w14:textId="77777777" w:rsidR="007324AB" w:rsidRPr="00E37160" w:rsidRDefault="007324AB" w:rsidP="003A3602">
      <w:pPr>
        <w:pStyle w:val="Akapitzlist"/>
        <w:numPr>
          <w:ilvl w:val="3"/>
          <w:numId w:val="87"/>
        </w:numPr>
        <w:autoSpaceDE w:val="0"/>
        <w:autoSpaceDN w:val="0"/>
        <w:adjustRightInd w:val="0"/>
        <w:spacing w:before="120" w:after="120" w:line="271" w:lineRule="auto"/>
        <w:ind w:left="0" w:firstLine="0"/>
        <w:rPr>
          <w:rFonts w:ascii="Arial" w:hAnsi="Arial" w:cs="Arial"/>
          <w:sz w:val="22"/>
          <w:szCs w:val="22"/>
        </w:rPr>
      </w:pPr>
      <w:bookmarkStart w:id="376" w:name="_Toc430646314"/>
      <w:bookmarkEnd w:id="376"/>
      <w:r w:rsidRPr="00E37160">
        <w:rPr>
          <w:rFonts w:ascii="Arial" w:hAnsi="Arial" w:cs="Arial"/>
          <w:sz w:val="22"/>
          <w:szCs w:val="22"/>
        </w:rPr>
        <w:t xml:space="preserve">Zgodnie z art. </w:t>
      </w:r>
      <w:r w:rsidRPr="00E37160">
        <w:rPr>
          <w:rFonts w:ascii="Arial" w:hAnsi="Arial" w:cs="Arial"/>
          <w:sz w:val="22"/>
          <w:szCs w:val="22"/>
          <w:lang w:val="pl-PL"/>
        </w:rPr>
        <w:t>6</w:t>
      </w:r>
      <w:r w:rsidRPr="00E37160">
        <w:rPr>
          <w:rFonts w:ascii="Arial" w:hAnsi="Arial" w:cs="Arial"/>
          <w:sz w:val="22"/>
          <w:szCs w:val="22"/>
        </w:rPr>
        <w:t>4 ust. 2 ustawy protest zawiera:</w:t>
      </w:r>
    </w:p>
    <w:p w14:paraId="6691E7F5" w14:textId="77777777" w:rsidR="007324AB" w:rsidRPr="00E37160" w:rsidRDefault="007324AB" w:rsidP="003A3602">
      <w:pPr>
        <w:pStyle w:val="Akapitzlist"/>
        <w:numPr>
          <w:ilvl w:val="0"/>
          <w:numId w:val="26"/>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 xml:space="preserve">oznaczenie instytucji właściwej do rozpatrzenia protestu, </w:t>
      </w:r>
    </w:p>
    <w:p w14:paraId="067C82F7" w14:textId="77777777" w:rsidR="007324AB" w:rsidRPr="00E37160" w:rsidRDefault="007324AB" w:rsidP="003A3602">
      <w:pPr>
        <w:pStyle w:val="Akapitzlist"/>
        <w:numPr>
          <w:ilvl w:val="0"/>
          <w:numId w:val="26"/>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 xml:space="preserve">oznaczenie Wnioskodawcy, </w:t>
      </w:r>
    </w:p>
    <w:p w14:paraId="71B8F2DA" w14:textId="77777777" w:rsidR="007324AB" w:rsidRPr="00E37160" w:rsidRDefault="007324AB" w:rsidP="003A3602">
      <w:pPr>
        <w:pStyle w:val="Akapitzlist"/>
        <w:numPr>
          <w:ilvl w:val="0"/>
          <w:numId w:val="26"/>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 xml:space="preserve">numer wniosku o dofinansowanie projektu, </w:t>
      </w:r>
    </w:p>
    <w:p w14:paraId="5F498D14" w14:textId="77777777" w:rsidR="007324AB" w:rsidRPr="00E37160" w:rsidRDefault="007324AB" w:rsidP="003A3602">
      <w:pPr>
        <w:pStyle w:val="Akapitzlist"/>
        <w:numPr>
          <w:ilvl w:val="0"/>
          <w:numId w:val="26"/>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 xml:space="preserve">wskazanie kryteriów wyboru projektów, z których oceną Wnioskodawca się nie zgadza, wraz z uzasadnieniem, </w:t>
      </w:r>
    </w:p>
    <w:p w14:paraId="23B62A15" w14:textId="77777777" w:rsidR="007324AB" w:rsidRPr="00E37160" w:rsidRDefault="007324AB" w:rsidP="003A3602">
      <w:pPr>
        <w:pStyle w:val="Akapitzlist"/>
        <w:numPr>
          <w:ilvl w:val="0"/>
          <w:numId w:val="26"/>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 xml:space="preserve">wskazanie zarzutów o charakterze proceduralnym w zakresie przeprowadzonej oceny, jeżeli zdaniem Wnioskodawcy naruszenia takie miały miejsce, wraz z uzasadnieniem, </w:t>
      </w:r>
    </w:p>
    <w:p w14:paraId="1E793E19" w14:textId="77777777" w:rsidR="007324AB" w:rsidRPr="00E37160" w:rsidRDefault="007324AB" w:rsidP="003A3602">
      <w:pPr>
        <w:pStyle w:val="Akapitzlist"/>
        <w:numPr>
          <w:ilvl w:val="0"/>
          <w:numId w:val="26"/>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podpis Wnioskodawcy lub osoby upoważnionej do jego reprezentowania, z załączeniem oryginału lub kopii dokumentu poświadczającego umocowanie takiej osoby do reprezentowania Wnioskodawcy.</w:t>
      </w:r>
    </w:p>
    <w:p w14:paraId="2C501016" w14:textId="14CFD3BA" w:rsidR="004463E1" w:rsidRPr="00E37160" w:rsidRDefault="003726A3" w:rsidP="003A3602">
      <w:pPr>
        <w:pStyle w:val="Akapitzlist"/>
        <w:numPr>
          <w:ilvl w:val="3"/>
          <w:numId w:val="87"/>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Zgodnie z art. </w:t>
      </w:r>
      <w:r w:rsidRPr="00E37160">
        <w:rPr>
          <w:rFonts w:ascii="Arial" w:hAnsi="Arial" w:cs="Arial"/>
          <w:sz w:val="22"/>
          <w:szCs w:val="22"/>
          <w:lang w:val="pl-PL"/>
        </w:rPr>
        <w:t>6</w:t>
      </w:r>
      <w:r w:rsidRPr="00E37160">
        <w:rPr>
          <w:rFonts w:ascii="Arial" w:hAnsi="Arial" w:cs="Arial"/>
          <w:sz w:val="22"/>
          <w:szCs w:val="22"/>
        </w:rPr>
        <w:t>4 ust. 3 ustawy</w:t>
      </w:r>
      <w:r w:rsidRPr="00E37160">
        <w:rPr>
          <w:rFonts w:ascii="Arial" w:hAnsi="Arial" w:cs="Arial"/>
          <w:sz w:val="22"/>
          <w:szCs w:val="22"/>
          <w:lang w:val="pl-PL"/>
        </w:rPr>
        <w:t>,</w:t>
      </w:r>
      <w:r w:rsidRPr="00E37160">
        <w:rPr>
          <w:rFonts w:ascii="Arial" w:hAnsi="Arial" w:cs="Arial"/>
          <w:sz w:val="22"/>
          <w:szCs w:val="22"/>
        </w:rPr>
        <w:t xml:space="preserve"> w przypadku wniesienia protestu niespełniającego wymogów formalnych wymienionych w podpunktach a </w:t>
      </w:r>
      <w:r w:rsidRPr="00E37160">
        <w:rPr>
          <w:rFonts w:ascii="Cambria Math" w:hAnsi="Cambria Math" w:cs="Arial"/>
          <w:sz w:val="22"/>
          <w:szCs w:val="22"/>
        </w:rPr>
        <w:t>‐</w:t>
      </w:r>
      <w:r w:rsidRPr="00E37160">
        <w:rPr>
          <w:rFonts w:ascii="Arial" w:hAnsi="Arial" w:cs="Arial"/>
          <w:sz w:val="22"/>
          <w:szCs w:val="22"/>
        </w:rPr>
        <w:t xml:space="preserve"> c oraz f punktu 4.8.3.1, IP </w:t>
      </w:r>
      <w:r w:rsidRPr="00E37160">
        <w:rPr>
          <w:rFonts w:ascii="Arial" w:hAnsi="Arial" w:cs="Arial"/>
          <w:sz w:val="22"/>
          <w:szCs w:val="22"/>
          <w:lang w:val="pl-PL"/>
        </w:rPr>
        <w:t>FEPZ</w:t>
      </w:r>
      <w:r w:rsidRPr="00E37160">
        <w:rPr>
          <w:rFonts w:ascii="Arial" w:hAnsi="Arial" w:cs="Arial"/>
          <w:sz w:val="22"/>
          <w:szCs w:val="22"/>
        </w:rPr>
        <w:t xml:space="preserve"> wzywa wnioskodawcę do jego uzupełnienia</w:t>
      </w:r>
      <w:r w:rsidRPr="00E37160">
        <w:rPr>
          <w:rFonts w:ascii="Arial" w:hAnsi="Arial" w:cs="Arial"/>
          <w:sz w:val="22"/>
          <w:szCs w:val="22"/>
          <w:lang w:val="pl-PL"/>
        </w:rPr>
        <w:t xml:space="preserve"> wył</w:t>
      </w:r>
      <w:r w:rsidR="009B268D" w:rsidRPr="00E37160">
        <w:rPr>
          <w:rFonts w:ascii="Arial" w:hAnsi="Arial" w:cs="Arial"/>
          <w:sz w:val="22"/>
          <w:szCs w:val="22"/>
          <w:lang w:val="pl-PL"/>
        </w:rPr>
        <w:t>ą</w:t>
      </w:r>
      <w:r w:rsidRPr="00E37160">
        <w:rPr>
          <w:rFonts w:ascii="Arial" w:hAnsi="Arial" w:cs="Arial"/>
          <w:sz w:val="22"/>
          <w:szCs w:val="22"/>
          <w:lang w:val="pl-PL"/>
        </w:rPr>
        <w:t>cznie w tym zakresie</w:t>
      </w:r>
      <w:r w:rsidRPr="00E37160">
        <w:rPr>
          <w:rFonts w:ascii="Arial" w:hAnsi="Arial" w:cs="Arial"/>
          <w:sz w:val="22"/>
          <w:szCs w:val="22"/>
        </w:rPr>
        <w:t>, w terminie 7 dni, licząc od dnia otrzymania wezwania, pod rygorem pozostawienia protestu bez rozpatrzenia</w:t>
      </w:r>
      <w:r w:rsidR="007324AB" w:rsidRPr="00E37160">
        <w:rPr>
          <w:rFonts w:ascii="Arial" w:hAnsi="Arial" w:cs="Arial"/>
          <w:sz w:val="22"/>
          <w:szCs w:val="22"/>
        </w:rPr>
        <w:t xml:space="preserve">, Po bezskutecznym upływie terminu </w:t>
      </w:r>
      <w:r w:rsidR="007324AB" w:rsidRPr="00E37160">
        <w:rPr>
          <w:rFonts w:ascii="Arial" w:hAnsi="Arial" w:cs="Arial"/>
          <w:sz w:val="22"/>
          <w:szCs w:val="22"/>
          <w:lang w:val="pl-PL"/>
        </w:rPr>
        <w:t xml:space="preserve">IP FEPZ </w:t>
      </w:r>
      <w:r w:rsidR="007324AB" w:rsidRPr="00E37160">
        <w:rPr>
          <w:rFonts w:ascii="Arial" w:hAnsi="Arial" w:cs="Arial"/>
          <w:sz w:val="22"/>
          <w:szCs w:val="22"/>
        </w:rPr>
        <w:t>przekazuje wnioskodawcy informację o pozostawieniu jego protestu bez rozpatrzenia, pouczając go o możliwości wniesienia w tym zakresie skargi do sądu administracyjnego na zasadach określonych w art. 73</w:t>
      </w:r>
      <w:r w:rsidRPr="00E37160">
        <w:rPr>
          <w:rFonts w:ascii="Arial" w:hAnsi="Arial" w:cs="Arial"/>
          <w:sz w:val="22"/>
          <w:szCs w:val="22"/>
          <w:lang w:val="pl-PL"/>
        </w:rPr>
        <w:t xml:space="preserve"> ustawy. </w:t>
      </w:r>
    </w:p>
    <w:p w14:paraId="1685EF04" w14:textId="77777777" w:rsidR="003726A3" w:rsidRPr="00E37160" w:rsidRDefault="004463E1" w:rsidP="003A3602">
      <w:pPr>
        <w:pStyle w:val="Akapitzlist"/>
        <w:numPr>
          <w:ilvl w:val="3"/>
          <w:numId w:val="87"/>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lang w:val="pl-PL"/>
        </w:rPr>
        <w:t xml:space="preserve"> </w:t>
      </w:r>
      <w:r w:rsidR="003726A3" w:rsidRPr="00E37160">
        <w:rPr>
          <w:rFonts w:ascii="Arial" w:hAnsi="Arial" w:cs="Arial"/>
          <w:sz w:val="22"/>
          <w:szCs w:val="22"/>
          <w:lang w:val="pl-PL"/>
        </w:rPr>
        <w:t>W</w:t>
      </w:r>
      <w:proofErr w:type="spellStart"/>
      <w:r w:rsidR="003726A3" w:rsidRPr="00E37160">
        <w:rPr>
          <w:rFonts w:ascii="Arial" w:hAnsi="Arial" w:cs="Arial"/>
          <w:sz w:val="22"/>
          <w:szCs w:val="22"/>
        </w:rPr>
        <w:t>ezwanie</w:t>
      </w:r>
      <w:proofErr w:type="spellEnd"/>
      <w:r w:rsidR="003726A3" w:rsidRPr="00E37160">
        <w:rPr>
          <w:rFonts w:ascii="Arial" w:hAnsi="Arial" w:cs="Arial"/>
          <w:sz w:val="22"/>
          <w:szCs w:val="22"/>
          <w:lang w:val="pl-PL"/>
        </w:rPr>
        <w:t>,</w:t>
      </w:r>
      <w:r w:rsidR="003726A3" w:rsidRPr="00E37160">
        <w:rPr>
          <w:rFonts w:ascii="Arial" w:hAnsi="Arial" w:cs="Arial"/>
          <w:sz w:val="22"/>
          <w:szCs w:val="22"/>
        </w:rPr>
        <w:t xml:space="preserve"> o którym mowa powyżej wstrzymuje bieg terminu, o którym mowa w art. </w:t>
      </w:r>
      <w:r w:rsidR="003726A3" w:rsidRPr="00E37160">
        <w:rPr>
          <w:rFonts w:ascii="Arial" w:hAnsi="Arial" w:cs="Arial"/>
          <w:sz w:val="22"/>
          <w:szCs w:val="22"/>
          <w:lang w:val="pl-PL"/>
        </w:rPr>
        <w:t xml:space="preserve">68 </w:t>
      </w:r>
      <w:r w:rsidR="003726A3" w:rsidRPr="00E37160">
        <w:rPr>
          <w:rFonts w:ascii="Arial" w:hAnsi="Arial" w:cs="Arial"/>
          <w:sz w:val="22"/>
          <w:szCs w:val="22"/>
        </w:rPr>
        <w:t>ustawy</w:t>
      </w:r>
      <w:r w:rsidR="003726A3" w:rsidRPr="00E37160">
        <w:rPr>
          <w:rFonts w:ascii="Arial" w:hAnsi="Arial" w:cs="Arial"/>
          <w:sz w:val="22"/>
          <w:szCs w:val="22"/>
          <w:lang w:val="pl-PL"/>
        </w:rPr>
        <w:t xml:space="preserve"> </w:t>
      </w:r>
      <w:r w:rsidR="003726A3" w:rsidRPr="00E37160">
        <w:rPr>
          <w:rStyle w:val="changed-paragraph"/>
          <w:rFonts w:ascii="Arial" w:hAnsi="Arial" w:cs="Arial"/>
          <w:sz w:val="22"/>
          <w:szCs w:val="22"/>
        </w:rPr>
        <w:t>na czas uzupełnienia lub poprawienia protestu</w:t>
      </w:r>
      <w:r w:rsidR="003726A3" w:rsidRPr="00E37160">
        <w:rPr>
          <w:rStyle w:val="changed-paragraph"/>
          <w:rFonts w:ascii="Arial" w:hAnsi="Arial" w:cs="Arial"/>
          <w:sz w:val="22"/>
          <w:szCs w:val="22"/>
          <w:lang w:val="pl-PL"/>
        </w:rPr>
        <w:t>.</w:t>
      </w:r>
      <w:r w:rsidR="003726A3" w:rsidRPr="00E37160">
        <w:rPr>
          <w:rFonts w:ascii="Arial" w:hAnsi="Arial" w:cs="Arial"/>
          <w:sz w:val="22"/>
          <w:szCs w:val="22"/>
        </w:rPr>
        <w:t xml:space="preserve"> </w:t>
      </w:r>
    </w:p>
    <w:p w14:paraId="2B2F29D2" w14:textId="77777777" w:rsidR="003726A3" w:rsidRPr="00E37160" w:rsidRDefault="003726A3" w:rsidP="003A3602">
      <w:pPr>
        <w:pStyle w:val="Akapitzlist"/>
        <w:numPr>
          <w:ilvl w:val="3"/>
          <w:numId w:val="87"/>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W przypadku stwierdzenia oczywistej omyłki we wniesionym proteście </w:t>
      </w:r>
      <w:r w:rsidRPr="00E37160">
        <w:rPr>
          <w:rFonts w:ascii="Arial" w:hAnsi="Arial" w:cs="Arial"/>
          <w:sz w:val="22"/>
          <w:szCs w:val="22"/>
          <w:lang w:val="pl-PL"/>
        </w:rPr>
        <w:t xml:space="preserve">IP FEPZ </w:t>
      </w:r>
      <w:r w:rsidRPr="00E37160">
        <w:rPr>
          <w:rFonts w:ascii="Arial" w:hAnsi="Arial" w:cs="Arial"/>
          <w:sz w:val="22"/>
          <w:szCs w:val="22"/>
        </w:rPr>
        <w:t>może poprawić ją z urzędu, informując o tym wnioskodawcę.</w:t>
      </w:r>
    </w:p>
    <w:p w14:paraId="4B642E10" w14:textId="77777777" w:rsidR="007324AB" w:rsidRPr="00E37160" w:rsidRDefault="004463E1" w:rsidP="003A3602">
      <w:pPr>
        <w:pStyle w:val="Akapitzlist"/>
        <w:numPr>
          <w:ilvl w:val="3"/>
          <w:numId w:val="87"/>
        </w:numPr>
        <w:autoSpaceDE w:val="0"/>
        <w:autoSpaceDN w:val="0"/>
        <w:adjustRightInd w:val="0"/>
        <w:spacing w:before="120" w:after="120" w:line="271" w:lineRule="auto"/>
        <w:ind w:left="0" w:firstLine="0"/>
        <w:rPr>
          <w:rFonts w:ascii="Arial" w:hAnsi="Arial" w:cs="Arial"/>
          <w:sz w:val="22"/>
          <w:szCs w:val="22"/>
        </w:rPr>
      </w:pPr>
      <w:r w:rsidRPr="00E37160">
        <w:rPr>
          <w:rStyle w:val="changed-paragraph"/>
          <w:rFonts w:ascii="Arial" w:hAnsi="Arial" w:cs="Arial"/>
          <w:sz w:val="22"/>
          <w:szCs w:val="22"/>
          <w:lang w:val="pl-PL"/>
        </w:rPr>
        <w:t xml:space="preserve">   </w:t>
      </w:r>
      <w:r w:rsidR="007324AB" w:rsidRPr="00E37160">
        <w:rPr>
          <w:rFonts w:ascii="Arial" w:hAnsi="Arial" w:cs="Arial"/>
          <w:sz w:val="22"/>
          <w:szCs w:val="22"/>
          <w:lang w:val="pl-PL"/>
        </w:rPr>
        <w:t xml:space="preserve">Protest pozostawia się bez rozpatrzenia, jeżeli mimo prawidłowego pouczenia, został wniesiony: </w:t>
      </w:r>
    </w:p>
    <w:p w14:paraId="5D47EE4F" w14:textId="77777777" w:rsidR="007324AB" w:rsidRPr="00E37160" w:rsidRDefault="007324AB" w:rsidP="003A3602">
      <w:pPr>
        <w:pStyle w:val="Akapitzlist"/>
        <w:numPr>
          <w:ilvl w:val="0"/>
          <w:numId w:val="72"/>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lang w:val="pl-PL"/>
        </w:rPr>
        <w:t xml:space="preserve">po terminie; </w:t>
      </w:r>
    </w:p>
    <w:p w14:paraId="2B8E2604" w14:textId="77777777" w:rsidR="007324AB" w:rsidRPr="00E37160" w:rsidRDefault="007324AB" w:rsidP="003A3602">
      <w:pPr>
        <w:pStyle w:val="Akapitzlist"/>
        <w:numPr>
          <w:ilvl w:val="0"/>
          <w:numId w:val="72"/>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lang w:val="pl-PL"/>
        </w:rPr>
        <w:t>przez podmiot wykluczony z możliwości otrzymania dofinansowania na podstawie przepisów odrębnych;</w:t>
      </w:r>
    </w:p>
    <w:p w14:paraId="07552EB7" w14:textId="77777777" w:rsidR="007324AB" w:rsidRPr="00E37160" w:rsidRDefault="007324AB" w:rsidP="003A3602">
      <w:pPr>
        <w:pStyle w:val="Akapitzlist"/>
        <w:numPr>
          <w:ilvl w:val="0"/>
          <w:numId w:val="72"/>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lang w:val="pl-PL"/>
        </w:rPr>
        <w:t xml:space="preserve">bez spełnienia wymogów określonych w art. 64 ust. 2 pkt 4 ustawy; </w:t>
      </w:r>
    </w:p>
    <w:p w14:paraId="69EDCBFD" w14:textId="77777777" w:rsidR="007324AB" w:rsidRPr="00E37160" w:rsidRDefault="007324AB" w:rsidP="003A3602">
      <w:pPr>
        <w:pStyle w:val="Akapitzlist"/>
        <w:numPr>
          <w:ilvl w:val="0"/>
          <w:numId w:val="72"/>
        </w:numPr>
        <w:autoSpaceDE w:val="0"/>
        <w:autoSpaceDN w:val="0"/>
        <w:adjustRightInd w:val="0"/>
        <w:spacing w:before="120" w:after="120" w:line="271" w:lineRule="auto"/>
        <w:contextualSpacing w:val="0"/>
        <w:rPr>
          <w:rStyle w:val="changed-paragraph"/>
          <w:rFonts w:ascii="Arial" w:hAnsi="Arial" w:cs="Arial"/>
          <w:sz w:val="22"/>
          <w:szCs w:val="22"/>
        </w:rPr>
      </w:pPr>
      <w:r w:rsidRPr="00E37160">
        <w:rPr>
          <w:rFonts w:ascii="Arial" w:hAnsi="Arial" w:cs="Arial"/>
          <w:sz w:val="22"/>
          <w:szCs w:val="22"/>
          <w:lang w:val="pl-PL"/>
        </w:rPr>
        <w:t>przez podmiot niespełniający wymogów, o których mowa w art. 63. ustawy.</w:t>
      </w:r>
    </w:p>
    <w:p w14:paraId="62B79AE0" w14:textId="77777777" w:rsidR="007324AB" w:rsidRPr="00E37160" w:rsidRDefault="007324AB" w:rsidP="003A3602">
      <w:pPr>
        <w:pStyle w:val="Akapitzlist"/>
        <w:numPr>
          <w:ilvl w:val="3"/>
          <w:numId w:val="87"/>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W przypadku pozostawienia protestu bez rozpatrzenia, IP </w:t>
      </w:r>
      <w:r w:rsidRPr="00E37160">
        <w:rPr>
          <w:rFonts w:ascii="Arial" w:hAnsi="Arial" w:cs="Arial"/>
          <w:sz w:val="22"/>
          <w:szCs w:val="22"/>
          <w:lang w:val="pl-PL"/>
        </w:rPr>
        <w:t>FEPZ</w:t>
      </w:r>
      <w:r w:rsidRPr="00E37160">
        <w:rPr>
          <w:rFonts w:ascii="Arial" w:hAnsi="Arial" w:cs="Arial"/>
          <w:sz w:val="22"/>
          <w:szCs w:val="22"/>
        </w:rPr>
        <w:t xml:space="preserve"> informuje wnioskodawcę o tym fakcie oraz informuje </w:t>
      </w:r>
      <w:r w:rsidR="003726A3" w:rsidRPr="00E37160">
        <w:rPr>
          <w:rFonts w:ascii="Arial" w:hAnsi="Arial" w:cs="Arial"/>
          <w:sz w:val="22"/>
          <w:szCs w:val="22"/>
          <w:lang w:val="pl-PL"/>
        </w:rPr>
        <w:t>go o możliwości wniesienia skargi do sądu administracyjnego na zasadach określonych w art. 73 ustawy.</w:t>
      </w:r>
    </w:p>
    <w:p w14:paraId="38BD67C8" w14:textId="77777777" w:rsidR="007324AB" w:rsidRPr="00E37160" w:rsidRDefault="007324AB" w:rsidP="003A3602">
      <w:pPr>
        <w:pStyle w:val="Akapitzlist"/>
        <w:numPr>
          <w:ilvl w:val="3"/>
          <w:numId w:val="87"/>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Na prawo wnioskodawcy do wniesienia protestu nie wpływa negatywnie błędne pouczenie lub brak pouczenia, o którym mowa w art. </w:t>
      </w:r>
      <w:r w:rsidRPr="00E37160">
        <w:rPr>
          <w:rFonts w:ascii="Arial" w:hAnsi="Arial"/>
          <w:sz w:val="22"/>
          <w:lang w:val="pl-PL"/>
        </w:rPr>
        <w:t>56</w:t>
      </w:r>
      <w:r w:rsidRPr="00E37160">
        <w:rPr>
          <w:rFonts w:ascii="Arial" w:hAnsi="Arial" w:cs="Arial"/>
          <w:sz w:val="22"/>
          <w:szCs w:val="22"/>
        </w:rPr>
        <w:t xml:space="preserve"> ust. </w:t>
      </w:r>
      <w:r w:rsidRPr="00E37160">
        <w:rPr>
          <w:rFonts w:ascii="Arial" w:hAnsi="Arial" w:cs="Arial"/>
          <w:sz w:val="22"/>
          <w:szCs w:val="22"/>
          <w:lang w:val="pl-PL"/>
        </w:rPr>
        <w:t>7</w:t>
      </w:r>
      <w:r w:rsidRPr="00E37160">
        <w:rPr>
          <w:rFonts w:ascii="Arial" w:hAnsi="Arial" w:cs="Arial"/>
          <w:sz w:val="22"/>
          <w:szCs w:val="22"/>
        </w:rPr>
        <w:t xml:space="preserve"> ustawy.</w:t>
      </w:r>
    </w:p>
    <w:p w14:paraId="5543266B" w14:textId="77777777" w:rsidR="007324AB" w:rsidRPr="00E37160" w:rsidRDefault="007324AB" w:rsidP="003A3602">
      <w:pPr>
        <w:pStyle w:val="Styl7"/>
        <w:numPr>
          <w:ilvl w:val="0"/>
          <w:numId w:val="55"/>
        </w:numPr>
      </w:pPr>
      <w:r w:rsidRPr="00E37160">
        <w:lastRenderedPageBreak/>
        <w:t xml:space="preserve"> </w:t>
      </w:r>
      <w:bookmarkStart w:id="377" w:name="_Toc35341131"/>
      <w:bookmarkStart w:id="378" w:name="_Toc135051291"/>
      <w:bookmarkStart w:id="379" w:name="_Toc200089401"/>
      <w:r w:rsidRPr="00E37160">
        <w:t xml:space="preserve">Rozpatrzenie protestu przez IP </w:t>
      </w:r>
      <w:bookmarkEnd w:id="377"/>
      <w:r w:rsidRPr="00E37160">
        <w:t>FEPZ</w:t>
      </w:r>
      <w:bookmarkEnd w:id="378"/>
      <w:bookmarkEnd w:id="379"/>
    </w:p>
    <w:p w14:paraId="0C25AAA5" w14:textId="77777777" w:rsidR="00FF7ADC" w:rsidRPr="00E37160" w:rsidRDefault="007324AB" w:rsidP="003A3602">
      <w:pPr>
        <w:pStyle w:val="Akapitzlist"/>
        <w:numPr>
          <w:ilvl w:val="0"/>
          <w:numId w:val="88"/>
        </w:numPr>
        <w:spacing w:before="120" w:after="120" w:line="271" w:lineRule="auto"/>
        <w:ind w:left="0" w:firstLine="0"/>
        <w:rPr>
          <w:rFonts w:ascii="Arial" w:hAnsi="Arial" w:cs="Arial"/>
          <w:sz w:val="22"/>
          <w:szCs w:val="22"/>
        </w:rPr>
      </w:pPr>
      <w:r w:rsidRPr="00E37160">
        <w:rPr>
          <w:rFonts w:ascii="Arial" w:hAnsi="Arial" w:cs="Arial"/>
          <w:sz w:val="22"/>
          <w:szCs w:val="22"/>
        </w:rPr>
        <w:t>Protest wnoszony jest do ION i rozpatrywany przez nią w terminie nie dłuższym niż 21 dni kalendarzowych licząc od dnia jego otrzymania. W uzasadnionych przypadkach termin rozpatrzenia protestu może być przedłużony, jednak nie może on przekroczyć łącznie 45 dni kalendarzowych od dnia otrzymania protestu.</w:t>
      </w:r>
    </w:p>
    <w:p w14:paraId="1C103244" w14:textId="77777777" w:rsidR="007324AB" w:rsidRPr="00E37160" w:rsidRDefault="007324AB" w:rsidP="003A3602">
      <w:pPr>
        <w:pStyle w:val="Akapitzlist"/>
        <w:numPr>
          <w:ilvl w:val="0"/>
          <w:numId w:val="88"/>
        </w:numPr>
        <w:spacing w:before="120" w:after="120" w:line="271" w:lineRule="auto"/>
        <w:ind w:left="0" w:firstLine="0"/>
        <w:rPr>
          <w:rFonts w:ascii="Arial" w:hAnsi="Arial" w:cs="Arial"/>
          <w:sz w:val="22"/>
          <w:szCs w:val="22"/>
        </w:rPr>
      </w:pPr>
      <w:r w:rsidRPr="00E37160">
        <w:rPr>
          <w:rFonts w:ascii="Arial" w:hAnsi="Arial" w:cs="Arial"/>
          <w:sz w:val="22"/>
          <w:szCs w:val="22"/>
        </w:rPr>
        <w:t xml:space="preserve">IP </w:t>
      </w:r>
      <w:r w:rsidRPr="00E37160">
        <w:rPr>
          <w:rFonts w:ascii="Arial" w:hAnsi="Arial" w:cs="Arial"/>
          <w:sz w:val="22"/>
          <w:szCs w:val="22"/>
          <w:lang w:val="pl-PL"/>
        </w:rPr>
        <w:t>FEPZ</w:t>
      </w:r>
      <w:r w:rsidRPr="00E37160">
        <w:rPr>
          <w:rFonts w:ascii="Arial" w:hAnsi="Arial" w:cs="Arial"/>
          <w:sz w:val="22"/>
          <w:szCs w:val="22"/>
        </w:rPr>
        <w:t xml:space="preserve"> informuje wnioskodawcę na piśmie o wyniku rozpatrzenia jego protestu. Informacja ta zawiera w szczególności:</w:t>
      </w:r>
    </w:p>
    <w:p w14:paraId="346528A1" w14:textId="77777777" w:rsidR="007324AB" w:rsidRPr="00E37160" w:rsidRDefault="007324AB" w:rsidP="003A3602">
      <w:pPr>
        <w:pStyle w:val="Akapitzlist"/>
        <w:numPr>
          <w:ilvl w:val="0"/>
          <w:numId w:val="11"/>
        </w:numPr>
        <w:autoSpaceDE w:val="0"/>
        <w:autoSpaceDN w:val="0"/>
        <w:adjustRightInd w:val="0"/>
        <w:spacing w:before="120" w:after="120" w:line="271" w:lineRule="auto"/>
        <w:ind w:left="714" w:hanging="357"/>
        <w:contextualSpacing w:val="0"/>
        <w:rPr>
          <w:rFonts w:ascii="Arial" w:hAnsi="Arial" w:cs="Arial"/>
          <w:sz w:val="22"/>
          <w:szCs w:val="22"/>
        </w:rPr>
      </w:pPr>
      <w:r w:rsidRPr="00E37160">
        <w:rPr>
          <w:rFonts w:ascii="Arial" w:hAnsi="Arial" w:cs="Arial"/>
          <w:sz w:val="22"/>
          <w:szCs w:val="22"/>
        </w:rPr>
        <w:t>treść rozstrzygnięcia polegającego na uwzględnieniu albo nieuwzględnieniu protestu, wraz z uzasadnieniem,</w:t>
      </w:r>
    </w:p>
    <w:p w14:paraId="27D47EBC" w14:textId="77777777" w:rsidR="00FF7ADC" w:rsidRPr="00E37160" w:rsidRDefault="007324AB" w:rsidP="003A3602">
      <w:pPr>
        <w:pStyle w:val="Akapitzlist"/>
        <w:numPr>
          <w:ilvl w:val="0"/>
          <w:numId w:val="11"/>
        </w:numPr>
        <w:autoSpaceDE w:val="0"/>
        <w:autoSpaceDN w:val="0"/>
        <w:adjustRightInd w:val="0"/>
        <w:spacing w:before="120" w:after="120" w:line="271" w:lineRule="auto"/>
        <w:ind w:left="714" w:hanging="357"/>
        <w:contextualSpacing w:val="0"/>
        <w:rPr>
          <w:rFonts w:ascii="Arial" w:hAnsi="Arial" w:cs="Arial"/>
          <w:sz w:val="22"/>
          <w:szCs w:val="22"/>
        </w:rPr>
      </w:pPr>
      <w:r w:rsidRPr="00E37160">
        <w:rPr>
          <w:rFonts w:ascii="Arial" w:hAnsi="Arial" w:cs="Arial"/>
          <w:sz w:val="22"/>
          <w:szCs w:val="22"/>
        </w:rPr>
        <w:t xml:space="preserve">w przypadku nieuwzględnienia protestu – pouczenie o możliwości wniesienia skargi do sądu administracyjnego na zasadach określonych w art. </w:t>
      </w:r>
      <w:r w:rsidRPr="00E37160">
        <w:rPr>
          <w:rFonts w:ascii="Arial" w:hAnsi="Arial" w:cs="Arial"/>
          <w:sz w:val="22"/>
          <w:szCs w:val="22"/>
          <w:lang w:val="pl-PL"/>
        </w:rPr>
        <w:t>73</w:t>
      </w:r>
      <w:r w:rsidRPr="00E37160">
        <w:rPr>
          <w:rFonts w:ascii="Arial" w:hAnsi="Arial" w:cs="Arial"/>
          <w:sz w:val="22"/>
          <w:szCs w:val="22"/>
        </w:rPr>
        <w:t xml:space="preserve"> ustawy.</w:t>
      </w:r>
    </w:p>
    <w:p w14:paraId="1E0EA866" w14:textId="77777777" w:rsidR="007324AB" w:rsidRPr="00E37160" w:rsidRDefault="007324AB" w:rsidP="000A3522">
      <w:pPr>
        <w:pStyle w:val="Akapitzlist"/>
        <w:numPr>
          <w:ilvl w:val="0"/>
          <w:numId w:val="89"/>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lang w:val="pl-PL"/>
        </w:rPr>
        <w:t>Uwzględnienie</w:t>
      </w:r>
      <w:r w:rsidRPr="00E37160">
        <w:rPr>
          <w:rFonts w:ascii="Arial" w:hAnsi="Arial" w:cs="Arial"/>
          <w:sz w:val="22"/>
          <w:szCs w:val="22"/>
        </w:rPr>
        <w:t xml:space="preserve"> protestu </w:t>
      </w:r>
      <w:r w:rsidRPr="00E37160">
        <w:rPr>
          <w:rFonts w:ascii="Arial" w:hAnsi="Arial" w:cs="Arial"/>
          <w:sz w:val="22"/>
          <w:szCs w:val="22"/>
          <w:lang w:val="pl-PL"/>
        </w:rPr>
        <w:t xml:space="preserve">przez </w:t>
      </w:r>
      <w:r w:rsidRPr="00E37160">
        <w:rPr>
          <w:rFonts w:ascii="Arial" w:hAnsi="Arial" w:cs="Arial"/>
          <w:sz w:val="22"/>
          <w:szCs w:val="22"/>
        </w:rPr>
        <w:t xml:space="preserve">IP </w:t>
      </w:r>
      <w:r w:rsidRPr="00E37160">
        <w:rPr>
          <w:rFonts w:ascii="Arial" w:hAnsi="Arial" w:cs="Arial"/>
          <w:sz w:val="22"/>
          <w:szCs w:val="22"/>
          <w:lang w:val="pl-PL"/>
        </w:rPr>
        <w:t xml:space="preserve">FEPZ polega na </w:t>
      </w:r>
      <w:r w:rsidRPr="00E37160">
        <w:rPr>
          <w:rFonts w:ascii="Arial" w:hAnsi="Arial" w:cs="Arial"/>
          <w:sz w:val="22"/>
          <w:szCs w:val="22"/>
        </w:rPr>
        <w:t>zakwalifikowaniu projektu do kolejnego etapu oceny albo wybraniu projektu do dofinansowania i aktualizacji informacji, o której mowa w art. 57 ust. 1</w:t>
      </w:r>
      <w:r w:rsidRPr="00E37160">
        <w:rPr>
          <w:rFonts w:ascii="Arial" w:hAnsi="Arial" w:cs="Arial"/>
          <w:sz w:val="22"/>
          <w:szCs w:val="22"/>
          <w:lang w:val="pl-PL"/>
        </w:rPr>
        <w:t xml:space="preserve"> ustawy.</w:t>
      </w:r>
      <w:r w:rsidRPr="00E37160">
        <w:rPr>
          <w:rFonts w:ascii="Arial" w:hAnsi="Arial" w:cs="Arial"/>
          <w:sz w:val="22"/>
          <w:szCs w:val="22"/>
        </w:rPr>
        <w:t xml:space="preserve"> </w:t>
      </w:r>
    </w:p>
    <w:p w14:paraId="335F0A14" w14:textId="77777777" w:rsidR="007324AB" w:rsidRPr="00E37160" w:rsidRDefault="007324AB" w:rsidP="003A3602">
      <w:pPr>
        <w:pStyle w:val="Akapitzlist"/>
        <w:keepNext/>
        <w:numPr>
          <w:ilvl w:val="0"/>
          <w:numId w:val="73"/>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contextualSpacing w:val="0"/>
        <w:outlineLvl w:val="2"/>
        <w:rPr>
          <w:rFonts w:ascii="Arial" w:hAnsi="Arial"/>
          <w:b/>
          <w:bCs/>
          <w:iCs/>
          <w:vanish/>
          <w:szCs w:val="22"/>
        </w:rPr>
      </w:pPr>
      <w:bookmarkStart w:id="380" w:name="_Toc430646316"/>
      <w:bookmarkStart w:id="381" w:name="_Toc134447448"/>
      <w:bookmarkStart w:id="382" w:name="_Toc134800504"/>
      <w:bookmarkStart w:id="383" w:name="_Toc135042296"/>
      <w:bookmarkStart w:id="384" w:name="_Toc135048131"/>
      <w:bookmarkStart w:id="385" w:name="_Toc135051292"/>
      <w:bookmarkStart w:id="386" w:name="_Toc135074412"/>
      <w:bookmarkStart w:id="387" w:name="_Toc135074468"/>
      <w:bookmarkStart w:id="388" w:name="_Toc135074537"/>
      <w:bookmarkStart w:id="389" w:name="_Toc175747730"/>
      <w:bookmarkStart w:id="390" w:name="_Toc187752001"/>
      <w:bookmarkStart w:id="391" w:name="_Toc200089344"/>
      <w:bookmarkStart w:id="392" w:name="_Toc200089402"/>
      <w:bookmarkStart w:id="393" w:name="_Toc35341132"/>
      <w:bookmarkEnd w:id="380"/>
      <w:bookmarkEnd w:id="381"/>
      <w:bookmarkEnd w:id="382"/>
      <w:bookmarkEnd w:id="383"/>
      <w:bookmarkEnd w:id="384"/>
      <w:bookmarkEnd w:id="385"/>
      <w:bookmarkEnd w:id="386"/>
      <w:bookmarkEnd w:id="387"/>
      <w:bookmarkEnd w:id="388"/>
      <w:bookmarkEnd w:id="389"/>
      <w:bookmarkEnd w:id="390"/>
      <w:bookmarkEnd w:id="391"/>
      <w:bookmarkEnd w:id="392"/>
    </w:p>
    <w:p w14:paraId="60125D82" w14:textId="77777777" w:rsidR="007324AB" w:rsidRPr="00E37160" w:rsidRDefault="007324AB" w:rsidP="003A3602">
      <w:pPr>
        <w:pStyle w:val="Akapitzlist"/>
        <w:keepNext/>
        <w:numPr>
          <w:ilvl w:val="0"/>
          <w:numId w:val="73"/>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contextualSpacing w:val="0"/>
        <w:outlineLvl w:val="2"/>
        <w:rPr>
          <w:rFonts w:ascii="Arial" w:hAnsi="Arial"/>
          <w:b/>
          <w:bCs/>
          <w:iCs/>
          <w:vanish/>
          <w:szCs w:val="22"/>
        </w:rPr>
      </w:pPr>
      <w:bookmarkStart w:id="394" w:name="_Toc134447449"/>
      <w:bookmarkStart w:id="395" w:name="_Toc134800505"/>
      <w:bookmarkStart w:id="396" w:name="_Toc135042297"/>
      <w:bookmarkStart w:id="397" w:name="_Toc135048132"/>
      <w:bookmarkStart w:id="398" w:name="_Toc135051293"/>
      <w:bookmarkStart w:id="399" w:name="_Toc135074413"/>
      <w:bookmarkStart w:id="400" w:name="_Toc135074469"/>
      <w:bookmarkStart w:id="401" w:name="_Toc135074538"/>
      <w:bookmarkStart w:id="402" w:name="_Toc175747731"/>
      <w:bookmarkStart w:id="403" w:name="_Toc187752002"/>
      <w:bookmarkStart w:id="404" w:name="_Toc200089345"/>
      <w:bookmarkStart w:id="405" w:name="_Toc200089403"/>
      <w:bookmarkEnd w:id="394"/>
      <w:bookmarkEnd w:id="395"/>
      <w:bookmarkEnd w:id="396"/>
      <w:bookmarkEnd w:id="397"/>
      <w:bookmarkEnd w:id="398"/>
      <w:bookmarkEnd w:id="399"/>
      <w:bookmarkEnd w:id="400"/>
      <w:bookmarkEnd w:id="401"/>
      <w:bookmarkEnd w:id="402"/>
      <w:bookmarkEnd w:id="403"/>
      <w:bookmarkEnd w:id="404"/>
      <w:bookmarkEnd w:id="405"/>
    </w:p>
    <w:p w14:paraId="3B9A1F91" w14:textId="77777777" w:rsidR="007324AB" w:rsidRPr="00E37160" w:rsidRDefault="007324AB" w:rsidP="003A3602">
      <w:pPr>
        <w:pStyle w:val="Akapitzlist"/>
        <w:keepNext/>
        <w:numPr>
          <w:ilvl w:val="0"/>
          <w:numId w:val="73"/>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contextualSpacing w:val="0"/>
        <w:outlineLvl w:val="2"/>
        <w:rPr>
          <w:rFonts w:ascii="Arial" w:hAnsi="Arial"/>
          <w:b/>
          <w:bCs/>
          <w:iCs/>
          <w:vanish/>
          <w:szCs w:val="22"/>
        </w:rPr>
      </w:pPr>
      <w:bookmarkStart w:id="406" w:name="_Toc134447450"/>
      <w:bookmarkStart w:id="407" w:name="_Toc134800506"/>
      <w:bookmarkStart w:id="408" w:name="_Toc135042298"/>
      <w:bookmarkStart w:id="409" w:name="_Toc135048133"/>
      <w:bookmarkStart w:id="410" w:name="_Toc135051294"/>
      <w:bookmarkStart w:id="411" w:name="_Toc135074414"/>
      <w:bookmarkStart w:id="412" w:name="_Toc135074470"/>
      <w:bookmarkStart w:id="413" w:name="_Toc135074539"/>
      <w:bookmarkStart w:id="414" w:name="_Toc175747732"/>
      <w:bookmarkStart w:id="415" w:name="_Toc187752003"/>
      <w:bookmarkStart w:id="416" w:name="_Toc200089346"/>
      <w:bookmarkStart w:id="417" w:name="_Toc200089404"/>
      <w:bookmarkEnd w:id="406"/>
      <w:bookmarkEnd w:id="407"/>
      <w:bookmarkEnd w:id="408"/>
      <w:bookmarkEnd w:id="409"/>
      <w:bookmarkEnd w:id="410"/>
      <w:bookmarkEnd w:id="411"/>
      <w:bookmarkEnd w:id="412"/>
      <w:bookmarkEnd w:id="413"/>
      <w:bookmarkEnd w:id="414"/>
      <w:bookmarkEnd w:id="415"/>
      <w:bookmarkEnd w:id="416"/>
      <w:bookmarkEnd w:id="417"/>
    </w:p>
    <w:p w14:paraId="22B9C143" w14:textId="77777777" w:rsidR="007324AB" w:rsidRPr="00E37160" w:rsidRDefault="007324AB" w:rsidP="003A3602">
      <w:pPr>
        <w:pStyle w:val="Akapitzlist"/>
        <w:keepNext/>
        <w:numPr>
          <w:ilvl w:val="0"/>
          <w:numId w:val="73"/>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contextualSpacing w:val="0"/>
        <w:outlineLvl w:val="2"/>
        <w:rPr>
          <w:rFonts w:ascii="Arial" w:hAnsi="Arial"/>
          <w:b/>
          <w:bCs/>
          <w:iCs/>
          <w:vanish/>
          <w:szCs w:val="22"/>
        </w:rPr>
      </w:pPr>
      <w:bookmarkStart w:id="418" w:name="_Toc134447451"/>
      <w:bookmarkStart w:id="419" w:name="_Toc134800507"/>
      <w:bookmarkStart w:id="420" w:name="_Toc135042299"/>
      <w:bookmarkStart w:id="421" w:name="_Toc135048134"/>
      <w:bookmarkStart w:id="422" w:name="_Toc135051295"/>
      <w:bookmarkStart w:id="423" w:name="_Toc135074415"/>
      <w:bookmarkStart w:id="424" w:name="_Toc135074471"/>
      <w:bookmarkStart w:id="425" w:name="_Toc135074540"/>
      <w:bookmarkStart w:id="426" w:name="_Toc175747733"/>
      <w:bookmarkStart w:id="427" w:name="_Toc187752004"/>
      <w:bookmarkStart w:id="428" w:name="_Toc200089347"/>
      <w:bookmarkStart w:id="429" w:name="_Toc200089405"/>
      <w:bookmarkEnd w:id="418"/>
      <w:bookmarkEnd w:id="419"/>
      <w:bookmarkEnd w:id="420"/>
      <w:bookmarkEnd w:id="421"/>
      <w:bookmarkEnd w:id="422"/>
      <w:bookmarkEnd w:id="423"/>
      <w:bookmarkEnd w:id="424"/>
      <w:bookmarkEnd w:id="425"/>
      <w:bookmarkEnd w:id="426"/>
      <w:bookmarkEnd w:id="427"/>
      <w:bookmarkEnd w:id="428"/>
      <w:bookmarkEnd w:id="429"/>
    </w:p>
    <w:p w14:paraId="4B37FB09" w14:textId="77777777" w:rsidR="007324AB" w:rsidRPr="00E37160" w:rsidRDefault="007324AB" w:rsidP="003A3602">
      <w:pPr>
        <w:pStyle w:val="Styl7"/>
        <w:numPr>
          <w:ilvl w:val="0"/>
          <w:numId w:val="73"/>
        </w:numPr>
      </w:pPr>
      <w:bookmarkStart w:id="430" w:name="_Toc135051296"/>
      <w:bookmarkStart w:id="431" w:name="_Toc200089406"/>
      <w:r w:rsidRPr="00E37160">
        <w:t>Skarga do sądu administracyjnego</w:t>
      </w:r>
      <w:bookmarkEnd w:id="430"/>
      <w:bookmarkEnd w:id="431"/>
    </w:p>
    <w:p w14:paraId="3DA65DFD" w14:textId="77777777" w:rsidR="007324AB" w:rsidRPr="00E37160" w:rsidRDefault="007324AB" w:rsidP="007324AB">
      <w:pPr>
        <w:pStyle w:val="Akapitzlist"/>
        <w:autoSpaceDE w:val="0"/>
        <w:autoSpaceDN w:val="0"/>
        <w:adjustRightInd w:val="0"/>
        <w:spacing w:before="120" w:after="120" w:line="271" w:lineRule="auto"/>
        <w:rPr>
          <w:rFonts w:ascii="Arial" w:hAnsi="Arial" w:cs="Arial"/>
          <w:sz w:val="22"/>
          <w:szCs w:val="22"/>
        </w:rPr>
      </w:pPr>
      <w:bookmarkStart w:id="432" w:name="_Toc430646318"/>
      <w:bookmarkEnd w:id="393"/>
      <w:bookmarkEnd w:id="432"/>
    </w:p>
    <w:p w14:paraId="327084F5" w14:textId="77777777" w:rsidR="007324AB" w:rsidRPr="00E37160" w:rsidRDefault="007324AB" w:rsidP="003A3602">
      <w:pPr>
        <w:pStyle w:val="Akapitzlist"/>
        <w:numPr>
          <w:ilvl w:val="3"/>
          <w:numId w:val="90"/>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 przypadku nieuwzględnienia protestu, negatywnej ponownej oceny projektu lub pozostawienia protestu bez rozpatrzenia na podstawie art. 64 ust. 3, art. 70 ust. 1 lub art. 77 ust. 2 pkt 1</w:t>
      </w:r>
      <w:r w:rsidRPr="00E37160">
        <w:rPr>
          <w:rFonts w:ascii="Arial" w:hAnsi="Arial" w:cs="Arial"/>
          <w:sz w:val="22"/>
          <w:szCs w:val="22"/>
          <w:lang w:val="pl-PL"/>
        </w:rPr>
        <w:t xml:space="preserve"> ustawy,</w:t>
      </w:r>
      <w:r w:rsidRPr="00E37160">
        <w:rPr>
          <w:rFonts w:ascii="Arial" w:hAnsi="Arial" w:cs="Arial"/>
          <w:sz w:val="22"/>
          <w:szCs w:val="22"/>
        </w:rPr>
        <w:t xml:space="preserve"> wnioskodawca może w tym zakresie wnieść skargę do sądu administracyjnego, zgodnie z art. 3 § 3 ustawy z dnia 30 sierpnia 2002 r. – Prawo o postępowaniu przed sądami administracyjnymi (Dz. U. z 2022 r. poz. 329).</w:t>
      </w:r>
    </w:p>
    <w:p w14:paraId="21A980E0" w14:textId="77777777" w:rsidR="007324AB" w:rsidRPr="00E37160" w:rsidRDefault="007324AB" w:rsidP="003A3602">
      <w:pPr>
        <w:pStyle w:val="Akapitzlist"/>
        <w:numPr>
          <w:ilvl w:val="3"/>
          <w:numId w:val="90"/>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Skarga</w:t>
      </w:r>
      <w:r w:rsidRPr="00E37160">
        <w:rPr>
          <w:rFonts w:ascii="Arial" w:hAnsi="Arial" w:cs="Arial"/>
          <w:sz w:val="22"/>
          <w:szCs w:val="22"/>
          <w:lang w:val="pl-PL"/>
        </w:rPr>
        <w:t xml:space="preserve"> </w:t>
      </w:r>
      <w:r w:rsidRPr="00E37160">
        <w:rPr>
          <w:rFonts w:ascii="Arial" w:hAnsi="Arial" w:cs="Arial"/>
          <w:sz w:val="22"/>
          <w:szCs w:val="22"/>
        </w:rPr>
        <w:t>jest wnoszona przez wnioskodawcę w terminie 14 dni od dnia otrzymania informacji, o której mowa w art. 64 ust. 3, art. 69 ust. 1 pkt 2 albo ust. 4 pkt 2, art. 70 ust. 2 albo art. 77 ust. 2 pkt 1</w:t>
      </w:r>
      <w:r w:rsidRPr="00E37160">
        <w:rPr>
          <w:rFonts w:ascii="Arial" w:hAnsi="Arial" w:cs="Arial"/>
          <w:sz w:val="22"/>
          <w:szCs w:val="22"/>
          <w:lang w:val="pl-PL"/>
        </w:rPr>
        <w:t xml:space="preserve"> ustawy</w:t>
      </w:r>
      <w:r w:rsidRPr="00E37160">
        <w:rPr>
          <w:rFonts w:ascii="Arial" w:hAnsi="Arial" w:cs="Arial"/>
          <w:sz w:val="22"/>
          <w:szCs w:val="22"/>
        </w:rPr>
        <w:t>, wraz z kompletną dokumentacją w sprawie bezpośrednio do wojewódzkiego sądu administracyjnego. Skarga podlega wpisowi stałemu.</w:t>
      </w:r>
    </w:p>
    <w:p w14:paraId="7EC1CAFE" w14:textId="77777777" w:rsidR="007324AB" w:rsidRPr="00E37160" w:rsidRDefault="007324AB" w:rsidP="003A3602">
      <w:pPr>
        <w:pStyle w:val="Akapitzlist"/>
        <w:numPr>
          <w:ilvl w:val="3"/>
          <w:numId w:val="90"/>
        </w:num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 xml:space="preserve">Kompletna dokumentacja, o której mowa w </w:t>
      </w:r>
      <w:r w:rsidRPr="00E37160">
        <w:rPr>
          <w:rFonts w:ascii="Arial" w:hAnsi="Arial" w:cs="Arial"/>
          <w:sz w:val="22"/>
          <w:szCs w:val="22"/>
          <w:lang w:val="pl-PL"/>
        </w:rPr>
        <w:t>pkt 4.5.5.2</w:t>
      </w:r>
      <w:r w:rsidRPr="00E37160">
        <w:rPr>
          <w:rFonts w:ascii="Arial" w:hAnsi="Arial" w:cs="Arial"/>
          <w:sz w:val="22"/>
          <w:szCs w:val="22"/>
        </w:rPr>
        <w:t>. obejmuje:</w:t>
      </w:r>
    </w:p>
    <w:p w14:paraId="6B956643" w14:textId="77777777" w:rsidR="00B6789A" w:rsidRPr="00E37160" w:rsidRDefault="00B6789A" w:rsidP="00B6789A">
      <w:pPr>
        <w:pStyle w:val="Akapitzlist"/>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1) wniosek o dofinansowanie projektu,</w:t>
      </w:r>
    </w:p>
    <w:p w14:paraId="5D80F912" w14:textId="77777777" w:rsidR="00B6789A" w:rsidRPr="00E37160" w:rsidRDefault="00B6789A" w:rsidP="00B6789A">
      <w:pPr>
        <w:pStyle w:val="Akapitzlist"/>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2) informację o wynikach oceny projektu, o której mowa w art. 56 ust. 4</w:t>
      </w:r>
      <w:r w:rsidRPr="00E37160">
        <w:rPr>
          <w:rFonts w:ascii="Arial" w:hAnsi="Arial" w:cs="Arial"/>
          <w:sz w:val="22"/>
          <w:szCs w:val="22"/>
          <w:lang w:val="pl-PL"/>
        </w:rPr>
        <w:t xml:space="preserve"> ustawy</w:t>
      </w:r>
      <w:r w:rsidRPr="00E37160">
        <w:rPr>
          <w:rFonts w:ascii="Arial" w:hAnsi="Arial" w:cs="Arial"/>
          <w:sz w:val="22"/>
          <w:szCs w:val="22"/>
        </w:rPr>
        <w:t>,</w:t>
      </w:r>
    </w:p>
    <w:p w14:paraId="37E0148F" w14:textId="77777777" w:rsidR="00B6789A" w:rsidRPr="00E37160" w:rsidRDefault="00B6789A" w:rsidP="00B6789A">
      <w:pPr>
        <w:pStyle w:val="Akapitzlist"/>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3) wniesiony protest,</w:t>
      </w:r>
    </w:p>
    <w:p w14:paraId="2A8196CE" w14:textId="77777777" w:rsidR="00B6789A" w:rsidRPr="00E37160" w:rsidRDefault="00B6789A" w:rsidP="00B6789A">
      <w:pPr>
        <w:pStyle w:val="Akapitzlist"/>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4) informację, o której mowa w art. 69 ust. 1 albo ust. 4 pkt 2, art. 70 albo art. 77 ust. 2 pkt 1</w:t>
      </w:r>
      <w:r w:rsidRPr="00E37160">
        <w:rPr>
          <w:rFonts w:ascii="Arial" w:hAnsi="Arial" w:cs="Arial"/>
          <w:sz w:val="22"/>
          <w:szCs w:val="22"/>
          <w:lang w:val="pl-PL"/>
        </w:rPr>
        <w:t xml:space="preserve"> ustawy </w:t>
      </w:r>
      <w:r w:rsidRPr="00E37160">
        <w:rPr>
          <w:rFonts w:ascii="Arial" w:hAnsi="Arial" w:cs="Arial"/>
          <w:sz w:val="22"/>
          <w:szCs w:val="22"/>
        </w:rPr>
        <w:t>– wraz z ewentualnymi załącznikami.</w:t>
      </w:r>
    </w:p>
    <w:p w14:paraId="4883230B" w14:textId="77777777" w:rsidR="00B6789A" w:rsidRPr="00E37160" w:rsidRDefault="00B6789A" w:rsidP="00B6789A">
      <w:pPr>
        <w:autoSpaceDE w:val="0"/>
        <w:autoSpaceDN w:val="0"/>
        <w:adjustRightInd w:val="0"/>
        <w:spacing w:before="120" w:after="120" w:line="271" w:lineRule="auto"/>
        <w:rPr>
          <w:rFonts w:ascii="Arial" w:hAnsi="Arial" w:cs="Arial"/>
          <w:sz w:val="22"/>
          <w:szCs w:val="22"/>
        </w:rPr>
      </w:pPr>
    </w:p>
    <w:p w14:paraId="69E43E67" w14:textId="77777777" w:rsidR="00B6789A" w:rsidRPr="00E37160" w:rsidRDefault="007324AB" w:rsidP="000A3522">
      <w:pPr>
        <w:pStyle w:val="Akapitzlist"/>
        <w:numPr>
          <w:ilvl w:val="3"/>
          <w:numId w:val="90"/>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Kompletna dokumentacja jest wnoszona przez wnioskodawcę w oryginale lub w postaci uwierzytelnionej kopii.</w:t>
      </w:r>
    </w:p>
    <w:p w14:paraId="743AD459" w14:textId="77777777" w:rsidR="007324AB" w:rsidRPr="00E37160" w:rsidRDefault="007324AB" w:rsidP="000A3522">
      <w:pPr>
        <w:pStyle w:val="Akapitzlist"/>
        <w:numPr>
          <w:ilvl w:val="3"/>
          <w:numId w:val="90"/>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Sąd rozpoznaje skargę w zakresie, o którym mowa w ust. 1, w terminie 30 dni od dnia jej wniesienia.</w:t>
      </w:r>
    </w:p>
    <w:p w14:paraId="0FF15FDC" w14:textId="77777777" w:rsidR="007324AB" w:rsidRPr="00E37160" w:rsidRDefault="007324AB" w:rsidP="003A3602">
      <w:pPr>
        <w:pStyle w:val="Styl7"/>
        <w:numPr>
          <w:ilvl w:val="0"/>
          <w:numId w:val="55"/>
        </w:numPr>
      </w:pPr>
      <w:bookmarkStart w:id="433" w:name="_Toc430646320"/>
      <w:bookmarkStart w:id="434" w:name="_Toc35341134"/>
      <w:bookmarkStart w:id="435" w:name="_Toc135051297"/>
      <w:bookmarkStart w:id="436" w:name="_Toc200089407"/>
      <w:bookmarkEnd w:id="433"/>
      <w:r w:rsidRPr="00E37160">
        <w:t>Skarga kasacyjna do Naczelnego Sądu Administracyjnego</w:t>
      </w:r>
      <w:bookmarkEnd w:id="434"/>
      <w:bookmarkEnd w:id="435"/>
      <w:bookmarkEnd w:id="436"/>
    </w:p>
    <w:p w14:paraId="39F72269" w14:textId="77777777" w:rsidR="007324AB" w:rsidRPr="00E37160" w:rsidRDefault="007324AB" w:rsidP="003A3602">
      <w:pPr>
        <w:pStyle w:val="Akapitzlist"/>
        <w:numPr>
          <w:ilvl w:val="3"/>
          <w:numId w:val="91"/>
        </w:numPr>
        <w:spacing w:before="120"/>
        <w:rPr>
          <w:rFonts w:ascii="Arial" w:hAnsi="Arial" w:cs="Arial"/>
          <w:sz w:val="22"/>
          <w:szCs w:val="22"/>
        </w:rPr>
      </w:pPr>
      <w:r w:rsidRPr="00E37160">
        <w:rPr>
          <w:rFonts w:ascii="Arial" w:hAnsi="Arial" w:cs="Arial"/>
          <w:sz w:val="22"/>
          <w:szCs w:val="22"/>
        </w:rPr>
        <w:t xml:space="preserve">Od wyroku sądu administracyjnego zgodnie z art. </w:t>
      </w:r>
      <w:r w:rsidRPr="00E37160">
        <w:rPr>
          <w:rFonts w:ascii="Arial" w:hAnsi="Arial" w:cs="Arial"/>
          <w:sz w:val="22"/>
          <w:szCs w:val="22"/>
          <w:lang w:val="pl-PL"/>
        </w:rPr>
        <w:t xml:space="preserve">74 ust.1 </w:t>
      </w:r>
      <w:r w:rsidRPr="00E37160">
        <w:rPr>
          <w:rFonts w:ascii="Arial" w:hAnsi="Arial" w:cs="Arial"/>
          <w:sz w:val="22"/>
          <w:szCs w:val="22"/>
        </w:rPr>
        <w:t>ustawy przysługuje możliwość wniesienia skargi kasacyjnej (wraz z kompletną dokumentacją) do Naczelnego Sądu Administracyjnego przez:</w:t>
      </w:r>
    </w:p>
    <w:p w14:paraId="58EFE56B" w14:textId="77777777" w:rsidR="007324AB" w:rsidRPr="00E37160" w:rsidRDefault="007324AB" w:rsidP="003A3602">
      <w:pPr>
        <w:pStyle w:val="Akapitzlist"/>
        <w:numPr>
          <w:ilvl w:val="0"/>
          <w:numId w:val="74"/>
        </w:numPr>
        <w:spacing w:before="120"/>
        <w:contextualSpacing w:val="0"/>
        <w:rPr>
          <w:rFonts w:ascii="Arial" w:hAnsi="Arial" w:cs="Arial"/>
          <w:sz w:val="22"/>
          <w:szCs w:val="22"/>
          <w:lang w:val="pl-PL"/>
        </w:rPr>
      </w:pPr>
      <w:r w:rsidRPr="00E37160">
        <w:rPr>
          <w:rFonts w:ascii="Arial" w:hAnsi="Arial" w:cs="Arial"/>
          <w:sz w:val="22"/>
          <w:szCs w:val="22"/>
          <w:lang w:val="pl-PL"/>
        </w:rPr>
        <w:t>wnioskodawcę,</w:t>
      </w:r>
    </w:p>
    <w:p w14:paraId="06411A75" w14:textId="77777777" w:rsidR="007324AB" w:rsidRPr="00E37160" w:rsidRDefault="007324AB" w:rsidP="003A3602">
      <w:pPr>
        <w:pStyle w:val="Akapitzlist"/>
        <w:numPr>
          <w:ilvl w:val="0"/>
          <w:numId w:val="74"/>
        </w:numPr>
        <w:rPr>
          <w:rFonts w:ascii="Arial" w:hAnsi="Arial" w:cs="Arial"/>
          <w:sz w:val="22"/>
          <w:szCs w:val="22"/>
          <w:lang w:val="pl-PL"/>
        </w:rPr>
      </w:pPr>
      <w:r w:rsidRPr="00E37160">
        <w:rPr>
          <w:rFonts w:ascii="Arial" w:hAnsi="Arial" w:cs="Arial"/>
          <w:sz w:val="22"/>
          <w:szCs w:val="22"/>
          <w:lang w:val="pl-PL"/>
        </w:rPr>
        <w:t xml:space="preserve">właściwą instytucję, o której mowa w art. </w:t>
      </w:r>
      <w:r w:rsidR="003726A3" w:rsidRPr="00E37160">
        <w:rPr>
          <w:rFonts w:ascii="Arial" w:hAnsi="Arial" w:cs="Arial"/>
          <w:sz w:val="22"/>
          <w:szCs w:val="22"/>
          <w:lang w:val="pl-PL"/>
        </w:rPr>
        <w:t xml:space="preserve">66 </w:t>
      </w:r>
      <w:r w:rsidRPr="00E37160">
        <w:rPr>
          <w:rFonts w:ascii="Arial" w:hAnsi="Arial" w:cs="Arial"/>
          <w:sz w:val="22"/>
          <w:szCs w:val="22"/>
          <w:lang w:val="pl-PL"/>
        </w:rPr>
        <w:t>ustawy,</w:t>
      </w:r>
    </w:p>
    <w:p w14:paraId="0AA0B327" w14:textId="77777777" w:rsidR="007324AB" w:rsidRPr="00E37160" w:rsidRDefault="007324AB" w:rsidP="007324AB">
      <w:pPr>
        <w:pStyle w:val="Akapitzlist"/>
        <w:ind w:left="0"/>
        <w:rPr>
          <w:rFonts w:ascii="Arial" w:hAnsi="Arial" w:cs="Arial"/>
          <w:sz w:val="22"/>
          <w:szCs w:val="22"/>
          <w:lang w:val="pl-PL"/>
        </w:rPr>
      </w:pPr>
    </w:p>
    <w:p w14:paraId="52059EEE" w14:textId="77777777" w:rsidR="007324AB" w:rsidRPr="00E37160" w:rsidRDefault="007324AB" w:rsidP="007324AB">
      <w:pPr>
        <w:pStyle w:val="Akapitzlist"/>
        <w:ind w:left="0"/>
        <w:rPr>
          <w:rFonts w:ascii="Arial" w:hAnsi="Arial" w:cs="Arial"/>
          <w:sz w:val="22"/>
          <w:szCs w:val="22"/>
          <w:lang w:val="pl-PL"/>
        </w:rPr>
      </w:pPr>
      <w:r w:rsidRPr="00E37160">
        <w:rPr>
          <w:rFonts w:ascii="Arial" w:hAnsi="Arial" w:cs="Arial"/>
          <w:sz w:val="22"/>
          <w:szCs w:val="22"/>
          <w:lang w:val="pl-PL"/>
        </w:rPr>
        <w:lastRenderedPageBreak/>
        <w:t>w terminie 14 dni od dnia doręczenia rozstrzygnięcia wojewódzkiego sądu administracyjnego, przy czym przepisy art. 73 ust. 3, 4, 6 i 7 ustawy stosuje się odpowiednio.</w:t>
      </w:r>
    </w:p>
    <w:p w14:paraId="3CAF0068" w14:textId="77777777" w:rsidR="007324AB" w:rsidRPr="00E37160" w:rsidRDefault="007324AB" w:rsidP="003A3602">
      <w:pPr>
        <w:pStyle w:val="Akapitzlist"/>
        <w:numPr>
          <w:ilvl w:val="3"/>
          <w:numId w:val="91"/>
        </w:numPr>
        <w:rPr>
          <w:rFonts w:ascii="Arial" w:hAnsi="Arial" w:cs="Arial"/>
          <w:sz w:val="22"/>
          <w:szCs w:val="22"/>
          <w:lang w:val="pl-PL"/>
        </w:rPr>
      </w:pPr>
      <w:r w:rsidRPr="00E37160">
        <w:rPr>
          <w:rFonts w:ascii="Arial" w:hAnsi="Arial" w:cs="Arial"/>
          <w:sz w:val="22"/>
          <w:szCs w:val="22"/>
        </w:rPr>
        <w:t>Skarga</w:t>
      </w:r>
      <w:r w:rsidRPr="00E37160">
        <w:rPr>
          <w:rFonts w:ascii="Arial" w:hAnsi="Arial" w:cs="Arial"/>
          <w:sz w:val="22"/>
          <w:szCs w:val="22"/>
          <w:lang w:val="pl-PL"/>
        </w:rPr>
        <w:t xml:space="preserve"> kasacyjna</w:t>
      </w:r>
      <w:r w:rsidRPr="00E37160">
        <w:rPr>
          <w:rFonts w:ascii="Arial" w:hAnsi="Arial" w:cs="Arial"/>
          <w:sz w:val="22"/>
          <w:szCs w:val="22"/>
        </w:rPr>
        <w:t xml:space="preserve"> jest rozpatrywana w terminie 30 dni od dnia jej wniesienia.</w:t>
      </w:r>
    </w:p>
    <w:p w14:paraId="20AF577F" w14:textId="77777777" w:rsidR="007324AB" w:rsidRPr="00E37160" w:rsidRDefault="007324AB" w:rsidP="003A3602">
      <w:pPr>
        <w:pStyle w:val="Styl7"/>
        <w:numPr>
          <w:ilvl w:val="0"/>
          <w:numId w:val="55"/>
        </w:numPr>
      </w:pPr>
      <w:bookmarkStart w:id="437" w:name="_Toc430646322"/>
      <w:bookmarkStart w:id="438" w:name="_Toc35341135"/>
      <w:bookmarkStart w:id="439" w:name="_Toc135051298"/>
      <w:bookmarkStart w:id="440" w:name="_Toc200089408"/>
      <w:bookmarkEnd w:id="437"/>
      <w:r w:rsidRPr="00E37160">
        <w:t>Pozostałe informacje w zakresie procedury odwoławczej</w:t>
      </w:r>
      <w:bookmarkEnd w:id="438"/>
      <w:bookmarkEnd w:id="439"/>
      <w:bookmarkEnd w:id="440"/>
    </w:p>
    <w:p w14:paraId="01BC6215" w14:textId="77777777" w:rsidR="007324AB" w:rsidRPr="00E37160" w:rsidRDefault="007324AB" w:rsidP="000A3522">
      <w:pPr>
        <w:pStyle w:val="Akapitzlist"/>
        <w:numPr>
          <w:ilvl w:val="3"/>
          <w:numId w:val="92"/>
        </w:numPr>
        <w:tabs>
          <w:tab w:val="left" w:pos="851"/>
        </w:tabs>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 przypadku gdy na jakimkolwiek etapie postępowania w zakresie procedury odwoławczej zostanie wyczerpana kwota przeznaczona na dofinansowanie projektów w ramach działania:</w:t>
      </w:r>
    </w:p>
    <w:p w14:paraId="330B62EC" w14:textId="77777777" w:rsidR="007324AB" w:rsidRPr="00E37160" w:rsidRDefault="007324AB" w:rsidP="005451DC">
      <w:pPr>
        <w:pStyle w:val="Akapitzlist"/>
        <w:numPr>
          <w:ilvl w:val="0"/>
          <w:numId w:val="75"/>
        </w:numPr>
        <w:autoSpaceDE w:val="0"/>
        <w:autoSpaceDN w:val="0"/>
        <w:adjustRightInd w:val="0"/>
        <w:spacing w:before="120" w:after="120" w:line="271" w:lineRule="auto"/>
        <w:ind w:left="1134" w:hanging="567"/>
        <w:rPr>
          <w:rFonts w:ascii="Arial" w:hAnsi="Arial" w:cs="Arial"/>
          <w:sz w:val="22"/>
          <w:szCs w:val="22"/>
        </w:rPr>
      </w:pPr>
      <w:r w:rsidRPr="00E37160">
        <w:rPr>
          <w:rFonts w:ascii="Arial" w:hAnsi="Arial" w:cs="Arial"/>
          <w:sz w:val="22"/>
          <w:szCs w:val="22"/>
        </w:rPr>
        <w:t>właściwa instytucja, do której wpłynął protest, pozostawia go bez rozpatrzenia, informując o tym wnioskodawcę, pouczając jednocześnie o możliwości wniesienia skargi do sądu administracyjnego na zasadach określonych w art. 73</w:t>
      </w:r>
      <w:r w:rsidRPr="00E37160">
        <w:rPr>
          <w:rFonts w:ascii="Arial" w:hAnsi="Arial" w:cs="Arial"/>
          <w:sz w:val="22"/>
          <w:szCs w:val="22"/>
          <w:lang w:val="pl-PL"/>
        </w:rPr>
        <w:t xml:space="preserve"> ustawy</w:t>
      </w:r>
      <w:r w:rsidRPr="00E37160">
        <w:rPr>
          <w:rFonts w:ascii="Arial" w:hAnsi="Arial" w:cs="Arial"/>
          <w:sz w:val="22"/>
          <w:szCs w:val="22"/>
        </w:rPr>
        <w:t>;</w:t>
      </w:r>
    </w:p>
    <w:p w14:paraId="56DEC06B" w14:textId="77777777" w:rsidR="007324AB" w:rsidRPr="00E37160" w:rsidRDefault="007324AB" w:rsidP="005451DC">
      <w:pPr>
        <w:pStyle w:val="Akapitzlist"/>
        <w:numPr>
          <w:ilvl w:val="0"/>
          <w:numId w:val="75"/>
        </w:numPr>
        <w:autoSpaceDE w:val="0"/>
        <w:autoSpaceDN w:val="0"/>
        <w:adjustRightInd w:val="0"/>
        <w:spacing w:before="120" w:after="120" w:line="271" w:lineRule="auto"/>
        <w:ind w:left="1134" w:hanging="567"/>
        <w:rPr>
          <w:rFonts w:ascii="Arial" w:hAnsi="Arial" w:cs="Arial"/>
          <w:sz w:val="22"/>
          <w:szCs w:val="22"/>
        </w:rPr>
      </w:pPr>
      <w:r w:rsidRPr="00E37160">
        <w:rPr>
          <w:rFonts w:ascii="Arial" w:hAnsi="Arial" w:cs="Arial"/>
          <w:sz w:val="22"/>
          <w:szCs w:val="22"/>
        </w:rPr>
        <w:t>sąd, uwzględniając skargę, wyłącznie stwierdza, że ocena projektu została przeprowadzona w sposób naruszający prawo i naruszenie to miało istotny wpływ na wynik oceny, nie przekazując sprawy do ponownego rozpatrzenia.</w:t>
      </w:r>
    </w:p>
    <w:p w14:paraId="3A889AB2" w14:textId="77777777" w:rsidR="007324AB" w:rsidRPr="00E37160" w:rsidRDefault="007324AB" w:rsidP="005451DC">
      <w:pPr>
        <w:pStyle w:val="Akapitzlist"/>
        <w:numPr>
          <w:ilvl w:val="3"/>
          <w:numId w:val="92"/>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Przez wyczerpanie kwoty</w:t>
      </w:r>
      <w:r w:rsidRPr="00E37160">
        <w:rPr>
          <w:rFonts w:ascii="Arial" w:hAnsi="Arial" w:cs="Arial"/>
          <w:sz w:val="22"/>
          <w:szCs w:val="22"/>
          <w:lang w:val="pl-PL"/>
        </w:rPr>
        <w:t xml:space="preserve"> o której mowa w pkt 4.</w:t>
      </w:r>
      <w:r w:rsidR="00BF0490" w:rsidRPr="00E37160">
        <w:rPr>
          <w:rFonts w:ascii="Arial" w:hAnsi="Arial" w:cs="Arial"/>
          <w:sz w:val="22"/>
          <w:szCs w:val="22"/>
          <w:lang w:val="pl-PL"/>
        </w:rPr>
        <w:t>8</w:t>
      </w:r>
      <w:r w:rsidRPr="00E37160">
        <w:rPr>
          <w:rFonts w:ascii="Arial" w:hAnsi="Arial" w:cs="Arial"/>
          <w:sz w:val="22"/>
          <w:szCs w:val="22"/>
          <w:lang w:val="pl-PL"/>
        </w:rPr>
        <w:t>.7.1.</w:t>
      </w:r>
      <w:r w:rsidRPr="00E37160">
        <w:rPr>
          <w:rFonts w:ascii="Arial" w:hAnsi="Arial" w:cs="Arial"/>
          <w:sz w:val="22"/>
          <w:szCs w:val="22"/>
        </w:rPr>
        <w:t xml:space="preserve">, należy rozumieć sytuację, w której środki przeznaczone na </w:t>
      </w:r>
      <w:r w:rsidRPr="00E37160">
        <w:rPr>
          <w:rFonts w:ascii="Arial" w:hAnsi="Arial" w:cs="Arial"/>
          <w:sz w:val="22"/>
          <w:szCs w:val="22"/>
          <w:lang w:val="pl-PL"/>
        </w:rPr>
        <w:t>procedurę odwoławczą</w:t>
      </w:r>
      <w:r w:rsidRPr="00E37160">
        <w:rPr>
          <w:rFonts w:ascii="Arial" w:hAnsi="Arial" w:cs="Arial"/>
          <w:sz w:val="22"/>
          <w:szCs w:val="22"/>
        </w:rPr>
        <w:t>, zostały rozdysponowane na projekty objęte dofinansowaniem w rozumieniu art. 61 ust. 1 oraz wybrane do dofinansowania w rozumieniu art. 43 w związku z art. 56 ust. 3, z zastrzeżeniem art. 61 ust. 3 i 4.</w:t>
      </w:r>
    </w:p>
    <w:p w14:paraId="25A35FA1" w14:textId="77777777" w:rsidR="007324AB" w:rsidRPr="00E37160" w:rsidRDefault="007324AB" w:rsidP="005451DC">
      <w:pPr>
        <w:pStyle w:val="Akapitzlist"/>
        <w:numPr>
          <w:ilvl w:val="3"/>
          <w:numId w:val="92"/>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Właściwa instytucja niezwłocznie podaje do publicznej wiadomości na swojej stronie internetowej oraz na portalu informację o wyczerpaniu kwoty, o której mowa w</w:t>
      </w:r>
      <w:r w:rsidR="00023D88" w:rsidRPr="00E37160">
        <w:rPr>
          <w:rFonts w:ascii="Arial" w:hAnsi="Arial" w:cs="Arial"/>
          <w:sz w:val="22"/>
          <w:szCs w:val="22"/>
          <w:lang w:val="pl-PL"/>
        </w:rPr>
        <w:t> </w:t>
      </w:r>
      <w:r w:rsidRPr="00E37160">
        <w:rPr>
          <w:rFonts w:ascii="Arial" w:hAnsi="Arial" w:cs="Arial"/>
          <w:sz w:val="22"/>
          <w:szCs w:val="22"/>
          <w:lang w:val="pl-PL"/>
        </w:rPr>
        <w:t>pkt</w:t>
      </w:r>
      <w:r w:rsidR="009662E5" w:rsidRPr="00E37160">
        <w:rPr>
          <w:rFonts w:ascii="Arial" w:hAnsi="Arial" w:cs="Arial"/>
          <w:sz w:val="22"/>
          <w:szCs w:val="22"/>
          <w:lang w:val="pl-PL"/>
        </w:rPr>
        <w:t> </w:t>
      </w:r>
      <w:r w:rsidRPr="00E37160">
        <w:rPr>
          <w:rFonts w:ascii="Arial" w:hAnsi="Arial" w:cs="Arial"/>
          <w:sz w:val="22"/>
          <w:szCs w:val="22"/>
          <w:lang w:val="pl-PL"/>
        </w:rPr>
        <w:t>4.</w:t>
      </w:r>
      <w:r w:rsidR="00F83FFC" w:rsidRPr="00E37160">
        <w:rPr>
          <w:rFonts w:ascii="Arial" w:hAnsi="Arial" w:cs="Arial"/>
          <w:sz w:val="22"/>
          <w:szCs w:val="22"/>
          <w:lang w:val="pl-PL"/>
        </w:rPr>
        <w:t>8.7</w:t>
      </w:r>
      <w:r w:rsidRPr="00E37160">
        <w:rPr>
          <w:rFonts w:ascii="Arial" w:hAnsi="Arial" w:cs="Arial"/>
          <w:sz w:val="22"/>
          <w:szCs w:val="22"/>
          <w:lang w:val="pl-PL"/>
        </w:rPr>
        <w:t>.1</w:t>
      </w:r>
      <w:r w:rsidRPr="00E37160">
        <w:rPr>
          <w:rFonts w:ascii="Arial" w:hAnsi="Arial" w:cs="Arial"/>
          <w:sz w:val="22"/>
          <w:szCs w:val="22"/>
        </w:rPr>
        <w:t>.</w:t>
      </w:r>
    </w:p>
    <w:p w14:paraId="0798697A" w14:textId="77777777" w:rsidR="007324AB" w:rsidRPr="00E37160" w:rsidRDefault="007324AB" w:rsidP="005451DC">
      <w:pPr>
        <w:pStyle w:val="Akapitzlist"/>
        <w:numPr>
          <w:ilvl w:val="3"/>
          <w:numId w:val="92"/>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Procedura odwoławcza, o której mowa w art. 63–77</w:t>
      </w:r>
      <w:r w:rsidRPr="00E37160">
        <w:rPr>
          <w:rFonts w:ascii="Arial" w:hAnsi="Arial" w:cs="Arial"/>
          <w:sz w:val="22"/>
          <w:szCs w:val="22"/>
          <w:lang w:val="pl-PL"/>
        </w:rPr>
        <w:t xml:space="preserve"> ustawy</w:t>
      </w:r>
      <w:r w:rsidRPr="00E37160">
        <w:rPr>
          <w:rFonts w:ascii="Arial" w:hAnsi="Arial" w:cs="Arial"/>
          <w:sz w:val="22"/>
          <w:szCs w:val="22"/>
        </w:rPr>
        <w:t>, nie wstrzymuje zawierania umów o dofinansowanie z wnioskodawcami, których projekty zostały wybrane do dofinansowania.</w:t>
      </w:r>
    </w:p>
    <w:p w14:paraId="7D131375" w14:textId="77777777" w:rsidR="007324AB" w:rsidRPr="00E37160" w:rsidRDefault="007324AB" w:rsidP="005451DC">
      <w:pPr>
        <w:pStyle w:val="Akapitzlist"/>
        <w:numPr>
          <w:ilvl w:val="3"/>
          <w:numId w:val="92"/>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 zakresie nieuregulowanym w ustawie</w:t>
      </w:r>
      <w:r w:rsidRPr="00E37160">
        <w:rPr>
          <w:rFonts w:ascii="Arial" w:hAnsi="Arial" w:cs="Arial"/>
          <w:sz w:val="22"/>
          <w:szCs w:val="22"/>
          <w:lang w:val="pl-PL"/>
        </w:rPr>
        <w:t>,</w:t>
      </w:r>
      <w:r w:rsidRPr="00E37160">
        <w:rPr>
          <w:rFonts w:ascii="Arial" w:hAnsi="Arial" w:cs="Arial"/>
          <w:sz w:val="22"/>
          <w:szCs w:val="22"/>
        </w:rPr>
        <w:t xml:space="preserve"> do postępowania przed sądami administracyjnymi stosuje się odpowiednio przepisy ustawy z dnia 30 sierpnia </w:t>
      </w:r>
      <w:r w:rsidRPr="00E37160">
        <w:rPr>
          <w:rFonts w:ascii="Arial" w:hAnsi="Arial" w:cs="Arial"/>
          <w:sz w:val="22"/>
          <w:szCs w:val="22"/>
        </w:rPr>
        <w:br/>
        <w:t>2002 r. – Prawo o postępowaniu przed sądami administracyjnymi dotyczące aktów lub czynności, o których mowa w art. 3 § 2 pkt 4, z wyłączeniem art. 52–55, art. 61 § 3–6, art. 115–122, art. 146, art. 150 i art. 152 tej ustawy.</w:t>
      </w:r>
    </w:p>
    <w:p w14:paraId="5FDE5ACD" w14:textId="77777777" w:rsidR="007324AB" w:rsidRPr="00E37160" w:rsidRDefault="007324AB" w:rsidP="003135B3">
      <w:pPr>
        <w:pStyle w:val="Akapitzlist"/>
        <w:numPr>
          <w:ilvl w:val="3"/>
          <w:numId w:val="92"/>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Wnioski, które po uwzględnieniu protestu kierowane są do właściwego etapu oceny, rozpatrywane są na odrębnych posiedzeniach KOP. Na posiedzeniach tych oceniane są wszystkie projekty z danego </w:t>
      </w:r>
      <w:r w:rsidRPr="00E37160">
        <w:rPr>
          <w:rFonts w:ascii="Arial" w:hAnsi="Arial" w:cs="Arial"/>
          <w:sz w:val="22"/>
          <w:szCs w:val="22"/>
          <w:lang w:val="pl-PL"/>
        </w:rPr>
        <w:t>naboru</w:t>
      </w:r>
      <w:r w:rsidRPr="00E37160">
        <w:rPr>
          <w:rFonts w:ascii="Arial" w:hAnsi="Arial" w:cs="Arial"/>
          <w:sz w:val="22"/>
          <w:szCs w:val="22"/>
        </w:rPr>
        <w:t>, dla których wynik procedury odwoławczej jest pozytywny. Takie działanie ma na celu zapewnienie równego traktowania wszystkich wnioskodawców, którzy mogą otrzymać dofinansowanie w związku z pozytywnym rozpatrzeniem protestu.</w:t>
      </w:r>
    </w:p>
    <w:p w14:paraId="704E4881" w14:textId="77777777" w:rsidR="007324AB" w:rsidRPr="00E37160" w:rsidRDefault="007324AB" w:rsidP="003135B3">
      <w:pPr>
        <w:pStyle w:val="Akapitzlist"/>
        <w:numPr>
          <w:ilvl w:val="3"/>
          <w:numId w:val="92"/>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Jeżeli w wyniku przeprowadzenia procedury odwoławczej, IP </w:t>
      </w:r>
      <w:r w:rsidRPr="00E37160">
        <w:rPr>
          <w:rFonts w:ascii="Arial" w:hAnsi="Arial" w:cs="Arial"/>
          <w:sz w:val="22"/>
          <w:szCs w:val="22"/>
          <w:lang w:val="pl-PL"/>
        </w:rPr>
        <w:t xml:space="preserve">FEPZ </w:t>
      </w:r>
      <w:r w:rsidRPr="00E37160">
        <w:rPr>
          <w:rFonts w:ascii="Arial" w:hAnsi="Arial" w:cs="Arial"/>
          <w:sz w:val="22"/>
          <w:szCs w:val="22"/>
        </w:rPr>
        <w:t xml:space="preserve">poinformowała wnioskodawcę </w:t>
      </w:r>
      <w:r w:rsidR="009042C9" w:rsidRPr="00E37160">
        <w:rPr>
          <w:rFonts w:ascii="Arial" w:hAnsi="Arial" w:cs="Arial"/>
          <w:sz w:val="22"/>
          <w:szCs w:val="22"/>
          <w:lang w:val="pl-PL"/>
        </w:rPr>
        <w:t>o wybraniu go do dofinansowania i aktualizacji listy rankingowej</w:t>
      </w:r>
      <w:r w:rsidR="00AE6FC0" w:rsidRPr="00E37160">
        <w:rPr>
          <w:rFonts w:ascii="Arial" w:hAnsi="Arial" w:cs="Arial"/>
          <w:sz w:val="22"/>
          <w:szCs w:val="22"/>
          <w:lang w:val="pl-PL"/>
        </w:rPr>
        <w:t xml:space="preserve">, </w:t>
      </w:r>
      <w:proofErr w:type="spellStart"/>
      <w:r w:rsidRPr="00E37160">
        <w:rPr>
          <w:rFonts w:ascii="Arial" w:hAnsi="Arial" w:cs="Arial"/>
          <w:sz w:val="22"/>
          <w:szCs w:val="22"/>
        </w:rPr>
        <w:t>tonależy</w:t>
      </w:r>
      <w:proofErr w:type="spellEnd"/>
      <w:r w:rsidRPr="00E37160">
        <w:rPr>
          <w:rFonts w:ascii="Arial" w:hAnsi="Arial" w:cs="Arial"/>
          <w:sz w:val="22"/>
          <w:szCs w:val="22"/>
        </w:rPr>
        <w:t xml:space="preserve"> mieć na uwadze, iż nie jest to równoznaczne z otrzymaniem dofinansowania na realizację projektu.</w:t>
      </w:r>
    </w:p>
    <w:p w14:paraId="06407B7F" w14:textId="77777777" w:rsidR="007324AB" w:rsidRPr="00E37160" w:rsidRDefault="007324AB" w:rsidP="003135B3">
      <w:pPr>
        <w:pStyle w:val="Akapitzlist"/>
        <w:numPr>
          <w:ilvl w:val="3"/>
          <w:numId w:val="92"/>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Aby projekt mógł otrzymać dofina</w:t>
      </w:r>
      <w:r w:rsidRPr="00E37160">
        <w:rPr>
          <w:rFonts w:ascii="Arial" w:hAnsi="Arial"/>
          <w:sz w:val="22"/>
        </w:rPr>
        <w:t>n</w:t>
      </w:r>
      <w:r w:rsidRPr="00E37160">
        <w:rPr>
          <w:rFonts w:ascii="Arial" w:hAnsi="Arial" w:cs="Arial"/>
          <w:sz w:val="22"/>
          <w:szCs w:val="22"/>
        </w:rPr>
        <w:t>sowanie na realizację projektu w wyniku pozytywnego rozpatrzenia procedury odwoławczej, muszą zostać spełnione następujące warunki:</w:t>
      </w:r>
    </w:p>
    <w:p w14:paraId="72CE69B6" w14:textId="77777777" w:rsidR="007324AB" w:rsidRPr="00E37160" w:rsidRDefault="007324AB" w:rsidP="003135B3">
      <w:pPr>
        <w:pStyle w:val="Akapitzlist"/>
        <w:numPr>
          <w:ilvl w:val="0"/>
          <w:numId w:val="43"/>
        </w:numPr>
        <w:autoSpaceDE w:val="0"/>
        <w:autoSpaceDN w:val="0"/>
        <w:adjustRightInd w:val="0"/>
        <w:spacing w:before="120" w:after="120" w:line="271" w:lineRule="auto"/>
        <w:ind w:left="993" w:hanging="426"/>
        <w:contextualSpacing w:val="0"/>
        <w:rPr>
          <w:rFonts w:ascii="Arial" w:hAnsi="Arial" w:cs="Arial"/>
          <w:sz w:val="22"/>
          <w:szCs w:val="22"/>
        </w:rPr>
      </w:pPr>
      <w:r w:rsidRPr="00E37160">
        <w:rPr>
          <w:rFonts w:ascii="Arial" w:hAnsi="Arial" w:cs="Arial"/>
          <w:sz w:val="22"/>
          <w:szCs w:val="22"/>
        </w:rPr>
        <w:t xml:space="preserve">środki finansowe określone dla danego Działania w </w:t>
      </w:r>
      <w:r w:rsidR="00DE2E7A" w:rsidRPr="00E37160">
        <w:rPr>
          <w:rFonts w:ascii="Arial" w:hAnsi="Arial" w:cs="Arial"/>
          <w:sz w:val="22"/>
          <w:szCs w:val="22"/>
          <w:lang w:val="pl-PL"/>
        </w:rPr>
        <w:t>naborze</w:t>
      </w:r>
      <w:r w:rsidR="00DE2E7A" w:rsidRPr="00E37160">
        <w:rPr>
          <w:rFonts w:ascii="Arial" w:hAnsi="Arial" w:cs="Arial"/>
          <w:sz w:val="22"/>
          <w:szCs w:val="22"/>
        </w:rPr>
        <w:t xml:space="preserve"> </w:t>
      </w:r>
      <w:r w:rsidRPr="00E37160">
        <w:rPr>
          <w:rFonts w:ascii="Arial" w:hAnsi="Arial" w:cs="Arial"/>
          <w:sz w:val="22"/>
          <w:szCs w:val="22"/>
        </w:rPr>
        <w:t>bądź rezerwy na odwołania (jeżeli została określona) muszą być wystarczające dla zapewnienia finansowania projektu;</w:t>
      </w:r>
    </w:p>
    <w:p w14:paraId="73BA5C42" w14:textId="77777777" w:rsidR="007324AB" w:rsidRPr="00E37160" w:rsidRDefault="007324AB" w:rsidP="003135B3">
      <w:pPr>
        <w:pStyle w:val="Akapitzlist"/>
        <w:numPr>
          <w:ilvl w:val="0"/>
          <w:numId w:val="43"/>
        </w:numPr>
        <w:autoSpaceDE w:val="0"/>
        <w:autoSpaceDN w:val="0"/>
        <w:adjustRightInd w:val="0"/>
        <w:spacing w:before="120" w:after="120" w:line="271" w:lineRule="auto"/>
        <w:ind w:left="993" w:hanging="426"/>
        <w:contextualSpacing w:val="0"/>
        <w:rPr>
          <w:rFonts w:ascii="Arial" w:hAnsi="Arial" w:cs="Arial"/>
          <w:sz w:val="22"/>
          <w:szCs w:val="22"/>
        </w:rPr>
      </w:pPr>
      <w:r w:rsidRPr="00E37160">
        <w:rPr>
          <w:rFonts w:ascii="Arial" w:hAnsi="Arial" w:cs="Arial"/>
          <w:sz w:val="22"/>
          <w:szCs w:val="22"/>
        </w:rPr>
        <w:lastRenderedPageBreak/>
        <w:t xml:space="preserve">w przypadku, gdy w wyniku pierwotnego rozstrzygnięcia </w:t>
      </w:r>
      <w:r w:rsidR="00DE2E7A" w:rsidRPr="00E37160">
        <w:rPr>
          <w:rFonts w:ascii="Arial" w:hAnsi="Arial" w:cs="Arial"/>
          <w:sz w:val="22"/>
          <w:szCs w:val="22"/>
          <w:lang w:val="pl-PL"/>
        </w:rPr>
        <w:t>naboru</w:t>
      </w:r>
      <w:r w:rsidRPr="00E37160">
        <w:rPr>
          <w:rFonts w:ascii="Arial" w:hAnsi="Arial" w:cs="Arial"/>
          <w:sz w:val="22"/>
          <w:szCs w:val="22"/>
        </w:rPr>
        <w:t xml:space="preserve">, kwota przeznaczona na dofinansowanie projektów w </w:t>
      </w:r>
      <w:r w:rsidR="00DE2E7A" w:rsidRPr="00E37160">
        <w:rPr>
          <w:rFonts w:ascii="Arial" w:hAnsi="Arial" w:cs="Arial"/>
          <w:sz w:val="22"/>
          <w:szCs w:val="22"/>
          <w:lang w:val="pl-PL"/>
        </w:rPr>
        <w:t>naborze</w:t>
      </w:r>
      <w:r w:rsidR="00DE2E7A" w:rsidRPr="00E37160">
        <w:rPr>
          <w:rFonts w:ascii="Arial" w:hAnsi="Arial" w:cs="Arial"/>
          <w:sz w:val="22"/>
          <w:szCs w:val="22"/>
        </w:rPr>
        <w:t xml:space="preserve"> </w:t>
      </w:r>
      <w:r w:rsidRPr="00E37160">
        <w:rPr>
          <w:rFonts w:ascii="Arial" w:hAnsi="Arial" w:cs="Arial"/>
          <w:sz w:val="22"/>
          <w:szCs w:val="22"/>
        </w:rPr>
        <w:t>nie była wystarczająca na objęcie dofinansowaniem wszystkich projektów, to projekt w wyniku pozytywnego rozpatrzenia środka odwoławczego musi uzyskać co najmniej taką liczbę punktów, ile uzyskał ostatni projekt wybrany do dofinansowania wyróżniony na liście</w:t>
      </w:r>
      <w:r w:rsidRPr="00E37160">
        <w:rPr>
          <w:rFonts w:ascii="Arial" w:hAnsi="Arial" w:cs="Arial"/>
          <w:sz w:val="22"/>
          <w:szCs w:val="22"/>
          <w:lang w:val="pl-PL"/>
        </w:rPr>
        <w:t xml:space="preserve"> rankingowej</w:t>
      </w:r>
      <w:r w:rsidRPr="00E37160">
        <w:rPr>
          <w:rFonts w:ascii="Arial" w:hAnsi="Arial" w:cs="Arial"/>
          <w:sz w:val="22"/>
          <w:szCs w:val="22"/>
        </w:rPr>
        <w:t>.</w:t>
      </w:r>
    </w:p>
    <w:p w14:paraId="4F72349B" w14:textId="77777777" w:rsidR="007324AB" w:rsidRPr="00E37160" w:rsidRDefault="007324AB" w:rsidP="003135B3">
      <w:pPr>
        <w:pStyle w:val="Akapitzlist"/>
        <w:numPr>
          <w:ilvl w:val="3"/>
          <w:numId w:val="92"/>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Zgodnie z art. </w:t>
      </w:r>
      <w:r w:rsidRPr="00E37160">
        <w:rPr>
          <w:rFonts w:ascii="Arial" w:hAnsi="Arial" w:cs="Arial"/>
          <w:sz w:val="22"/>
          <w:szCs w:val="22"/>
          <w:lang w:val="pl-PL"/>
        </w:rPr>
        <w:t>65 ust.1</w:t>
      </w:r>
      <w:r w:rsidRPr="00E37160">
        <w:rPr>
          <w:rFonts w:ascii="Arial" w:hAnsi="Arial"/>
          <w:sz w:val="22"/>
        </w:rPr>
        <w:t xml:space="preserve"> </w:t>
      </w:r>
      <w:r w:rsidRPr="00E37160">
        <w:rPr>
          <w:rFonts w:ascii="Arial" w:hAnsi="Arial" w:cs="Arial"/>
          <w:sz w:val="22"/>
          <w:szCs w:val="22"/>
        </w:rPr>
        <w:t>ustawy, Wnioskodawca może wycofać protest do czasu zakończenia rozpatrywania protestu przez WUP w Szczecinie.</w:t>
      </w:r>
    </w:p>
    <w:p w14:paraId="6B58F60C" w14:textId="77777777" w:rsidR="007324AB" w:rsidRPr="00E37160" w:rsidRDefault="007324AB" w:rsidP="003135B3">
      <w:pPr>
        <w:pStyle w:val="Akapitzlist"/>
        <w:numPr>
          <w:ilvl w:val="3"/>
          <w:numId w:val="92"/>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Wycofanie protestu następuje przez złożenie do WUP w Szczecinie</w:t>
      </w:r>
      <w:r w:rsidRPr="00E37160">
        <w:rPr>
          <w:rFonts w:ascii="Arial" w:hAnsi="Arial"/>
          <w:sz w:val="22"/>
        </w:rPr>
        <w:t xml:space="preserve"> </w:t>
      </w:r>
      <w:r w:rsidRPr="00E37160">
        <w:rPr>
          <w:rFonts w:ascii="Arial" w:hAnsi="Arial" w:cs="Arial"/>
          <w:sz w:val="22"/>
          <w:szCs w:val="22"/>
        </w:rPr>
        <w:t>pisemnego oświadczenia o wycofaniu protestu.</w:t>
      </w:r>
    </w:p>
    <w:p w14:paraId="4EE41F19" w14:textId="77777777" w:rsidR="007324AB" w:rsidRPr="00E37160" w:rsidRDefault="007324AB" w:rsidP="003135B3">
      <w:pPr>
        <w:pStyle w:val="Akapitzlist"/>
        <w:numPr>
          <w:ilvl w:val="3"/>
          <w:numId w:val="92"/>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 przypadku wycofania protestu przez wnioskodawcę, WUP w Szczecinie pozostawia protest bez rozpatrzenia, informując o tym wnioskodawcę w formie pisemnej.</w:t>
      </w:r>
    </w:p>
    <w:p w14:paraId="2089DBEC" w14:textId="77777777" w:rsidR="007324AB" w:rsidRPr="00E37160" w:rsidRDefault="007324AB" w:rsidP="003A3602">
      <w:pPr>
        <w:pStyle w:val="Akapitzlist"/>
        <w:numPr>
          <w:ilvl w:val="3"/>
          <w:numId w:val="92"/>
        </w:num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W przypadku wycofania protestu ponowne jego wniesienie jest niedopuszczalne.</w:t>
      </w:r>
    </w:p>
    <w:p w14:paraId="63C6BE68" w14:textId="77777777" w:rsidR="007324AB" w:rsidRPr="00E37160" w:rsidRDefault="007324AB" w:rsidP="003135B3">
      <w:pPr>
        <w:pStyle w:val="Akapitzlist"/>
        <w:numPr>
          <w:ilvl w:val="3"/>
          <w:numId w:val="92"/>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 przypadku wycofania protestu wnioskodawca nie może wnieść skargi do sądu administracyjnego.</w:t>
      </w:r>
    </w:p>
    <w:p w14:paraId="5A83752B" w14:textId="77777777" w:rsidR="007324AB" w:rsidRPr="00E37160" w:rsidRDefault="007324AB" w:rsidP="003135B3">
      <w:pPr>
        <w:tabs>
          <w:tab w:val="left" w:pos="0"/>
        </w:tabs>
        <w:spacing w:before="120" w:after="120" w:line="271" w:lineRule="auto"/>
        <w:ind w:firstLine="567"/>
        <w:rPr>
          <w:rFonts w:ascii="Arial" w:hAnsi="Arial" w:cs="Arial"/>
          <w:sz w:val="22"/>
          <w:szCs w:val="22"/>
        </w:rPr>
      </w:pPr>
      <w:r w:rsidRPr="00E37160">
        <w:rPr>
          <w:rFonts w:ascii="Arial" w:hAnsi="Arial" w:cs="Arial"/>
          <w:b/>
          <w:sz w:val="22"/>
          <w:szCs w:val="22"/>
        </w:rPr>
        <w:t>Uwaga!</w:t>
      </w:r>
      <w:r w:rsidRPr="00E37160">
        <w:rPr>
          <w:rFonts w:ascii="Arial" w:hAnsi="Arial" w:cs="Arial"/>
          <w:sz w:val="22"/>
          <w:szCs w:val="22"/>
        </w:rPr>
        <w:t xml:space="preserve"> Jeżeli w wyniku procedury odwoławczej, do dofinansowania rekomendowana jest większa liczba wniosków niż jeden, to decyzja o dofinansowaniu podejmowana jest w oparciu o liczbę uzyskanych przez dany projekt punktów (zaczynając od projektu, który uzyskał największą liczbę punktów), przy uwzględnieniu wysokości wolnych środków finansowych określonych dla danego Działania w </w:t>
      </w:r>
      <w:r w:rsidR="003726A3" w:rsidRPr="00E37160">
        <w:rPr>
          <w:rFonts w:ascii="Arial" w:hAnsi="Arial" w:cs="Arial"/>
          <w:sz w:val="22"/>
          <w:szCs w:val="22"/>
        </w:rPr>
        <w:t xml:space="preserve">naborze </w:t>
      </w:r>
      <w:r w:rsidRPr="00E37160">
        <w:rPr>
          <w:rFonts w:ascii="Arial" w:hAnsi="Arial" w:cs="Arial"/>
          <w:sz w:val="22"/>
          <w:szCs w:val="22"/>
        </w:rPr>
        <w:t>bądź rezerwy na odwołania (jeżeli została określona).</w:t>
      </w:r>
      <w:r w:rsidR="003726A3" w:rsidRPr="00E37160">
        <w:rPr>
          <w:rFonts w:ascii="Arial" w:hAnsi="Arial" w:cs="Arial"/>
          <w:sz w:val="22"/>
          <w:szCs w:val="22"/>
        </w:rPr>
        <w:t xml:space="preserve"> W przypadku, gdy ogólna liczba punktów projektu po zakończeniu procedury odwoławczej jest taka sama jak w przypadku innego/-</w:t>
      </w:r>
      <w:proofErr w:type="spellStart"/>
      <w:r w:rsidR="003726A3" w:rsidRPr="00E37160">
        <w:rPr>
          <w:rFonts w:ascii="Arial" w:hAnsi="Arial" w:cs="Arial"/>
          <w:sz w:val="22"/>
          <w:szCs w:val="22"/>
        </w:rPr>
        <w:t>ych</w:t>
      </w:r>
      <w:proofErr w:type="spellEnd"/>
      <w:r w:rsidR="003726A3" w:rsidRPr="00E37160">
        <w:rPr>
          <w:rFonts w:ascii="Arial" w:hAnsi="Arial" w:cs="Arial"/>
          <w:sz w:val="22"/>
          <w:szCs w:val="22"/>
        </w:rPr>
        <w:t xml:space="preserve"> projektu/-ów, </w:t>
      </w:r>
      <w:r w:rsidR="007F123B" w:rsidRPr="00E37160">
        <w:rPr>
          <w:rFonts w:ascii="Arial" w:hAnsi="Arial" w:cs="Arial"/>
          <w:sz w:val="22"/>
          <w:szCs w:val="22"/>
        </w:rPr>
        <w:t>zastosowanie mają zapisy pkt 4.4</w:t>
      </w:r>
      <w:r w:rsidR="003726A3" w:rsidRPr="00E37160">
        <w:rPr>
          <w:rFonts w:ascii="Arial" w:hAnsi="Arial" w:cs="Arial"/>
          <w:sz w:val="22"/>
          <w:szCs w:val="22"/>
        </w:rPr>
        <w:t>.5.  niniejszego Regulaminu.</w:t>
      </w:r>
    </w:p>
    <w:p w14:paraId="0032E737" w14:textId="77777777" w:rsidR="00C72B13" w:rsidRPr="00E37160" w:rsidRDefault="00C72B13" w:rsidP="0028619D">
      <w:pPr>
        <w:tabs>
          <w:tab w:val="left" w:pos="709"/>
        </w:tabs>
        <w:spacing w:before="120" w:after="120" w:line="271" w:lineRule="auto"/>
        <w:rPr>
          <w:rFonts w:ascii="Arial" w:hAnsi="Arial" w:cs="Arial"/>
          <w:sz w:val="22"/>
          <w:szCs w:val="22"/>
        </w:rPr>
      </w:pPr>
      <w:bookmarkStart w:id="441" w:name="_Toc13562617"/>
      <w:bookmarkStart w:id="442" w:name="_Toc425140348"/>
      <w:bookmarkEnd w:id="441"/>
    </w:p>
    <w:p w14:paraId="3BDCCE5F" w14:textId="77777777" w:rsidR="00B249C2" w:rsidRPr="00E37160" w:rsidRDefault="005C5B20" w:rsidP="003A4438">
      <w:pPr>
        <w:pStyle w:val="RozdziaRK"/>
      </w:pPr>
      <w:bookmarkStart w:id="443" w:name="_Toc200089409"/>
      <w:r w:rsidRPr="00E37160">
        <w:t>Podstawowe informacje o zasadach realizacji projektów</w:t>
      </w:r>
      <w:bookmarkEnd w:id="442"/>
      <w:bookmarkEnd w:id="443"/>
    </w:p>
    <w:p w14:paraId="20E5DE7E" w14:textId="77777777" w:rsidR="004E75AD" w:rsidRPr="00E37160" w:rsidRDefault="00123B69" w:rsidP="003A4438">
      <w:pPr>
        <w:pStyle w:val="Styl8"/>
      </w:pPr>
      <w:bookmarkStart w:id="444" w:name="_Toc425140349"/>
      <w:r w:rsidRPr="00E37160" w:rsidDel="00123B69">
        <w:t xml:space="preserve"> </w:t>
      </w:r>
      <w:bookmarkStart w:id="445" w:name="_Toc425140351"/>
      <w:bookmarkStart w:id="446" w:name="_Toc200089410"/>
      <w:bookmarkEnd w:id="444"/>
      <w:r w:rsidR="0008188C" w:rsidRPr="00E37160">
        <w:t>Podstawowe zasady udzielania dofinansowania</w:t>
      </w:r>
      <w:bookmarkEnd w:id="445"/>
      <w:bookmarkEnd w:id="446"/>
      <w:r w:rsidR="0008188C" w:rsidRPr="00E37160">
        <w:t xml:space="preserve"> </w:t>
      </w:r>
    </w:p>
    <w:p w14:paraId="2D9550AE" w14:textId="77777777" w:rsidR="004E75AD" w:rsidRPr="00E37160" w:rsidRDefault="00B249C2" w:rsidP="003A3602">
      <w:pPr>
        <w:pStyle w:val="Akapitzlist"/>
        <w:numPr>
          <w:ilvl w:val="2"/>
          <w:numId w:val="33"/>
        </w:numPr>
        <w:autoSpaceDE w:val="0"/>
        <w:autoSpaceDN w:val="0"/>
        <w:adjustRightInd w:val="0"/>
        <w:spacing w:before="120" w:after="120" w:line="271" w:lineRule="auto"/>
        <w:ind w:left="0" w:firstLine="0"/>
        <w:contextualSpacing w:val="0"/>
        <w:rPr>
          <w:rFonts w:ascii="Arial" w:hAnsi="Arial" w:cs="Arial"/>
          <w:iCs/>
          <w:sz w:val="22"/>
          <w:szCs w:val="22"/>
        </w:rPr>
      </w:pPr>
      <w:r w:rsidRPr="00E37160">
        <w:rPr>
          <w:rFonts w:ascii="Arial" w:hAnsi="Arial" w:cs="Arial"/>
          <w:iCs/>
          <w:sz w:val="22"/>
          <w:szCs w:val="22"/>
        </w:rPr>
        <w:t>Zasady finansowania projektu określa umowa o dofinansowanie projektu, S</w:t>
      </w:r>
      <w:r w:rsidR="00D03324" w:rsidRPr="00E37160">
        <w:rPr>
          <w:rFonts w:ascii="Arial" w:hAnsi="Arial" w:cs="Arial"/>
          <w:iCs/>
          <w:sz w:val="22"/>
          <w:szCs w:val="22"/>
          <w:lang w:val="pl-PL"/>
        </w:rPr>
        <w:t>Z</w:t>
      </w:r>
      <w:r w:rsidRPr="00E37160">
        <w:rPr>
          <w:rFonts w:ascii="Arial" w:hAnsi="Arial" w:cs="Arial"/>
          <w:iCs/>
          <w:sz w:val="22"/>
          <w:szCs w:val="22"/>
        </w:rPr>
        <w:t xml:space="preserve">OP oraz </w:t>
      </w:r>
      <w:bookmarkStart w:id="447" w:name="_Hlk118277291"/>
      <w:r w:rsidRPr="00E37160">
        <w:rPr>
          <w:rFonts w:ascii="Arial" w:hAnsi="Arial" w:cs="Arial"/>
          <w:iCs/>
          <w:sz w:val="22"/>
          <w:szCs w:val="22"/>
        </w:rPr>
        <w:t xml:space="preserve">Wytyczne </w:t>
      </w:r>
      <w:r w:rsidR="00D03087" w:rsidRPr="00E37160">
        <w:rPr>
          <w:rFonts w:ascii="Arial" w:hAnsi="Arial" w:cs="Arial"/>
          <w:iCs/>
          <w:sz w:val="22"/>
          <w:szCs w:val="22"/>
        </w:rPr>
        <w:t>dotycząc</w:t>
      </w:r>
      <w:r w:rsidR="00D03087" w:rsidRPr="00E37160">
        <w:rPr>
          <w:rFonts w:ascii="Arial" w:hAnsi="Arial" w:cs="Arial"/>
          <w:iCs/>
          <w:sz w:val="22"/>
          <w:szCs w:val="22"/>
          <w:lang w:val="pl-PL"/>
        </w:rPr>
        <w:t>e</w:t>
      </w:r>
      <w:r w:rsidR="00D03087" w:rsidRPr="00E37160">
        <w:rPr>
          <w:rFonts w:ascii="Arial" w:hAnsi="Arial" w:cs="Arial"/>
          <w:iCs/>
          <w:sz w:val="22"/>
          <w:szCs w:val="22"/>
        </w:rPr>
        <w:t xml:space="preserve"> kwalifikowalności wydatków na lata 2021-2027</w:t>
      </w:r>
      <w:bookmarkEnd w:id="447"/>
      <w:r w:rsidRPr="00E37160">
        <w:rPr>
          <w:rFonts w:ascii="Arial" w:hAnsi="Arial" w:cs="Arial"/>
          <w:iCs/>
          <w:sz w:val="22"/>
          <w:szCs w:val="22"/>
        </w:rPr>
        <w:t>.</w:t>
      </w:r>
    </w:p>
    <w:p w14:paraId="5444F2EF" w14:textId="77777777" w:rsidR="004E75AD" w:rsidRPr="00E37160" w:rsidRDefault="0008188C" w:rsidP="00207B98">
      <w:pPr>
        <w:pStyle w:val="Styl9"/>
      </w:pPr>
      <w:bookmarkStart w:id="448" w:name="_Toc425140352"/>
      <w:bookmarkStart w:id="449" w:name="_Toc200089411"/>
      <w:r w:rsidRPr="00E37160">
        <w:t>Umowa o dofinansowanie projektu</w:t>
      </w:r>
      <w:bookmarkEnd w:id="448"/>
      <w:bookmarkEnd w:id="449"/>
    </w:p>
    <w:p w14:paraId="74289EDA" w14:textId="77777777" w:rsidR="004E75AD" w:rsidRPr="00E37160" w:rsidRDefault="0008188C" w:rsidP="003A3602">
      <w:pPr>
        <w:pStyle w:val="Akapitzlist"/>
        <w:numPr>
          <w:ilvl w:val="3"/>
          <w:numId w:val="2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Podstawą zobowiązania </w:t>
      </w:r>
      <w:r w:rsidR="00123B69" w:rsidRPr="00E37160">
        <w:rPr>
          <w:rFonts w:ascii="Arial" w:hAnsi="Arial" w:cs="Arial"/>
          <w:sz w:val="22"/>
          <w:szCs w:val="22"/>
        </w:rPr>
        <w:t xml:space="preserve">wnioskodawcy </w:t>
      </w:r>
      <w:r w:rsidRPr="00E37160">
        <w:rPr>
          <w:rFonts w:ascii="Arial" w:hAnsi="Arial" w:cs="Arial"/>
          <w:sz w:val="22"/>
          <w:szCs w:val="22"/>
        </w:rPr>
        <w:t>do realizacji projektu jest umowa dofinansowania projektu, której załącznikiem jest złożony i zatwierdzony do dofinansowania wniosek.</w:t>
      </w:r>
    </w:p>
    <w:p w14:paraId="5562FDD7" w14:textId="77777777" w:rsidR="00AD1878" w:rsidRPr="00E37160" w:rsidRDefault="00B81A74" w:rsidP="00BF7752">
      <w:pPr>
        <w:pStyle w:val="Akapitzlist"/>
        <w:numPr>
          <w:ilvl w:val="3"/>
          <w:numId w:val="29"/>
        </w:numPr>
        <w:tabs>
          <w:tab w:val="left" w:pos="709"/>
          <w:tab w:val="left" w:pos="851"/>
        </w:tabs>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Wnioskodawca</w:t>
      </w:r>
      <w:r w:rsidRPr="00E37160">
        <w:rPr>
          <w:rFonts w:ascii="Arial" w:hAnsi="Arial" w:cs="Arial"/>
          <w:sz w:val="22"/>
          <w:szCs w:val="22"/>
        </w:rPr>
        <w:t xml:space="preserve"> </w:t>
      </w:r>
      <w:r w:rsidR="00AD1878" w:rsidRPr="00E37160">
        <w:rPr>
          <w:rFonts w:ascii="Arial" w:hAnsi="Arial" w:cs="Arial"/>
          <w:sz w:val="22"/>
          <w:szCs w:val="22"/>
        </w:rPr>
        <w:t xml:space="preserve">podpisuje z Wojewódzkim Urzędem Pracy w Szczecinie umowę </w:t>
      </w:r>
      <w:r w:rsidR="00AD1878" w:rsidRPr="00E37160">
        <w:rPr>
          <w:rFonts w:ascii="Arial" w:hAnsi="Arial" w:cs="Arial"/>
          <w:sz w:val="22"/>
          <w:szCs w:val="22"/>
        </w:rPr>
        <w:br/>
        <w:t xml:space="preserve">o dofinansowanie projektu. Umowa może zostać zawarta w formie elektronicznej, wówczas należy ją zautoryzować za pomocą podpisu kwalifikowanego.  Dokumenty elektroniczne są doręczane za </w:t>
      </w:r>
      <w:proofErr w:type="spellStart"/>
      <w:r w:rsidR="00AD1878" w:rsidRPr="00E37160">
        <w:rPr>
          <w:rFonts w:ascii="Arial" w:hAnsi="Arial" w:cs="Arial"/>
          <w:sz w:val="22"/>
          <w:szCs w:val="22"/>
        </w:rPr>
        <w:t>pomocą</w:t>
      </w:r>
      <w:r w:rsidR="0055650D" w:rsidRPr="00E37160">
        <w:rPr>
          <w:rFonts w:ascii="Arial" w:hAnsi="Arial" w:cs="Arial"/>
          <w:sz w:val="22"/>
          <w:szCs w:val="22"/>
          <w:lang w:val="pl-PL"/>
        </w:rPr>
        <w:t>adresu</w:t>
      </w:r>
      <w:proofErr w:type="spellEnd"/>
      <w:r w:rsidR="0055650D" w:rsidRPr="00E37160">
        <w:rPr>
          <w:rFonts w:ascii="Arial" w:hAnsi="Arial" w:cs="Arial"/>
          <w:sz w:val="22"/>
          <w:szCs w:val="22"/>
          <w:lang w:val="pl-PL"/>
        </w:rPr>
        <w:t xml:space="preserve"> do doręczeń elektronicznych</w:t>
      </w:r>
      <w:r w:rsidR="00AD1878" w:rsidRPr="00E37160">
        <w:rPr>
          <w:rFonts w:ascii="Arial" w:hAnsi="Arial" w:cs="Arial"/>
          <w:sz w:val="22"/>
          <w:szCs w:val="22"/>
        </w:rPr>
        <w:t>)</w:t>
      </w:r>
      <w:r w:rsidR="0055650D" w:rsidRPr="00E37160">
        <w:rPr>
          <w:rFonts w:ascii="Arial" w:hAnsi="Arial" w:cs="Arial"/>
          <w:sz w:val="22"/>
          <w:szCs w:val="22"/>
          <w:lang w:val="pl-PL"/>
        </w:rPr>
        <w:t xml:space="preserve"> z wykorzystaniem publicznej usługi rejestrowanego doręczenia elektronicznego</w:t>
      </w:r>
      <w:r w:rsidR="00AD1878" w:rsidRPr="00E37160">
        <w:rPr>
          <w:rFonts w:ascii="Arial" w:hAnsi="Arial" w:cs="Arial"/>
          <w:sz w:val="22"/>
          <w:szCs w:val="22"/>
        </w:rPr>
        <w:t xml:space="preserve">, pod adresem </w:t>
      </w:r>
    </w:p>
    <w:p w14:paraId="51B109A1" w14:textId="77777777" w:rsidR="0055650D" w:rsidRPr="00E37160" w:rsidRDefault="0055650D" w:rsidP="0055650D">
      <w:pPr>
        <w:rPr>
          <w:rFonts w:ascii="Arial" w:hAnsi="Arial" w:cs="Arial"/>
          <w:sz w:val="22"/>
          <w:szCs w:val="22"/>
        </w:rPr>
      </w:pPr>
      <w:r w:rsidRPr="00E37160">
        <w:rPr>
          <w:rFonts w:ascii="Arial" w:hAnsi="Arial" w:cs="Arial"/>
          <w:sz w:val="22"/>
          <w:szCs w:val="22"/>
        </w:rPr>
        <w:t>AE:PL-73877-35555-VRRSW-13</w:t>
      </w:r>
    </w:p>
    <w:p w14:paraId="0FCB4E3E" w14:textId="77777777" w:rsidR="00EF050C" w:rsidRPr="00E37160" w:rsidRDefault="00EF050C" w:rsidP="00EF050C">
      <w:pPr>
        <w:pStyle w:val="Akapitzlist"/>
        <w:tabs>
          <w:tab w:val="left" w:pos="0"/>
          <w:tab w:val="left" w:pos="851"/>
        </w:tabs>
        <w:spacing w:before="120" w:after="120" w:line="271" w:lineRule="auto"/>
        <w:ind w:left="0"/>
        <w:jc w:val="both"/>
        <w:rPr>
          <w:rFonts w:ascii="Arial" w:hAnsi="Arial" w:cs="Arial"/>
          <w:sz w:val="22"/>
          <w:szCs w:val="22"/>
        </w:rPr>
      </w:pPr>
      <w:r w:rsidRPr="00E37160">
        <w:rPr>
          <w:rFonts w:ascii="Arial" w:hAnsi="Arial" w:cs="Arial"/>
          <w:sz w:val="22"/>
          <w:szCs w:val="22"/>
        </w:rPr>
        <w:t>lub za pomocą Elektronicznej Skrzynki Podawczej (ESP), dostępnej na Elektronicznej Platformie Usług Administracji Publicznej (</w:t>
      </w:r>
      <w:proofErr w:type="spellStart"/>
      <w:r w:rsidRPr="00E37160">
        <w:rPr>
          <w:rFonts w:ascii="Arial" w:hAnsi="Arial" w:cs="Arial"/>
          <w:sz w:val="22"/>
          <w:szCs w:val="22"/>
        </w:rPr>
        <w:t>ePUAP</w:t>
      </w:r>
      <w:proofErr w:type="spellEnd"/>
      <w:r w:rsidRPr="00E37160">
        <w:rPr>
          <w:rFonts w:ascii="Arial" w:hAnsi="Arial" w:cs="Arial"/>
          <w:sz w:val="22"/>
          <w:szCs w:val="22"/>
        </w:rPr>
        <w:t>) pod adresem :</w:t>
      </w:r>
    </w:p>
    <w:p w14:paraId="05855175" w14:textId="77777777" w:rsidR="00EF050C" w:rsidRPr="00E37160" w:rsidRDefault="00EF050C" w:rsidP="00EF050C">
      <w:pPr>
        <w:pStyle w:val="Akapitzlist"/>
        <w:tabs>
          <w:tab w:val="left" w:pos="709"/>
          <w:tab w:val="left" w:pos="851"/>
        </w:tabs>
        <w:spacing w:before="120" w:after="120" w:line="271" w:lineRule="auto"/>
        <w:rPr>
          <w:rFonts w:ascii="Arial" w:hAnsi="Arial" w:cs="Arial"/>
          <w:sz w:val="22"/>
          <w:szCs w:val="22"/>
        </w:rPr>
      </w:pPr>
    </w:p>
    <w:p w14:paraId="66929A11" w14:textId="77777777" w:rsidR="00EF050C" w:rsidRPr="00E37160" w:rsidRDefault="00EF050C" w:rsidP="00EF050C">
      <w:pPr>
        <w:pStyle w:val="Akapitzlist"/>
        <w:tabs>
          <w:tab w:val="left" w:pos="709"/>
          <w:tab w:val="left" w:pos="851"/>
        </w:tabs>
        <w:spacing w:before="120" w:after="120" w:line="271" w:lineRule="auto"/>
        <w:rPr>
          <w:rFonts w:ascii="Arial" w:hAnsi="Arial" w:cs="Arial"/>
          <w:sz w:val="22"/>
          <w:szCs w:val="22"/>
        </w:rPr>
      </w:pPr>
      <w:r w:rsidRPr="00E37160">
        <w:rPr>
          <w:rFonts w:ascii="Arial" w:hAnsi="Arial" w:cs="Arial"/>
          <w:sz w:val="22"/>
          <w:szCs w:val="22"/>
        </w:rPr>
        <w:t>/</w:t>
      </w:r>
      <w:proofErr w:type="spellStart"/>
      <w:r w:rsidRPr="00E37160">
        <w:rPr>
          <w:rFonts w:ascii="Arial" w:hAnsi="Arial" w:cs="Arial"/>
          <w:sz w:val="22"/>
          <w:szCs w:val="22"/>
        </w:rPr>
        <w:t>wup</w:t>
      </w:r>
      <w:proofErr w:type="spellEnd"/>
      <w:r w:rsidRPr="00E37160">
        <w:rPr>
          <w:rFonts w:ascii="Arial" w:hAnsi="Arial" w:cs="Arial"/>
          <w:sz w:val="22"/>
          <w:szCs w:val="22"/>
        </w:rPr>
        <w:t>-szczecin/</w:t>
      </w:r>
      <w:proofErr w:type="spellStart"/>
      <w:r w:rsidRPr="00E37160">
        <w:rPr>
          <w:rFonts w:ascii="Arial" w:hAnsi="Arial" w:cs="Arial"/>
          <w:sz w:val="22"/>
          <w:szCs w:val="22"/>
        </w:rPr>
        <w:t>SkrytkaESP</w:t>
      </w:r>
      <w:proofErr w:type="spellEnd"/>
    </w:p>
    <w:p w14:paraId="212D7098" w14:textId="77777777" w:rsidR="00EF050C" w:rsidRPr="00E37160" w:rsidRDefault="00EF050C" w:rsidP="00EF050C">
      <w:pPr>
        <w:pStyle w:val="Akapitzlist"/>
        <w:tabs>
          <w:tab w:val="left" w:pos="709"/>
          <w:tab w:val="left" w:pos="851"/>
        </w:tabs>
        <w:spacing w:before="120" w:after="120" w:line="271" w:lineRule="auto"/>
        <w:rPr>
          <w:rFonts w:ascii="Arial" w:hAnsi="Arial" w:cs="Arial"/>
          <w:sz w:val="22"/>
          <w:szCs w:val="22"/>
        </w:rPr>
      </w:pPr>
    </w:p>
    <w:p w14:paraId="674538B4" w14:textId="77777777" w:rsidR="00EF050C" w:rsidRPr="00E37160" w:rsidRDefault="00EF050C" w:rsidP="00EF050C">
      <w:pPr>
        <w:pStyle w:val="Akapitzlist"/>
        <w:tabs>
          <w:tab w:val="left" w:pos="709"/>
          <w:tab w:val="left" w:pos="851"/>
        </w:tabs>
        <w:spacing w:before="120" w:after="120" w:line="271" w:lineRule="auto"/>
        <w:rPr>
          <w:rFonts w:ascii="Arial" w:hAnsi="Arial" w:cs="Arial"/>
          <w:sz w:val="22"/>
          <w:szCs w:val="22"/>
        </w:rPr>
      </w:pPr>
      <w:r w:rsidRPr="00E37160">
        <w:rPr>
          <w:rFonts w:ascii="Arial" w:hAnsi="Arial" w:cs="Arial"/>
          <w:sz w:val="22"/>
          <w:szCs w:val="22"/>
        </w:rPr>
        <w:lastRenderedPageBreak/>
        <w:t>lub</w:t>
      </w:r>
    </w:p>
    <w:p w14:paraId="659D4826" w14:textId="77777777" w:rsidR="0055650D" w:rsidRPr="00E37160" w:rsidRDefault="00EF050C" w:rsidP="00EF050C">
      <w:pPr>
        <w:pStyle w:val="Akapitzlist"/>
        <w:tabs>
          <w:tab w:val="left" w:pos="709"/>
          <w:tab w:val="left" w:pos="851"/>
        </w:tabs>
        <w:spacing w:before="120" w:after="120" w:line="271" w:lineRule="auto"/>
        <w:ind w:left="0"/>
        <w:contextualSpacing w:val="0"/>
        <w:rPr>
          <w:rFonts w:ascii="Arial" w:hAnsi="Arial" w:cs="Arial"/>
          <w:sz w:val="22"/>
          <w:szCs w:val="22"/>
        </w:rPr>
      </w:pPr>
      <w:r w:rsidRPr="00E37160">
        <w:rPr>
          <w:rFonts w:ascii="Arial" w:hAnsi="Arial" w:cs="Arial"/>
          <w:sz w:val="22"/>
          <w:szCs w:val="22"/>
        </w:rPr>
        <w:t>https://epuap.gov.pl/wps/myportal/strefa-klienta/katalog-spraw/sprawy-ogolne/ogolne-sprawy-urzedowe-2/pismo-ogolne-do-podmiotu-publicznego-nowe</w:t>
      </w:r>
    </w:p>
    <w:p w14:paraId="5DE5D62F" w14:textId="77777777" w:rsidR="00AD1878" w:rsidRPr="00E37160" w:rsidRDefault="00B81A74" w:rsidP="00AD1878">
      <w:pPr>
        <w:pStyle w:val="Akapitzlist"/>
        <w:spacing w:before="120" w:after="120" w:line="271" w:lineRule="auto"/>
        <w:ind w:left="0"/>
        <w:contextualSpacing w:val="0"/>
        <w:rPr>
          <w:rFonts w:ascii="Arial" w:hAnsi="Arial" w:cs="Arial"/>
          <w:sz w:val="22"/>
          <w:szCs w:val="22"/>
        </w:rPr>
      </w:pPr>
      <w:r w:rsidRPr="00E37160">
        <w:rPr>
          <w:rFonts w:ascii="Arial" w:hAnsi="Arial" w:cs="Arial"/>
          <w:sz w:val="22"/>
          <w:szCs w:val="22"/>
          <w:lang w:val="pl-PL"/>
        </w:rPr>
        <w:t>Wnioskodawca</w:t>
      </w:r>
      <w:r w:rsidRPr="00E37160">
        <w:rPr>
          <w:rFonts w:ascii="Arial" w:hAnsi="Arial" w:cs="Arial"/>
          <w:sz w:val="22"/>
          <w:szCs w:val="22"/>
        </w:rPr>
        <w:t xml:space="preserve"> </w:t>
      </w:r>
      <w:r w:rsidR="00AD1878" w:rsidRPr="00E37160">
        <w:rPr>
          <w:rFonts w:ascii="Arial" w:hAnsi="Arial" w:cs="Arial"/>
          <w:sz w:val="22"/>
          <w:szCs w:val="22"/>
        </w:rPr>
        <w:t>może również, zawrzeć umowę z Wojewódzkim Urzędem Pracy w Szczecinie w postaci papierowej, podpisując ją tradycyjne, wówczas dokument należy przekazać pocztą na adres:</w:t>
      </w:r>
    </w:p>
    <w:p w14:paraId="5556B6FE" w14:textId="77777777" w:rsidR="00AD1878" w:rsidRPr="00E37160" w:rsidRDefault="00AD1878" w:rsidP="00AD1878">
      <w:pPr>
        <w:pStyle w:val="Akapitzlist"/>
        <w:spacing w:before="120" w:after="120" w:line="271" w:lineRule="auto"/>
        <w:ind w:left="0"/>
        <w:contextualSpacing w:val="0"/>
        <w:rPr>
          <w:rFonts w:ascii="Arial" w:hAnsi="Arial" w:cs="Arial"/>
          <w:sz w:val="22"/>
          <w:szCs w:val="22"/>
        </w:rPr>
      </w:pPr>
      <w:r w:rsidRPr="00E37160">
        <w:rPr>
          <w:rFonts w:ascii="Arial" w:hAnsi="Arial" w:cs="Arial"/>
          <w:sz w:val="22"/>
          <w:szCs w:val="22"/>
        </w:rPr>
        <w:t>Wojewódzki Urząd Pracy w Szczecinie</w:t>
      </w:r>
    </w:p>
    <w:p w14:paraId="7AB71A04" w14:textId="77777777" w:rsidR="00AD1878" w:rsidRPr="00E37160" w:rsidRDefault="00AD1878" w:rsidP="00AD1878">
      <w:pPr>
        <w:pStyle w:val="Akapitzlist"/>
        <w:spacing w:before="120" w:after="120" w:line="271" w:lineRule="auto"/>
        <w:ind w:left="0"/>
        <w:contextualSpacing w:val="0"/>
        <w:rPr>
          <w:rFonts w:ascii="Arial" w:hAnsi="Arial" w:cs="Arial"/>
          <w:sz w:val="22"/>
          <w:szCs w:val="22"/>
        </w:rPr>
      </w:pPr>
      <w:r w:rsidRPr="00E37160">
        <w:rPr>
          <w:rFonts w:ascii="Arial" w:hAnsi="Arial" w:cs="Arial"/>
          <w:sz w:val="22"/>
          <w:szCs w:val="22"/>
        </w:rPr>
        <w:t>ul. Mickiewicza 41</w:t>
      </w:r>
    </w:p>
    <w:p w14:paraId="5D6E134C" w14:textId="77777777" w:rsidR="00AD1878" w:rsidRPr="00E37160" w:rsidRDefault="00AD1878" w:rsidP="00AD1878">
      <w:pPr>
        <w:pStyle w:val="Akapitzlist"/>
        <w:spacing w:before="120" w:after="120" w:line="271" w:lineRule="auto"/>
        <w:ind w:left="0"/>
        <w:contextualSpacing w:val="0"/>
        <w:rPr>
          <w:rFonts w:ascii="Arial" w:hAnsi="Arial" w:cs="Arial"/>
          <w:sz w:val="22"/>
          <w:szCs w:val="22"/>
        </w:rPr>
      </w:pPr>
      <w:r w:rsidRPr="00E37160">
        <w:rPr>
          <w:rFonts w:ascii="Arial" w:hAnsi="Arial" w:cs="Arial"/>
          <w:sz w:val="22"/>
          <w:szCs w:val="22"/>
        </w:rPr>
        <w:t>70-383 Szczecin</w:t>
      </w:r>
    </w:p>
    <w:p w14:paraId="62E73096" w14:textId="77777777" w:rsidR="00AD1878" w:rsidRPr="00E37160" w:rsidRDefault="00AD1878" w:rsidP="00AD1878">
      <w:pPr>
        <w:pStyle w:val="Akapitzlist"/>
        <w:spacing w:before="120" w:after="120" w:line="271" w:lineRule="auto"/>
        <w:ind w:left="0"/>
        <w:contextualSpacing w:val="0"/>
        <w:rPr>
          <w:rFonts w:ascii="Arial" w:hAnsi="Arial" w:cs="Arial"/>
          <w:sz w:val="22"/>
          <w:szCs w:val="22"/>
        </w:rPr>
      </w:pPr>
      <w:r w:rsidRPr="00E37160">
        <w:rPr>
          <w:rFonts w:ascii="Arial" w:hAnsi="Arial" w:cs="Arial"/>
          <w:sz w:val="22"/>
          <w:szCs w:val="22"/>
        </w:rPr>
        <w:t>z dopiskiem Umowa … (</w:t>
      </w:r>
      <w:r w:rsidR="00007BBC" w:rsidRPr="00E37160">
        <w:rPr>
          <w:rFonts w:ascii="Arial" w:hAnsi="Arial" w:cs="Arial"/>
          <w:sz w:val="22"/>
          <w:szCs w:val="22"/>
          <w:lang w:val="pl-PL"/>
        </w:rPr>
        <w:t>nr projektu</w:t>
      </w:r>
      <w:r w:rsidRPr="00E37160">
        <w:rPr>
          <w:rFonts w:ascii="Arial" w:hAnsi="Arial" w:cs="Arial"/>
          <w:sz w:val="22"/>
          <w:szCs w:val="22"/>
        </w:rPr>
        <w:t>)</w:t>
      </w:r>
    </w:p>
    <w:p w14:paraId="5A3FCC7F" w14:textId="03FA50FA" w:rsidR="004D0158" w:rsidRPr="00E37160" w:rsidRDefault="004D0158" w:rsidP="004D0158">
      <w:pPr>
        <w:pStyle w:val="Akapitzlist"/>
        <w:spacing w:before="120" w:after="120" w:line="271" w:lineRule="auto"/>
        <w:ind w:left="0"/>
        <w:contextualSpacing w:val="0"/>
        <w:rPr>
          <w:rFonts w:ascii="Arial" w:hAnsi="Arial" w:cs="Arial"/>
          <w:b/>
          <w:sz w:val="22"/>
          <w:szCs w:val="22"/>
          <w:lang w:val="pl-PL"/>
        </w:rPr>
      </w:pPr>
      <w:r w:rsidRPr="00E37160">
        <w:rPr>
          <w:rFonts w:ascii="Arial" w:hAnsi="Arial" w:cs="Arial"/>
          <w:b/>
          <w:color w:val="FF0000"/>
          <w:sz w:val="22"/>
          <w:szCs w:val="22"/>
        </w:rPr>
        <w:t>UWAGA!</w:t>
      </w:r>
      <w:r w:rsidRPr="00E37160">
        <w:rPr>
          <w:rFonts w:ascii="Arial" w:hAnsi="Arial" w:cs="Arial"/>
          <w:color w:val="FF0000"/>
          <w:sz w:val="22"/>
          <w:szCs w:val="22"/>
        </w:rPr>
        <w:t xml:space="preserve"> </w:t>
      </w:r>
      <w:r w:rsidRPr="00E37160">
        <w:rPr>
          <w:rFonts w:ascii="Arial" w:hAnsi="Arial" w:cs="Arial"/>
          <w:sz w:val="22"/>
          <w:szCs w:val="22"/>
        </w:rPr>
        <w:t>Sposób podpisania umowy wybierany jest co do zasady przez Wnioskodawcę na etapie składania załączników do umowy. W przypadku podpisywania umowy w sposób elektroniczny, załączniki składane przez Wnioskodawcę co do zasady powinny zostać złożone w analogiczny sposób</w:t>
      </w:r>
      <w:r w:rsidRPr="00E37160">
        <w:rPr>
          <w:rFonts w:ascii="Arial" w:hAnsi="Arial" w:cs="Arial"/>
          <w:sz w:val="22"/>
          <w:szCs w:val="22"/>
          <w:lang w:val="pl-PL"/>
        </w:rPr>
        <w:t xml:space="preserve"> tj. z </w:t>
      </w:r>
      <w:r w:rsidRPr="00E37160">
        <w:rPr>
          <w:rFonts w:ascii="Arial" w:hAnsi="Arial" w:cs="Arial"/>
          <w:sz w:val="22"/>
          <w:szCs w:val="22"/>
        </w:rPr>
        <w:t>autoryz</w:t>
      </w:r>
      <w:r w:rsidRPr="00E37160">
        <w:rPr>
          <w:rFonts w:ascii="Arial" w:hAnsi="Arial" w:cs="Arial"/>
          <w:sz w:val="22"/>
          <w:szCs w:val="22"/>
          <w:lang w:val="pl-PL"/>
        </w:rPr>
        <w:t>acją</w:t>
      </w:r>
      <w:r w:rsidRPr="00E37160">
        <w:rPr>
          <w:rFonts w:ascii="Arial" w:hAnsi="Arial" w:cs="Arial"/>
          <w:sz w:val="22"/>
          <w:szCs w:val="22"/>
        </w:rPr>
        <w:t xml:space="preserve"> za pomocą podpisu kwalifikowanego.</w:t>
      </w:r>
      <w:r w:rsidRPr="00E37160">
        <w:rPr>
          <w:rFonts w:ascii="Arial" w:hAnsi="Arial" w:cs="Arial"/>
          <w:sz w:val="22"/>
          <w:szCs w:val="22"/>
          <w:lang w:val="pl-PL"/>
        </w:rPr>
        <w:t xml:space="preserve"> </w:t>
      </w:r>
      <w:r w:rsidRPr="00E37160">
        <w:rPr>
          <w:rFonts w:ascii="Arial" w:hAnsi="Arial" w:cs="Arial"/>
          <w:b/>
          <w:sz w:val="22"/>
          <w:szCs w:val="22"/>
          <w:lang w:val="pl-PL"/>
        </w:rPr>
        <w:t>IP FEPZ rekomenduje aby Wnio</w:t>
      </w:r>
      <w:r w:rsidR="006F2F7B" w:rsidRPr="00E37160">
        <w:rPr>
          <w:rFonts w:ascii="Arial" w:hAnsi="Arial" w:cs="Arial"/>
          <w:b/>
          <w:sz w:val="22"/>
          <w:szCs w:val="22"/>
          <w:lang w:val="pl-PL"/>
        </w:rPr>
        <w:t>s</w:t>
      </w:r>
      <w:r w:rsidRPr="00E37160">
        <w:rPr>
          <w:rFonts w:ascii="Arial" w:hAnsi="Arial" w:cs="Arial"/>
          <w:b/>
          <w:sz w:val="22"/>
          <w:szCs w:val="22"/>
          <w:lang w:val="pl-PL"/>
        </w:rPr>
        <w:t>kodawcy wybierali procedowanie elektronicznych dokumentów – zarówno jeśli chodzi o składanie załączników jak i wybór sposobu podpisania umowy o dofina</w:t>
      </w:r>
      <w:r w:rsidR="009B268D" w:rsidRPr="00E37160">
        <w:rPr>
          <w:rFonts w:ascii="Arial" w:hAnsi="Arial" w:cs="Arial"/>
          <w:b/>
          <w:sz w:val="22"/>
          <w:szCs w:val="22"/>
          <w:lang w:val="pl-PL"/>
        </w:rPr>
        <w:t>n</w:t>
      </w:r>
      <w:r w:rsidRPr="00E37160">
        <w:rPr>
          <w:rFonts w:ascii="Arial" w:hAnsi="Arial" w:cs="Arial"/>
          <w:b/>
          <w:sz w:val="22"/>
          <w:szCs w:val="22"/>
          <w:lang w:val="pl-PL"/>
        </w:rPr>
        <w:t>s</w:t>
      </w:r>
      <w:r w:rsidR="009B268D" w:rsidRPr="00E37160">
        <w:rPr>
          <w:rFonts w:ascii="Arial" w:hAnsi="Arial" w:cs="Arial"/>
          <w:b/>
          <w:sz w:val="22"/>
          <w:szCs w:val="22"/>
          <w:lang w:val="pl-PL"/>
        </w:rPr>
        <w:t>o</w:t>
      </w:r>
      <w:r w:rsidRPr="00E37160">
        <w:rPr>
          <w:rFonts w:ascii="Arial" w:hAnsi="Arial" w:cs="Arial"/>
          <w:b/>
          <w:sz w:val="22"/>
          <w:szCs w:val="22"/>
          <w:lang w:val="pl-PL"/>
        </w:rPr>
        <w:t xml:space="preserve">wanie. </w:t>
      </w:r>
    </w:p>
    <w:p w14:paraId="5C951474" w14:textId="357622AF" w:rsidR="004D0158" w:rsidRPr="00E37160" w:rsidRDefault="004D0158" w:rsidP="003A3602">
      <w:pPr>
        <w:pStyle w:val="Akapitzlist"/>
        <w:numPr>
          <w:ilvl w:val="3"/>
          <w:numId w:val="2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ION</w:t>
      </w:r>
      <w:r w:rsidRPr="00E37160">
        <w:rPr>
          <w:rFonts w:ascii="Arial" w:hAnsi="Arial" w:cs="Arial"/>
          <w:sz w:val="22"/>
          <w:szCs w:val="22"/>
        </w:rPr>
        <w:t xml:space="preserve"> załącza do niniejszego Regulaminu wzory umów, tj.: Umowa o dofinansowanie projektu współfinansowanego ze środków EFS+ w ramach  programu Fundusze Europejskie dla Pomorza Zachodniego 2021 </w:t>
      </w:r>
      <w:r w:rsidR="005D7420">
        <w:rPr>
          <w:rFonts w:ascii="Arial" w:hAnsi="Arial" w:cs="Arial"/>
          <w:sz w:val="22"/>
          <w:szCs w:val="22"/>
        </w:rPr>
        <w:t>–</w:t>
      </w:r>
      <w:r w:rsidRPr="00E37160">
        <w:rPr>
          <w:rFonts w:ascii="Arial" w:hAnsi="Arial" w:cs="Arial"/>
          <w:sz w:val="22"/>
          <w:szCs w:val="22"/>
        </w:rPr>
        <w:t xml:space="preserve"> 2027</w:t>
      </w:r>
      <w:r w:rsidR="005D7420">
        <w:rPr>
          <w:rFonts w:ascii="Arial" w:hAnsi="Arial" w:cs="Arial"/>
          <w:sz w:val="22"/>
          <w:szCs w:val="22"/>
        </w:rPr>
        <w:t>. Umowa o dofinansowanie projektu w ramach FEPZ 2021-2027</w:t>
      </w:r>
      <w:r w:rsidR="00034CED">
        <w:rPr>
          <w:rFonts w:ascii="Arial" w:hAnsi="Arial" w:cs="Arial"/>
          <w:sz w:val="22"/>
          <w:szCs w:val="22"/>
          <w:lang w:val="pl-PL"/>
        </w:rPr>
        <w:t>.</w:t>
      </w:r>
      <w:r w:rsidR="005D7420">
        <w:rPr>
          <w:rFonts w:ascii="Arial" w:hAnsi="Arial" w:cs="Arial"/>
          <w:sz w:val="22"/>
          <w:szCs w:val="22"/>
        </w:rPr>
        <w:t xml:space="preserve"> </w:t>
      </w:r>
      <w:r w:rsidRPr="00E37160">
        <w:rPr>
          <w:rFonts w:ascii="Arial" w:hAnsi="Arial" w:cs="Arial"/>
          <w:sz w:val="22"/>
          <w:szCs w:val="22"/>
          <w:lang w:val="pl-PL"/>
        </w:rPr>
        <w:t xml:space="preserve"> </w:t>
      </w:r>
    </w:p>
    <w:p w14:paraId="5E3E8AB1" w14:textId="77777777" w:rsidR="004D0158" w:rsidRPr="00E37160" w:rsidRDefault="004D0158" w:rsidP="004D0158">
      <w:pPr>
        <w:pStyle w:val="Akapitzlist"/>
        <w:spacing w:before="120" w:after="120" w:line="271" w:lineRule="auto"/>
        <w:ind w:left="0"/>
        <w:contextualSpacing w:val="0"/>
        <w:rPr>
          <w:rFonts w:ascii="Arial" w:hAnsi="Arial" w:cs="Arial"/>
          <w:sz w:val="22"/>
          <w:szCs w:val="22"/>
        </w:rPr>
      </w:pPr>
      <w:r w:rsidRPr="00E37160">
        <w:rPr>
          <w:rFonts w:ascii="Arial" w:hAnsi="Arial" w:cs="Arial"/>
          <w:b/>
          <w:color w:val="FF0000"/>
          <w:sz w:val="22"/>
          <w:szCs w:val="22"/>
          <w:lang w:val="pl-PL"/>
        </w:rPr>
        <w:t>UWAGA!</w:t>
      </w:r>
      <w:r w:rsidRPr="00E37160">
        <w:rPr>
          <w:rFonts w:ascii="Arial" w:hAnsi="Arial" w:cs="Arial"/>
          <w:sz w:val="22"/>
          <w:szCs w:val="22"/>
          <w:lang w:val="pl-PL"/>
        </w:rPr>
        <w:t xml:space="preserve"> </w:t>
      </w:r>
      <w:r w:rsidRPr="00E37160">
        <w:rPr>
          <w:rFonts w:ascii="Arial" w:hAnsi="Arial" w:cs="Arial"/>
          <w:sz w:val="22"/>
          <w:szCs w:val="22"/>
        </w:rPr>
        <w:t>Po rozstrzygnięciu naboru i wybraniu wniosków do dofinansowania wzór umowy może zostać uzupełniony lub zmodyfikowany przez ION o postanowienia niezbędne do prawidłowej realizacji projektu wybranego do dofinansowania. Postanowienia stanowiące uzupełnienie wzoru umowy nie mogą być sprzeczne z postanowieniami zawartymi w tym wzorze. Wprowadzenie powyższych uzupełnień/modyfikacji nie wymaga zmiany Regulaminu.</w:t>
      </w:r>
    </w:p>
    <w:p w14:paraId="205B9F5D" w14:textId="17837D7E" w:rsidR="004D0158" w:rsidRPr="00E37160" w:rsidRDefault="004D0158" w:rsidP="003A3602">
      <w:pPr>
        <w:pStyle w:val="Akapitzlist"/>
        <w:numPr>
          <w:ilvl w:val="3"/>
          <w:numId w:val="2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Zgodnie z art. </w:t>
      </w:r>
      <w:r w:rsidRPr="00E37160">
        <w:rPr>
          <w:rFonts w:ascii="Arial" w:hAnsi="Arial" w:cs="Arial"/>
          <w:sz w:val="22"/>
          <w:szCs w:val="22"/>
          <w:lang w:val="pl-PL"/>
        </w:rPr>
        <w:t>61</w:t>
      </w:r>
      <w:r w:rsidRPr="00E37160">
        <w:rPr>
          <w:rFonts w:ascii="Arial" w:hAnsi="Arial" w:cs="Arial"/>
          <w:sz w:val="22"/>
          <w:szCs w:val="22"/>
        </w:rPr>
        <w:t xml:space="preserve"> ust. </w:t>
      </w:r>
      <w:r w:rsidRPr="00E37160">
        <w:rPr>
          <w:rFonts w:ascii="Arial" w:hAnsi="Arial" w:cs="Arial"/>
          <w:sz w:val="22"/>
          <w:szCs w:val="22"/>
          <w:lang w:val="pl-PL"/>
        </w:rPr>
        <w:t>8</w:t>
      </w:r>
      <w:r w:rsidRPr="00E37160">
        <w:rPr>
          <w:rFonts w:ascii="Arial" w:hAnsi="Arial" w:cs="Arial"/>
          <w:sz w:val="22"/>
          <w:szCs w:val="22"/>
        </w:rPr>
        <w:t xml:space="preserve"> ustawy umowa o dofinansowanie projektu może zostać podpisana jeżeli projekt spełnia wszystkie kryteria, na podstawie których został wybrany do dofinansowan</w:t>
      </w:r>
      <w:r w:rsidRPr="00E37160">
        <w:rPr>
          <w:rStyle w:val="Odwoaniedokomentarza"/>
          <w:rFonts w:ascii="Arial" w:hAnsi="Arial" w:cs="Arial"/>
          <w:sz w:val="22"/>
          <w:szCs w:val="22"/>
        </w:rPr>
        <w:t>ia</w:t>
      </w:r>
      <w:r w:rsidRPr="00E37160">
        <w:rPr>
          <w:rFonts w:ascii="Arial" w:hAnsi="Arial" w:cs="Arial"/>
          <w:sz w:val="22"/>
          <w:szCs w:val="22"/>
        </w:rPr>
        <w:t xml:space="preserve">. W związku z powyższym IP </w:t>
      </w:r>
      <w:r w:rsidRPr="00E37160">
        <w:rPr>
          <w:rFonts w:ascii="Arial" w:hAnsi="Arial" w:cs="Arial"/>
          <w:sz w:val="22"/>
          <w:szCs w:val="22"/>
          <w:lang w:val="pl-PL"/>
        </w:rPr>
        <w:t>FEPZ</w:t>
      </w:r>
      <w:r w:rsidRPr="00E37160">
        <w:rPr>
          <w:rFonts w:ascii="Arial" w:hAnsi="Arial" w:cs="Arial"/>
          <w:sz w:val="22"/>
          <w:szCs w:val="22"/>
        </w:rPr>
        <w:t xml:space="preserve"> zastrzega sobie możliwość sprawdzenia spełnienia kryteriów, w tym weryfikację opartą na dodatkowych dokumentach, o których uzupełnienie </w:t>
      </w:r>
      <w:r w:rsidR="00B81A74" w:rsidRPr="00E37160">
        <w:rPr>
          <w:rFonts w:ascii="Arial" w:hAnsi="Arial" w:cs="Arial"/>
          <w:sz w:val="22"/>
          <w:szCs w:val="22"/>
          <w:lang w:val="pl-PL"/>
        </w:rPr>
        <w:t>Wnioskodawca</w:t>
      </w:r>
      <w:r w:rsidR="00B81A74" w:rsidRPr="00E37160">
        <w:rPr>
          <w:rFonts w:ascii="Arial" w:hAnsi="Arial" w:cs="Arial"/>
          <w:sz w:val="22"/>
          <w:szCs w:val="22"/>
        </w:rPr>
        <w:t xml:space="preserve"> </w:t>
      </w:r>
      <w:r w:rsidRPr="00E37160">
        <w:rPr>
          <w:rFonts w:ascii="Arial" w:hAnsi="Arial" w:cs="Arial"/>
          <w:sz w:val="22"/>
          <w:szCs w:val="22"/>
        </w:rPr>
        <w:t>może zostać poproszony przed podpisaniem umowy (dotyczy zwłaszcza kryteriów, których weryfikacja na etapie oceny miała charakter jedynie deklaratywny)</w:t>
      </w:r>
      <w:r w:rsidRPr="00E37160">
        <w:rPr>
          <w:rFonts w:ascii="Arial" w:hAnsi="Arial" w:cs="Arial"/>
          <w:sz w:val="22"/>
          <w:szCs w:val="22"/>
          <w:lang w:val="pl-PL"/>
        </w:rPr>
        <w:t xml:space="preserve"> i/lub </w:t>
      </w:r>
      <w:r w:rsidRPr="00E37160">
        <w:rPr>
          <w:rFonts w:ascii="Arial" w:hAnsi="Arial" w:cs="Arial"/>
          <w:iCs/>
          <w:sz w:val="22"/>
          <w:szCs w:val="22"/>
          <w:lang w:val="pl-PL" w:eastAsia="pl-PL"/>
        </w:rPr>
        <w:t>dokonuje dodatkowej weryfikacji spełniania kryteriów na podstawie uzyskanych informacji z rejestrów publicznych, do których instytucja posiada dostęp</w:t>
      </w:r>
      <w:r w:rsidRPr="00E37160">
        <w:rPr>
          <w:rFonts w:ascii="Arial" w:hAnsi="Arial" w:cs="Arial"/>
          <w:sz w:val="22"/>
          <w:szCs w:val="22"/>
        </w:rPr>
        <w:t>.</w:t>
      </w:r>
      <w:r w:rsidRPr="00E37160">
        <w:rPr>
          <w:rFonts w:ascii="Arial" w:hAnsi="Arial"/>
          <w:sz w:val="22"/>
        </w:rPr>
        <w:t xml:space="preserve"> Jednocześnie IP zwraca uwagę, iż zgodnie z art. </w:t>
      </w:r>
      <w:r w:rsidRPr="00E37160">
        <w:rPr>
          <w:rFonts w:ascii="Arial" w:hAnsi="Arial"/>
          <w:sz w:val="22"/>
          <w:lang w:val="pl-PL"/>
        </w:rPr>
        <w:t>61</w:t>
      </w:r>
      <w:r w:rsidRPr="00E37160">
        <w:rPr>
          <w:rFonts w:ascii="Arial" w:hAnsi="Arial"/>
          <w:sz w:val="22"/>
        </w:rPr>
        <w:t xml:space="preserve"> ust </w:t>
      </w:r>
      <w:r w:rsidRPr="00E37160">
        <w:rPr>
          <w:rFonts w:ascii="Arial" w:hAnsi="Arial"/>
          <w:sz w:val="22"/>
          <w:lang w:val="pl-PL"/>
        </w:rPr>
        <w:t>1</w:t>
      </w:r>
      <w:r w:rsidRPr="00E37160">
        <w:rPr>
          <w:rFonts w:ascii="Arial" w:hAnsi="Arial"/>
          <w:sz w:val="22"/>
        </w:rPr>
        <w:t xml:space="preserve"> ustawy umowa o dofinansowanie może zostać zawarta w przypadku dokonania wszelkich </w:t>
      </w:r>
      <w:r w:rsidRPr="00E37160">
        <w:rPr>
          <w:rFonts w:ascii="Arial" w:hAnsi="Arial" w:cs="Arial"/>
          <w:bCs/>
          <w:sz w:val="22"/>
          <w:szCs w:val="22"/>
        </w:rPr>
        <w:t>czynności</w:t>
      </w:r>
      <w:r w:rsidRPr="00E37160">
        <w:rPr>
          <w:rFonts w:ascii="Arial" w:hAnsi="Arial"/>
          <w:sz w:val="22"/>
        </w:rPr>
        <w:t xml:space="preserve"> wskazanych w niniejszym Regulaminie</w:t>
      </w:r>
      <w:r w:rsidRPr="00E37160">
        <w:rPr>
          <w:rFonts w:ascii="Arial" w:hAnsi="Arial" w:cs="Arial"/>
          <w:bCs/>
          <w:sz w:val="22"/>
          <w:szCs w:val="22"/>
        </w:rPr>
        <w:t>, w tym złożenia dokument</w:t>
      </w:r>
      <w:r w:rsidRPr="00E37160">
        <w:rPr>
          <w:rFonts w:ascii="Arial" w:hAnsi="Arial"/>
          <w:sz w:val="22"/>
        </w:rPr>
        <w:t>ów, o których mowa w niniejszym rozdziale.</w:t>
      </w:r>
      <w:r w:rsidR="000F49E9">
        <w:rPr>
          <w:rFonts w:ascii="Arial" w:hAnsi="Arial"/>
          <w:sz w:val="22"/>
          <w:lang w:val="pl-PL"/>
        </w:rPr>
        <w:t xml:space="preserve"> IP sprawdzi dokumenty niezbędne do zawarcia umowy o dofinansowanie maksymalnie 60 dni od otrzymania kompletu dokumentów</w:t>
      </w:r>
      <w:r w:rsidR="00B23066">
        <w:rPr>
          <w:rFonts w:ascii="Arial" w:hAnsi="Arial"/>
          <w:sz w:val="22"/>
          <w:lang w:val="pl-PL"/>
        </w:rPr>
        <w:t xml:space="preserve">. IP zastrzega przy tym, że nie jest związana powyższym terminem, jeśli w trakcie weryfikacji dokumenty wymagają poprawy. </w:t>
      </w:r>
      <w:r w:rsidR="0022531B">
        <w:rPr>
          <w:rFonts w:ascii="Arial" w:hAnsi="Arial"/>
          <w:sz w:val="22"/>
          <w:lang w:val="pl-PL"/>
        </w:rPr>
        <w:t xml:space="preserve">IP </w:t>
      </w:r>
      <w:r w:rsidR="000F49E9">
        <w:rPr>
          <w:rFonts w:ascii="Arial" w:hAnsi="Arial"/>
          <w:sz w:val="22"/>
          <w:lang w:val="pl-PL"/>
        </w:rPr>
        <w:t>zawrze umowę o dofinansowanie maksymalnie 30 dni od zakończenia weryfikacji dokumentów.</w:t>
      </w:r>
      <w:r w:rsidR="000F286A">
        <w:rPr>
          <w:rFonts w:ascii="Arial" w:hAnsi="Arial"/>
          <w:sz w:val="22"/>
          <w:lang w:val="pl-PL"/>
        </w:rPr>
        <w:t xml:space="preserve"> </w:t>
      </w:r>
      <w:r w:rsidRPr="00E37160">
        <w:rPr>
          <w:rFonts w:ascii="Arial" w:hAnsi="Arial"/>
          <w:sz w:val="22"/>
          <w:lang w:val="pl-PL"/>
        </w:rPr>
        <w:t xml:space="preserve"> </w:t>
      </w:r>
    </w:p>
    <w:p w14:paraId="75FD7E4F" w14:textId="61DBE949" w:rsidR="004D0158" w:rsidRPr="00E37160" w:rsidRDefault="004D0158" w:rsidP="003A3602">
      <w:pPr>
        <w:pStyle w:val="Akapitzlist"/>
        <w:numPr>
          <w:ilvl w:val="3"/>
          <w:numId w:val="29"/>
        </w:numPr>
        <w:spacing w:before="120" w:after="120" w:line="271" w:lineRule="auto"/>
        <w:ind w:left="0" w:firstLine="0"/>
        <w:contextualSpacing w:val="0"/>
        <w:rPr>
          <w:rFonts w:ascii="Arial" w:hAnsi="Arial" w:cs="Arial"/>
          <w:sz w:val="22"/>
          <w:szCs w:val="22"/>
        </w:rPr>
      </w:pPr>
      <w:r w:rsidRPr="00E37160">
        <w:rPr>
          <w:rStyle w:val="markedcontent"/>
          <w:rFonts w:ascii="Arial" w:hAnsi="Arial" w:cs="Arial"/>
          <w:sz w:val="22"/>
          <w:szCs w:val="22"/>
          <w:lang w:val="pl-PL"/>
        </w:rPr>
        <w:t>W</w:t>
      </w:r>
      <w:r w:rsidRPr="00E37160">
        <w:rPr>
          <w:rFonts w:ascii="Arial" w:hAnsi="Arial" w:cs="Arial"/>
          <w:sz w:val="22"/>
          <w:szCs w:val="22"/>
          <w:lang w:val="pl-PL"/>
        </w:rPr>
        <w:t xml:space="preserve"> </w:t>
      </w:r>
      <w:r w:rsidRPr="00E37160">
        <w:rPr>
          <w:rStyle w:val="markedcontent"/>
          <w:rFonts w:ascii="Arial" w:hAnsi="Arial" w:cs="Arial"/>
          <w:sz w:val="22"/>
          <w:szCs w:val="22"/>
        </w:rPr>
        <w:t xml:space="preserve">terminie </w:t>
      </w:r>
      <w:r w:rsidR="00A03D09">
        <w:rPr>
          <w:rStyle w:val="markedcontent"/>
          <w:rFonts w:ascii="Arial" w:hAnsi="Arial" w:cs="Arial"/>
          <w:sz w:val="22"/>
          <w:szCs w:val="22"/>
          <w:lang w:val="pl-PL"/>
        </w:rPr>
        <w:t>7</w:t>
      </w:r>
      <w:r w:rsidR="00966A1D">
        <w:rPr>
          <w:rStyle w:val="markedcontent"/>
          <w:rFonts w:ascii="Arial" w:hAnsi="Arial" w:cs="Arial"/>
          <w:sz w:val="22"/>
          <w:szCs w:val="22"/>
          <w:lang w:val="pl-PL"/>
        </w:rPr>
        <w:t xml:space="preserve"> </w:t>
      </w:r>
      <w:r w:rsidRPr="00E37160">
        <w:rPr>
          <w:rStyle w:val="markedcontent"/>
          <w:rFonts w:ascii="Arial" w:hAnsi="Arial" w:cs="Arial"/>
          <w:sz w:val="22"/>
          <w:szCs w:val="22"/>
        </w:rPr>
        <w:t xml:space="preserve">dni </w:t>
      </w:r>
      <w:r w:rsidRPr="00E37160">
        <w:rPr>
          <w:rStyle w:val="markedcontent"/>
          <w:rFonts w:ascii="Arial" w:hAnsi="Arial" w:cs="Arial"/>
          <w:sz w:val="22"/>
          <w:szCs w:val="22"/>
          <w:lang w:val="pl-PL"/>
        </w:rPr>
        <w:t xml:space="preserve">kalendarzowych </w:t>
      </w:r>
      <w:r w:rsidRPr="00E37160">
        <w:rPr>
          <w:rStyle w:val="markedcontent"/>
          <w:rFonts w:ascii="Arial" w:hAnsi="Arial" w:cs="Arial"/>
          <w:sz w:val="22"/>
          <w:szCs w:val="22"/>
        </w:rPr>
        <w:t>od dnia doręczenia pisma</w:t>
      </w:r>
      <w:r w:rsidRPr="00E37160">
        <w:rPr>
          <w:sz w:val="22"/>
          <w:szCs w:val="22"/>
        </w:rPr>
        <w:t xml:space="preserve"> </w:t>
      </w:r>
      <w:r w:rsidRPr="00E37160">
        <w:rPr>
          <w:rStyle w:val="markedcontent"/>
          <w:rFonts w:ascii="Arial" w:hAnsi="Arial" w:cs="Arial"/>
          <w:sz w:val="22"/>
          <w:szCs w:val="22"/>
        </w:rPr>
        <w:t>informującego o</w:t>
      </w:r>
      <w:r w:rsidR="00425E29" w:rsidRPr="00E37160">
        <w:rPr>
          <w:rStyle w:val="markedcontent"/>
          <w:rFonts w:ascii="Arial" w:hAnsi="Arial" w:cs="Arial"/>
          <w:sz w:val="22"/>
          <w:szCs w:val="22"/>
          <w:lang w:val="pl-PL"/>
        </w:rPr>
        <w:t xml:space="preserve"> </w:t>
      </w:r>
      <w:r w:rsidR="000050AB" w:rsidRPr="00E37160">
        <w:rPr>
          <w:rStyle w:val="markedcontent"/>
          <w:rFonts w:ascii="Arial" w:hAnsi="Arial" w:cs="Arial"/>
          <w:sz w:val="22"/>
          <w:szCs w:val="22"/>
          <w:lang w:val="pl-PL"/>
        </w:rPr>
        <w:t xml:space="preserve">konieczności złożenia </w:t>
      </w:r>
      <w:r w:rsidR="00425E29" w:rsidRPr="00E37160">
        <w:rPr>
          <w:rStyle w:val="markedcontent"/>
          <w:rFonts w:ascii="Arial" w:hAnsi="Arial" w:cs="Arial"/>
          <w:sz w:val="22"/>
          <w:szCs w:val="22"/>
        </w:rPr>
        <w:t>wymaganych załącznik</w:t>
      </w:r>
      <w:r w:rsidR="000050AB" w:rsidRPr="00E37160">
        <w:rPr>
          <w:rStyle w:val="markedcontent"/>
          <w:rFonts w:ascii="Arial" w:hAnsi="Arial" w:cs="Arial"/>
          <w:sz w:val="22"/>
          <w:szCs w:val="22"/>
          <w:lang w:val="pl-PL"/>
        </w:rPr>
        <w:t>ów</w:t>
      </w:r>
      <w:r w:rsidR="009E7AC1" w:rsidRPr="00E37160">
        <w:rPr>
          <w:rStyle w:val="markedcontent"/>
          <w:rFonts w:ascii="Arial" w:hAnsi="Arial" w:cs="Arial"/>
          <w:sz w:val="22"/>
          <w:szCs w:val="22"/>
          <w:lang w:val="pl-PL"/>
        </w:rPr>
        <w:t>,</w:t>
      </w:r>
      <w:r w:rsidR="00425E29" w:rsidRPr="00E37160">
        <w:rPr>
          <w:rStyle w:val="markedcontent"/>
          <w:rFonts w:ascii="Arial" w:hAnsi="Arial" w:cs="Arial"/>
          <w:sz w:val="22"/>
          <w:szCs w:val="22"/>
        </w:rPr>
        <w:t xml:space="preserve"> stanowiących warunek przyjęcia wniosku o </w:t>
      </w:r>
      <w:r w:rsidR="00425E29" w:rsidRPr="00E37160">
        <w:rPr>
          <w:rStyle w:val="markedcontent"/>
          <w:rFonts w:ascii="Arial" w:hAnsi="Arial" w:cs="Arial"/>
          <w:sz w:val="22"/>
          <w:szCs w:val="22"/>
        </w:rPr>
        <w:lastRenderedPageBreak/>
        <w:t xml:space="preserve">dofinansowanie </w:t>
      </w:r>
      <w:r w:rsidR="00A55987" w:rsidRPr="00E37160">
        <w:rPr>
          <w:rStyle w:val="markedcontent"/>
          <w:rFonts w:ascii="Arial" w:hAnsi="Arial" w:cs="Arial"/>
          <w:sz w:val="22"/>
          <w:szCs w:val="22"/>
          <w:lang w:val="pl-PL"/>
        </w:rPr>
        <w:t>do realizacji</w:t>
      </w:r>
      <w:r w:rsidR="009E7AC1" w:rsidRPr="00E37160">
        <w:rPr>
          <w:rStyle w:val="markedcontent"/>
          <w:rFonts w:ascii="Arial" w:hAnsi="Arial" w:cs="Arial"/>
          <w:sz w:val="22"/>
          <w:szCs w:val="22"/>
          <w:lang w:val="pl-PL"/>
        </w:rPr>
        <w:t>,</w:t>
      </w:r>
      <w:r w:rsidR="00A55987" w:rsidRPr="00E37160">
        <w:rPr>
          <w:rStyle w:val="markedcontent"/>
          <w:rFonts w:ascii="Arial" w:hAnsi="Arial" w:cs="Arial"/>
          <w:sz w:val="22"/>
          <w:szCs w:val="22"/>
          <w:lang w:val="pl-PL"/>
        </w:rPr>
        <w:t xml:space="preserve"> </w:t>
      </w:r>
      <w:r w:rsidRPr="00E37160">
        <w:rPr>
          <w:rStyle w:val="markedcontent"/>
          <w:rFonts w:ascii="Arial" w:hAnsi="Arial" w:cs="Arial"/>
          <w:sz w:val="22"/>
          <w:szCs w:val="22"/>
          <w:lang w:val="pl-PL"/>
        </w:rPr>
        <w:t xml:space="preserve">Wnioskodawca </w:t>
      </w:r>
      <w:r w:rsidRPr="00E37160">
        <w:rPr>
          <w:rStyle w:val="markedcontent"/>
          <w:rFonts w:ascii="Arial" w:hAnsi="Arial" w:cs="Arial"/>
          <w:sz w:val="22"/>
          <w:szCs w:val="22"/>
        </w:rPr>
        <w:t>dokonuje czynności poprzez</w:t>
      </w:r>
      <w:r w:rsidRPr="00E37160">
        <w:rPr>
          <w:rStyle w:val="markedcontent"/>
          <w:rFonts w:ascii="Arial" w:hAnsi="Arial" w:cs="Arial"/>
          <w:sz w:val="22"/>
          <w:szCs w:val="22"/>
          <w:lang w:val="pl-PL"/>
        </w:rPr>
        <w:t xml:space="preserve"> </w:t>
      </w:r>
      <w:r w:rsidRPr="00E37160">
        <w:rPr>
          <w:rStyle w:val="markedcontent"/>
          <w:rFonts w:ascii="Arial" w:hAnsi="Arial" w:cs="Arial"/>
          <w:b/>
          <w:sz w:val="22"/>
          <w:szCs w:val="22"/>
        </w:rPr>
        <w:t>złożenie</w:t>
      </w:r>
      <w:r w:rsidR="004427A2" w:rsidRPr="00E37160">
        <w:rPr>
          <w:rStyle w:val="markedcontent"/>
          <w:rFonts w:ascii="Arial" w:hAnsi="Arial" w:cs="Arial"/>
          <w:b/>
          <w:sz w:val="22"/>
          <w:szCs w:val="22"/>
          <w:lang w:val="pl-PL"/>
        </w:rPr>
        <w:t xml:space="preserve"> </w:t>
      </w:r>
      <w:r w:rsidRPr="00E37160">
        <w:rPr>
          <w:rStyle w:val="markedcontent"/>
          <w:rFonts w:ascii="Arial" w:hAnsi="Arial" w:cs="Arial"/>
          <w:b/>
          <w:sz w:val="22"/>
          <w:szCs w:val="22"/>
        </w:rPr>
        <w:t xml:space="preserve"> następujących</w:t>
      </w:r>
      <w:r w:rsidRPr="00E37160">
        <w:rPr>
          <w:b/>
          <w:sz w:val="22"/>
          <w:szCs w:val="22"/>
        </w:rPr>
        <w:t xml:space="preserve"> </w:t>
      </w:r>
      <w:r w:rsidRPr="00E37160">
        <w:rPr>
          <w:rStyle w:val="markedcontent"/>
          <w:rFonts w:ascii="Arial" w:hAnsi="Arial" w:cs="Arial"/>
          <w:b/>
          <w:sz w:val="22"/>
          <w:szCs w:val="22"/>
        </w:rPr>
        <w:t>dokumentów</w:t>
      </w:r>
      <w:r w:rsidRPr="00E37160">
        <w:rPr>
          <w:rStyle w:val="markedcontent"/>
          <w:rFonts w:ascii="Arial" w:hAnsi="Arial" w:cs="Arial"/>
          <w:sz w:val="22"/>
          <w:szCs w:val="22"/>
        </w:rPr>
        <w:t xml:space="preserve"> (w tym załączników) do umowy o dofinansowanie</w:t>
      </w:r>
      <w:r w:rsidR="004427A2" w:rsidRPr="00E37160">
        <w:rPr>
          <w:rStyle w:val="Odwoanieprzypisudolnego"/>
          <w:rFonts w:ascii="Arial" w:hAnsi="Arial" w:cs="Arial"/>
          <w:sz w:val="22"/>
          <w:szCs w:val="22"/>
        </w:rPr>
        <w:footnoteReference w:id="7"/>
      </w:r>
      <w:r w:rsidRPr="00E37160">
        <w:rPr>
          <w:rStyle w:val="markedcontent"/>
          <w:rFonts w:ascii="Arial" w:hAnsi="Arial" w:cs="Arial"/>
          <w:sz w:val="22"/>
          <w:szCs w:val="22"/>
          <w:lang w:val="pl-PL"/>
        </w:rPr>
        <w:t>:</w:t>
      </w:r>
    </w:p>
    <w:p w14:paraId="18E3A080" w14:textId="509A141B" w:rsidR="004D0158" w:rsidRPr="00E37160" w:rsidRDefault="004D0158" w:rsidP="003A3602">
      <w:pPr>
        <w:pStyle w:val="Tekstpodstawowy"/>
        <w:numPr>
          <w:ilvl w:val="0"/>
          <w:numId w:val="5"/>
        </w:numPr>
        <w:spacing w:before="120" w:line="271" w:lineRule="auto"/>
        <w:ind w:left="357" w:firstLine="69"/>
        <w:rPr>
          <w:rFonts w:ascii="Arial" w:hAnsi="Arial" w:cs="Arial"/>
          <w:sz w:val="22"/>
          <w:szCs w:val="22"/>
        </w:rPr>
      </w:pPr>
      <w:r w:rsidRPr="00E37160">
        <w:rPr>
          <w:rFonts w:ascii="Arial" w:hAnsi="Arial" w:cs="Arial"/>
          <w:sz w:val="22"/>
          <w:szCs w:val="22"/>
        </w:rPr>
        <w:t xml:space="preserve">Oświadczenia </w:t>
      </w:r>
      <w:r w:rsidR="0083419B" w:rsidRPr="00E37160">
        <w:rPr>
          <w:rFonts w:ascii="Arial" w:hAnsi="Arial" w:cs="Arial"/>
          <w:sz w:val="22"/>
          <w:szCs w:val="22"/>
          <w:lang w:val="pl-PL"/>
        </w:rPr>
        <w:t>dotyczące</w:t>
      </w:r>
      <w:r w:rsidR="009B33AF" w:rsidRPr="00E37160">
        <w:rPr>
          <w:rFonts w:ascii="Arial" w:hAnsi="Arial" w:cs="Arial"/>
          <w:sz w:val="22"/>
          <w:szCs w:val="22"/>
          <w:lang w:val="pl-PL"/>
        </w:rPr>
        <w:t>go</w:t>
      </w:r>
      <w:r w:rsidR="0083419B" w:rsidRPr="00E37160">
        <w:rPr>
          <w:rFonts w:ascii="Arial" w:hAnsi="Arial" w:cs="Arial"/>
          <w:sz w:val="22"/>
          <w:szCs w:val="22"/>
          <w:lang w:val="pl-PL"/>
        </w:rPr>
        <w:t xml:space="preserve"> </w:t>
      </w:r>
      <w:r w:rsidRPr="00E37160">
        <w:rPr>
          <w:rFonts w:ascii="Arial" w:hAnsi="Arial" w:cs="Arial"/>
          <w:sz w:val="22"/>
          <w:szCs w:val="22"/>
        </w:rPr>
        <w:t>kwalifikowalności wnioskodawcy</w:t>
      </w:r>
      <w:r w:rsidRPr="00E37160">
        <w:rPr>
          <w:rFonts w:ascii="Arial" w:hAnsi="Arial" w:cs="Arial"/>
          <w:sz w:val="22"/>
          <w:szCs w:val="22"/>
          <w:lang w:val="pl-PL"/>
        </w:rPr>
        <w:t xml:space="preserve">, </w:t>
      </w:r>
      <w:r w:rsidRPr="00E37160">
        <w:rPr>
          <w:rFonts w:ascii="Arial" w:hAnsi="Arial" w:cs="Arial"/>
          <w:sz w:val="22"/>
          <w:szCs w:val="22"/>
        </w:rPr>
        <w:t>- stanowiące załącznik do umowy o dofinansowanie projektu</w:t>
      </w:r>
      <w:r w:rsidR="00EC2C6C" w:rsidRPr="00E37160">
        <w:rPr>
          <w:rFonts w:ascii="Arial" w:hAnsi="Arial" w:cs="Arial"/>
          <w:sz w:val="22"/>
          <w:szCs w:val="22"/>
          <w:lang w:val="pl-PL"/>
        </w:rPr>
        <w:t>. W</w:t>
      </w:r>
      <w:r w:rsidR="00EA2851" w:rsidRPr="00E37160">
        <w:rPr>
          <w:rFonts w:ascii="Arial" w:hAnsi="Arial" w:cs="Arial"/>
          <w:sz w:val="22"/>
          <w:szCs w:val="22"/>
          <w:lang w:val="pl-PL"/>
        </w:rPr>
        <w:t xml:space="preserve"> przypadku projektów partnerskich również</w:t>
      </w:r>
      <w:r w:rsidR="00EC2C6C" w:rsidRPr="00E37160">
        <w:rPr>
          <w:rFonts w:ascii="Arial" w:hAnsi="Arial" w:cs="Arial"/>
          <w:sz w:val="22"/>
          <w:szCs w:val="22"/>
          <w:lang w:val="pl-PL"/>
        </w:rPr>
        <w:t xml:space="preserve"> oś</w:t>
      </w:r>
      <w:r w:rsidR="00EA2851" w:rsidRPr="00E37160">
        <w:rPr>
          <w:rFonts w:ascii="Arial" w:hAnsi="Arial" w:cs="Arial"/>
          <w:sz w:val="22"/>
          <w:szCs w:val="22"/>
          <w:lang w:val="pl-PL"/>
        </w:rPr>
        <w:t>w</w:t>
      </w:r>
      <w:r w:rsidR="00EC2C6C" w:rsidRPr="00E37160">
        <w:rPr>
          <w:rFonts w:ascii="Arial" w:hAnsi="Arial" w:cs="Arial"/>
          <w:sz w:val="22"/>
          <w:szCs w:val="22"/>
          <w:lang w:val="pl-PL"/>
        </w:rPr>
        <w:t>ia</w:t>
      </w:r>
      <w:r w:rsidR="00EA2851" w:rsidRPr="00E37160">
        <w:rPr>
          <w:rFonts w:ascii="Arial" w:hAnsi="Arial" w:cs="Arial"/>
          <w:sz w:val="22"/>
          <w:szCs w:val="22"/>
          <w:lang w:val="pl-PL"/>
        </w:rPr>
        <w:t xml:space="preserve">dczenie od </w:t>
      </w:r>
      <w:r w:rsidR="00BD0999" w:rsidRPr="00E37160">
        <w:rPr>
          <w:rFonts w:ascii="Arial" w:hAnsi="Arial" w:cs="Arial"/>
          <w:sz w:val="22"/>
          <w:szCs w:val="22"/>
          <w:lang w:val="pl-PL"/>
        </w:rPr>
        <w:t>part</w:t>
      </w:r>
      <w:r w:rsidR="006F2F7B" w:rsidRPr="00E37160">
        <w:rPr>
          <w:rFonts w:ascii="Arial" w:hAnsi="Arial" w:cs="Arial"/>
          <w:sz w:val="22"/>
          <w:szCs w:val="22"/>
          <w:lang w:val="pl-PL"/>
        </w:rPr>
        <w:t>n</w:t>
      </w:r>
      <w:r w:rsidR="00BD0999" w:rsidRPr="00E37160">
        <w:rPr>
          <w:rFonts w:ascii="Arial" w:hAnsi="Arial" w:cs="Arial"/>
          <w:sz w:val="22"/>
          <w:szCs w:val="22"/>
          <w:lang w:val="pl-PL"/>
        </w:rPr>
        <w:t>era/ów</w:t>
      </w:r>
      <w:r w:rsidR="00EA2851" w:rsidRPr="00E37160">
        <w:rPr>
          <w:rFonts w:ascii="Arial" w:hAnsi="Arial" w:cs="Arial"/>
          <w:sz w:val="22"/>
          <w:szCs w:val="22"/>
          <w:lang w:val="pl-PL"/>
        </w:rPr>
        <w:t xml:space="preserve">, </w:t>
      </w:r>
    </w:p>
    <w:p w14:paraId="6F911574" w14:textId="69DEE1A3" w:rsidR="00BB12D5" w:rsidRDefault="004D0158" w:rsidP="003A3602">
      <w:pPr>
        <w:pStyle w:val="Tekstpodstawowy"/>
        <w:numPr>
          <w:ilvl w:val="0"/>
          <w:numId w:val="5"/>
        </w:numPr>
        <w:spacing w:before="120" w:line="271" w:lineRule="auto"/>
        <w:ind w:left="357" w:firstLine="69"/>
        <w:rPr>
          <w:rFonts w:ascii="Arial" w:hAnsi="Arial" w:cs="Arial"/>
          <w:sz w:val="22"/>
          <w:szCs w:val="22"/>
        </w:rPr>
      </w:pPr>
      <w:r w:rsidRPr="00E37160">
        <w:rPr>
          <w:rFonts w:ascii="Arial" w:hAnsi="Arial" w:cs="Arial"/>
          <w:sz w:val="22"/>
          <w:szCs w:val="22"/>
        </w:rPr>
        <w:t xml:space="preserve">pełnomocnictwa lub upoważnienia do reprezentowania wnioskodawcy (załącznik wymagany jedynie w przypadku, gdy umowa jest podpisywana przez osobę/y nieposiadającą/e statutowych uprawnień do reprezentowania wnioskodawcy lub gdy z innych dokumentów wynika, że uprawnionych do podpisania umowy są co najmniej 2 osoby). Pełnomocnictwo musi wskazywać szczegółowo do jakich czynności osoba jest upoważniona. Pełnomocnictwo do podpisania umowy o dofinansowanie musi zostać udzielone najpóźniej w dniu złożenia załączników do umowy do WUP w Szczecinie (jeżeli dotyczy), - </w:t>
      </w:r>
      <w:r w:rsidR="00CC1A0C">
        <w:rPr>
          <w:rFonts w:ascii="Arial" w:hAnsi="Arial" w:cs="Arial"/>
          <w:sz w:val="22"/>
          <w:szCs w:val="22"/>
        </w:rPr>
        <w:t>załącznik nr 7.3.5 oraz załącznik nr 7.3.6</w:t>
      </w:r>
      <w:r w:rsidR="005D7420">
        <w:rPr>
          <w:rFonts w:ascii="Arial" w:hAnsi="Arial" w:cs="Arial"/>
          <w:sz w:val="22"/>
          <w:szCs w:val="22"/>
        </w:rPr>
        <w:t>,</w:t>
      </w:r>
    </w:p>
    <w:p w14:paraId="2BF103DE" w14:textId="77777777" w:rsidR="00CC51A2" w:rsidRPr="00034CED" w:rsidRDefault="00CC51A2" w:rsidP="005C2225">
      <w:pPr>
        <w:pStyle w:val="Tekstpodstawowy"/>
        <w:spacing w:before="120" w:line="271" w:lineRule="auto"/>
        <w:rPr>
          <w:rFonts w:ascii="Arial" w:hAnsi="Arial" w:cs="Arial"/>
          <w:sz w:val="22"/>
          <w:szCs w:val="22"/>
        </w:rPr>
      </w:pPr>
    </w:p>
    <w:p w14:paraId="582E37E2" w14:textId="068E9E60" w:rsidR="004D0158" w:rsidRPr="00E37160" w:rsidRDefault="004D0158" w:rsidP="003A3602">
      <w:pPr>
        <w:pStyle w:val="Tekstpodstawowy"/>
        <w:numPr>
          <w:ilvl w:val="0"/>
          <w:numId w:val="5"/>
        </w:numPr>
        <w:spacing w:before="120" w:line="271" w:lineRule="auto"/>
        <w:ind w:left="357" w:firstLine="69"/>
        <w:rPr>
          <w:rFonts w:ascii="Arial" w:hAnsi="Arial" w:cs="Arial"/>
          <w:sz w:val="22"/>
          <w:szCs w:val="22"/>
        </w:rPr>
      </w:pPr>
      <w:r w:rsidRPr="00E37160">
        <w:rPr>
          <w:rFonts w:ascii="Arial" w:hAnsi="Arial" w:cs="Arial"/>
          <w:sz w:val="22"/>
          <w:szCs w:val="22"/>
        </w:rPr>
        <w:t>kopii statutu lub innego dokumentu stanowiącego podstawę prawną działalności wnioskodawcy</w:t>
      </w:r>
      <w:r w:rsidR="00CE09B8">
        <w:rPr>
          <w:rFonts w:ascii="Arial" w:hAnsi="Arial" w:cs="Arial"/>
          <w:sz w:val="22"/>
          <w:szCs w:val="22"/>
          <w:lang w:val="pl-PL"/>
        </w:rPr>
        <w:t xml:space="preserve"> </w:t>
      </w:r>
      <w:r w:rsidRPr="00E37160">
        <w:rPr>
          <w:rFonts w:ascii="Arial" w:hAnsi="Arial" w:cs="Arial"/>
          <w:sz w:val="22"/>
          <w:szCs w:val="22"/>
        </w:rPr>
        <w:t>– w przypadku JST właściwym dokumentem jest</w:t>
      </w:r>
      <w:r w:rsidRPr="00E37160">
        <w:rPr>
          <w:rFonts w:ascii="Arial" w:hAnsi="Arial" w:cs="Arial"/>
          <w:sz w:val="22"/>
          <w:szCs w:val="22"/>
          <w:lang w:val="pl-PL"/>
        </w:rPr>
        <w:t xml:space="preserve"> zaświadczenie o wyborze</w:t>
      </w:r>
      <w:r w:rsidRPr="00E37160">
        <w:rPr>
          <w:rFonts w:ascii="Arial" w:hAnsi="Arial" w:cs="Arial"/>
          <w:sz w:val="22"/>
          <w:szCs w:val="22"/>
        </w:rPr>
        <w:t xml:space="preserve"> burmistrza, starosty itp. wraz z ewentualnymi dalszymi pełnomocnictwami</w:t>
      </w:r>
      <w:r w:rsidRPr="00E37160">
        <w:rPr>
          <w:rStyle w:val="Odwoanieprzypisudolnego"/>
          <w:rFonts w:ascii="Arial" w:hAnsi="Arial" w:cs="Arial"/>
          <w:sz w:val="22"/>
          <w:szCs w:val="22"/>
        </w:rPr>
        <w:footnoteReference w:id="8"/>
      </w:r>
      <w:r w:rsidRPr="00E37160">
        <w:rPr>
          <w:rFonts w:ascii="Arial" w:hAnsi="Arial" w:cs="Arial"/>
          <w:sz w:val="22"/>
          <w:szCs w:val="22"/>
        </w:rPr>
        <w:t>,</w:t>
      </w:r>
    </w:p>
    <w:p w14:paraId="0022C9F3" w14:textId="77777777" w:rsidR="003A30A1" w:rsidRPr="00E37160" w:rsidRDefault="00EB24CA" w:rsidP="003A3602">
      <w:pPr>
        <w:pStyle w:val="Tekstpodstawowy"/>
        <w:numPr>
          <w:ilvl w:val="0"/>
          <w:numId w:val="5"/>
        </w:numPr>
        <w:spacing w:before="120" w:line="271" w:lineRule="auto"/>
        <w:ind w:left="357" w:firstLine="69"/>
        <w:rPr>
          <w:rFonts w:ascii="Arial" w:hAnsi="Arial" w:cs="Arial"/>
          <w:sz w:val="22"/>
          <w:szCs w:val="22"/>
        </w:rPr>
      </w:pPr>
      <w:r w:rsidRPr="00E37160">
        <w:rPr>
          <w:rFonts w:ascii="Arial" w:hAnsi="Arial" w:cs="Arial"/>
          <w:sz w:val="22"/>
          <w:szCs w:val="22"/>
          <w:lang w:val="pl-PL"/>
        </w:rPr>
        <w:t>Umowę</w:t>
      </w:r>
      <w:r w:rsidR="004D0158" w:rsidRPr="00E37160">
        <w:rPr>
          <w:rFonts w:ascii="Arial" w:hAnsi="Arial" w:cs="Arial"/>
          <w:sz w:val="22"/>
          <w:szCs w:val="22"/>
        </w:rPr>
        <w:t xml:space="preserve"> partnersk</w:t>
      </w:r>
      <w:r w:rsidRPr="00E37160">
        <w:rPr>
          <w:rFonts w:ascii="Arial" w:hAnsi="Arial" w:cs="Arial"/>
          <w:sz w:val="22"/>
          <w:szCs w:val="22"/>
          <w:lang w:val="pl-PL"/>
        </w:rPr>
        <w:t>ą</w:t>
      </w:r>
      <w:r w:rsidR="004D0158" w:rsidRPr="00E37160">
        <w:rPr>
          <w:rFonts w:ascii="Arial" w:hAnsi="Arial" w:cs="Arial"/>
          <w:sz w:val="22"/>
          <w:szCs w:val="22"/>
        </w:rPr>
        <w:t xml:space="preserve"> lub porozumieni</w:t>
      </w:r>
      <w:r w:rsidRPr="00E37160">
        <w:rPr>
          <w:rFonts w:ascii="Arial" w:hAnsi="Arial" w:cs="Arial"/>
          <w:sz w:val="22"/>
          <w:szCs w:val="22"/>
          <w:lang w:val="pl-PL"/>
        </w:rPr>
        <w:t>e</w:t>
      </w:r>
      <w:r w:rsidR="004D0158" w:rsidRPr="00E37160">
        <w:rPr>
          <w:rFonts w:ascii="Arial" w:hAnsi="Arial" w:cs="Arial"/>
          <w:sz w:val="22"/>
          <w:szCs w:val="22"/>
        </w:rPr>
        <w:t>, podpisan</w:t>
      </w:r>
      <w:r w:rsidRPr="00E37160">
        <w:rPr>
          <w:rFonts w:ascii="Arial" w:hAnsi="Arial" w:cs="Arial"/>
          <w:sz w:val="22"/>
          <w:szCs w:val="22"/>
          <w:lang w:val="pl-PL"/>
        </w:rPr>
        <w:t>ą</w:t>
      </w:r>
      <w:r w:rsidR="004D0158" w:rsidRPr="00E37160">
        <w:rPr>
          <w:rFonts w:ascii="Arial" w:hAnsi="Arial" w:cs="Arial"/>
          <w:sz w:val="22"/>
          <w:szCs w:val="22"/>
        </w:rPr>
        <w:t>/e przez strony, zawart</w:t>
      </w:r>
      <w:r w:rsidRPr="00E37160">
        <w:rPr>
          <w:rFonts w:ascii="Arial" w:hAnsi="Arial" w:cs="Arial"/>
          <w:sz w:val="22"/>
          <w:szCs w:val="22"/>
          <w:lang w:val="pl-PL"/>
        </w:rPr>
        <w:t>ą</w:t>
      </w:r>
      <w:r w:rsidR="004D0158" w:rsidRPr="00E37160">
        <w:rPr>
          <w:rFonts w:ascii="Arial" w:hAnsi="Arial" w:cs="Arial"/>
          <w:sz w:val="22"/>
          <w:szCs w:val="22"/>
        </w:rPr>
        <w:t>/e zgodnie z zasadami określonymi w części 3.</w:t>
      </w:r>
      <w:r w:rsidR="004427A2" w:rsidRPr="00E37160">
        <w:rPr>
          <w:rFonts w:ascii="Arial" w:hAnsi="Arial" w:cs="Arial"/>
          <w:sz w:val="22"/>
          <w:szCs w:val="22"/>
          <w:lang w:val="pl-PL"/>
        </w:rPr>
        <w:t>5</w:t>
      </w:r>
      <w:r w:rsidR="004D0158" w:rsidRPr="00E37160">
        <w:rPr>
          <w:rFonts w:ascii="Arial" w:hAnsi="Arial" w:cs="Arial"/>
          <w:sz w:val="22"/>
          <w:szCs w:val="22"/>
        </w:rPr>
        <w:t xml:space="preserve"> niniejszego Regulaminu </w:t>
      </w:r>
      <w:r w:rsidR="004D0158" w:rsidRPr="00E37160">
        <w:rPr>
          <w:rFonts w:ascii="Arial" w:hAnsi="Arial" w:cs="Arial"/>
          <w:sz w:val="22"/>
          <w:szCs w:val="22"/>
          <w:lang w:val="pl-PL"/>
        </w:rPr>
        <w:t>wyboru oraz do</w:t>
      </w:r>
      <w:proofErr w:type="spellStart"/>
      <w:r w:rsidR="004D0158" w:rsidRPr="00E37160">
        <w:rPr>
          <w:rFonts w:ascii="Arial" w:hAnsi="Arial" w:cs="Arial"/>
          <w:sz w:val="22"/>
          <w:szCs w:val="22"/>
        </w:rPr>
        <w:t>kument</w:t>
      </w:r>
      <w:r w:rsidRPr="00E37160">
        <w:rPr>
          <w:rFonts w:ascii="Arial" w:hAnsi="Arial" w:cs="Arial"/>
          <w:sz w:val="22"/>
          <w:szCs w:val="22"/>
          <w:lang w:val="pl-PL"/>
        </w:rPr>
        <w:t>y</w:t>
      </w:r>
      <w:proofErr w:type="spellEnd"/>
      <w:r w:rsidR="004D0158" w:rsidRPr="00E37160">
        <w:rPr>
          <w:rFonts w:ascii="Arial" w:hAnsi="Arial" w:cs="Arial"/>
          <w:sz w:val="22"/>
          <w:szCs w:val="22"/>
        </w:rPr>
        <w:t xml:space="preserve">, potwierdzające </w:t>
      </w:r>
      <w:proofErr w:type="spellStart"/>
      <w:r w:rsidR="004D0158" w:rsidRPr="00E37160">
        <w:rPr>
          <w:rFonts w:ascii="Arial" w:hAnsi="Arial" w:cs="Arial"/>
          <w:sz w:val="22"/>
          <w:szCs w:val="22"/>
        </w:rPr>
        <w:t>zostasowanie</w:t>
      </w:r>
      <w:proofErr w:type="spellEnd"/>
      <w:r w:rsidR="004D0158" w:rsidRPr="00E37160">
        <w:rPr>
          <w:rFonts w:ascii="Arial" w:hAnsi="Arial" w:cs="Arial"/>
          <w:sz w:val="22"/>
          <w:szCs w:val="22"/>
        </w:rPr>
        <w:t xml:space="preserve"> procedur zgodnie z pkt. 3.</w:t>
      </w:r>
      <w:r w:rsidR="004427A2" w:rsidRPr="00E37160">
        <w:rPr>
          <w:rFonts w:ascii="Arial" w:hAnsi="Arial" w:cs="Arial"/>
          <w:sz w:val="22"/>
          <w:szCs w:val="22"/>
          <w:lang w:val="pl-PL"/>
        </w:rPr>
        <w:t>5</w:t>
      </w:r>
      <w:r w:rsidR="004D0158" w:rsidRPr="00E37160">
        <w:rPr>
          <w:rFonts w:ascii="Arial" w:hAnsi="Arial" w:cs="Arial"/>
          <w:sz w:val="22"/>
          <w:szCs w:val="22"/>
        </w:rPr>
        <w:t>.</w:t>
      </w:r>
      <w:r w:rsidR="004427A2" w:rsidRPr="00E37160">
        <w:rPr>
          <w:rFonts w:ascii="Arial" w:hAnsi="Arial" w:cs="Arial"/>
          <w:sz w:val="22"/>
          <w:szCs w:val="22"/>
          <w:lang w:val="pl-PL"/>
        </w:rPr>
        <w:t>9</w:t>
      </w:r>
      <w:r w:rsidR="004D0158" w:rsidRPr="00E37160">
        <w:rPr>
          <w:rFonts w:ascii="Arial" w:hAnsi="Arial" w:cs="Arial"/>
          <w:sz w:val="22"/>
          <w:szCs w:val="22"/>
        </w:rPr>
        <w:t xml:space="preserve"> Regulaminu (jeśli dotyczy) – w przypadku wniosku o dofinansowanie projektu składanego w partnerstwie, </w:t>
      </w:r>
    </w:p>
    <w:p w14:paraId="51AA1185" w14:textId="77777777" w:rsidR="003A30A1" w:rsidRPr="00E37160" w:rsidRDefault="00EB24CA" w:rsidP="003A3602">
      <w:pPr>
        <w:pStyle w:val="Tekstpodstawowy"/>
        <w:numPr>
          <w:ilvl w:val="0"/>
          <w:numId w:val="5"/>
        </w:numPr>
        <w:spacing w:before="120" w:line="271" w:lineRule="auto"/>
        <w:ind w:left="357" w:firstLine="69"/>
        <w:rPr>
          <w:rFonts w:ascii="Arial" w:hAnsi="Arial" w:cs="Arial"/>
          <w:sz w:val="22"/>
          <w:szCs w:val="22"/>
        </w:rPr>
      </w:pPr>
      <w:bookmarkStart w:id="451" w:name="_Hlk126153072"/>
      <w:r w:rsidRPr="00E37160">
        <w:rPr>
          <w:rFonts w:ascii="Arial" w:hAnsi="Arial" w:cs="Arial"/>
          <w:sz w:val="22"/>
          <w:szCs w:val="22"/>
          <w:lang w:val="pl-PL"/>
        </w:rPr>
        <w:t>Rachunek</w:t>
      </w:r>
      <w:r w:rsidR="003A30A1" w:rsidRPr="00E37160">
        <w:rPr>
          <w:rFonts w:ascii="Arial" w:hAnsi="Arial" w:cs="Arial"/>
          <w:sz w:val="22"/>
          <w:szCs w:val="22"/>
        </w:rPr>
        <w:t xml:space="preserve"> zysków i strat</w:t>
      </w:r>
      <w:bookmarkEnd w:id="451"/>
      <w:r w:rsidR="003A30A1" w:rsidRPr="00E37160">
        <w:rPr>
          <w:rFonts w:ascii="Arial" w:hAnsi="Arial" w:cs="Arial"/>
          <w:sz w:val="22"/>
          <w:szCs w:val="22"/>
        </w:rPr>
        <w:t xml:space="preserve"> - w przypadku podmiotów, które są zobowiązane do sporządzania sprawozdań finansowych zgodnie z przepisami ustawy o rachunkowości z dnia 29 września 1994 r., przedkładają następujące dokumenty za ostatni zatwierdzony rok obrotowy zgodnie z ustawą z dnia 29 września 1994 r. o rachunkowości (jeśli dotyczy) lub za ostatni zamknięty i zatwierdzony rok kalendarzowy, dla których podmiot posiada zatwierdzone sprawozdanie finansowe.</w:t>
      </w:r>
    </w:p>
    <w:p w14:paraId="046EF589" w14:textId="77777777" w:rsidR="003A30A1" w:rsidRPr="00E37160" w:rsidRDefault="003A30A1" w:rsidP="004E504A">
      <w:pPr>
        <w:pStyle w:val="Tekstpodstawowy"/>
        <w:spacing w:before="120" w:line="271" w:lineRule="auto"/>
        <w:ind w:left="426"/>
        <w:rPr>
          <w:rFonts w:ascii="Arial" w:hAnsi="Arial" w:cs="Arial"/>
          <w:sz w:val="22"/>
          <w:szCs w:val="22"/>
        </w:rPr>
      </w:pPr>
      <w:r w:rsidRPr="00E37160">
        <w:rPr>
          <w:rFonts w:ascii="Arial" w:hAnsi="Arial" w:cs="Arial"/>
          <w:sz w:val="22"/>
          <w:szCs w:val="22"/>
        </w:rPr>
        <w:t>Uwaga: Obowiązek załączenia ww. dokumentu nie dotyczy przedsiębiorców wpisanych do Krajowego Rejestru Sądowego, zobowiązanych do sporządzania sprawozdań finansowych z prowadzonej działalności gospodarczej zgodnie z art. 45 ust. 1 ustawy o rachunkowości z dnia 29 września 1994 r., w zakresie sprawozdań finansowych za dany rok, które są dostępne na stronie Centralnej Informacji Krajowego Rejestru Sądowego prowadzonej przez Ministerstwo Sprawiedliwości.</w:t>
      </w:r>
      <w:bookmarkStart w:id="452" w:name="_Hlk126150418"/>
      <w:r w:rsidRPr="00E37160">
        <w:rPr>
          <w:rFonts w:ascii="Arial" w:hAnsi="Arial" w:cs="Arial"/>
          <w:sz w:val="22"/>
          <w:szCs w:val="22"/>
        </w:rPr>
        <w:t xml:space="preserve"> Jeżeli podmiot działa krócej niż rok, to przedkłada rachunek zysków i strat, za okres prowadzonej działalności. Jeśli nowopowstałe podmioty zobowiązane są do sporządzania sprawozdań finansowych, a nie dysponują dokumentami za ostatni zamknięty rok, powinny sporządzić rachunek zysków i strat, za ostatni zamknięty okres, np. kwartał, miesiąc lub półrocze. </w:t>
      </w:r>
      <w:bookmarkEnd w:id="452"/>
    </w:p>
    <w:p w14:paraId="2FCE3EF2" w14:textId="77777777" w:rsidR="004E504A" w:rsidRPr="00E37160" w:rsidRDefault="003A30A1" w:rsidP="004E504A">
      <w:pPr>
        <w:pStyle w:val="Tekstpodstawowy"/>
        <w:spacing w:before="120" w:line="271" w:lineRule="auto"/>
        <w:ind w:left="426"/>
        <w:rPr>
          <w:rFonts w:ascii="Arial" w:hAnsi="Arial" w:cs="Arial"/>
          <w:sz w:val="22"/>
          <w:szCs w:val="22"/>
        </w:rPr>
      </w:pPr>
      <w:r w:rsidRPr="00E37160">
        <w:rPr>
          <w:rFonts w:ascii="Arial" w:hAnsi="Arial" w:cs="Arial"/>
          <w:sz w:val="22"/>
          <w:szCs w:val="22"/>
        </w:rPr>
        <w:lastRenderedPageBreak/>
        <w:t>Uwaga: W przypadku, gdy sprawozdanie finansowe za ostatni rok obrotowy nie zostało zatwierdzone w chwili składania wniosku, należy przedłożyć zatwierdzone sprawozdania finansowe za ostatni rok obrotowy, poprzedzający bezpośrednio ostatni rok obrachunkowy.</w:t>
      </w:r>
    </w:p>
    <w:p w14:paraId="165189E8" w14:textId="0188EBB4" w:rsidR="003A30A1" w:rsidRPr="00362CAA" w:rsidRDefault="004E504A" w:rsidP="00362CAA">
      <w:pPr>
        <w:pStyle w:val="Tekstpodstawowy"/>
        <w:numPr>
          <w:ilvl w:val="0"/>
          <w:numId w:val="5"/>
        </w:numPr>
        <w:spacing w:before="120" w:line="271" w:lineRule="auto"/>
        <w:ind w:left="357" w:firstLine="69"/>
        <w:rPr>
          <w:rFonts w:ascii="Arial" w:hAnsi="Arial" w:cs="Arial"/>
          <w:sz w:val="22"/>
          <w:szCs w:val="22"/>
        </w:rPr>
      </w:pPr>
      <w:r w:rsidRPr="00E37160">
        <w:rPr>
          <w:rFonts w:ascii="Arial" w:hAnsi="Arial" w:cs="Arial"/>
          <w:sz w:val="22"/>
          <w:szCs w:val="22"/>
        </w:rPr>
        <w:t>PIT</w:t>
      </w:r>
      <w:r w:rsidR="00362CAA">
        <w:rPr>
          <w:rFonts w:ascii="Arial" w:hAnsi="Arial" w:cs="Arial"/>
          <w:sz w:val="22"/>
          <w:szCs w:val="22"/>
        </w:rPr>
        <w:t>/CIT</w:t>
      </w:r>
      <w:r w:rsidRPr="00362CAA">
        <w:rPr>
          <w:rFonts w:ascii="Arial" w:hAnsi="Arial" w:cs="Arial"/>
          <w:sz w:val="22"/>
          <w:szCs w:val="22"/>
        </w:rPr>
        <w:t xml:space="preserve"> (zeznani</w:t>
      </w:r>
      <w:r w:rsidR="00EB24CA" w:rsidRPr="00362CAA">
        <w:rPr>
          <w:rFonts w:ascii="Arial" w:hAnsi="Arial" w:cs="Arial"/>
          <w:sz w:val="22"/>
          <w:szCs w:val="22"/>
          <w:lang w:val="pl-PL"/>
        </w:rPr>
        <w:t>e</w:t>
      </w:r>
      <w:r w:rsidRPr="00362CAA">
        <w:rPr>
          <w:rFonts w:ascii="Arial" w:hAnsi="Arial" w:cs="Arial"/>
          <w:sz w:val="22"/>
          <w:szCs w:val="22"/>
        </w:rPr>
        <w:t xml:space="preserve"> roczne) za ostatni zatwierdzony rok obrotowy lub za ostatni zamknięty i zatwierdzony rok kalendarzowy wraz z potwierdzeniem wpływu do właściwego urzędu skarbowego lub „Zaświadczenie o wysokości obrotu w podatku od towarów i usług i podatku akcyzowym oraz dochodu podatnika w podatku dochodowym od osób fizycznych przyjętego do podstawy opodatkowania” wystawione przez właściwy urząd skarbowy za  ostatni zatwierdzony rok obrotowy lub za ostatni zamknięty i zatwierdzony rok kalendarzowy – w przypadku podmiotów, które nie są zobowiązane do sporządzania sprawozdań finansowych zgodnie z przepisami ustawy o rachunkowości z dnia 29 września 1994 r. W przypadku, gdy PIT  za ostatni rok obrotowy nie został zatwierdzony w chwili składania wniosku, należy przedłożyć PIT za ostatni rok obrotowy, poprzedzający bezpośrednio ostatni rok obrachunkowy. Jeżeli podmiot działa krócej niż rok, to przedkłada PIT za okres prowadzonej działalności. </w:t>
      </w:r>
    </w:p>
    <w:p w14:paraId="51244167" w14:textId="77777777" w:rsidR="004D0158" w:rsidRPr="00E37160" w:rsidRDefault="004D0158" w:rsidP="003A3602">
      <w:pPr>
        <w:pStyle w:val="Tekstpodstawowy"/>
        <w:numPr>
          <w:ilvl w:val="0"/>
          <w:numId w:val="5"/>
        </w:numPr>
        <w:spacing w:before="120" w:line="271" w:lineRule="auto"/>
        <w:ind w:left="357" w:firstLine="69"/>
        <w:rPr>
          <w:rFonts w:ascii="Arial" w:hAnsi="Arial" w:cs="Arial"/>
          <w:sz w:val="22"/>
          <w:szCs w:val="22"/>
        </w:rPr>
      </w:pPr>
      <w:r w:rsidRPr="00E37160">
        <w:rPr>
          <w:rFonts w:ascii="Arial" w:hAnsi="Arial" w:cs="Arial"/>
          <w:sz w:val="22"/>
          <w:szCs w:val="22"/>
        </w:rPr>
        <w:t>oświadczenia o kwalifikowalności podatku od towarów i usług (dotyczy przypadku</w:t>
      </w:r>
      <w:r w:rsidR="00AC42B2" w:rsidRPr="00E37160">
        <w:rPr>
          <w:rFonts w:ascii="Arial" w:hAnsi="Arial" w:cs="Arial"/>
          <w:sz w:val="22"/>
          <w:szCs w:val="22"/>
        </w:rPr>
        <w:t xml:space="preserve"> projektu</w:t>
      </w:r>
      <w:r w:rsidR="00AC42B2" w:rsidRPr="00E37160">
        <w:rPr>
          <w:rFonts w:ascii="Arial" w:hAnsi="Arial" w:cs="Arial"/>
          <w:sz w:val="22"/>
          <w:szCs w:val="22"/>
          <w:lang w:val="pl-PL"/>
        </w:rPr>
        <w:t>,</w:t>
      </w:r>
      <w:r w:rsidR="00AC42B2" w:rsidRPr="00E37160">
        <w:rPr>
          <w:rFonts w:ascii="Arial" w:hAnsi="Arial" w:cs="Arial"/>
          <w:sz w:val="22"/>
          <w:szCs w:val="22"/>
        </w:rPr>
        <w:t xml:space="preserve"> którego koszt jest równych lub wyższy niż 5 mln EUR</w:t>
      </w:r>
      <w:r w:rsidR="00AC42B2" w:rsidRPr="00E37160">
        <w:rPr>
          <w:rStyle w:val="Odwoanieprzypisudolnego"/>
          <w:rFonts w:ascii="Arial" w:hAnsi="Arial" w:cs="Arial"/>
          <w:sz w:val="22"/>
          <w:szCs w:val="22"/>
        </w:rPr>
        <w:footnoteReference w:id="9"/>
      </w:r>
      <w:r w:rsidR="00AC42B2" w:rsidRPr="00E37160">
        <w:rPr>
          <w:rFonts w:ascii="Arial" w:hAnsi="Arial" w:cs="Arial"/>
          <w:sz w:val="22"/>
          <w:szCs w:val="22"/>
          <w:lang w:val="pl-PL"/>
        </w:rPr>
        <w:t xml:space="preserve"> i</w:t>
      </w:r>
      <w:r w:rsidRPr="00E37160">
        <w:rPr>
          <w:rFonts w:ascii="Arial" w:hAnsi="Arial" w:cs="Arial"/>
          <w:sz w:val="22"/>
          <w:szCs w:val="22"/>
        </w:rPr>
        <w:t xml:space="preserve"> gdy Beneficjent</w:t>
      </w:r>
      <w:r w:rsidR="00AC42B2" w:rsidRPr="00E37160">
        <w:rPr>
          <w:rFonts w:ascii="Arial" w:hAnsi="Arial" w:cs="Arial"/>
          <w:sz w:val="22"/>
          <w:szCs w:val="22"/>
          <w:lang w:val="pl-PL"/>
        </w:rPr>
        <w:t>/</w:t>
      </w:r>
      <w:r w:rsidRPr="00E37160">
        <w:rPr>
          <w:rFonts w:ascii="Arial" w:hAnsi="Arial" w:cs="Arial"/>
          <w:sz w:val="22"/>
          <w:szCs w:val="22"/>
        </w:rPr>
        <w:t>Partner</w:t>
      </w:r>
      <w:r w:rsidR="00AC42B2" w:rsidRPr="00E37160">
        <w:rPr>
          <w:rFonts w:ascii="Arial" w:hAnsi="Arial" w:cs="Arial"/>
          <w:sz w:val="22"/>
          <w:szCs w:val="22"/>
          <w:lang w:val="pl-PL"/>
        </w:rPr>
        <w:t>/ Realizator</w:t>
      </w:r>
      <w:r w:rsidRPr="00E37160">
        <w:rPr>
          <w:rFonts w:ascii="Arial" w:hAnsi="Arial" w:cs="Arial"/>
          <w:sz w:val="22"/>
          <w:szCs w:val="22"/>
        </w:rPr>
        <w:t xml:space="preserve"> będzie kwalifikował koszt podatku od towarów i usług) - stanowiące załącznik do umowy/porozumienia o dofinansowanie/u projektu</w:t>
      </w:r>
      <w:r w:rsidR="003F61BD" w:rsidRPr="00E37160">
        <w:rPr>
          <w:rFonts w:ascii="Arial" w:hAnsi="Arial" w:cs="Arial"/>
          <w:sz w:val="22"/>
          <w:szCs w:val="22"/>
          <w:lang w:val="pl-PL"/>
        </w:rPr>
        <w:t>. W przypadku projektów, w których wystąpi pomoc publiczna oświadczenie takie na</w:t>
      </w:r>
      <w:r w:rsidR="006E2D71" w:rsidRPr="00E37160">
        <w:rPr>
          <w:rFonts w:ascii="Arial" w:hAnsi="Arial" w:cs="Arial"/>
          <w:sz w:val="22"/>
          <w:szCs w:val="22"/>
          <w:lang w:val="pl-PL"/>
        </w:rPr>
        <w:t>leży</w:t>
      </w:r>
      <w:r w:rsidR="003F61BD" w:rsidRPr="00E37160">
        <w:rPr>
          <w:rFonts w:ascii="Arial" w:hAnsi="Arial" w:cs="Arial"/>
          <w:sz w:val="22"/>
          <w:szCs w:val="22"/>
          <w:lang w:val="pl-PL"/>
        </w:rPr>
        <w:t xml:space="preserve"> złożyć bez względu na wartość projektu </w:t>
      </w:r>
      <w:r w:rsidR="00622C0A" w:rsidRPr="00E37160">
        <w:rPr>
          <w:rFonts w:ascii="Arial" w:hAnsi="Arial" w:cs="Arial"/>
          <w:sz w:val="22"/>
          <w:szCs w:val="22"/>
          <w:lang w:val="pl-PL"/>
        </w:rPr>
        <w:t xml:space="preserve"> </w:t>
      </w:r>
      <w:r w:rsidR="00622C0A" w:rsidRPr="00E37160">
        <w:rPr>
          <w:rFonts w:ascii="Arial" w:hAnsi="Arial" w:cs="Arial"/>
          <w:sz w:val="22"/>
          <w:szCs w:val="22"/>
        </w:rPr>
        <w:t>gdy Beneficjent</w:t>
      </w:r>
      <w:r w:rsidR="00622C0A" w:rsidRPr="00E37160">
        <w:rPr>
          <w:rFonts w:ascii="Arial" w:hAnsi="Arial" w:cs="Arial"/>
          <w:sz w:val="22"/>
          <w:szCs w:val="22"/>
          <w:lang w:val="pl-PL"/>
        </w:rPr>
        <w:t>/</w:t>
      </w:r>
      <w:r w:rsidR="00622C0A" w:rsidRPr="00E37160">
        <w:rPr>
          <w:rFonts w:ascii="Arial" w:hAnsi="Arial" w:cs="Arial"/>
          <w:sz w:val="22"/>
          <w:szCs w:val="22"/>
        </w:rPr>
        <w:t>Partner</w:t>
      </w:r>
      <w:r w:rsidR="00622C0A" w:rsidRPr="00E37160">
        <w:rPr>
          <w:rFonts w:ascii="Arial" w:hAnsi="Arial" w:cs="Arial"/>
          <w:sz w:val="22"/>
          <w:szCs w:val="22"/>
          <w:lang w:val="pl-PL"/>
        </w:rPr>
        <w:t>/ Realizator (odpowiednio)</w:t>
      </w:r>
      <w:r w:rsidR="00622C0A" w:rsidRPr="00E37160">
        <w:rPr>
          <w:rFonts w:ascii="Arial" w:hAnsi="Arial" w:cs="Arial"/>
          <w:sz w:val="22"/>
          <w:szCs w:val="22"/>
        </w:rPr>
        <w:t xml:space="preserve"> będzie kwalifikował koszt podatku od towarów i usług</w:t>
      </w:r>
    </w:p>
    <w:p w14:paraId="76EDE821" w14:textId="77777777" w:rsidR="00CF7521" w:rsidRPr="00E37160" w:rsidRDefault="00EB24CA" w:rsidP="003A3602">
      <w:pPr>
        <w:pStyle w:val="Tekstpodstawowy"/>
        <w:numPr>
          <w:ilvl w:val="0"/>
          <w:numId w:val="5"/>
        </w:numPr>
        <w:spacing w:before="120" w:line="271" w:lineRule="auto"/>
        <w:ind w:left="357" w:firstLine="69"/>
        <w:rPr>
          <w:rFonts w:ascii="Arial" w:hAnsi="Arial" w:cs="Arial"/>
          <w:sz w:val="22"/>
          <w:szCs w:val="22"/>
        </w:rPr>
      </w:pPr>
      <w:r w:rsidRPr="00E37160">
        <w:rPr>
          <w:rFonts w:ascii="Arial" w:hAnsi="Arial" w:cs="Arial"/>
          <w:sz w:val="22"/>
          <w:szCs w:val="22"/>
          <w:lang w:val="pl-PL"/>
        </w:rPr>
        <w:t xml:space="preserve"> indywidualną </w:t>
      </w:r>
      <w:r w:rsidR="00CF7521" w:rsidRPr="00E37160">
        <w:rPr>
          <w:rFonts w:ascii="Arial" w:hAnsi="Arial" w:cs="Arial"/>
          <w:sz w:val="22"/>
          <w:szCs w:val="22"/>
        </w:rPr>
        <w:t xml:space="preserve"> interpretacj</w:t>
      </w:r>
      <w:r w:rsidRPr="00E37160">
        <w:rPr>
          <w:rFonts w:ascii="Arial" w:hAnsi="Arial" w:cs="Arial"/>
          <w:sz w:val="22"/>
          <w:szCs w:val="22"/>
          <w:lang w:val="pl-PL"/>
        </w:rPr>
        <w:t>ę</w:t>
      </w:r>
      <w:r w:rsidR="00CF7521" w:rsidRPr="00E37160">
        <w:rPr>
          <w:rFonts w:ascii="Arial" w:hAnsi="Arial" w:cs="Arial"/>
          <w:sz w:val="22"/>
          <w:szCs w:val="22"/>
        </w:rPr>
        <w:t xml:space="preserve"> podatkow</w:t>
      </w:r>
      <w:r w:rsidRPr="00E37160">
        <w:rPr>
          <w:rFonts w:ascii="Arial" w:hAnsi="Arial" w:cs="Arial"/>
          <w:sz w:val="22"/>
          <w:szCs w:val="22"/>
          <w:lang w:val="pl-PL"/>
        </w:rPr>
        <w:t>ą</w:t>
      </w:r>
      <w:r w:rsidR="00CF7521" w:rsidRPr="00E37160">
        <w:rPr>
          <w:rFonts w:ascii="Arial" w:hAnsi="Arial" w:cs="Arial"/>
          <w:sz w:val="22"/>
          <w:szCs w:val="22"/>
        </w:rPr>
        <w:t>, wydan</w:t>
      </w:r>
      <w:r w:rsidRPr="00E37160">
        <w:rPr>
          <w:rFonts w:ascii="Arial" w:hAnsi="Arial" w:cs="Arial"/>
          <w:sz w:val="22"/>
          <w:szCs w:val="22"/>
          <w:lang w:val="pl-PL"/>
        </w:rPr>
        <w:t>ą</w:t>
      </w:r>
      <w:r w:rsidR="00CF7521" w:rsidRPr="00E37160">
        <w:rPr>
          <w:rFonts w:ascii="Arial" w:hAnsi="Arial" w:cs="Arial"/>
          <w:sz w:val="22"/>
          <w:szCs w:val="22"/>
        </w:rPr>
        <w:t xml:space="preserve"> przez uprawniony organ</w:t>
      </w:r>
      <w:r w:rsidR="00057D91" w:rsidRPr="00E37160">
        <w:rPr>
          <w:rFonts w:ascii="Arial" w:hAnsi="Arial" w:cs="Arial"/>
          <w:sz w:val="22"/>
          <w:szCs w:val="22"/>
          <w:lang w:val="pl-PL"/>
        </w:rPr>
        <w:t xml:space="preserve"> -</w:t>
      </w:r>
      <w:r w:rsidR="00057D91" w:rsidRPr="00E37160">
        <w:rPr>
          <w:rFonts w:ascii="Arial" w:hAnsi="Arial" w:cs="Arial"/>
          <w:sz w:val="22"/>
          <w:szCs w:val="22"/>
        </w:rPr>
        <w:t xml:space="preserve"> w przypadku projektu którego koszt jest równych lub wyższy niż 5 mln EUR</w:t>
      </w:r>
      <w:r w:rsidR="00057D91" w:rsidRPr="00E37160">
        <w:rPr>
          <w:rStyle w:val="Odwoanieprzypisudolnego"/>
          <w:rFonts w:ascii="Arial" w:hAnsi="Arial" w:cs="Arial"/>
          <w:sz w:val="22"/>
          <w:szCs w:val="22"/>
        </w:rPr>
        <w:footnoteReference w:id="10"/>
      </w:r>
      <w:r w:rsidR="00AC42B2" w:rsidRPr="00E37160">
        <w:rPr>
          <w:rFonts w:ascii="Arial" w:hAnsi="Arial" w:cs="Arial"/>
          <w:sz w:val="22"/>
          <w:szCs w:val="22"/>
        </w:rPr>
        <w:t xml:space="preserve"> gdy Beneficjent</w:t>
      </w:r>
      <w:r w:rsidR="00AC42B2" w:rsidRPr="00E37160">
        <w:rPr>
          <w:rFonts w:ascii="Arial" w:hAnsi="Arial" w:cs="Arial"/>
          <w:sz w:val="22"/>
          <w:szCs w:val="22"/>
          <w:lang w:val="pl-PL"/>
        </w:rPr>
        <w:t>/</w:t>
      </w:r>
      <w:r w:rsidR="00AC42B2" w:rsidRPr="00E37160">
        <w:rPr>
          <w:rFonts w:ascii="Arial" w:hAnsi="Arial" w:cs="Arial"/>
          <w:sz w:val="22"/>
          <w:szCs w:val="22"/>
        </w:rPr>
        <w:t>Partner</w:t>
      </w:r>
      <w:r w:rsidR="00AC42B2" w:rsidRPr="00E37160">
        <w:rPr>
          <w:rFonts w:ascii="Arial" w:hAnsi="Arial" w:cs="Arial"/>
          <w:sz w:val="22"/>
          <w:szCs w:val="22"/>
          <w:lang w:val="pl-PL"/>
        </w:rPr>
        <w:t>/ Realizator</w:t>
      </w:r>
      <w:r w:rsidR="00C9016E" w:rsidRPr="00E37160">
        <w:rPr>
          <w:rFonts w:ascii="Arial" w:hAnsi="Arial" w:cs="Arial"/>
          <w:sz w:val="22"/>
          <w:szCs w:val="22"/>
          <w:lang w:val="pl-PL"/>
        </w:rPr>
        <w:t xml:space="preserve"> (odpowiednio)</w:t>
      </w:r>
      <w:r w:rsidR="00AC42B2" w:rsidRPr="00E37160">
        <w:rPr>
          <w:rFonts w:ascii="Arial" w:hAnsi="Arial" w:cs="Arial"/>
          <w:sz w:val="22"/>
          <w:szCs w:val="22"/>
        </w:rPr>
        <w:t xml:space="preserve"> będzie kwalifikował koszt podatku od towarów i usług</w:t>
      </w:r>
      <w:r w:rsidR="00AC42B2" w:rsidRPr="00E37160">
        <w:rPr>
          <w:rFonts w:ascii="Arial" w:hAnsi="Arial" w:cs="Arial"/>
          <w:sz w:val="22"/>
          <w:szCs w:val="22"/>
          <w:lang w:val="pl-PL"/>
        </w:rPr>
        <w:t xml:space="preserve"> </w:t>
      </w:r>
      <w:r w:rsidR="00AC42B2" w:rsidRPr="00E37160">
        <w:rPr>
          <w:rFonts w:ascii="Arial" w:hAnsi="Arial" w:cs="Arial"/>
          <w:sz w:val="22"/>
          <w:szCs w:val="22"/>
        </w:rPr>
        <w:t>i</w:t>
      </w:r>
      <w:r w:rsidR="00057D91" w:rsidRPr="00E37160">
        <w:rPr>
          <w:rFonts w:ascii="Arial" w:hAnsi="Arial" w:cs="Arial"/>
          <w:sz w:val="22"/>
          <w:szCs w:val="22"/>
          <w:lang w:val="pl-PL"/>
        </w:rPr>
        <w:t xml:space="preserve"> </w:t>
      </w:r>
      <w:r w:rsidR="00057D91" w:rsidRPr="00E37160">
        <w:rPr>
          <w:rFonts w:ascii="Arial" w:hAnsi="Arial" w:cs="Arial"/>
          <w:sz w:val="22"/>
          <w:szCs w:val="22"/>
        </w:rPr>
        <w:t xml:space="preserve">gdy </w:t>
      </w:r>
      <w:r w:rsidR="00AC42B2" w:rsidRPr="00E37160">
        <w:rPr>
          <w:rFonts w:ascii="Arial" w:hAnsi="Arial" w:cs="Arial"/>
          <w:sz w:val="22"/>
          <w:szCs w:val="22"/>
        </w:rPr>
        <w:t>Beneficjent</w:t>
      </w:r>
      <w:r w:rsidR="00AC42B2" w:rsidRPr="00E37160">
        <w:rPr>
          <w:rFonts w:ascii="Arial" w:hAnsi="Arial" w:cs="Arial"/>
          <w:sz w:val="22"/>
          <w:szCs w:val="22"/>
          <w:lang w:val="pl-PL"/>
        </w:rPr>
        <w:t>/</w:t>
      </w:r>
      <w:r w:rsidR="00AC42B2" w:rsidRPr="00E37160">
        <w:rPr>
          <w:rFonts w:ascii="Arial" w:hAnsi="Arial" w:cs="Arial"/>
          <w:sz w:val="22"/>
          <w:szCs w:val="22"/>
        </w:rPr>
        <w:t>Partner</w:t>
      </w:r>
      <w:r w:rsidR="00AC42B2" w:rsidRPr="00E37160">
        <w:rPr>
          <w:rFonts w:ascii="Arial" w:hAnsi="Arial" w:cs="Arial"/>
          <w:sz w:val="22"/>
          <w:szCs w:val="22"/>
          <w:lang w:val="pl-PL"/>
        </w:rPr>
        <w:t>/ Realizator</w:t>
      </w:r>
      <w:r w:rsidR="00057D91" w:rsidRPr="00E37160">
        <w:rPr>
          <w:rFonts w:ascii="Arial" w:hAnsi="Arial" w:cs="Arial"/>
          <w:sz w:val="22"/>
          <w:szCs w:val="22"/>
        </w:rPr>
        <w:t xml:space="preserve"> </w:t>
      </w:r>
      <w:r w:rsidR="00C9016E" w:rsidRPr="00E37160">
        <w:rPr>
          <w:rFonts w:ascii="Arial" w:hAnsi="Arial" w:cs="Arial"/>
          <w:sz w:val="22"/>
          <w:szCs w:val="22"/>
          <w:lang w:val="pl-PL"/>
        </w:rPr>
        <w:t>(</w:t>
      </w:r>
      <w:r w:rsidR="00C9016E" w:rsidRPr="00E37160">
        <w:rPr>
          <w:rFonts w:ascii="Arial" w:hAnsi="Arial" w:cs="Arial"/>
          <w:sz w:val="22"/>
          <w:szCs w:val="22"/>
        </w:rPr>
        <w:t>odpowiednio</w:t>
      </w:r>
      <w:r w:rsidR="00C9016E" w:rsidRPr="00E37160">
        <w:rPr>
          <w:rFonts w:ascii="Arial" w:hAnsi="Arial" w:cs="Arial"/>
          <w:sz w:val="22"/>
          <w:szCs w:val="22"/>
          <w:lang w:val="pl-PL"/>
        </w:rPr>
        <w:t xml:space="preserve">) </w:t>
      </w:r>
      <w:r w:rsidR="00057D91" w:rsidRPr="00E37160">
        <w:rPr>
          <w:rFonts w:ascii="Arial" w:hAnsi="Arial" w:cs="Arial"/>
          <w:sz w:val="22"/>
          <w:szCs w:val="22"/>
          <w:lang w:val="pl-PL"/>
        </w:rPr>
        <w:t>posiada</w:t>
      </w:r>
      <w:r w:rsidR="00057D91" w:rsidRPr="00E37160">
        <w:rPr>
          <w:rFonts w:ascii="Arial" w:hAnsi="Arial" w:cs="Arial"/>
          <w:sz w:val="22"/>
          <w:szCs w:val="22"/>
        </w:rPr>
        <w:t xml:space="preserve"> status „czynnego” podatnika</w:t>
      </w:r>
      <w:r w:rsidR="00057D91" w:rsidRPr="00E37160">
        <w:rPr>
          <w:rFonts w:ascii="Arial" w:hAnsi="Arial" w:cs="Arial"/>
          <w:sz w:val="22"/>
          <w:szCs w:val="22"/>
          <w:lang w:val="pl-PL"/>
        </w:rPr>
        <w:t xml:space="preserve"> na portalu: </w:t>
      </w:r>
      <w:hyperlink r:id="rId99" w:history="1">
        <w:r w:rsidR="00057D91" w:rsidRPr="00E37160">
          <w:rPr>
            <w:rFonts w:ascii="Arial" w:hAnsi="Arial" w:cs="Arial"/>
            <w:sz w:val="22"/>
            <w:szCs w:val="22"/>
          </w:rPr>
          <w:t>https://www.podatki.gov.pl/wyszukiwarki/sprawdzenie-statusu-podmiotu-w-vat/</w:t>
        </w:r>
      </w:hyperlink>
      <w:r w:rsidR="00057D91" w:rsidRPr="00E37160">
        <w:rPr>
          <w:rFonts w:ascii="Arial" w:hAnsi="Arial" w:cs="Arial"/>
          <w:sz w:val="22"/>
          <w:szCs w:val="22"/>
        </w:rPr>
        <w:t>,</w:t>
      </w:r>
    </w:p>
    <w:p w14:paraId="1FEF206B" w14:textId="77777777" w:rsidR="003F61BD" w:rsidRPr="00E37160" w:rsidRDefault="003F61BD" w:rsidP="003F61BD">
      <w:pPr>
        <w:pStyle w:val="Tekstpodstawowy"/>
        <w:numPr>
          <w:ilvl w:val="0"/>
          <w:numId w:val="5"/>
        </w:numPr>
        <w:spacing w:before="120" w:line="271" w:lineRule="auto"/>
        <w:ind w:left="357" w:firstLine="69"/>
        <w:rPr>
          <w:rFonts w:ascii="Arial" w:hAnsi="Arial" w:cs="Arial"/>
          <w:sz w:val="22"/>
          <w:szCs w:val="22"/>
        </w:rPr>
      </w:pPr>
      <w:r w:rsidRPr="00E37160">
        <w:rPr>
          <w:rFonts w:ascii="Arial" w:hAnsi="Arial" w:cs="Arial"/>
          <w:sz w:val="22"/>
          <w:szCs w:val="22"/>
        </w:rPr>
        <w:t>indywidualn</w:t>
      </w:r>
      <w:r w:rsidR="00EB24CA" w:rsidRPr="00E37160">
        <w:rPr>
          <w:rFonts w:ascii="Arial" w:hAnsi="Arial" w:cs="Arial"/>
          <w:sz w:val="22"/>
          <w:szCs w:val="22"/>
          <w:lang w:val="pl-PL"/>
        </w:rPr>
        <w:t>ą</w:t>
      </w:r>
      <w:r w:rsidR="00553699" w:rsidRPr="00E37160">
        <w:rPr>
          <w:rFonts w:ascii="Arial" w:hAnsi="Arial" w:cs="Arial"/>
          <w:sz w:val="22"/>
          <w:szCs w:val="22"/>
          <w:lang w:val="pl-PL"/>
        </w:rPr>
        <w:t xml:space="preserve"> </w:t>
      </w:r>
      <w:r w:rsidRPr="00E37160">
        <w:rPr>
          <w:rFonts w:ascii="Arial" w:hAnsi="Arial" w:cs="Arial"/>
          <w:sz w:val="22"/>
          <w:szCs w:val="22"/>
        </w:rPr>
        <w:t>interpretacj</w:t>
      </w:r>
      <w:r w:rsidR="00EB24CA" w:rsidRPr="00E37160">
        <w:rPr>
          <w:rFonts w:ascii="Arial" w:hAnsi="Arial" w:cs="Arial"/>
          <w:sz w:val="22"/>
          <w:szCs w:val="22"/>
          <w:lang w:val="pl-PL"/>
        </w:rPr>
        <w:t>ę</w:t>
      </w:r>
      <w:r w:rsidR="00721941" w:rsidRPr="00E37160">
        <w:rPr>
          <w:rFonts w:ascii="Arial" w:hAnsi="Arial" w:cs="Arial"/>
          <w:sz w:val="22"/>
          <w:szCs w:val="22"/>
          <w:lang w:val="pl-PL"/>
        </w:rPr>
        <w:t xml:space="preserve"> </w:t>
      </w:r>
      <w:r w:rsidRPr="00E37160">
        <w:rPr>
          <w:rFonts w:ascii="Arial" w:hAnsi="Arial" w:cs="Arial"/>
          <w:sz w:val="22"/>
          <w:szCs w:val="22"/>
        </w:rPr>
        <w:t>podatkow</w:t>
      </w:r>
      <w:r w:rsidR="00EB24CA" w:rsidRPr="00E37160">
        <w:rPr>
          <w:rFonts w:ascii="Arial" w:hAnsi="Arial" w:cs="Arial"/>
          <w:sz w:val="22"/>
          <w:szCs w:val="22"/>
          <w:lang w:val="pl-PL"/>
        </w:rPr>
        <w:t>ą</w:t>
      </w:r>
      <w:r w:rsidRPr="00E37160">
        <w:rPr>
          <w:rFonts w:ascii="Arial" w:hAnsi="Arial" w:cs="Arial"/>
          <w:sz w:val="22"/>
          <w:szCs w:val="22"/>
        </w:rPr>
        <w:t>, wydan</w:t>
      </w:r>
      <w:r w:rsidR="00EB24CA" w:rsidRPr="00E37160">
        <w:rPr>
          <w:rFonts w:ascii="Arial" w:hAnsi="Arial" w:cs="Arial"/>
          <w:sz w:val="22"/>
          <w:szCs w:val="22"/>
          <w:lang w:val="pl-PL"/>
        </w:rPr>
        <w:t>ą</w:t>
      </w:r>
      <w:r w:rsidRPr="00E37160">
        <w:rPr>
          <w:rFonts w:ascii="Arial" w:hAnsi="Arial" w:cs="Arial"/>
          <w:sz w:val="22"/>
          <w:szCs w:val="22"/>
        </w:rPr>
        <w:t xml:space="preserve"> przez uprawniony organ</w:t>
      </w:r>
      <w:r w:rsidRPr="00E37160">
        <w:rPr>
          <w:rFonts w:ascii="Arial" w:hAnsi="Arial" w:cs="Arial"/>
          <w:sz w:val="22"/>
          <w:szCs w:val="22"/>
          <w:lang w:val="pl-PL"/>
        </w:rPr>
        <w:t xml:space="preserve"> -</w:t>
      </w:r>
      <w:r w:rsidRPr="00E37160">
        <w:rPr>
          <w:rFonts w:ascii="Arial" w:hAnsi="Arial" w:cs="Arial"/>
          <w:sz w:val="22"/>
          <w:szCs w:val="22"/>
        </w:rPr>
        <w:t xml:space="preserve"> w przypadku projek</w:t>
      </w:r>
      <w:r w:rsidRPr="00E37160">
        <w:rPr>
          <w:rFonts w:ascii="Arial" w:hAnsi="Arial" w:cs="Arial"/>
          <w:sz w:val="22"/>
          <w:szCs w:val="22"/>
          <w:lang w:val="pl-PL"/>
        </w:rPr>
        <w:t xml:space="preserve">tu w których wystąpi pomoc publiczna </w:t>
      </w:r>
      <w:r w:rsidR="00A23224" w:rsidRPr="00E37160">
        <w:rPr>
          <w:rFonts w:ascii="Arial" w:hAnsi="Arial" w:cs="Arial"/>
          <w:sz w:val="22"/>
          <w:szCs w:val="22"/>
          <w:lang w:val="pl-PL"/>
        </w:rPr>
        <w:t>(</w:t>
      </w:r>
      <w:r w:rsidRPr="00E37160">
        <w:rPr>
          <w:rFonts w:ascii="Arial" w:hAnsi="Arial" w:cs="Arial"/>
          <w:sz w:val="22"/>
          <w:szCs w:val="22"/>
          <w:lang w:val="pl-PL"/>
        </w:rPr>
        <w:t xml:space="preserve">bez względu na </w:t>
      </w:r>
      <w:r w:rsidR="00A23224" w:rsidRPr="00E37160">
        <w:rPr>
          <w:rFonts w:ascii="Arial" w:hAnsi="Arial" w:cs="Arial"/>
          <w:sz w:val="22"/>
          <w:szCs w:val="22"/>
          <w:lang w:val="pl-PL"/>
        </w:rPr>
        <w:t>koszt projektu)</w:t>
      </w:r>
      <w:r w:rsidRPr="00E37160">
        <w:rPr>
          <w:rFonts w:ascii="Arial" w:hAnsi="Arial" w:cs="Arial"/>
          <w:sz w:val="22"/>
          <w:szCs w:val="22"/>
          <w:lang w:val="pl-PL"/>
        </w:rPr>
        <w:t xml:space="preserve"> </w:t>
      </w:r>
      <w:r w:rsidRPr="00E37160">
        <w:rPr>
          <w:rFonts w:ascii="Arial" w:hAnsi="Arial" w:cs="Arial"/>
          <w:sz w:val="22"/>
          <w:szCs w:val="22"/>
        </w:rPr>
        <w:t>gdy Beneficjent</w:t>
      </w:r>
      <w:r w:rsidRPr="00E37160">
        <w:rPr>
          <w:rFonts w:ascii="Arial" w:hAnsi="Arial" w:cs="Arial"/>
          <w:sz w:val="22"/>
          <w:szCs w:val="22"/>
          <w:lang w:val="pl-PL"/>
        </w:rPr>
        <w:t>/</w:t>
      </w:r>
      <w:r w:rsidRPr="00E37160">
        <w:rPr>
          <w:rFonts w:ascii="Arial" w:hAnsi="Arial" w:cs="Arial"/>
          <w:sz w:val="22"/>
          <w:szCs w:val="22"/>
        </w:rPr>
        <w:t>Partner</w:t>
      </w:r>
      <w:r w:rsidRPr="00E37160">
        <w:rPr>
          <w:rFonts w:ascii="Arial" w:hAnsi="Arial" w:cs="Arial"/>
          <w:sz w:val="22"/>
          <w:szCs w:val="22"/>
          <w:lang w:val="pl-PL"/>
        </w:rPr>
        <w:t>/ Realizator (odpowiednio)</w:t>
      </w:r>
      <w:r w:rsidRPr="00E37160">
        <w:rPr>
          <w:rFonts w:ascii="Arial" w:hAnsi="Arial" w:cs="Arial"/>
          <w:sz w:val="22"/>
          <w:szCs w:val="22"/>
        </w:rPr>
        <w:t xml:space="preserve"> będzie kwalifikował koszt podatku od towarów i usług</w:t>
      </w:r>
      <w:r w:rsidRPr="00E37160">
        <w:rPr>
          <w:rFonts w:ascii="Arial" w:hAnsi="Arial" w:cs="Arial"/>
          <w:sz w:val="22"/>
          <w:szCs w:val="22"/>
          <w:lang w:val="pl-PL"/>
        </w:rPr>
        <w:t xml:space="preserve"> </w:t>
      </w:r>
      <w:r w:rsidRPr="00E37160">
        <w:rPr>
          <w:rFonts w:ascii="Arial" w:hAnsi="Arial" w:cs="Arial"/>
          <w:sz w:val="22"/>
          <w:szCs w:val="22"/>
        </w:rPr>
        <w:t>i</w:t>
      </w:r>
      <w:r w:rsidRPr="00E37160">
        <w:rPr>
          <w:rFonts w:ascii="Arial" w:hAnsi="Arial" w:cs="Arial"/>
          <w:sz w:val="22"/>
          <w:szCs w:val="22"/>
          <w:lang w:val="pl-PL"/>
        </w:rPr>
        <w:t xml:space="preserve"> </w:t>
      </w:r>
      <w:r w:rsidRPr="00E37160">
        <w:rPr>
          <w:rFonts w:ascii="Arial" w:hAnsi="Arial" w:cs="Arial"/>
          <w:sz w:val="22"/>
          <w:szCs w:val="22"/>
        </w:rPr>
        <w:t>gdy Beneficjent</w:t>
      </w:r>
      <w:r w:rsidRPr="00E37160">
        <w:rPr>
          <w:rFonts w:ascii="Arial" w:hAnsi="Arial" w:cs="Arial"/>
          <w:sz w:val="22"/>
          <w:szCs w:val="22"/>
          <w:lang w:val="pl-PL"/>
        </w:rPr>
        <w:t>/</w:t>
      </w:r>
      <w:r w:rsidRPr="00E37160">
        <w:rPr>
          <w:rFonts w:ascii="Arial" w:hAnsi="Arial" w:cs="Arial"/>
          <w:sz w:val="22"/>
          <w:szCs w:val="22"/>
        </w:rPr>
        <w:t>Partner</w:t>
      </w:r>
      <w:r w:rsidRPr="00E37160">
        <w:rPr>
          <w:rFonts w:ascii="Arial" w:hAnsi="Arial" w:cs="Arial"/>
          <w:sz w:val="22"/>
          <w:szCs w:val="22"/>
          <w:lang w:val="pl-PL"/>
        </w:rPr>
        <w:t>/ Realizator</w:t>
      </w:r>
      <w:r w:rsidRPr="00E37160">
        <w:rPr>
          <w:rFonts w:ascii="Arial" w:hAnsi="Arial" w:cs="Arial"/>
          <w:sz w:val="22"/>
          <w:szCs w:val="22"/>
        </w:rPr>
        <w:t xml:space="preserve"> </w:t>
      </w:r>
      <w:r w:rsidRPr="00E37160">
        <w:rPr>
          <w:rFonts w:ascii="Arial" w:hAnsi="Arial" w:cs="Arial"/>
          <w:sz w:val="22"/>
          <w:szCs w:val="22"/>
          <w:lang w:val="pl-PL"/>
        </w:rPr>
        <w:t>(</w:t>
      </w:r>
      <w:r w:rsidRPr="00E37160">
        <w:rPr>
          <w:rFonts w:ascii="Arial" w:hAnsi="Arial" w:cs="Arial"/>
          <w:sz w:val="22"/>
          <w:szCs w:val="22"/>
        </w:rPr>
        <w:t>odpowiednio</w:t>
      </w:r>
      <w:r w:rsidRPr="00E37160">
        <w:rPr>
          <w:rFonts w:ascii="Arial" w:hAnsi="Arial" w:cs="Arial"/>
          <w:sz w:val="22"/>
          <w:szCs w:val="22"/>
          <w:lang w:val="pl-PL"/>
        </w:rPr>
        <w:t>) posiada</w:t>
      </w:r>
      <w:r w:rsidRPr="00E37160">
        <w:rPr>
          <w:rFonts w:ascii="Arial" w:hAnsi="Arial" w:cs="Arial"/>
          <w:sz w:val="22"/>
          <w:szCs w:val="22"/>
        </w:rPr>
        <w:t xml:space="preserve"> status „czynnego” podatnika</w:t>
      </w:r>
      <w:r w:rsidRPr="00E37160">
        <w:rPr>
          <w:rFonts w:ascii="Arial" w:hAnsi="Arial" w:cs="Arial"/>
          <w:sz w:val="22"/>
          <w:szCs w:val="22"/>
          <w:lang w:val="pl-PL"/>
        </w:rPr>
        <w:t xml:space="preserve"> na portalu: </w:t>
      </w:r>
      <w:hyperlink r:id="rId100" w:history="1">
        <w:r w:rsidRPr="00E37160">
          <w:rPr>
            <w:rFonts w:ascii="Arial" w:hAnsi="Arial" w:cs="Arial"/>
            <w:sz w:val="22"/>
            <w:szCs w:val="22"/>
          </w:rPr>
          <w:t>https://www.podatki.gov.pl/wyszukiwarki/sprawdzenie-statusu-podmiotu-w-vat/</w:t>
        </w:r>
      </w:hyperlink>
      <w:r w:rsidRPr="00E37160">
        <w:rPr>
          <w:rFonts w:ascii="Arial" w:hAnsi="Arial" w:cs="Arial"/>
          <w:sz w:val="22"/>
          <w:szCs w:val="22"/>
        </w:rPr>
        <w:t>,</w:t>
      </w:r>
    </w:p>
    <w:p w14:paraId="33BB6809" w14:textId="2EAF8B40" w:rsidR="004D0158" w:rsidRPr="00E37160" w:rsidRDefault="004D0158" w:rsidP="003A3602">
      <w:pPr>
        <w:pStyle w:val="Tekstpodstawowy"/>
        <w:numPr>
          <w:ilvl w:val="0"/>
          <w:numId w:val="5"/>
        </w:numPr>
        <w:spacing w:before="120" w:line="271" w:lineRule="auto"/>
        <w:ind w:left="357" w:firstLine="69"/>
        <w:rPr>
          <w:rFonts w:ascii="Arial" w:hAnsi="Arial" w:cs="Arial"/>
          <w:sz w:val="22"/>
          <w:szCs w:val="22"/>
        </w:rPr>
      </w:pPr>
      <w:r w:rsidRPr="00E37160">
        <w:rPr>
          <w:rFonts w:ascii="Arial" w:hAnsi="Arial" w:cs="Arial"/>
          <w:sz w:val="22"/>
          <w:szCs w:val="22"/>
        </w:rPr>
        <w:t>harmonogram płatności</w:t>
      </w:r>
      <w:r w:rsidRPr="00E37160" w:rsidDel="007D31B8">
        <w:rPr>
          <w:rFonts w:ascii="Arial" w:hAnsi="Arial" w:cs="Arial"/>
          <w:sz w:val="22"/>
          <w:szCs w:val="22"/>
        </w:rPr>
        <w:t xml:space="preserve"> </w:t>
      </w:r>
      <w:r w:rsidRPr="00E37160">
        <w:rPr>
          <w:rFonts w:ascii="Arial" w:hAnsi="Arial" w:cs="Arial"/>
          <w:sz w:val="22"/>
          <w:szCs w:val="22"/>
        </w:rPr>
        <w:t>- stanowiący załącznik do umowy o dofinansowanie projektu,</w:t>
      </w:r>
    </w:p>
    <w:p w14:paraId="3792FFD4" w14:textId="39124656" w:rsidR="004C04EE" w:rsidRPr="00E37160" w:rsidRDefault="00586308" w:rsidP="003A3602">
      <w:pPr>
        <w:pStyle w:val="Tekstpodstawowy"/>
        <w:numPr>
          <w:ilvl w:val="0"/>
          <w:numId w:val="5"/>
        </w:numPr>
        <w:spacing w:before="120" w:line="271" w:lineRule="auto"/>
        <w:ind w:left="357" w:firstLine="69"/>
        <w:rPr>
          <w:rFonts w:ascii="Arial" w:hAnsi="Arial" w:cs="Arial"/>
          <w:sz w:val="22"/>
          <w:szCs w:val="22"/>
        </w:rPr>
      </w:pPr>
      <w:r w:rsidRPr="00E37160">
        <w:rPr>
          <w:rFonts w:ascii="Arial" w:hAnsi="Arial" w:cs="Arial"/>
          <w:sz w:val="22"/>
          <w:szCs w:val="22"/>
          <w:lang w:val="pl-PL"/>
        </w:rPr>
        <w:lastRenderedPageBreak/>
        <w:t xml:space="preserve">deklaracja wydatków majątkowych – stanowiąca </w:t>
      </w:r>
      <w:r w:rsidRPr="00E37160">
        <w:rPr>
          <w:rFonts w:ascii="Arial" w:hAnsi="Arial" w:cs="Arial"/>
          <w:sz w:val="22"/>
          <w:szCs w:val="22"/>
        </w:rPr>
        <w:t>załącznik do umowy o dofinansowanie projektu</w:t>
      </w:r>
      <w:r w:rsidR="00FA0358" w:rsidRPr="00E37160">
        <w:rPr>
          <w:rFonts w:ascii="Arial" w:hAnsi="Arial" w:cs="Arial"/>
          <w:sz w:val="22"/>
          <w:szCs w:val="22"/>
          <w:lang w:val="pl-PL"/>
        </w:rPr>
        <w:t xml:space="preserve"> </w:t>
      </w:r>
      <w:r w:rsidR="00FA0358" w:rsidRPr="00E37160">
        <w:rPr>
          <w:rFonts w:ascii="Arial" w:hAnsi="Arial" w:cs="Arial"/>
          <w:sz w:val="22"/>
          <w:szCs w:val="22"/>
        </w:rPr>
        <w:t>(załącznik wymagany</w:t>
      </w:r>
      <w:r w:rsidR="00FA0358" w:rsidRPr="00E37160">
        <w:rPr>
          <w:rFonts w:ascii="Arial" w:hAnsi="Arial" w:cs="Arial"/>
          <w:sz w:val="22"/>
          <w:szCs w:val="22"/>
          <w:lang w:val="pl-PL"/>
        </w:rPr>
        <w:t>,</w:t>
      </w:r>
      <w:r w:rsidR="00FA0358" w:rsidRPr="00E37160">
        <w:rPr>
          <w:rFonts w:ascii="Arial" w:hAnsi="Arial" w:cs="Arial"/>
          <w:sz w:val="22"/>
          <w:szCs w:val="22"/>
        </w:rPr>
        <w:t xml:space="preserve"> </w:t>
      </w:r>
      <w:r w:rsidR="00FA0358" w:rsidRPr="00E37160">
        <w:rPr>
          <w:rFonts w:ascii="Arial" w:hAnsi="Arial" w:cs="Arial"/>
          <w:sz w:val="22"/>
          <w:szCs w:val="22"/>
          <w:lang w:val="pl-PL"/>
        </w:rPr>
        <w:t>o ile w rekomendowanym do dofinansowania projekcie występują wydatki majątkowe</w:t>
      </w:r>
      <w:r w:rsidR="006E4075">
        <w:rPr>
          <w:rFonts w:ascii="Arial" w:hAnsi="Arial" w:cs="Arial"/>
          <w:sz w:val="22"/>
          <w:szCs w:val="22"/>
          <w:lang w:val="pl-PL"/>
        </w:rPr>
        <w:t>)</w:t>
      </w:r>
      <w:r w:rsidRPr="00E37160">
        <w:rPr>
          <w:rFonts w:ascii="Arial" w:hAnsi="Arial" w:cs="Arial"/>
          <w:sz w:val="22"/>
          <w:szCs w:val="22"/>
        </w:rPr>
        <w:t>,</w:t>
      </w:r>
    </w:p>
    <w:p w14:paraId="1D6D4AB3" w14:textId="25B74FF0" w:rsidR="00D914BF" w:rsidRPr="00E37160" w:rsidRDefault="00D914BF" w:rsidP="003A3602">
      <w:pPr>
        <w:pStyle w:val="Tekstpodstawowy"/>
        <w:numPr>
          <w:ilvl w:val="0"/>
          <w:numId w:val="5"/>
        </w:numPr>
        <w:spacing w:before="120" w:line="271" w:lineRule="auto"/>
        <w:ind w:left="357" w:firstLine="69"/>
        <w:rPr>
          <w:rFonts w:ascii="Arial" w:hAnsi="Arial" w:cs="Arial"/>
          <w:sz w:val="22"/>
          <w:szCs w:val="22"/>
          <w:lang w:val="pl-PL"/>
        </w:rPr>
      </w:pPr>
      <w:r w:rsidRPr="00E37160">
        <w:rPr>
          <w:rFonts w:ascii="Arial" w:hAnsi="Arial" w:cs="Arial"/>
          <w:sz w:val="22"/>
          <w:szCs w:val="22"/>
          <w:lang w:val="pl-PL"/>
        </w:rPr>
        <w:t>oświadczenie o niekaralności Beneficjenta i Partnera (jeśli dotyczy) - stanowiące załącznik do umowy o dofinansowanie projektu</w:t>
      </w:r>
      <w:r w:rsidR="009506E4" w:rsidRPr="00E37160">
        <w:rPr>
          <w:rFonts w:ascii="Arial" w:hAnsi="Arial" w:cs="Arial"/>
          <w:sz w:val="22"/>
          <w:szCs w:val="22"/>
          <w:lang w:val="pl-PL"/>
        </w:rPr>
        <w:t xml:space="preserve"> (załącznik nie jest wymagany od JS</w:t>
      </w:r>
      <w:r w:rsidR="007772EE">
        <w:rPr>
          <w:rFonts w:ascii="Arial" w:hAnsi="Arial" w:cs="Arial"/>
          <w:sz w:val="22"/>
          <w:szCs w:val="22"/>
          <w:lang w:val="pl-PL"/>
        </w:rPr>
        <w:t>FP</w:t>
      </w:r>
      <w:r w:rsidR="009506E4" w:rsidRPr="00E37160">
        <w:rPr>
          <w:rFonts w:ascii="Arial" w:hAnsi="Arial" w:cs="Arial"/>
          <w:sz w:val="22"/>
          <w:szCs w:val="22"/>
          <w:lang w:val="pl-PL"/>
        </w:rPr>
        <w:t>)</w:t>
      </w:r>
      <w:r w:rsidRPr="00E37160">
        <w:rPr>
          <w:rFonts w:ascii="Arial" w:hAnsi="Arial" w:cs="Arial"/>
          <w:sz w:val="22"/>
          <w:szCs w:val="22"/>
          <w:lang w:val="pl-PL"/>
        </w:rPr>
        <w:t>,</w:t>
      </w:r>
    </w:p>
    <w:p w14:paraId="04D770F9" w14:textId="1B9D2E69" w:rsidR="004D0158" w:rsidRPr="00E37160" w:rsidRDefault="00104AAD" w:rsidP="003A3602">
      <w:pPr>
        <w:pStyle w:val="Akapitzlist"/>
        <w:numPr>
          <w:ilvl w:val="0"/>
          <w:numId w:val="5"/>
        </w:numPr>
        <w:spacing w:before="120" w:after="120" w:line="271" w:lineRule="auto"/>
        <w:ind w:left="426" w:firstLine="69"/>
        <w:rPr>
          <w:rFonts w:ascii="Arial" w:hAnsi="Arial" w:cs="Arial"/>
          <w:sz w:val="22"/>
          <w:szCs w:val="22"/>
        </w:rPr>
      </w:pPr>
      <w:r w:rsidRPr="00E37160">
        <w:rPr>
          <w:rFonts w:ascii="Arial" w:hAnsi="Arial" w:cs="Arial"/>
          <w:sz w:val="22"/>
          <w:szCs w:val="22"/>
          <w:lang w:val="pl-PL"/>
        </w:rPr>
        <w:t>wniosek o dodanie osoby uprawnionej zarządzającej projektem</w:t>
      </w:r>
      <w:r w:rsidRPr="00E37160" w:rsidDel="00104AAD">
        <w:rPr>
          <w:rFonts w:ascii="Arial" w:hAnsi="Arial" w:cs="Arial"/>
          <w:sz w:val="22"/>
          <w:szCs w:val="22"/>
        </w:rPr>
        <w:t xml:space="preserve"> </w:t>
      </w:r>
      <w:r w:rsidR="0083419B" w:rsidRPr="00E37160">
        <w:rPr>
          <w:rFonts w:ascii="Arial" w:hAnsi="Arial" w:cs="Arial"/>
          <w:sz w:val="22"/>
          <w:szCs w:val="22"/>
          <w:lang w:val="pl-PL"/>
        </w:rPr>
        <w:t>- stanowiący załącznik do umowy o dofinansowanie projektu</w:t>
      </w:r>
      <w:r w:rsidR="004D0158" w:rsidRPr="00E37160">
        <w:rPr>
          <w:rFonts w:ascii="Arial" w:hAnsi="Arial" w:cs="Arial"/>
          <w:sz w:val="22"/>
          <w:szCs w:val="22"/>
        </w:rPr>
        <w:t>,</w:t>
      </w:r>
    </w:p>
    <w:p w14:paraId="5815BFEC" w14:textId="3AA7FB89" w:rsidR="00FB0513" w:rsidRPr="00E37160" w:rsidRDefault="00FB0513" w:rsidP="003A3602">
      <w:pPr>
        <w:pStyle w:val="Akapitzlist"/>
        <w:numPr>
          <w:ilvl w:val="0"/>
          <w:numId w:val="5"/>
        </w:numPr>
        <w:spacing w:before="120" w:after="120" w:line="271" w:lineRule="auto"/>
        <w:ind w:left="426" w:firstLine="69"/>
        <w:rPr>
          <w:rFonts w:ascii="Arial" w:hAnsi="Arial" w:cs="Arial"/>
          <w:sz w:val="22"/>
          <w:szCs w:val="22"/>
        </w:rPr>
      </w:pPr>
      <w:r w:rsidRPr="00E37160">
        <w:rPr>
          <w:rFonts w:ascii="Arial" w:hAnsi="Arial" w:cs="Arial"/>
          <w:sz w:val="22"/>
          <w:szCs w:val="22"/>
          <w:lang w:val="pl-PL"/>
        </w:rPr>
        <w:t xml:space="preserve">oświadczenie o niekaralności karą zakazu dostępu do środków publicznych </w:t>
      </w:r>
      <w:r w:rsidR="00DB2F80">
        <w:rPr>
          <w:rFonts w:ascii="Arial" w:hAnsi="Arial" w:cs="Arial"/>
          <w:sz w:val="22"/>
          <w:szCs w:val="22"/>
          <w:lang w:val="pl-PL"/>
        </w:rPr>
        <w:t>–</w:t>
      </w:r>
      <w:r w:rsidRPr="00E37160">
        <w:rPr>
          <w:rFonts w:ascii="Arial" w:hAnsi="Arial" w:cs="Arial"/>
          <w:sz w:val="22"/>
          <w:szCs w:val="22"/>
          <w:lang w:val="pl-PL"/>
        </w:rPr>
        <w:t xml:space="preserve"> </w:t>
      </w:r>
      <w:r w:rsidR="00DB2F80">
        <w:rPr>
          <w:rFonts w:ascii="Arial" w:hAnsi="Arial" w:cs="Arial"/>
          <w:sz w:val="22"/>
          <w:szCs w:val="22"/>
          <w:lang w:val="pl-PL"/>
        </w:rPr>
        <w:t>7.3.4</w:t>
      </w:r>
      <w:r w:rsidRPr="00E37160">
        <w:rPr>
          <w:rFonts w:ascii="Arial" w:hAnsi="Arial" w:cs="Arial"/>
          <w:sz w:val="22"/>
          <w:szCs w:val="22"/>
        </w:rPr>
        <w:t>,</w:t>
      </w:r>
    </w:p>
    <w:p w14:paraId="557094CE" w14:textId="5969831F" w:rsidR="004D0158" w:rsidRPr="00E37160" w:rsidRDefault="004D0158" w:rsidP="003A3602">
      <w:pPr>
        <w:pStyle w:val="Default"/>
        <w:numPr>
          <w:ilvl w:val="0"/>
          <w:numId w:val="41"/>
        </w:numPr>
        <w:spacing w:before="120" w:after="120" w:line="271" w:lineRule="auto"/>
        <w:ind w:left="426" w:firstLine="69"/>
        <w:rPr>
          <w:rFonts w:ascii="Arial" w:hAnsi="Arial" w:cs="Arial"/>
        </w:rPr>
      </w:pPr>
      <w:r w:rsidRPr="00E37160">
        <w:rPr>
          <w:rFonts w:ascii="Arial" w:hAnsi="Arial" w:cs="Arial"/>
        </w:rPr>
        <w:t xml:space="preserve">deklaracji poświadczającej udział własny Wnioskodawcy - </w:t>
      </w:r>
      <w:r w:rsidR="00DB2F80">
        <w:rPr>
          <w:rFonts w:ascii="Arial" w:hAnsi="Arial" w:cs="Arial"/>
        </w:rPr>
        <w:t xml:space="preserve"> 7.3.1</w:t>
      </w:r>
      <w:r w:rsidRPr="00E37160">
        <w:rPr>
          <w:rFonts w:ascii="Arial" w:hAnsi="Arial" w:cs="Arial"/>
        </w:rPr>
        <w:t>,</w:t>
      </w:r>
    </w:p>
    <w:p w14:paraId="5B097508" w14:textId="3FD8199F" w:rsidR="004D0158" w:rsidRPr="00E37160" w:rsidRDefault="004D0158" w:rsidP="003A3602">
      <w:pPr>
        <w:pStyle w:val="Default"/>
        <w:numPr>
          <w:ilvl w:val="0"/>
          <w:numId w:val="41"/>
        </w:numPr>
        <w:spacing w:before="120" w:after="120" w:line="271" w:lineRule="auto"/>
        <w:ind w:left="426" w:firstLine="69"/>
        <w:rPr>
          <w:rFonts w:ascii="Arial" w:hAnsi="Arial" w:cs="Arial"/>
        </w:rPr>
      </w:pPr>
      <w:r w:rsidRPr="00E37160">
        <w:rPr>
          <w:rFonts w:ascii="Arial" w:hAnsi="Arial" w:cs="Arial"/>
        </w:rPr>
        <w:t>informacji o jednostce realizującej projekt</w:t>
      </w:r>
      <w:r w:rsidR="00E865EA">
        <w:rPr>
          <w:rFonts w:ascii="Arial" w:hAnsi="Arial" w:cs="Arial"/>
        </w:rPr>
        <w:t xml:space="preserve"> (jeśli dotyczy)</w:t>
      </w:r>
      <w:r w:rsidRPr="00E37160">
        <w:rPr>
          <w:rFonts w:ascii="Arial" w:hAnsi="Arial" w:cs="Arial"/>
        </w:rPr>
        <w:t xml:space="preserve"> -</w:t>
      </w:r>
      <w:r w:rsidR="00DB2F80">
        <w:rPr>
          <w:rFonts w:ascii="Arial" w:hAnsi="Arial" w:cs="Arial"/>
        </w:rPr>
        <w:t xml:space="preserve"> 7.3.2</w:t>
      </w:r>
      <w:r w:rsidRPr="00E37160">
        <w:rPr>
          <w:rFonts w:ascii="Arial" w:hAnsi="Arial" w:cs="Arial"/>
        </w:rPr>
        <w:t>,</w:t>
      </w:r>
    </w:p>
    <w:p w14:paraId="14DB97B7" w14:textId="605BCF0A" w:rsidR="004D0158" w:rsidRPr="00E37160" w:rsidRDefault="004D0158" w:rsidP="00B82188">
      <w:pPr>
        <w:pStyle w:val="Default"/>
        <w:numPr>
          <w:ilvl w:val="0"/>
          <w:numId w:val="41"/>
        </w:numPr>
        <w:spacing w:before="120" w:after="120" w:line="271" w:lineRule="auto"/>
        <w:ind w:left="425" w:firstLine="69"/>
        <w:rPr>
          <w:rFonts w:ascii="Arial" w:hAnsi="Arial" w:cs="Arial"/>
        </w:rPr>
      </w:pPr>
      <w:r w:rsidRPr="00E37160">
        <w:rPr>
          <w:rFonts w:ascii="Arial" w:hAnsi="Arial" w:cs="Arial"/>
        </w:rPr>
        <w:t xml:space="preserve">informacji o numerze rachunku płatniczego wyodrębnionego przez </w:t>
      </w:r>
      <w:r w:rsidR="00B81A74" w:rsidRPr="00E37160">
        <w:rPr>
          <w:rFonts w:ascii="Arial" w:hAnsi="Arial" w:cs="Arial"/>
        </w:rPr>
        <w:t xml:space="preserve">Wnioskodawcę </w:t>
      </w:r>
      <w:r w:rsidRPr="00E37160">
        <w:rPr>
          <w:rFonts w:ascii="Arial" w:hAnsi="Arial" w:cs="Arial"/>
        </w:rPr>
        <w:t xml:space="preserve">na potrzeby projektu - </w:t>
      </w:r>
      <w:r w:rsidR="00DB2F80">
        <w:rPr>
          <w:rFonts w:ascii="Arial" w:hAnsi="Arial" w:cs="Arial"/>
        </w:rPr>
        <w:t>7.3.3</w:t>
      </w:r>
      <w:r w:rsidR="00D94CD5" w:rsidRPr="00E37160">
        <w:rPr>
          <w:rFonts w:ascii="Arial" w:hAnsi="Arial" w:cs="Arial"/>
        </w:rPr>
        <w:t>,</w:t>
      </w:r>
    </w:p>
    <w:p w14:paraId="4757F8DC" w14:textId="77777777" w:rsidR="004D0158" w:rsidRPr="00E37160" w:rsidRDefault="003A30A1" w:rsidP="003A3602">
      <w:pPr>
        <w:pStyle w:val="Default"/>
        <w:numPr>
          <w:ilvl w:val="0"/>
          <w:numId w:val="41"/>
        </w:numPr>
        <w:spacing w:before="120" w:after="120" w:line="271" w:lineRule="auto"/>
        <w:ind w:left="425" w:firstLine="69"/>
        <w:rPr>
          <w:rFonts w:ascii="Arial" w:hAnsi="Arial" w:cs="Arial"/>
        </w:rPr>
      </w:pPr>
      <w:r w:rsidRPr="00E37160">
        <w:rPr>
          <w:rFonts w:ascii="Arial" w:hAnsi="Arial" w:cs="Arial"/>
        </w:rPr>
        <w:t xml:space="preserve"> </w:t>
      </w:r>
      <w:bookmarkStart w:id="453" w:name="_Hlk150946703"/>
      <w:r w:rsidRPr="00E37160">
        <w:rPr>
          <w:rFonts w:ascii="Arial" w:hAnsi="Arial" w:cs="Arial"/>
        </w:rPr>
        <w:t>zaświadczeni</w:t>
      </w:r>
      <w:r w:rsidR="004E504A" w:rsidRPr="00E37160">
        <w:rPr>
          <w:rFonts w:ascii="Arial" w:hAnsi="Arial" w:cs="Arial"/>
        </w:rPr>
        <w:t>a</w:t>
      </w:r>
      <w:r w:rsidR="004D0158" w:rsidRPr="00E37160">
        <w:rPr>
          <w:rFonts w:ascii="Arial" w:hAnsi="Arial" w:cs="Arial"/>
        </w:rPr>
        <w:t xml:space="preserve"> </w:t>
      </w:r>
      <w:r w:rsidR="004E504A" w:rsidRPr="00E37160">
        <w:rPr>
          <w:rFonts w:ascii="Arial" w:hAnsi="Arial" w:cs="Arial"/>
        </w:rPr>
        <w:t>o</w:t>
      </w:r>
      <w:r w:rsidR="004D0158" w:rsidRPr="00E37160">
        <w:rPr>
          <w:rFonts w:ascii="Arial" w:hAnsi="Arial" w:cs="Arial"/>
        </w:rPr>
        <w:t xml:space="preserve"> </w:t>
      </w:r>
      <w:r w:rsidR="004E504A" w:rsidRPr="00E37160">
        <w:rPr>
          <w:rFonts w:ascii="Arial" w:hAnsi="Arial" w:cs="Arial"/>
          <w:color w:val="000000"/>
        </w:rPr>
        <w:t>nie</w:t>
      </w:r>
      <w:r w:rsidR="004D0158" w:rsidRPr="00E37160">
        <w:rPr>
          <w:rFonts w:ascii="Arial" w:hAnsi="Arial" w:cs="Arial"/>
          <w:color w:val="000000"/>
        </w:rPr>
        <w:t>zalega</w:t>
      </w:r>
      <w:r w:rsidR="004E504A" w:rsidRPr="00E37160">
        <w:rPr>
          <w:rFonts w:ascii="Arial" w:hAnsi="Arial" w:cs="Arial"/>
          <w:color w:val="000000"/>
        </w:rPr>
        <w:t>niu</w:t>
      </w:r>
      <w:r w:rsidR="004D0158" w:rsidRPr="00E37160">
        <w:rPr>
          <w:rFonts w:ascii="Arial" w:hAnsi="Arial" w:cs="Arial"/>
          <w:color w:val="000000"/>
        </w:rPr>
        <w:t xml:space="preserve"> z uiszczaniem podatków, jak również z opłacaniem składek na ubezpieczenie społeczne i zdrowotne, Fundusz Pracy, Państwowy Fundusz Rehabilitacji Osób Niepełnosprawnych.</w:t>
      </w:r>
      <w:r w:rsidR="00F0114D" w:rsidRPr="00E37160">
        <w:rPr>
          <w:rStyle w:val="Odwoanieprzypisudolnego"/>
          <w:rFonts w:ascii="Arial" w:hAnsi="Arial" w:cs="Arial"/>
          <w:color w:val="000000"/>
        </w:rPr>
        <w:footnoteReference w:id="11"/>
      </w:r>
    </w:p>
    <w:p w14:paraId="14F2DE4D" w14:textId="77777777" w:rsidR="004D0158" w:rsidRPr="00E37160" w:rsidRDefault="004D0158" w:rsidP="004D0158">
      <w:pPr>
        <w:pStyle w:val="Default"/>
        <w:ind w:left="426"/>
        <w:rPr>
          <w:rFonts w:ascii="Arial" w:hAnsi="Arial" w:cs="Arial"/>
        </w:rPr>
      </w:pPr>
      <w:r w:rsidRPr="00E37160">
        <w:rPr>
          <w:rFonts w:ascii="Arial" w:hAnsi="Arial" w:cs="Arial"/>
          <w:color w:val="000000"/>
        </w:rPr>
        <w:t xml:space="preserve">Ważne! Wyżej wskazane zaświadczenia muszą być </w:t>
      </w:r>
      <w:proofErr w:type="spellStart"/>
      <w:r w:rsidRPr="00E37160">
        <w:rPr>
          <w:rFonts w:ascii="Arial" w:hAnsi="Arial" w:cs="Arial"/>
          <w:color w:val="000000"/>
        </w:rPr>
        <w:t>aktulane</w:t>
      </w:r>
      <w:proofErr w:type="spellEnd"/>
      <w:r w:rsidRPr="00E37160">
        <w:rPr>
          <w:rFonts w:ascii="Arial" w:hAnsi="Arial" w:cs="Arial"/>
          <w:color w:val="000000"/>
        </w:rPr>
        <w:t xml:space="preserve"> tj. muszą zostać wydane </w:t>
      </w:r>
      <w:proofErr w:type="spellStart"/>
      <w:r w:rsidRPr="00E37160">
        <w:rPr>
          <w:rFonts w:ascii="Arial" w:hAnsi="Arial" w:cs="Arial"/>
          <w:color w:val="000000"/>
        </w:rPr>
        <w:t>wydane</w:t>
      </w:r>
      <w:proofErr w:type="spellEnd"/>
      <w:r w:rsidRPr="00E37160">
        <w:rPr>
          <w:rFonts w:ascii="Arial" w:hAnsi="Arial" w:cs="Arial"/>
          <w:color w:val="000000"/>
        </w:rPr>
        <w:t xml:space="preserve"> odpowiednio przez właściwy Urząd Skarbowy oraz Zakład Ubezpieczeń Społecznych, w okresie nie wcześniejszym niż data </w:t>
      </w:r>
      <w:r w:rsidRPr="00E37160">
        <w:rPr>
          <w:rFonts w:ascii="Arial" w:hAnsi="Arial" w:cs="Arial"/>
        </w:rPr>
        <w:t xml:space="preserve">upublicznienia prze ION informacji o projektach wybranych do dofinansowania oraz projektach, zgodnie z częścią 6.2. Regulaminu. </w:t>
      </w:r>
    </w:p>
    <w:bookmarkEnd w:id="453"/>
    <w:p w14:paraId="4446E34C" w14:textId="77777777" w:rsidR="003A30A1" w:rsidRPr="00E37160" w:rsidRDefault="003A30A1" w:rsidP="004D0158">
      <w:pPr>
        <w:pStyle w:val="Default"/>
        <w:ind w:left="426"/>
        <w:rPr>
          <w:rFonts w:ascii="Arial" w:hAnsi="Arial" w:cs="Arial"/>
        </w:rPr>
      </w:pPr>
    </w:p>
    <w:p w14:paraId="6E8AC4B5" w14:textId="711AB3A3" w:rsidR="004D0158" w:rsidRPr="00E37160" w:rsidRDefault="004D0158" w:rsidP="004D0158">
      <w:pPr>
        <w:pStyle w:val="Default"/>
        <w:ind w:left="426"/>
        <w:rPr>
          <w:rFonts w:ascii="Arial" w:hAnsi="Arial" w:cs="Arial"/>
          <w:i/>
          <w:color w:val="000000"/>
          <w:sz w:val="24"/>
          <w:szCs w:val="24"/>
        </w:rPr>
      </w:pPr>
    </w:p>
    <w:p w14:paraId="5CA93562" w14:textId="77777777" w:rsidR="004D0158" w:rsidRPr="00E37160" w:rsidRDefault="004D0158" w:rsidP="004D0158">
      <w:pPr>
        <w:pStyle w:val="Default"/>
        <w:spacing w:before="120" w:after="120" w:line="271" w:lineRule="auto"/>
        <w:rPr>
          <w:rFonts w:ascii="Arial" w:hAnsi="Arial" w:cs="Arial"/>
        </w:rPr>
      </w:pPr>
      <w:r w:rsidRPr="00E37160">
        <w:rPr>
          <w:rFonts w:ascii="Arial" w:hAnsi="Arial" w:cs="Arial"/>
        </w:rPr>
        <w:t xml:space="preserve">Ponadto, </w:t>
      </w:r>
      <w:r w:rsidRPr="00E37160">
        <w:rPr>
          <w:rFonts w:ascii="Arial" w:hAnsi="Arial" w:cs="Arial"/>
          <w:b/>
        </w:rPr>
        <w:t>jeżeli w projekcie</w:t>
      </w:r>
      <w:r w:rsidRPr="00E37160">
        <w:rPr>
          <w:rFonts w:ascii="Arial" w:hAnsi="Arial" w:cs="Arial"/>
        </w:rPr>
        <w:t xml:space="preserve"> </w:t>
      </w:r>
      <w:r w:rsidRPr="00E37160">
        <w:rPr>
          <w:rFonts w:ascii="Arial" w:hAnsi="Arial" w:cs="Arial"/>
          <w:b/>
        </w:rPr>
        <w:t>występuje</w:t>
      </w:r>
      <w:r w:rsidRPr="00E37160">
        <w:rPr>
          <w:rFonts w:ascii="Arial" w:hAnsi="Arial" w:cs="Arial"/>
        </w:rPr>
        <w:t xml:space="preserve"> </w:t>
      </w:r>
      <w:r w:rsidRPr="00E37160">
        <w:rPr>
          <w:rFonts w:ascii="Arial" w:hAnsi="Arial" w:cs="Arial"/>
          <w:b/>
        </w:rPr>
        <w:t xml:space="preserve">pomoc publiczna/de </w:t>
      </w:r>
      <w:proofErr w:type="spellStart"/>
      <w:r w:rsidRPr="00E37160">
        <w:rPr>
          <w:rFonts w:ascii="Arial" w:hAnsi="Arial" w:cs="Arial"/>
          <w:b/>
        </w:rPr>
        <w:t>minimis</w:t>
      </w:r>
      <w:proofErr w:type="spellEnd"/>
      <w:r w:rsidRPr="00E37160">
        <w:rPr>
          <w:rFonts w:ascii="Arial" w:hAnsi="Arial" w:cs="Arial"/>
        </w:rPr>
        <w:t xml:space="preserve">, a stan faktyczny </w:t>
      </w:r>
      <w:r w:rsidRPr="00E37160">
        <w:rPr>
          <w:rFonts w:ascii="Arial" w:hAnsi="Arial" w:cs="Arial"/>
          <w:b/>
        </w:rPr>
        <w:t>nie</w:t>
      </w:r>
      <w:r w:rsidRPr="00E37160">
        <w:rPr>
          <w:rFonts w:ascii="Arial" w:hAnsi="Arial" w:cs="Arial"/>
        </w:rPr>
        <w:t xml:space="preserve"> </w:t>
      </w:r>
      <w:r w:rsidRPr="00E37160">
        <w:rPr>
          <w:rFonts w:ascii="Arial" w:hAnsi="Arial" w:cs="Arial"/>
          <w:b/>
        </w:rPr>
        <w:t>uległ zmianie</w:t>
      </w:r>
      <w:r w:rsidRPr="00E37160">
        <w:rPr>
          <w:rFonts w:ascii="Arial" w:hAnsi="Arial" w:cs="Arial"/>
        </w:rPr>
        <w:t xml:space="preserve"> od momentu złożenia dokumentów w wersji elektronicznej wraz z wnioskiem o dofinansowanie, konieczne będzie przedłożenie:</w:t>
      </w:r>
    </w:p>
    <w:p w14:paraId="6271E484" w14:textId="54BF3FDA" w:rsidR="004D0158" w:rsidRPr="00E37160" w:rsidRDefault="004D0158" w:rsidP="003A3602">
      <w:pPr>
        <w:pStyle w:val="NormalnyWeb"/>
        <w:numPr>
          <w:ilvl w:val="0"/>
          <w:numId w:val="52"/>
        </w:numPr>
        <w:spacing w:before="120" w:after="120" w:line="271" w:lineRule="auto"/>
        <w:rPr>
          <w:rFonts w:ascii="Arial" w:hAnsi="Arial" w:cs="Arial"/>
          <w:iCs/>
          <w:sz w:val="22"/>
          <w:szCs w:val="22"/>
        </w:rPr>
      </w:pPr>
      <w:r w:rsidRPr="00E37160">
        <w:rPr>
          <w:rFonts w:ascii="Arial" w:hAnsi="Arial" w:cs="Arial"/>
          <w:iCs/>
          <w:sz w:val="22"/>
          <w:szCs w:val="22"/>
        </w:rPr>
        <w:t xml:space="preserve">Formularz informacji przedstawianych przy ubieganiu się o pomoc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lub </w:t>
      </w:r>
      <w:r w:rsidRPr="00E37160">
        <w:rPr>
          <w:rStyle w:val="Hipercze"/>
          <w:rFonts w:ascii="Arial" w:hAnsi="Arial" w:cs="Arial"/>
          <w:color w:val="auto"/>
          <w:sz w:val="22"/>
          <w:szCs w:val="22"/>
          <w:u w:val="none"/>
        </w:rPr>
        <w:t xml:space="preserve">Formularz informacji przedstawianych przy ubieganiu się o pomoc inną niż pomoc w rolnictwie lub rybołówstwie,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lub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w rolnictwie lub rybołówstwie</w:t>
      </w:r>
      <w:r w:rsidRPr="00E37160">
        <w:rPr>
          <w:rFonts w:ascii="Arial" w:hAnsi="Arial" w:cs="Arial"/>
          <w:iCs/>
          <w:sz w:val="22"/>
          <w:szCs w:val="22"/>
        </w:rPr>
        <w:t xml:space="preserve">; </w:t>
      </w:r>
    </w:p>
    <w:p w14:paraId="465875B8" w14:textId="7A42E474" w:rsidR="004D0158" w:rsidRPr="00E37160" w:rsidRDefault="004D0158" w:rsidP="003A3602">
      <w:pPr>
        <w:pStyle w:val="Default"/>
        <w:numPr>
          <w:ilvl w:val="0"/>
          <w:numId w:val="52"/>
        </w:numPr>
        <w:spacing w:before="120" w:after="120" w:line="271" w:lineRule="auto"/>
        <w:rPr>
          <w:rFonts w:ascii="Arial" w:hAnsi="Arial" w:cs="Arial"/>
        </w:rPr>
      </w:pPr>
      <w:r w:rsidRPr="00E37160">
        <w:rPr>
          <w:rFonts w:ascii="Arial" w:hAnsi="Arial" w:cs="Arial"/>
          <w:iCs/>
        </w:rPr>
        <w:t>Oświadczeni</w:t>
      </w:r>
      <w:r w:rsidR="00687BB6" w:rsidRPr="00E37160">
        <w:rPr>
          <w:rFonts w:ascii="Arial" w:hAnsi="Arial" w:cs="Arial"/>
          <w:iCs/>
        </w:rPr>
        <w:t>e</w:t>
      </w:r>
      <w:r w:rsidRPr="00E37160">
        <w:rPr>
          <w:rFonts w:ascii="Arial" w:hAnsi="Arial" w:cs="Arial"/>
          <w:iCs/>
        </w:rPr>
        <w:t xml:space="preserve"> o wysokości uzyskanej pomocy de </w:t>
      </w:r>
      <w:proofErr w:type="spellStart"/>
      <w:r w:rsidRPr="00E37160">
        <w:rPr>
          <w:rFonts w:ascii="Arial" w:hAnsi="Arial" w:cs="Arial"/>
          <w:iCs/>
        </w:rPr>
        <w:t>minimis</w:t>
      </w:r>
      <w:proofErr w:type="spellEnd"/>
      <w:r w:rsidRPr="00E37160">
        <w:rPr>
          <w:rFonts w:ascii="Arial" w:hAnsi="Arial" w:cs="Arial"/>
          <w:iCs/>
        </w:rPr>
        <w:t xml:space="preserve"> lub wszystki</w:t>
      </w:r>
      <w:r w:rsidR="00EB24CA" w:rsidRPr="00E37160">
        <w:rPr>
          <w:rFonts w:ascii="Arial" w:hAnsi="Arial" w:cs="Arial"/>
          <w:iCs/>
        </w:rPr>
        <w:t>e</w:t>
      </w:r>
      <w:r w:rsidRPr="00E37160">
        <w:rPr>
          <w:rFonts w:ascii="Arial" w:hAnsi="Arial" w:cs="Arial"/>
          <w:iCs/>
        </w:rPr>
        <w:t xml:space="preserve"> posiadan</w:t>
      </w:r>
      <w:r w:rsidR="00EB24CA" w:rsidRPr="00E37160">
        <w:rPr>
          <w:rFonts w:ascii="Arial" w:hAnsi="Arial" w:cs="Arial"/>
          <w:iCs/>
        </w:rPr>
        <w:t>e</w:t>
      </w:r>
      <w:r w:rsidRPr="00E37160">
        <w:rPr>
          <w:rFonts w:ascii="Arial" w:hAnsi="Arial" w:cs="Arial"/>
          <w:iCs/>
        </w:rPr>
        <w:t xml:space="preserve"> przez Wnioskodawcę zaświadcze</w:t>
      </w:r>
      <w:r w:rsidR="00EB24CA" w:rsidRPr="00E37160">
        <w:rPr>
          <w:rFonts w:ascii="Arial" w:hAnsi="Arial" w:cs="Arial"/>
          <w:iCs/>
        </w:rPr>
        <w:t>nia</w:t>
      </w:r>
      <w:r w:rsidRPr="00E37160">
        <w:rPr>
          <w:rFonts w:ascii="Arial" w:hAnsi="Arial" w:cs="Arial"/>
          <w:iCs/>
        </w:rPr>
        <w:t xml:space="preserve"> o uzyskanej pomocy de </w:t>
      </w:r>
      <w:proofErr w:type="spellStart"/>
      <w:r w:rsidRPr="00E37160">
        <w:rPr>
          <w:rFonts w:ascii="Arial" w:hAnsi="Arial" w:cs="Arial"/>
          <w:iCs/>
        </w:rPr>
        <w:t>minimis</w:t>
      </w:r>
      <w:proofErr w:type="spellEnd"/>
      <w:r w:rsidRPr="00E37160">
        <w:rPr>
          <w:rFonts w:ascii="Arial" w:hAnsi="Arial" w:cs="Arial"/>
          <w:iCs/>
        </w:rPr>
        <w:t xml:space="preserve"> </w:t>
      </w:r>
      <w:r w:rsidRPr="00E37160">
        <w:rPr>
          <w:rFonts w:ascii="Arial" w:hAnsi="Arial" w:cs="Arial"/>
          <w:b/>
          <w:iCs/>
        </w:rPr>
        <w:t>albo</w:t>
      </w:r>
      <w:r w:rsidRPr="00E37160">
        <w:rPr>
          <w:rFonts w:ascii="Arial" w:hAnsi="Arial" w:cs="Arial"/>
          <w:iCs/>
        </w:rPr>
        <w:t xml:space="preserve"> Oświadczeni</w:t>
      </w:r>
      <w:r w:rsidR="001F5413" w:rsidRPr="00E37160">
        <w:rPr>
          <w:rFonts w:ascii="Arial" w:hAnsi="Arial" w:cs="Arial"/>
          <w:iCs/>
        </w:rPr>
        <w:t>e</w:t>
      </w:r>
      <w:r w:rsidRPr="00E37160">
        <w:rPr>
          <w:rFonts w:ascii="Arial" w:hAnsi="Arial" w:cs="Arial"/>
          <w:iCs/>
        </w:rPr>
        <w:t xml:space="preserve"> o nieuzyskaniu pomocy de </w:t>
      </w:r>
      <w:proofErr w:type="spellStart"/>
      <w:r w:rsidRPr="00E37160">
        <w:rPr>
          <w:rFonts w:ascii="Arial" w:hAnsi="Arial" w:cs="Arial"/>
          <w:iCs/>
        </w:rPr>
        <w:t>minimis</w:t>
      </w:r>
      <w:proofErr w:type="spellEnd"/>
      <w:r w:rsidRPr="00E37160">
        <w:rPr>
          <w:rFonts w:ascii="Arial" w:hAnsi="Arial" w:cs="Arial"/>
          <w:iCs/>
        </w:rPr>
        <w:t>;</w:t>
      </w:r>
    </w:p>
    <w:p w14:paraId="4AA8DE8C" w14:textId="286A5A45" w:rsidR="004D0158" w:rsidRDefault="004D0158" w:rsidP="003A3602">
      <w:pPr>
        <w:pStyle w:val="Default"/>
        <w:numPr>
          <w:ilvl w:val="0"/>
          <w:numId w:val="52"/>
        </w:numPr>
        <w:spacing w:before="120" w:after="120" w:line="271" w:lineRule="auto"/>
        <w:rPr>
          <w:rFonts w:ascii="Arial" w:hAnsi="Arial" w:cs="Arial"/>
        </w:rPr>
      </w:pPr>
      <w:r w:rsidRPr="00E37160">
        <w:rPr>
          <w:rFonts w:ascii="Arial" w:hAnsi="Arial" w:cs="Arial"/>
        </w:rPr>
        <w:t xml:space="preserve">Oświadczenia dotyczącego pomocy de </w:t>
      </w:r>
      <w:proofErr w:type="spellStart"/>
      <w:r w:rsidRPr="00E37160">
        <w:rPr>
          <w:rFonts w:ascii="Arial" w:hAnsi="Arial" w:cs="Arial"/>
        </w:rPr>
        <w:t>minimis</w:t>
      </w:r>
      <w:proofErr w:type="spellEnd"/>
      <w:r w:rsidRPr="00E37160">
        <w:rPr>
          <w:rFonts w:ascii="Arial" w:hAnsi="Arial" w:cs="Arial"/>
        </w:rPr>
        <w:t xml:space="preserve"> wg aktualnego stanu stanowiącego załącznik nr </w:t>
      </w:r>
      <w:r w:rsidR="00662192">
        <w:rPr>
          <w:rFonts w:ascii="Arial" w:hAnsi="Arial" w:cs="Arial"/>
        </w:rPr>
        <w:t>7.15</w:t>
      </w:r>
      <w:r w:rsidR="00662192" w:rsidRPr="00E37160">
        <w:rPr>
          <w:rFonts w:ascii="Arial" w:hAnsi="Arial" w:cs="Arial"/>
        </w:rPr>
        <w:t xml:space="preserve"> </w:t>
      </w:r>
      <w:r w:rsidRPr="00E37160">
        <w:rPr>
          <w:rFonts w:ascii="Arial" w:hAnsi="Arial" w:cs="Arial"/>
        </w:rPr>
        <w:t xml:space="preserve">do Regulaminu </w:t>
      </w:r>
      <w:r w:rsidR="00DE2E7A" w:rsidRPr="00E37160">
        <w:rPr>
          <w:rFonts w:ascii="Arial" w:hAnsi="Arial" w:cs="Arial"/>
        </w:rPr>
        <w:t>wyboru</w:t>
      </w:r>
      <w:r w:rsidRPr="00E37160">
        <w:rPr>
          <w:rFonts w:ascii="Arial" w:hAnsi="Arial" w:cs="Arial"/>
        </w:rPr>
        <w:t>.</w:t>
      </w:r>
    </w:p>
    <w:p w14:paraId="50B2DE4C" w14:textId="23CF6BF6" w:rsidR="00400148" w:rsidRPr="00E37160" w:rsidRDefault="00400148" w:rsidP="00400148">
      <w:pPr>
        <w:pStyle w:val="Default"/>
        <w:spacing w:before="120" w:after="120" w:line="271" w:lineRule="auto"/>
        <w:rPr>
          <w:rFonts w:ascii="Arial" w:hAnsi="Arial" w:cs="Arial"/>
        </w:rPr>
      </w:pPr>
      <w:r>
        <w:rPr>
          <w:rFonts w:ascii="Arial" w:hAnsi="Arial" w:cs="Arial"/>
          <w:b/>
        </w:rPr>
        <w:t>W przypadku projektu partnerskiego, konieczne będzie przedłożenie ww. dokumentów dotyczących Wnioskodawcy oraz osobn</w:t>
      </w:r>
      <w:r w:rsidR="000964BA">
        <w:rPr>
          <w:rFonts w:ascii="Arial" w:hAnsi="Arial" w:cs="Arial"/>
          <w:b/>
        </w:rPr>
        <w:t>ych</w:t>
      </w:r>
      <w:r>
        <w:rPr>
          <w:rFonts w:ascii="Arial" w:hAnsi="Arial" w:cs="Arial"/>
          <w:b/>
        </w:rPr>
        <w:t xml:space="preserve"> dokument</w:t>
      </w:r>
      <w:r w:rsidR="000964BA">
        <w:rPr>
          <w:rFonts w:ascii="Arial" w:hAnsi="Arial" w:cs="Arial"/>
          <w:b/>
        </w:rPr>
        <w:t>ów</w:t>
      </w:r>
      <w:r>
        <w:rPr>
          <w:rFonts w:ascii="Arial" w:hAnsi="Arial" w:cs="Arial"/>
          <w:b/>
        </w:rPr>
        <w:t xml:space="preserve"> dotycząc</w:t>
      </w:r>
      <w:r w:rsidR="000964BA">
        <w:rPr>
          <w:rFonts w:ascii="Arial" w:hAnsi="Arial" w:cs="Arial"/>
          <w:b/>
        </w:rPr>
        <w:t>ych</w:t>
      </w:r>
      <w:r>
        <w:rPr>
          <w:rFonts w:ascii="Arial" w:hAnsi="Arial" w:cs="Arial"/>
          <w:b/>
        </w:rPr>
        <w:t xml:space="preserve"> Partnera (jeśli oba podmioty ubiegają się o przyznanie pomocy publicznej/de </w:t>
      </w:r>
      <w:proofErr w:type="spellStart"/>
      <w:r>
        <w:rPr>
          <w:rFonts w:ascii="Arial" w:hAnsi="Arial" w:cs="Arial"/>
          <w:b/>
        </w:rPr>
        <w:t>minimis</w:t>
      </w:r>
      <w:proofErr w:type="spellEnd"/>
      <w:r>
        <w:rPr>
          <w:rFonts w:ascii="Arial" w:hAnsi="Arial" w:cs="Arial"/>
          <w:b/>
        </w:rPr>
        <w:t xml:space="preserve">). Jeśli o pomoc na I poziomie ubiega się tylko Partner, wówczas konieczne będzie przedłożenie wyłącznie dokumentów dotyczących Partnera. Jeśli natomiast o pomoc publiczną/de </w:t>
      </w:r>
      <w:proofErr w:type="spellStart"/>
      <w:r>
        <w:rPr>
          <w:rFonts w:ascii="Arial" w:hAnsi="Arial" w:cs="Arial"/>
          <w:b/>
        </w:rPr>
        <w:t>minimis</w:t>
      </w:r>
      <w:proofErr w:type="spellEnd"/>
      <w:r>
        <w:rPr>
          <w:rFonts w:ascii="Arial" w:hAnsi="Arial" w:cs="Arial"/>
          <w:b/>
        </w:rPr>
        <w:t xml:space="preserve"> ubiega się tylko Wnioskodawca, to </w:t>
      </w:r>
      <w:r w:rsidR="00AB0E1C">
        <w:rPr>
          <w:rFonts w:ascii="Arial" w:hAnsi="Arial" w:cs="Arial"/>
          <w:b/>
        </w:rPr>
        <w:t xml:space="preserve">konieczne będzie przedłożenie ww. </w:t>
      </w:r>
      <w:r>
        <w:rPr>
          <w:rFonts w:ascii="Arial" w:hAnsi="Arial" w:cs="Arial"/>
          <w:b/>
        </w:rPr>
        <w:t>dokument</w:t>
      </w:r>
      <w:r w:rsidR="00AB0E1C">
        <w:rPr>
          <w:rFonts w:ascii="Arial" w:hAnsi="Arial" w:cs="Arial"/>
          <w:b/>
        </w:rPr>
        <w:t>ów</w:t>
      </w:r>
      <w:r>
        <w:rPr>
          <w:rFonts w:ascii="Arial" w:hAnsi="Arial" w:cs="Arial"/>
          <w:b/>
        </w:rPr>
        <w:t xml:space="preserve"> dotycząc</w:t>
      </w:r>
      <w:r w:rsidR="00AB0E1C">
        <w:rPr>
          <w:rFonts w:ascii="Arial" w:hAnsi="Arial" w:cs="Arial"/>
          <w:b/>
        </w:rPr>
        <w:t>ych</w:t>
      </w:r>
      <w:r>
        <w:rPr>
          <w:rFonts w:ascii="Arial" w:hAnsi="Arial" w:cs="Arial"/>
          <w:b/>
        </w:rPr>
        <w:t xml:space="preserve"> wyłącznie</w:t>
      </w:r>
      <w:r w:rsidR="00AB0E1C">
        <w:rPr>
          <w:rFonts w:ascii="Arial" w:hAnsi="Arial" w:cs="Arial"/>
          <w:b/>
        </w:rPr>
        <w:t xml:space="preserve"> Wnioskodawcy</w:t>
      </w:r>
      <w:r>
        <w:rPr>
          <w:rFonts w:ascii="Arial" w:hAnsi="Arial" w:cs="Arial"/>
          <w:b/>
        </w:rPr>
        <w:t>.</w:t>
      </w:r>
    </w:p>
    <w:p w14:paraId="4B6E7E5F" w14:textId="3E56F652" w:rsidR="004D0158" w:rsidRPr="00E37160" w:rsidRDefault="004D0158" w:rsidP="004D0158">
      <w:pPr>
        <w:pStyle w:val="Default"/>
        <w:spacing w:before="120" w:after="120" w:line="271" w:lineRule="auto"/>
        <w:rPr>
          <w:rFonts w:ascii="Arial" w:hAnsi="Arial" w:cs="Arial"/>
        </w:rPr>
      </w:pPr>
      <w:r w:rsidRPr="00E37160">
        <w:rPr>
          <w:rFonts w:ascii="Arial" w:hAnsi="Arial" w:cs="Arial"/>
        </w:rPr>
        <w:lastRenderedPageBreak/>
        <w:t xml:space="preserve">Jeżeli </w:t>
      </w:r>
      <w:r w:rsidRPr="00E37160">
        <w:rPr>
          <w:rFonts w:ascii="Arial" w:hAnsi="Arial" w:cs="Arial"/>
          <w:b/>
        </w:rPr>
        <w:t>w projekcie</w:t>
      </w:r>
      <w:r w:rsidRPr="00E37160">
        <w:rPr>
          <w:rFonts w:ascii="Arial" w:hAnsi="Arial" w:cs="Arial"/>
        </w:rPr>
        <w:t xml:space="preserve"> </w:t>
      </w:r>
      <w:r w:rsidRPr="00E37160">
        <w:rPr>
          <w:rFonts w:ascii="Arial" w:hAnsi="Arial" w:cs="Arial"/>
          <w:b/>
        </w:rPr>
        <w:t xml:space="preserve">występuje pomoc publiczna/de </w:t>
      </w:r>
      <w:proofErr w:type="spellStart"/>
      <w:r w:rsidRPr="00E37160">
        <w:rPr>
          <w:rFonts w:ascii="Arial" w:hAnsi="Arial" w:cs="Arial"/>
          <w:b/>
        </w:rPr>
        <w:t>minimis</w:t>
      </w:r>
      <w:proofErr w:type="spellEnd"/>
      <w:r w:rsidRPr="00E37160">
        <w:rPr>
          <w:rFonts w:ascii="Arial" w:hAnsi="Arial" w:cs="Arial"/>
        </w:rPr>
        <w:t xml:space="preserve">, a stan faktyczny </w:t>
      </w:r>
      <w:r w:rsidRPr="00E37160">
        <w:rPr>
          <w:rFonts w:ascii="Arial" w:hAnsi="Arial" w:cs="Arial"/>
          <w:b/>
        </w:rPr>
        <w:t xml:space="preserve">uległ </w:t>
      </w:r>
      <w:r w:rsidRPr="00E37160">
        <w:rPr>
          <w:rFonts w:ascii="Arial" w:hAnsi="Arial" w:cs="Arial"/>
        </w:rPr>
        <w:t>zmianie od momentu złożenia dokumentów w wersji elektronicznej wraz z wnioskiem o dofinansowanie, konieczne będzie przedłożenie:</w:t>
      </w:r>
    </w:p>
    <w:p w14:paraId="68F2D05C" w14:textId="77777777" w:rsidR="004D0158" w:rsidRPr="00E37160" w:rsidRDefault="004D0158" w:rsidP="003A3602">
      <w:pPr>
        <w:pStyle w:val="NormalnyWeb"/>
        <w:numPr>
          <w:ilvl w:val="0"/>
          <w:numId w:val="52"/>
        </w:numPr>
        <w:spacing w:before="120" w:after="120" w:line="271" w:lineRule="auto"/>
        <w:rPr>
          <w:rFonts w:ascii="Arial" w:hAnsi="Arial" w:cs="Arial"/>
          <w:iCs/>
          <w:sz w:val="22"/>
          <w:szCs w:val="22"/>
        </w:rPr>
      </w:pPr>
      <w:r w:rsidRPr="00E37160">
        <w:rPr>
          <w:rFonts w:ascii="Arial" w:hAnsi="Arial" w:cs="Arial"/>
          <w:iCs/>
          <w:sz w:val="22"/>
          <w:szCs w:val="22"/>
        </w:rPr>
        <w:t xml:space="preserve">Formularz informacji przedstawianych przy ubieganiu się o pomoc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lub </w:t>
      </w:r>
      <w:r w:rsidRPr="00E37160">
        <w:rPr>
          <w:rStyle w:val="Hipercze"/>
          <w:rFonts w:ascii="Arial" w:hAnsi="Arial" w:cs="Arial"/>
          <w:color w:val="auto"/>
          <w:sz w:val="22"/>
          <w:szCs w:val="22"/>
          <w:u w:val="none"/>
        </w:rPr>
        <w:t xml:space="preserve">Formularz informacji przedstawianych przy ubieganiu się o pomoc inną niż pomoc w rolnictwie lub rybołówstwie,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lub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w rolnictwie lub rybołówstwie</w:t>
      </w:r>
      <w:r w:rsidRPr="00E37160">
        <w:rPr>
          <w:rFonts w:ascii="Arial" w:hAnsi="Arial" w:cs="Arial"/>
          <w:iCs/>
          <w:sz w:val="22"/>
          <w:szCs w:val="22"/>
        </w:rPr>
        <w:t xml:space="preserve">; </w:t>
      </w:r>
    </w:p>
    <w:p w14:paraId="46304F0F" w14:textId="77777777" w:rsidR="004D0158" w:rsidRPr="00E37160" w:rsidRDefault="004D0158" w:rsidP="003A3602">
      <w:pPr>
        <w:pStyle w:val="Default"/>
        <w:numPr>
          <w:ilvl w:val="0"/>
          <w:numId w:val="52"/>
        </w:numPr>
        <w:spacing w:before="120" w:after="120" w:line="271" w:lineRule="auto"/>
        <w:rPr>
          <w:rFonts w:ascii="Arial" w:hAnsi="Arial" w:cs="Arial"/>
        </w:rPr>
      </w:pPr>
      <w:r w:rsidRPr="00E37160">
        <w:rPr>
          <w:rFonts w:ascii="Arial" w:hAnsi="Arial" w:cs="Arial"/>
          <w:iCs/>
        </w:rPr>
        <w:t>Oświadczeni</w:t>
      </w:r>
      <w:r w:rsidR="007232A9" w:rsidRPr="00E37160">
        <w:rPr>
          <w:rFonts w:ascii="Arial" w:hAnsi="Arial" w:cs="Arial"/>
          <w:iCs/>
        </w:rPr>
        <w:t>e</w:t>
      </w:r>
      <w:r w:rsidRPr="00E37160">
        <w:rPr>
          <w:rFonts w:ascii="Arial" w:hAnsi="Arial" w:cs="Arial"/>
          <w:iCs/>
        </w:rPr>
        <w:t xml:space="preserve"> o wysokości uzyskanej pomocy de </w:t>
      </w:r>
      <w:proofErr w:type="spellStart"/>
      <w:r w:rsidRPr="00E37160">
        <w:rPr>
          <w:rFonts w:ascii="Arial" w:hAnsi="Arial" w:cs="Arial"/>
          <w:iCs/>
        </w:rPr>
        <w:t>minimis</w:t>
      </w:r>
      <w:proofErr w:type="spellEnd"/>
      <w:r w:rsidRPr="00E37160">
        <w:rPr>
          <w:rFonts w:ascii="Arial" w:hAnsi="Arial" w:cs="Arial"/>
          <w:iCs/>
        </w:rPr>
        <w:t xml:space="preserve"> wszystki</w:t>
      </w:r>
      <w:r w:rsidR="007232A9" w:rsidRPr="00E37160">
        <w:rPr>
          <w:rFonts w:ascii="Arial" w:hAnsi="Arial" w:cs="Arial"/>
          <w:iCs/>
        </w:rPr>
        <w:t>e</w:t>
      </w:r>
      <w:r w:rsidRPr="00E37160">
        <w:rPr>
          <w:rFonts w:ascii="Arial" w:hAnsi="Arial" w:cs="Arial"/>
          <w:iCs/>
        </w:rPr>
        <w:t xml:space="preserve"> posiadan</w:t>
      </w:r>
      <w:r w:rsidR="007232A9" w:rsidRPr="00E37160">
        <w:rPr>
          <w:rFonts w:ascii="Arial" w:hAnsi="Arial" w:cs="Arial"/>
          <w:iCs/>
        </w:rPr>
        <w:t>e</w:t>
      </w:r>
      <w:r w:rsidRPr="00E37160">
        <w:rPr>
          <w:rFonts w:ascii="Arial" w:hAnsi="Arial" w:cs="Arial"/>
          <w:iCs/>
        </w:rPr>
        <w:t xml:space="preserve"> przez Wnioskodawcę zaświadczeń o uzyskanej pomocy de </w:t>
      </w:r>
      <w:proofErr w:type="spellStart"/>
      <w:r w:rsidRPr="00E37160">
        <w:rPr>
          <w:rFonts w:ascii="Arial" w:hAnsi="Arial" w:cs="Arial"/>
          <w:iCs/>
        </w:rPr>
        <w:t>minimis</w:t>
      </w:r>
      <w:proofErr w:type="spellEnd"/>
      <w:r w:rsidRPr="00E37160">
        <w:rPr>
          <w:rFonts w:ascii="Arial" w:hAnsi="Arial" w:cs="Arial"/>
          <w:iCs/>
        </w:rPr>
        <w:t xml:space="preserve"> </w:t>
      </w:r>
      <w:r w:rsidRPr="00E37160">
        <w:rPr>
          <w:rFonts w:ascii="Arial" w:hAnsi="Arial" w:cs="Arial"/>
          <w:b/>
          <w:iCs/>
        </w:rPr>
        <w:t>albo</w:t>
      </w:r>
      <w:r w:rsidRPr="00E37160">
        <w:rPr>
          <w:rFonts w:ascii="Arial" w:hAnsi="Arial" w:cs="Arial"/>
          <w:iCs/>
        </w:rPr>
        <w:t xml:space="preserve"> Oświadczeni</w:t>
      </w:r>
      <w:r w:rsidR="007232A9" w:rsidRPr="00E37160">
        <w:rPr>
          <w:rFonts w:ascii="Arial" w:hAnsi="Arial" w:cs="Arial"/>
          <w:iCs/>
        </w:rPr>
        <w:t>e</w:t>
      </w:r>
      <w:r w:rsidRPr="00E37160">
        <w:rPr>
          <w:rFonts w:ascii="Arial" w:hAnsi="Arial" w:cs="Arial"/>
          <w:iCs/>
        </w:rPr>
        <w:t xml:space="preserve"> o nieuzyskaniu pomocy de </w:t>
      </w:r>
      <w:proofErr w:type="spellStart"/>
      <w:r w:rsidRPr="00E37160">
        <w:rPr>
          <w:rFonts w:ascii="Arial" w:hAnsi="Arial" w:cs="Arial"/>
          <w:iCs/>
        </w:rPr>
        <w:t>minimis</w:t>
      </w:r>
      <w:proofErr w:type="spellEnd"/>
      <w:r w:rsidRPr="00E37160">
        <w:rPr>
          <w:rFonts w:ascii="Arial" w:hAnsi="Arial" w:cs="Arial"/>
          <w:iCs/>
        </w:rPr>
        <w:t>;</w:t>
      </w:r>
    </w:p>
    <w:p w14:paraId="4655D308" w14:textId="463957C9" w:rsidR="004D0158" w:rsidRPr="00E37160" w:rsidRDefault="004D0158" w:rsidP="003A3602">
      <w:pPr>
        <w:pStyle w:val="NormalnyWeb"/>
        <w:numPr>
          <w:ilvl w:val="0"/>
          <w:numId w:val="52"/>
        </w:numPr>
        <w:spacing w:before="120" w:after="120" w:line="271" w:lineRule="auto"/>
        <w:rPr>
          <w:rFonts w:ascii="Arial" w:hAnsi="Arial" w:cs="Arial"/>
          <w:iCs/>
          <w:sz w:val="22"/>
          <w:szCs w:val="22"/>
        </w:rPr>
      </w:pPr>
      <w:r w:rsidRPr="00E37160">
        <w:rPr>
          <w:rFonts w:ascii="Arial" w:hAnsi="Arial" w:cs="Arial"/>
          <w:iCs/>
          <w:sz w:val="22"/>
          <w:szCs w:val="22"/>
        </w:rPr>
        <w:t xml:space="preserve">zaktualizowanego zgodnie ze stanem faktycznym Formularza informacji przedstawianych przy ubieganiu się o pomoc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lub </w:t>
      </w:r>
      <w:r w:rsidRPr="00E37160">
        <w:rPr>
          <w:rStyle w:val="Hipercze"/>
          <w:rFonts w:ascii="Arial" w:hAnsi="Arial" w:cs="Arial"/>
          <w:color w:val="auto"/>
          <w:sz w:val="22"/>
          <w:szCs w:val="22"/>
          <w:u w:val="none"/>
        </w:rPr>
        <w:t xml:space="preserve">Formularza informacji przedstawianych przy ubieganiu się o pomoc inną niż pomoc w rolnictwie lub rybołówstwie,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lub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w rolnictwie lub rybołówstwie</w:t>
      </w:r>
      <w:r w:rsidRPr="00E37160">
        <w:rPr>
          <w:rFonts w:ascii="Arial" w:hAnsi="Arial" w:cs="Arial"/>
          <w:iCs/>
          <w:sz w:val="22"/>
          <w:szCs w:val="22"/>
        </w:rPr>
        <w:t xml:space="preserve">, stanowiących odpowiednio załącznik nr </w:t>
      </w:r>
      <w:r w:rsidR="00662192">
        <w:rPr>
          <w:rFonts w:ascii="Arial" w:hAnsi="Arial" w:cs="Arial"/>
          <w:iCs/>
          <w:sz w:val="22"/>
          <w:szCs w:val="22"/>
        </w:rPr>
        <w:t>7.10</w:t>
      </w:r>
      <w:r w:rsidR="00662192" w:rsidRPr="00E37160">
        <w:rPr>
          <w:rFonts w:ascii="Arial" w:hAnsi="Arial" w:cs="Arial"/>
          <w:iCs/>
          <w:sz w:val="22"/>
          <w:szCs w:val="22"/>
        </w:rPr>
        <w:t xml:space="preserve"> </w:t>
      </w:r>
      <w:r w:rsidRPr="00E37160">
        <w:rPr>
          <w:rFonts w:ascii="Arial" w:hAnsi="Arial" w:cs="Arial"/>
          <w:iCs/>
          <w:sz w:val="22"/>
          <w:szCs w:val="22"/>
        </w:rPr>
        <w:t xml:space="preserve">oraz załącznik nr </w:t>
      </w:r>
      <w:r w:rsidR="00662192">
        <w:rPr>
          <w:rFonts w:ascii="Arial" w:hAnsi="Arial" w:cs="Arial"/>
          <w:iCs/>
          <w:sz w:val="22"/>
          <w:szCs w:val="22"/>
        </w:rPr>
        <w:t>7.11</w:t>
      </w:r>
      <w:r w:rsidR="00662192" w:rsidRPr="00E37160">
        <w:rPr>
          <w:rFonts w:ascii="Arial" w:hAnsi="Arial" w:cs="Arial"/>
          <w:iCs/>
          <w:sz w:val="22"/>
          <w:szCs w:val="22"/>
        </w:rPr>
        <w:t xml:space="preserve"> </w:t>
      </w:r>
      <w:r w:rsidRPr="00E37160">
        <w:rPr>
          <w:rFonts w:ascii="Arial" w:hAnsi="Arial" w:cs="Arial"/>
          <w:iCs/>
          <w:sz w:val="22"/>
          <w:szCs w:val="22"/>
        </w:rPr>
        <w:t xml:space="preserve">do Regulaminu </w:t>
      </w:r>
      <w:r w:rsidR="00134A32" w:rsidRPr="00E37160">
        <w:rPr>
          <w:rFonts w:ascii="Arial" w:hAnsi="Arial" w:cs="Arial"/>
          <w:iCs/>
          <w:sz w:val="22"/>
          <w:szCs w:val="22"/>
        </w:rPr>
        <w:t xml:space="preserve">wyboru </w:t>
      </w:r>
      <w:r w:rsidRPr="00E37160">
        <w:rPr>
          <w:rFonts w:ascii="Arial" w:hAnsi="Arial" w:cs="Arial"/>
          <w:iCs/>
          <w:sz w:val="22"/>
          <w:szCs w:val="22"/>
        </w:rPr>
        <w:t xml:space="preserve">(jeśli dotyczy); </w:t>
      </w:r>
    </w:p>
    <w:p w14:paraId="658DB8EA" w14:textId="20E996B5" w:rsidR="004D0158" w:rsidRPr="00E37160" w:rsidRDefault="004D0158" w:rsidP="003A3602">
      <w:pPr>
        <w:pStyle w:val="Default"/>
        <w:numPr>
          <w:ilvl w:val="0"/>
          <w:numId w:val="52"/>
        </w:numPr>
        <w:spacing w:before="120" w:after="120" w:line="271" w:lineRule="auto"/>
        <w:rPr>
          <w:rFonts w:ascii="Arial" w:hAnsi="Arial" w:cs="Arial"/>
        </w:rPr>
      </w:pPr>
      <w:r w:rsidRPr="00E37160">
        <w:rPr>
          <w:rFonts w:ascii="Arial" w:hAnsi="Arial" w:cs="Arial"/>
        </w:rPr>
        <w:t xml:space="preserve">zaktualizowanego zgodnie ze stanem faktycznym </w:t>
      </w:r>
      <w:r w:rsidRPr="00E37160">
        <w:rPr>
          <w:rFonts w:ascii="Arial" w:hAnsi="Arial" w:cs="Arial"/>
          <w:iCs/>
        </w:rPr>
        <w:t xml:space="preserve">Oświadczenia o wysokości uzyskanej pomocy de </w:t>
      </w:r>
      <w:proofErr w:type="spellStart"/>
      <w:r w:rsidRPr="00E37160">
        <w:rPr>
          <w:rFonts w:ascii="Arial" w:hAnsi="Arial" w:cs="Arial"/>
          <w:iCs/>
        </w:rPr>
        <w:t>minimis</w:t>
      </w:r>
      <w:proofErr w:type="spellEnd"/>
      <w:r w:rsidRPr="00E37160">
        <w:rPr>
          <w:rFonts w:ascii="Arial" w:hAnsi="Arial" w:cs="Arial"/>
          <w:iCs/>
        </w:rPr>
        <w:t xml:space="preserve"> stanowiącego załącznik nr </w:t>
      </w:r>
      <w:r w:rsidR="00662192">
        <w:rPr>
          <w:rFonts w:ascii="Arial" w:hAnsi="Arial" w:cs="Arial"/>
          <w:iCs/>
        </w:rPr>
        <w:t>7.15</w:t>
      </w:r>
      <w:r w:rsidRPr="00E37160">
        <w:rPr>
          <w:rFonts w:ascii="Arial" w:hAnsi="Arial" w:cs="Arial"/>
          <w:iCs/>
        </w:rPr>
        <w:t xml:space="preserve"> do Regulaminu </w:t>
      </w:r>
      <w:r w:rsidR="00134A32" w:rsidRPr="00E37160">
        <w:rPr>
          <w:rFonts w:ascii="Arial" w:hAnsi="Arial" w:cs="Arial"/>
          <w:iCs/>
        </w:rPr>
        <w:t xml:space="preserve">wyboru </w:t>
      </w:r>
      <w:r w:rsidRPr="00E37160">
        <w:rPr>
          <w:rFonts w:ascii="Arial" w:hAnsi="Arial" w:cs="Arial"/>
          <w:b/>
          <w:iCs/>
        </w:rPr>
        <w:t>lub</w:t>
      </w:r>
      <w:r w:rsidRPr="00E37160">
        <w:rPr>
          <w:rFonts w:ascii="Arial" w:hAnsi="Arial" w:cs="Arial"/>
          <w:iCs/>
        </w:rPr>
        <w:t xml:space="preserve"> zaświadcze</w:t>
      </w:r>
      <w:r w:rsidR="007232A9" w:rsidRPr="00E37160">
        <w:rPr>
          <w:rFonts w:ascii="Arial" w:hAnsi="Arial" w:cs="Arial"/>
          <w:iCs/>
        </w:rPr>
        <w:t>nia</w:t>
      </w:r>
      <w:r w:rsidRPr="00E37160">
        <w:rPr>
          <w:rFonts w:ascii="Arial" w:hAnsi="Arial" w:cs="Arial"/>
          <w:iCs/>
        </w:rPr>
        <w:t xml:space="preserve"> o uzyskanej pomocy de </w:t>
      </w:r>
      <w:proofErr w:type="spellStart"/>
      <w:r w:rsidRPr="00E37160">
        <w:rPr>
          <w:rFonts w:ascii="Arial" w:hAnsi="Arial" w:cs="Arial"/>
          <w:iCs/>
        </w:rPr>
        <w:t>minimis</w:t>
      </w:r>
      <w:proofErr w:type="spellEnd"/>
      <w:r w:rsidRPr="00E37160">
        <w:rPr>
          <w:rFonts w:ascii="Arial" w:hAnsi="Arial" w:cs="Arial"/>
          <w:iCs/>
        </w:rPr>
        <w:t xml:space="preserve"> wydanych Wnioskodawcy po dniu złożenia wniosku o dofinansowanie, a przed dniem składania załączników do umowy (jeśli dotyczy).</w:t>
      </w:r>
    </w:p>
    <w:p w14:paraId="5E350984" w14:textId="77777777" w:rsidR="00AB0E1C" w:rsidRPr="00E37160" w:rsidRDefault="00AB0E1C" w:rsidP="00AB0E1C">
      <w:pPr>
        <w:pStyle w:val="Default"/>
        <w:spacing w:before="120" w:after="120" w:line="271" w:lineRule="auto"/>
        <w:ind w:left="360"/>
        <w:rPr>
          <w:rFonts w:ascii="Arial" w:hAnsi="Arial" w:cs="Arial"/>
        </w:rPr>
      </w:pPr>
      <w:r>
        <w:rPr>
          <w:rFonts w:ascii="Arial" w:hAnsi="Arial" w:cs="Arial"/>
          <w:b/>
        </w:rPr>
        <w:t xml:space="preserve">W przypadku projektu partnerskiego, konieczne będzie przedłożenie ww. dokumentów dotyczących Wnioskodawcy oraz osobne dokumenty dotyczące Partnera (jeśli oba podmioty ubiegają się o przyznanie pomocy publicznej/de </w:t>
      </w:r>
      <w:proofErr w:type="spellStart"/>
      <w:r>
        <w:rPr>
          <w:rFonts w:ascii="Arial" w:hAnsi="Arial" w:cs="Arial"/>
          <w:b/>
        </w:rPr>
        <w:t>minimis</w:t>
      </w:r>
      <w:proofErr w:type="spellEnd"/>
      <w:r>
        <w:rPr>
          <w:rFonts w:ascii="Arial" w:hAnsi="Arial" w:cs="Arial"/>
          <w:b/>
        </w:rPr>
        <w:t xml:space="preserve">). Jeśli o pomoc na I poziomie ubiega się tylko Partner, wówczas konieczne będzie przedłożenie wyłącznie dokumentów dotyczących Partnera. Jeśli natomiast o pomoc publiczną/de </w:t>
      </w:r>
      <w:proofErr w:type="spellStart"/>
      <w:r>
        <w:rPr>
          <w:rFonts w:ascii="Arial" w:hAnsi="Arial" w:cs="Arial"/>
          <w:b/>
        </w:rPr>
        <w:t>minimis</w:t>
      </w:r>
      <w:proofErr w:type="spellEnd"/>
      <w:r>
        <w:rPr>
          <w:rFonts w:ascii="Arial" w:hAnsi="Arial" w:cs="Arial"/>
          <w:b/>
        </w:rPr>
        <w:t xml:space="preserve"> ubiega się tylko Wnioskodawca, to konieczne będzie przedłożenie ww. dokumentów dotyczących wyłącznie Wnioskodawcy.</w:t>
      </w:r>
    </w:p>
    <w:p w14:paraId="3F463B4B" w14:textId="77777777" w:rsidR="004427A2" w:rsidRPr="00E37160" w:rsidRDefault="004427A2" w:rsidP="00AB0E1C">
      <w:pPr>
        <w:pStyle w:val="Default"/>
        <w:spacing w:before="120" w:after="120" w:line="271" w:lineRule="auto"/>
        <w:rPr>
          <w:rFonts w:ascii="Arial" w:hAnsi="Arial" w:cs="Arial"/>
        </w:rPr>
      </w:pPr>
    </w:p>
    <w:p w14:paraId="045D9453" w14:textId="77777777" w:rsidR="004D0158" w:rsidRPr="00E37160" w:rsidRDefault="00EB24CA" w:rsidP="004D0158">
      <w:pPr>
        <w:spacing w:before="120" w:after="120" w:line="271" w:lineRule="auto"/>
        <w:rPr>
          <w:rFonts w:ascii="Arial" w:hAnsi="Arial" w:cs="Arial"/>
          <w:b/>
          <w:sz w:val="22"/>
          <w:szCs w:val="22"/>
        </w:rPr>
      </w:pPr>
      <w:r w:rsidRPr="00E37160">
        <w:rPr>
          <w:rFonts w:ascii="Arial" w:hAnsi="Arial" w:cs="Arial"/>
          <w:b/>
          <w:sz w:val="22"/>
          <w:szCs w:val="22"/>
        </w:rPr>
        <w:t xml:space="preserve">Ważne! </w:t>
      </w:r>
    </w:p>
    <w:p w14:paraId="150FF318" w14:textId="77777777" w:rsidR="00EB24CA" w:rsidRPr="00E37160" w:rsidRDefault="00EB24CA" w:rsidP="004D0158">
      <w:pPr>
        <w:spacing w:before="120" w:after="120" w:line="271" w:lineRule="auto"/>
        <w:rPr>
          <w:rStyle w:val="markedcontent"/>
          <w:b/>
        </w:rPr>
      </w:pPr>
      <w:r w:rsidRPr="00E37160">
        <w:rPr>
          <w:rStyle w:val="markedcontent"/>
          <w:rFonts w:ascii="Arial" w:hAnsi="Arial"/>
          <w:b/>
          <w:sz w:val="22"/>
          <w:szCs w:val="22"/>
        </w:rPr>
        <w:t>Ww. dokumenty (załączniki) muszą zostać opatrzone przez osobę uprawnioną kwalifikowanym podpisem elektronicznym lub zaparafowane/podpisane w przypadku wersji papierowych.</w:t>
      </w:r>
    </w:p>
    <w:p w14:paraId="1FEDA960" w14:textId="77777777" w:rsidR="004D0158" w:rsidRPr="00E37160" w:rsidRDefault="004D0158" w:rsidP="004D0158">
      <w:pPr>
        <w:spacing w:before="120" w:after="120" w:line="271" w:lineRule="auto"/>
        <w:rPr>
          <w:rFonts w:ascii="Arial" w:hAnsi="Arial" w:cs="Arial"/>
          <w:b/>
          <w:sz w:val="22"/>
          <w:szCs w:val="22"/>
        </w:rPr>
      </w:pPr>
      <w:r w:rsidRPr="00E37160">
        <w:rPr>
          <w:rStyle w:val="markedcontent"/>
          <w:rFonts w:ascii="Arial" w:hAnsi="Arial" w:cs="Arial"/>
          <w:sz w:val="22"/>
          <w:szCs w:val="22"/>
        </w:rPr>
        <w:t>W przypadku stwierdzenia nieprawidłowości w weryfikowanych załącznikach, które nie wpływają na negatywna ocenę projektu pod kątem kryteriów wyboru projektu do dofinansowania,</w:t>
      </w:r>
      <w:r w:rsidRPr="00E37160">
        <w:rPr>
          <w:sz w:val="22"/>
          <w:szCs w:val="22"/>
        </w:rPr>
        <w:t xml:space="preserve"> </w:t>
      </w:r>
      <w:r w:rsidRPr="00E37160">
        <w:rPr>
          <w:rStyle w:val="markedcontent"/>
          <w:rFonts w:ascii="Arial" w:hAnsi="Arial" w:cs="Arial"/>
          <w:sz w:val="22"/>
          <w:szCs w:val="22"/>
        </w:rPr>
        <w:t>IP FEPZ pisemnie informuje wnioskodawcę o zidentyfikowanych brakach i/lub</w:t>
      </w:r>
      <w:r w:rsidRPr="00E37160">
        <w:rPr>
          <w:sz w:val="22"/>
          <w:szCs w:val="22"/>
        </w:rPr>
        <w:t xml:space="preserve"> </w:t>
      </w:r>
      <w:r w:rsidRPr="00E37160">
        <w:rPr>
          <w:rStyle w:val="markedcontent"/>
          <w:rFonts w:ascii="Arial" w:hAnsi="Arial" w:cs="Arial"/>
          <w:sz w:val="22"/>
          <w:szCs w:val="22"/>
        </w:rPr>
        <w:t>błędach w dokumentach z prośbą o uzupełnienie i/lub korektę dokumentacji na zasadach określonych w tej informacji.</w:t>
      </w:r>
    </w:p>
    <w:p w14:paraId="7B87908D" w14:textId="77777777" w:rsidR="004D0158" w:rsidRPr="00E37160" w:rsidRDefault="004D0158" w:rsidP="004D0158">
      <w:pPr>
        <w:spacing w:before="120" w:after="120" w:line="271" w:lineRule="auto"/>
        <w:rPr>
          <w:rFonts w:ascii="Arial" w:hAnsi="Arial" w:cs="Arial"/>
          <w:b/>
          <w:sz w:val="22"/>
          <w:szCs w:val="22"/>
        </w:rPr>
      </w:pPr>
    </w:p>
    <w:p w14:paraId="1AC178C5" w14:textId="77777777" w:rsidR="004D0158" w:rsidRPr="00E37160" w:rsidRDefault="004D0158" w:rsidP="004D0158">
      <w:pPr>
        <w:spacing w:before="120" w:after="120" w:line="271" w:lineRule="auto"/>
        <w:rPr>
          <w:rFonts w:ascii="Arial" w:hAnsi="Arial" w:cs="Arial"/>
          <w:b/>
          <w:sz w:val="22"/>
          <w:szCs w:val="22"/>
        </w:rPr>
      </w:pPr>
      <w:r w:rsidRPr="00E37160">
        <w:rPr>
          <w:rFonts w:ascii="Arial" w:hAnsi="Arial" w:cs="Arial"/>
          <w:b/>
          <w:sz w:val="22"/>
          <w:szCs w:val="22"/>
        </w:rPr>
        <w:t>Uwaga!</w:t>
      </w:r>
    </w:p>
    <w:p w14:paraId="0B42E7AD" w14:textId="77777777" w:rsidR="004D0158" w:rsidRPr="00E37160" w:rsidRDefault="004D0158" w:rsidP="004D0158">
      <w:pPr>
        <w:spacing w:before="120" w:after="120" w:line="271" w:lineRule="auto"/>
        <w:rPr>
          <w:rFonts w:ascii="Arial" w:hAnsi="Arial" w:cs="Arial"/>
          <w:b/>
          <w:iCs/>
          <w:sz w:val="22"/>
          <w:szCs w:val="22"/>
        </w:rPr>
      </w:pPr>
      <w:r w:rsidRPr="00E37160">
        <w:rPr>
          <w:rFonts w:ascii="Arial" w:hAnsi="Arial" w:cs="Arial"/>
          <w:b/>
          <w:sz w:val="22"/>
          <w:szCs w:val="22"/>
        </w:rPr>
        <w:t xml:space="preserve">Wnioskodawca zobowiązany jest do niezwłocznego informowania IP FEPZ o zmianie stanu faktycznego w zakresie wysokości uzyskanej pomocy de </w:t>
      </w:r>
      <w:proofErr w:type="spellStart"/>
      <w:r w:rsidRPr="00E37160">
        <w:rPr>
          <w:rFonts w:ascii="Arial" w:hAnsi="Arial" w:cs="Arial"/>
          <w:b/>
          <w:sz w:val="22"/>
          <w:szCs w:val="22"/>
        </w:rPr>
        <w:t>minimis</w:t>
      </w:r>
      <w:proofErr w:type="spellEnd"/>
      <w:r w:rsidRPr="00E37160">
        <w:rPr>
          <w:rFonts w:ascii="Arial" w:hAnsi="Arial" w:cs="Arial"/>
          <w:b/>
          <w:sz w:val="22"/>
          <w:szCs w:val="22"/>
        </w:rPr>
        <w:t xml:space="preserve"> po dniu </w:t>
      </w:r>
      <w:r w:rsidRPr="00E37160">
        <w:rPr>
          <w:rFonts w:ascii="Arial" w:hAnsi="Arial" w:cs="Arial"/>
          <w:b/>
          <w:sz w:val="22"/>
          <w:szCs w:val="22"/>
        </w:rPr>
        <w:lastRenderedPageBreak/>
        <w:t>złożenia ww. załączników, a przed dniem podpisania umowy o przyznanie dofinansowania.</w:t>
      </w:r>
    </w:p>
    <w:p w14:paraId="20BE7D9D" w14:textId="77777777" w:rsidR="004D0158" w:rsidRPr="00E37160" w:rsidRDefault="004D0158" w:rsidP="003A3602">
      <w:pPr>
        <w:pStyle w:val="Akapitzlist"/>
        <w:numPr>
          <w:ilvl w:val="3"/>
          <w:numId w:val="2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Niezłożenie żądanych załączników </w:t>
      </w:r>
      <w:r w:rsidRPr="00E37160">
        <w:rPr>
          <w:rFonts w:ascii="Arial" w:hAnsi="Arial"/>
          <w:sz w:val="22"/>
        </w:rPr>
        <w:t xml:space="preserve">w terminie </w:t>
      </w:r>
      <w:r w:rsidRPr="00E37160">
        <w:rPr>
          <w:rFonts w:ascii="Arial" w:hAnsi="Arial" w:cs="Arial"/>
          <w:sz w:val="22"/>
          <w:szCs w:val="22"/>
        </w:rPr>
        <w:t>oznacza rezygnację z ubiegania się o dofinansowanie.</w:t>
      </w:r>
    </w:p>
    <w:p w14:paraId="46E5B87E" w14:textId="77777777" w:rsidR="004D0158" w:rsidRPr="00E37160" w:rsidRDefault="004D0158" w:rsidP="003A3602">
      <w:pPr>
        <w:pStyle w:val="Akapitzlist"/>
        <w:numPr>
          <w:ilvl w:val="3"/>
          <w:numId w:val="2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Złożenie dokumentów zawierających informacje sprzeczne z treścią wniosku o dofinansowanie projektu może skutkować odstąpieniem przez IP </w:t>
      </w:r>
      <w:r w:rsidRPr="00E37160">
        <w:rPr>
          <w:rFonts w:ascii="Arial" w:hAnsi="Arial" w:cs="Arial"/>
          <w:sz w:val="22"/>
          <w:szCs w:val="22"/>
          <w:lang w:val="pl-PL"/>
        </w:rPr>
        <w:t xml:space="preserve">FEPZ </w:t>
      </w:r>
      <w:r w:rsidRPr="00E37160">
        <w:rPr>
          <w:rFonts w:ascii="Arial" w:hAnsi="Arial" w:cs="Arial"/>
          <w:sz w:val="22"/>
          <w:szCs w:val="22"/>
        </w:rPr>
        <w:t>od podpisania umowy.</w:t>
      </w:r>
    </w:p>
    <w:p w14:paraId="75E3860C" w14:textId="77777777" w:rsidR="004D0158" w:rsidRPr="00E37160" w:rsidRDefault="004D0158" w:rsidP="003A3602">
      <w:pPr>
        <w:pStyle w:val="Akapitzlist"/>
        <w:numPr>
          <w:ilvl w:val="3"/>
          <w:numId w:val="2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ION informuje Wnioskodawcę o braku możliwości zawarcia umowy</w:t>
      </w:r>
      <w:r w:rsidRPr="00E37160">
        <w:rPr>
          <w:rFonts w:ascii="Arial" w:hAnsi="Arial" w:cs="Arial"/>
          <w:sz w:val="22"/>
          <w:szCs w:val="22"/>
        </w:rPr>
        <w:br/>
        <w:t>w następujących przypadkach:</w:t>
      </w:r>
      <w:r w:rsidRPr="00E37160">
        <w:rPr>
          <w:rFonts w:ascii="Arial" w:hAnsi="Arial" w:cs="Arial"/>
          <w:sz w:val="22"/>
          <w:szCs w:val="22"/>
        </w:rPr>
        <w:br/>
        <w:t>a) niedokonania czynności, o których mowa w pkt</w:t>
      </w:r>
      <w:r w:rsidRPr="00E37160">
        <w:rPr>
          <w:rFonts w:ascii="Arial" w:hAnsi="Arial" w:cs="Arial"/>
          <w:color w:val="FF0000"/>
          <w:sz w:val="22"/>
          <w:szCs w:val="22"/>
        </w:rPr>
        <w:t>.</w:t>
      </w:r>
      <w:r w:rsidR="00D4776D" w:rsidRPr="00E37160">
        <w:rPr>
          <w:rFonts w:ascii="Arial" w:hAnsi="Arial" w:cs="Arial"/>
          <w:color w:val="FF0000"/>
          <w:sz w:val="22"/>
          <w:szCs w:val="22"/>
          <w:lang w:val="pl-PL"/>
        </w:rPr>
        <w:t xml:space="preserve"> </w:t>
      </w:r>
      <w:r w:rsidRPr="00E37160">
        <w:rPr>
          <w:rFonts w:ascii="Arial" w:hAnsi="Arial" w:cs="Arial"/>
          <w:sz w:val="22"/>
          <w:szCs w:val="22"/>
        </w:rPr>
        <w:t>5.1.2.4 – 5.1.2.7;</w:t>
      </w:r>
      <w:r w:rsidRPr="00E37160">
        <w:rPr>
          <w:rFonts w:ascii="Arial" w:hAnsi="Arial" w:cs="Arial"/>
          <w:sz w:val="22"/>
          <w:szCs w:val="22"/>
        </w:rPr>
        <w:br/>
        <w:t>b) wykluczenia go z możliwości otrzymania dofinansowania;</w:t>
      </w:r>
      <w:r w:rsidRPr="00E37160">
        <w:rPr>
          <w:rFonts w:ascii="Arial" w:hAnsi="Arial" w:cs="Arial"/>
          <w:sz w:val="22"/>
          <w:szCs w:val="22"/>
        </w:rPr>
        <w:br/>
        <w:t>c) unieważnienia postępowania w zakresie wyboru projektów;</w:t>
      </w:r>
      <w:r w:rsidRPr="00E37160">
        <w:rPr>
          <w:rFonts w:ascii="Arial" w:hAnsi="Arial" w:cs="Arial"/>
          <w:sz w:val="22"/>
          <w:szCs w:val="22"/>
        </w:rPr>
        <w:br/>
        <w:t>d) obawy wyrządzenia szkody w mieniu publicznym, o której mowa w art. 61 ust. 4 ustawy</w:t>
      </w:r>
      <w:r w:rsidR="004E504A" w:rsidRPr="00E37160">
        <w:rPr>
          <w:rFonts w:ascii="Arial" w:hAnsi="Arial" w:cs="Arial"/>
          <w:sz w:val="22"/>
          <w:szCs w:val="22"/>
        </w:rPr>
        <w:t>, w następstwie zawarcia umowy.</w:t>
      </w:r>
    </w:p>
    <w:p w14:paraId="349A771E" w14:textId="77777777" w:rsidR="004D0158" w:rsidRPr="00E37160" w:rsidRDefault="004D0158" w:rsidP="004D0158">
      <w:pPr>
        <w:pStyle w:val="Akapitzlist"/>
        <w:spacing w:before="120" w:after="120" w:line="271" w:lineRule="auto"/>
        <w:ind w:left="0"/>
        <w:contextualSpacing w:val="0"/>
        <w:rPr>
          <w:rFonts w:ascii="Arial" w:hAnsi="Arial" w:cs="Arial"/>
          <w:sz w:val="22"/>
          <w:szCs w:val="22"/>
          <w:lang w:val="pl-PL"/>
        </w:rPr>
      </w:pPr>
      <w:r w:rsidRPr="00E37160">
        <w:rPr>
          <w:rFonts w:ascii="Arial" w:hAnsi="Arial" w:cs="Arial"/>
          <w:sz w:val="22"/>
          <w:szCs w:val="22"/>
          <w:lang w:val="pl-PL"/>
        </w:rPr>
        <w:t xml:space="preserve">WAŻNE! </w:t>
      </w:r>
      <w:r w:rsidRPr="00E37160">
        <w:rPr>
          <w:rFonts w:ascii="Arial" w:hAnsi="Arial" w:cs="Arial"/>
          <w:sz w:val="22"/>
          <w:szCs w:val="22"/>
        </w:rPr>
        <w:t>Jeżeli ION po wybraniu projektu do dofinansowania, a przed zawarciem</w:t>
      </w:r>
      <w:r w:rsidRPr="00E37160">
        <w:rPr>
          <w:rFonts w:ascii="Arial" w:hAnsi="Arial" w:cs="Arial"/>
          <w:sz w:val="22"/>
          <w:szCs w:val="22"/>
        </w:rPr>
        <w:br/>
        <w:t xml:space="preserve">umowy poweźmie wiedzę o okolicznościach mogących mieć negatywny wpływ na wynik oceny projektu, ponownie kieruje projekt do oceny w stosownym zakresie, o czym </w:t>
      </w:r>
      <w:r w:rsidRPr="00E37160">
        <w:rPr>
          <w:rFonts w:ascii="Arial" w:hAnsi="Arial" w:cs="Arial"/>
          <w:sz w:val="22"/>
          <w:szCs w:val="22"/>
          <w:lang w:val="pl-PL"/>
        </w:rPr>
        <w:t xml:space="preserve">również </w:t>
      </w:r>
      <w:r w:rsidRPr="00E37160">
        <w:rPr>
          <w:rFonts w:ascii="Arial" w:hAnsi="Arial" w:cs="Arial"/>
          <w:sz w:val="22"/>
          <w:szCs w:val="22"/>
        </w:rPr>
        <w:t>informuje Wnioskodawcę</w:t>
      </w:r>
      <w:r w:rsidRPr="00E37160">
        <w:rPr>
          <w:rFonts w:ascii="Arial" w:hAnsi="Arial" w:cs="Arial"/>
          <w:sz w:val="22"/>
          <w:szCs w:val="22"/>
          <w:lang w:val="pl-PL"/>
        </w:rPr>
        <w:t>.</w:t>
      </w:r>
    </w:p>
    <w:p w14:paraId="24D87E03" w14:textId="77777777" w:rsidR="004D0158" w:rsidRPr="00E37160" w:rsidRDefault="004D0158" w:rsidP="004D0158">
      <w:pPr>
        <w:pStyle w:val="Default"/>
        <w:spacing w:before="120" w:after="120" w:line="271" w:lineRule="auto"/>
        <w:rPr>
          <w:rFonts w:ascii="Arial" w:hAnsi="Arial" w:cs="Arial"/>
          <w:b/>
        </w:rPr>
      </w:pPr>
      <w:r w:rsidRPr="00E37160">
        <w:rPr>
          <w:rFonts w:ascii="Arial" w:hAnsi="Arial" w:cs="Arial"/>
          <w:b/>
        </w:rPr>
        <w:t>Ponadto, IP FEPZ może odstąpić od podpisania umowy o dofinansowanie projektu z podmiotami wobec których istnieje uzasadnione podejrzenie nadużyć finansowych. Do podpisania umowy o dofinansowanie może dojść po wyjaśnieniu sprawy jedynie w przypadku dostępności środków na Działaniu.</w:t>
      </w:r>
    </w:p>
    <w:p w14:paraId="2066F0D7" w14:textId="77777777" w:rsidR="004E75AD" w:rsidRPr="00E37160" w:rsidRDefault="0008188C" w:rsidP="00207B98">
      <w:pPr>
        <w:pStyle w:val="Styl9"/>
      </w:pPr>
      <w:bookmarkStart w:id="454" w:name="_Toc13562621"/>
      <w:bookmarkStart w:id="455" w:name="_Toc425140353"/>
      <w:bookmarkStart w:id="456" w:name="_Toc200089412"/>
      <w:bookmarkEnd w:id="454"/>
      <w:r w:rsidRPr="00E37160">
        <w:t>Wkład własny</w:t>
      </w:r>
      <w:bookmarkEnd w:id="455"/>
      <w:bookmarkEnd w:id="456"/>
    </w:p>
    <w:p w14:paraId="283220FA" w14:textId="77777777" w:rsidR="00007BBC" w:rsidRPr="00E37160" w:rsidRDefault="00007BBC" w:rsidP="003A3602">
      <w:pPr>
        <w:pStyle w:val="Akapitzlist"/>
        <w:numPr>
          <w:ilvl w:val="3"/>
          <w:numId w:val="30"/>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Wkładem własnym są </w:t>
      </w:r>
      <w:r w:rsidRPr="00E37160">
        <w:rPr>
          <w:rFonts w:ascii="Arial" w:hAnsi="Arial" w:cs="Arial"/>
          <w:bCs/>
          <w:sz w:val="22"/>
          <w:szCs w:val="22"/>
        </w:rPr>
        <w:t xml:space="preserve">środki finansowe </w:t>
      </w:r>
      <w:r w:rsidRPr="00E37160">
        <w:rPr>
          <w:rFonts w:ascii="Arial" w:hAnsi="Arial" w:cs="Arial"/>
          <w:sz w:val="22"/>
          <w:szCs w:val="22"/>
        </w:rPr>
        <w:t xml:space="preserve">lub </w:t>
      </w:r>
      <w:r w:rsidRPr="00E37160">
        <w:rPr>
          <w:rFonts w:ascii="Arial" w:hAnsi="Arial" w:cs="Arial"/>
          <w:bCs/>
          <w:sz w:val="22"/>
          <w:szCs w:val="22"/>
        </w:rPr>
        <w:t>wkład niepieniężny</w:t>
      </w:r>
      <w:r w:rsidRPr="00E37160">
        <w:rPr>
          <w:rFonts w:ascii="Arial" w:hAnsi="Arial" w:cs="Arial"/>
          <w:b/>
          <w:bCs/>
          <w:sz w:val="22"/>
          <w:szCs w:val="22"/>
        </w:rPr>
        <w:t xml:space="preserve"> </w:t>
      </w:r>
      <w:r w:rsidRPr="00E37160">
        <w:rPr>
          <w:rFonts w:ascii="Arial" w:hAnsi="Arial" w:cs="Arial"/>
          <w:sz w:val="22"/>
          <w:szCs w:val="22"/>
        </w:rPr>
        <w:t xml:space="preserve">zabezpieczone przez wnioskodawcę, które zostaną przeznaczone na pokrycie wydatków kwalifikowalnych projektu i nie zostaną wnioskodawcy przekazane w formie dofinansowania. </w:t>
      </w:r>
    </w:p>
    <w:p w14:paraId="2627EB7E" w14:textId="77777777" w:rsidR="00007BBC" w:rsidRPr="00E37160" w:rsidRDefault="00007BBC" w:rsidP="003A3602">
      <w:pPr>
        <w:pStyle w:val="Akapitzlist"/>
        <w:numPr>
          <w:ilvl w:val="3"/>
          <w:numId w:val="30"/>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Wkład własny wnioskodawcy jest wykazywany we wniosku o dofinansowanie, przy czym to wnioskodawca określa formę wniesienia wkładu własnego. </w:t>
      </w:r>
    </w:p>
    <w:p w14:paraId="6481FDFD" w14:textId="77777777" w:rsidR="00007BBC" w:rsidRPr="00E37160" w:rsidRDefault="00007BBC" w:rsidP="003A3602">
      <w:pPr>
        <w:pStyle w:val="Akapitzlist"/>
        <w:numPr>
          <w:ilvl w:val="3"/>
          <w:numId w:val="30"/>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Źródłem finansowania wkładu własnego mogą być zarówno środki publiczne jak i prywatne. O zakwalifikowaniu źródła pochodzenia wkładu własnego (publiczny/prywatny) decyduje status prawny wnioskodawcy/partnera/strony trzeciej lub uczestnika. Wkład własny może więc pochodzić ze środków m.in.: </w:t>
      </w:r>
    </w:p>
    <w:p w14:paraId="69F9BC1B" w14:textId="77777777" w:rsidR="00007BBC" w:rsidRPr="00E37160" w:rsidRDefault="00007BBC" w:rsidP="00DE0BD4">
      <w:pPr>
        <w:numPr>
          <w:ilvl w:val="0"/>
          <w:numId w:val="4"/>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budżetu państwa</w:t>
      </w:r>
    </w:p>
    <w:p w14:paraId="2CB258E9" w14:textId="77777777" w:rsidR="00007BBC" w:rsidRPr="00E37160" w:rsidRDefault="00007BBC" w:rsidP="00DE0BD4">
      <w:pPr>
        <w:numPr>
          <w:ilvl w:val="0"/>
          <w:numId w:val="4"/>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budżetu JST (szczebla gminnego, powiatowego i wojewódzkiego),</w:t>
      </w:r>
    </w:p>
    <w:p w14:paraId="5109BB36" w14:textId="77777777" w:rsidR="00007BBC" w:rsidRPr="00E37160" w:rsidRDefault="00007BBC" w:rsidP="00DE0BD4">
      <w:pPr>
        <w:numPr>
          <w:ilvl w:val="0"/>
          <w:numId w:val="4"/>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prywatnych.</w:t>
      </w:r>
    </w:p>
    <w:p w14:paraId="7D5FD4EA" w14:textId="77777777" w:rsidR="00007BBC" w:rsidRPr="00E37160" w:rsidRDefault="00007BBC" w:rsidP="003A3602">
      <w:pPr>
        <w:pStyle w:val="Akapitzlist"/>
        <w:numPr>
          <w:ilvl w:val="3"/>
          <w:numId w:val="30"/>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Szczegółowe zasady dotyczące kwalifikowania wkładu niepieniężnego są uregulowane w Wytycznych dotyczących kwalifikowalności wydatków na lata 2021-2027 podrozdział 3.3</w:t>
      </w:r>
      <w:r w:rsidRPr="00E37160">
        <w:rPr>
          <w:rFonts w:ascii="Arial" w:hAnsi="Arial" w:cs="Arial"/>
          <w:sz w:val="22"/>
          <w:szCs w:val="22"/>
          <w:lang w:val="pl-PL"/>
        </w:rPr>
        <w:t>.</w:t>
      </w:r>
    </w:p>
    <w:p w14:paraId="60780E17" w14:textId="1125BE9A" w:rsidR="00007BBC" w:rsidRPr="00E37160" w:rsidRDefault="00007BBC" w:rsidP="003A3602">
      <w:pPr>
        <w:pStyle w:val="Akapitzlist"/>
        <w:numPr>
          <w:ilvl w:val="3"/>
          <w:numId w:val="30"/>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Zasady rozliczania wkładu własnego uregulowane są we </w:t>
      </w:r>
      <w:r w:rsidRPr="00E37160">
        <w:rPr>
          <w:rFonts w:ascii="Arial" w:hAnsi="Arial" w:cs="Arial"/>
          <w:b/>
          <w:i/>
          <w:sz w:val="22"/>
          <w:szCs w:val="22"/>
          <w:lang w:val="pl-PL"/>
        </w:rPr>
        <w:t xml:space="preserve">Wzorze </w:t>
      </w:r>
      <w:r w:rsidRPr="00E37160">
        <w:rPr>
          <w:rFonts w:ascii="Arial" w:hAnsi="Arial" w:cs="Arial"/>
          <w:b/>
          <w:i/>
          <w:sz w:val="22"/>
          <w:szCs w:val="22"/>
        </w:rPr>
        <w:t>Umowy o dofinansowanie projektu współfinansowanego ze środków EFS+ w ramach  programu Fundusze Europejskie dla Pomorza Zachodniego 2021 – 2027</w:t>
      </w:r>
      <w:r w:rsidRPr="00E37160">
        <w:rPr>
          <w:rFonts w:ascii="Arial" w:hAnsi="Arial" w:cs="Arial"/>
          <w:i/>
          <w:sz w:val="22"/>
          <w:szCs w:val="22"/>
          <w:lang w:val="pl-PL"/>
        </w:rPr>
        <w:t>, stanowiącym z</w:t>
      </w:r>
      <w:r w:rsidR="006E4075">
        <w:rPr>
          <w:rFonts w:ascii="Arial" w:hAnsi="Arial" w:cs="Arial"/>
          <w:i/>
          <w:sz w:val="22"/>
          <w:szCs w:val="22"/>
          <w:lang w:val="pl-PL"/>
        </w:rPr>
        <w:t>a</w:t>
      </w:r>
      <w:r w:rsidRPr="00E37160">
        <w:rPr>
          <w:rFonts w:ascii="Arial" w:hAnsi="Arial" w:cs="Arial"/>
          <w:i/>
          <w:sz w:val="22"/>
          <w:szCs w:val="22"/>
          <w:lang w:val="pl-PL"/>
        </w:rPr>
        <w:t>ł</w:t>
      </w:r>
      <w:r w:rsidR="006E4075">
        <w:rPr>
          <w:rFonts w:ascii="Arial" w:hAnsi="Arial" w:cs="Arial"/>
          <w:i/>
          <w:sz w:val="22"/>
          <w:szCs w:val="22"/>
          <w:lang w:val="pl-PL"/>
        </w:rPr>
        <w:t>ą</w:t>
      </w:r>
      <w:r w:rsidRPr="00E37160">
        <w:rPr>
          <w:rFonts w:ascii="Arial" w:hAnsi="Arial" w:cs="Arial"/>
          <w:i/>
          <w:sz w:val="22"/>
          <w:szCs w:val="22"/>
          <w:lang w:val="pl-PL"/>
        </w:rPr>
        <w:t xml:space="preserve">cznik nr </w:t>
      </w:r>
      <w:r w:rsidR="00662192">
        <w:rPr>
          <w:rFonts w:ascii="Arial" w:hAnsi="Arial" w:cs="Arial"/>
          <w:i/>
          <w:sz w:val="22"/>
          <w:szCs w:val="22"/>
          <w:lang w:val="pl-PL"/>
        </w:rPr>
        <w:t>7.2</w:t>
      </w:r>
      <w:r w:rsidRPr="00E37160">
        <w:rPr>
          <w:rFonts w:ascii="Arial" w:hAnsi="Arial" w:cs="Arial"/>
          <w:sz w:val="22"/>
          <w:szCs w:val="22"/>
          <w:lang w:val="pl-PL"/>
        </w:rPr>
        <w:t xml:space="preserve"> do niniejszego Regulaminu.</w:t>
      </w:r>
    </w:p>
    <w:p w14:paraId="78C17692" w14:textId="77777777" w:rsidR="004E75AD" w:rsidRPr="00E37160" w:rsidRDefault="0008188C" w:rsidP="00207B98">
      <w:pPr>
        <w:pStyle w:val="Styl9"/>
      </w:pPr>
      <w:bookmarkStart w:id="457" w:name="_Toc425140354"/>
      <w:bookmarkStart w:id="458" w:name="_Toc200089413"/>
      <w:r w:rsidRPr="00E37160">
        <w:lastRenderedPageBreak/>
        <w:t>Szczegółowy budżet projektu</w:t>
      </w:r>
      <w:bookmarkEnd w:id="457"/>
      <w:bookmarkEnd w:id="458"/>
    </w:p>
    <w:p w14:paraId="30EEC6A9" w14:textId="1FB178EE" w:rsidR="00CD2D99" w:rsidRPr="00E37160" w:rsidRDefault="00007BBC" w:rsidP="003A3602">
      <w:pPr>
        <w:pStyle w:val="Akapitzlist"/>
        <w:numPr>
          <w:ilvl w:val="3"/>
          <w:numId w:val="71"/>
        </w:numPr>
        <w:autoSpaceDE w:val="0"/>
        <w:autoSpaceDN w:val="0"/>
        <w:adjustRightInd w:val="0"/>
        <w:spacing w:before="120" w:after="120" w:line="271" w:lineRule="auto"/>
        <w:ind w:firstLine="0"/>
        <w:contextualSpacing w:val="0"/>
        <w:rPr>
          <w:rFonts w:ascii="Arial" w:hAnsi="Arial" w:cs="Arial"/>
          <w:sz w:val="22"/>
          <w:szCs w:val="22"/>
          <w:lang w:val="pl-PL"/>
        </w:rPr>
      </w:pPr>
      <w:bookmarkStart w:id="459" w:name="_Toc425140356"/>
      <w:r w:rsidRPr="00E37160">
        <w:rPr>
          <w:rFonts w:ascii="Arial" w:hAnsi="Arial" w:cs="Arial"/>
          <w:sz w:val="22"/>
          <w:szCs w:val="22"/>
          <w:lang w:val="pl-PL"/>
        </w:rPr>
        <w:t>Koszty projektu są przedstawiane we wniosku o dofinansowanie w formie budżetu zadaniowego. Dodatkowo we wniosku o dofinansowanie wykazywany jest szczegółowy budżet ze wskazaniem kosztów jednostkowych, który jest podstawą do oceny kwalifikowalności wydatków projektu na etapie oceny wniosku o dofinansowanie.</w:t>
      </w:r>
      <w:r w:rsidR="00CD2D99" w:rsidRPr="00E37160">
        <w:rPr>
          <w:rFonts w:ascii="Arial" w:hAnsi="Arial" w:cs="Arial"/>
          <w:sz w:val="22"/>
          <w:szCs w:val="22"/>
          <w:lang w:val="pl-PL"/>
        </w:rPr>
        <w:t xml:space="preserve">  </w:t>
      </w:r>
    </w:p>
    <w:p w14:paraId="5348128B" w14:textId="1B06B846" w:rsidR="00007BBC" w:rsidRPr="00E37160" w:rsidRDefault="00CD2D99" w:rsidP="003A3602">
      <w:pPr>
        <w:pStyle w:val="Akapitzlist"/>
        <w:numPr>
          <w:ilvl w:val="3"/>
          <w:numId w:val="71"/>
        </w:numPr>
        <w:autoSpaceDE w:val="0"/>
        <w:autoSpaceDN w:val="0"/>
        <w:adjustRightInd w:val="0"/>
        <w:spacing w:before="120" w:after="120" w:line="271" w:lineRule="auto"/>
        <w:ind w:firstLine="0"/>
        <w:contextualSpacing w:val="0"/>
        <w:rPr>
          <w:rFonts w:ascii="Arial" w:hAnsi="Arial" w:cs="Arial"/>
          <w:sz w:val="22"/>
          <w:szCs w:val="22"/>
        </w:rPr>
      </w:pPr>
      <w:r w:rsidRPr="00E37160">
        <w:rPr>
          <w:rFonts w:ascii="Arial" w:hAnsi="Arial" w:cs="Arial"/>
          <w:sz w:val="22"/>
          <w:szCs w:val="22"/>
        </w:rPr>
        <w:t>WAŻNE! Wskazując koszty jednostkowe wydatków należy mieć na uwadze standardy i ceny rynkowe okr</w:t>
      </w:r>
      <w:r w:rsidR="00021863" w:rsidRPr="00E37160">
        <w:rPr>
          <w:rFonts w:ascii="Arial" w:hAnsi="Arial" w:cs="Arial"/>
          <w:sz w:val="22"/>
          <w:szCs w:val="22"/>
        </w:rPr>
        <w:t>eślone</w:t>
      </w:r>
      <w:r w:rsidR="001136AC" w:rsidRPr="00E37160">
        <w:rPr>
          <w:rFonts w:ascii="Arial" w:hAnsi="Arial" w:cs="Arial"/>
          <w:sz w:val="22"/>
          <w:szCs w:val="22"/>
        </w:rPr>
        <w:t xml:space="preserve"> w </w:t>
      </w:r>
      <w:r w:rsidR="00021863" w:rsidRPr="00E37160">
        <w:rPr>
          <w:rFonts w:ascii="Arial" w:hAnsi="Arial" w:cs="Arial"/>
          <w:i/>
          <w:sz w:val="22"/>
          <w:szCs w:val="22"/>
        </w:rPr>
        <w:t>Katalog</w:t>
      </w:r>
      <w:r w:rsidR="001136AC" w:rsidRPr="00E37160">
        <w:rPr>
          <w:rFonts w:ascii="Arial" w:hAnsi="Arial" w:cs="Arial"/>
          <w:i/>
          <w:sz w:val="22"/>
          <w:szCs w:val="22"/>
        </w:rPr>
        <w:t>u</w:t>
      </w:r>
      <w:r w:rsidR="00021863" w:rsidRPr="00E37160">
        <w:rPr>
          <w:rFonts w:ascii="Arial" w:hAnsi="Arial" w:cs="Arial"/>
          <w:i/>
          <w:sz w:val="22"/>
          <w:szCs w:val="22"/>
        </w:rPr>
        <w:t xml:space="preserve"> standardu i cen rynkowych </w:t>
      </w:r>
      <w:r w:rsidR="00FC1497">
        <w:rPr>
          <w:rFonts w:ascii="Arial" w:hAnsi="Arial" w:cs="Arial"/>
          <w:i/>
          <w:sz w:val="22"/>
          <w:szCs w:val="22"/>
          <w:lang w:val="pl-PL"/>
        </w:rPr>
        <w:t>towarów</w:t>
      </w:r>
      <w:r w:rsidR="00021863" w:rsidRPr="00E37160">
        <w:rPr>
          <w:rFonts w:ascii="Arial" w:hAnsi="Arial" w:cs="Arial"/>
          <w:i/>
          <w:sz w:val="22"/>
          <w:szCs w:val="22"/>
        </w:rPr>
        <w:t xml:space="preserve"> i usług </w:t>
      </w:r>
      <w:r w:rsidR="00FC1497">
        <w:rPr>
          <w:rFonts w:ascii="Arial" w:hAnsi="Arial" w:cs="Arial"/>
          <w:i/>
          <w:sz w:val="22"/>
          <w:szCs w:val="22"/>
          <w:lang w:val="pl-PL"/>
        </w:rPr>
        <w:t xml:space="preserve">dla programu </w:t>
      </w:r>
      <w:r w:rsidR="00021863" w:rsidRPr="00E37160">
        <w:rPr>
          <w:rFonts w:ascii="Arial" w:hAnsi="Arial" w:cs="Arial"/>
          <w:i/>
          <w:sz w:val="22"/>
          <w:szCs w:val="22"/>
        </w:rPr>
        <w:t>FEPZ 2021–2027</w:t>
      </w:r>
      <w:r w:rsidR="001136AC" w:rsidRPr="00E37160">
        <w:rPr>
          <w:rFonts w:ascii="Arial" w:hAnsi="Arial" w:cs="Arial"/>
          <w:i/>
          <w:sz w:val="22"/>
          <w:szCs w:val="22"/>
        </w:rPr>
        <w:t xml:space="preserve">, stanowiącym </w:t>
      </w:r>
      <w:proofErr w:type="spellStart"/>
      <w:r w:rsidR="001136AC" w:rsidRPr="00E37160">
        <w:rPr>
          <w:rFonts w:ascii="Arial" w:hAnsi="Arial" w:cs="Arial"/>
          <w:i/>
          <w:sz w:val="22"/>
          <w:szCs w:val="22"/>
        </w:rPr>
        <w:t>ząłacznik</w:t>
      </w:r>
      <w:proofErr w:type="spellEnd"/>
      <w:r w:rsidR="001136AC" w:rsidRPr="00E37160">
        <w:rPr>
          <w:rFonts w:ascii="Arial" w:hAnsi="Arial" w:cs="Arial"/>
          <w:i/>
          <w:sz w:val="22"/>
          <w:szCs w:val="22"/>
        </w:rPr>
        <w:t xml:space="preserve"> nr </w:t>
      </w:r>
      <w:r w:rsidR="00DB29D5" w:rsidRPr="00DB29D5">
        <w:rPr>
          <w:rFonts w:ascii="Arial" w:hAnsi="Arial" w:cs="Arial"/>
          <w:i/>
          <w:iCs/>
          <w:sz w:val="22"/>
          <w:szCs w:val="22"/>
        </w:rPr>
        <w:t>7.12</w:t>
      </w:r>
      <w:r w:rsidR="006E4075">
        <w:rPr>
          <w:rFonts w:ascii="Arial" w:hAnsi="Arial" w:cs="Arial"/>
          <w:i/>
          <w:iCs/>
          <w:sz w:val="22"/>
          <w:szCs w:val="22"/>
          <w:lang w:val="pl-PL"/>
        </w:rPr>
        <w:t xml:space="preserve"> </w:t>
      </w:r>
      <w:r w:rsidR="001136AC" w:rsidRPr="00E37160">
        <w:rPr>
          <w:rFonts w:ascii="Arial" w:hAnsi="Arial" w:cs="Arial"/>
          <w:sz w:val="22"/>
          <w:szCs w:val="22"/>
        </w:rPr>
        <w:t xml:space="preserve">do niniejszego </w:t>
      </w:r>
      <w:proofErr w:type="spellStart"/>
      <w:r w:rsidR="001136AC" w:rsidRPr="00E37160">
        <w:rPr>
          <w:rFonts w:ascii="Arial" w:hAnsi="Arial" w:cs="Arial"/>
          <w:sz w:val="22"/>
          <w:szCs w:val="22"/>
        </w:rPr>
        <w:t>Regulaminu.</w:t>
      </w:r>
      <w:r w:rsidR="00007BBC" w:rsidRPr="00E37160">
        <w:rPr>
          <w:rFonts w:ascii="Arial" w:hAnsi="Arial" w:cs="Arial"/>
          <w:sz w:val="22"/>
          <w:szCs w:val="22"/>
          <w:lang w:val="pl-PL"/>
        </w:rPr>
        <w:t>Wnioskodawca</w:t>
      </w:r>
      <w:proofErr w:type="spellEnd"/>
      <w:r w:rsidR="00007BBC" w:rsidRPr="00E37160">
        <w:rPr>
          <w:rFonts w:ascii="Arial" w:hAnsi="Arial" w:cs="Arial"/>
          <w:sz w:val="22"/>
          <w:szCs w:val="22"/>
          <w:lang w:val="pl-PL"/>
        </w:rPr>
        <w:t xml:space="preserve"> przedstawia w budżecie planowane koszty projektu z podziałem na koszty bezpośrednie </w:t>
      </w:r>
      <w:r w:rsidR="00007BBC" w:rsidRPr="00E37160">
        <w:rPr>
          <w:rFonts w:ascii="Cambria Math" w:hAnsi="Cambria Math" w:cs="Cambria Math"/>
          <w:sz w:val="22"/>
          <w:szCs w:val="22"/>
          <w:lang w:val="pl-PL"/>
        </w:rPr>
        <w:t>‐</w:t>
      </w:r>
      <w:r w:rsidR="00007BBC" w:rsidRPr="00E37160">
        <w:rPr>
          <w:rFonts w:ascii="Arial" w:hAnsi="Arial" w:cs="Arial"/>
          <w:sz w:val="22"/>
          <w:szCs w:val="22"/>
          <w:lang w:val="pl-PL"/>
        </w:rPr>
        <w:t xml:space="preserve"> koszty dotyczące realizacji poszczególnych zadań merytorycznych w projekcie oraz koszty pośrednie </w:t>
      </w:r>
      <w:r w:rsidR="00007BBC" w:rsidRPr="00E37160">
        <w:rPr>
          <w:rFonts w:ascii="Cambria Math" w:hAnsi="Cambria Math" w:cs="Cambria Math"/>
          <w:sz w:val="22"/>
          <w:szCs w:val="22"/>
          <w:lang w:val="pl-PL"/>
        </w:rPr>
        <w:t>‐</w:t>
      </w:r>
      <w:r w:rsidR="00007BBC" w:rsidRPr="00E37160">
        <w:rPr>
          <w:rFonts w:ascii="Arial" w:hAnsi="Arial" w:cs="Arial"/>
          <w:sz w:val="22"/>
          <w:szCs w:val="22"/>
          <w:lang w:val="pl-PL"/>
        </w:rPr>
        <w:t xml:space="preserve"> koszty administracyjne związane z funkcjonowaniem wnioskodawcy.</w:t>
      </w:r>
    </w:p>
    <w:p w14:paraId="0EFC2D79" w14:textId="04D813CA" w:rsidR="00007BBC" w:rsidRPr="00E37160" w:rsidRDefault="00007BBC" w:rsidP="003A3602">
      <w:pPr>
        <w:pStyle w:val="Akapitzlist"/>
        <w:numPr>
          <w:ilvl w:val="3"/>
          <w:numId w:val="71"/>
        </w:numPr>
        <w:autoSpaceDE w:val="0"/>
        <w:autoSpaceDN w:val="0"/>
        <w:adjustRightInd w:val="0"/>
        <w:spacing w:before="120" w:after="120" w:line="271" w:lineRule="auto"/>
        <w:ind w:firstLine="0"/>
        <w:contextualSpacing w:val="0"/>
        <w:rPr>
          <w:rFonts w:ascii="Arial" w:hAnsi="Arial" w:cs="Arial"/>
          <w:sz w:val="22"/>
          <w:szCs w:val="22"/>
        </w:rPr>
      </w:pPr>
      <w:r w:rsidRPr="00E37160">
        <w:rPr>
          <w:rFonts w:ascii="Arial" w:hAnsi="Arial" w:cs="Arial"/>
          <w:sz w:val="22"/>
          <w:szCs w:val="22"/>
        </w:rPr>
        <w:t>Koszty bezpośrednie w projekcie rozliczane są na podstawie rzeczywiście poniesionych wydatków oraz za pomocą stawki jednostkowej (jeśli dotyczy) zgodnie z  podrozdziałem 5.1.</w:t>
      </w:r>
      <w:r w:rsidR="00D4776D" w:rsidRPr="00E37160">
        <w:rPr>
          <w:rFonts w:ascii="Arial" w:hAnsi="Arial" w:cs="Arial"/>
          <w:sz w:val="22"/>
          <w:szCs w:val="22"/>
          <w:lang w:val="pl-PL"/>
        </w:rPr>
        <w:t>8</w:t>
      </w:r>
      <w:r w:rsidR="00D4776D" w:rsidRPr="00E37160">
        <w:rPr>
          <w:rFonts w:ascii="Arial" w:hAnsi="Arial" w:cs="Arial"/>
          <w:sz w:val="22"/>
          <w:szCs w:val="22"/>
        </w:rPr>
        <w:t xml:space="preserve"> </w:t>
      </w:r>
      <w:r w:rsidRPr="00E37160">
        <w:rPr>
          <w:rFonts w:ascii="Arial" w:hAnsi="Arial" w:cs="Arial"/>
          <w:sz w:val="22"/>
          <w:szCs w:val="22"/>
        </w:rPr>
        <w:t>niniejszego Regulaminu</w:t>
      </w:r>
      <w:r w:rsidRPr="00E37160">
        <w:rPr>
          <w:rStyle w:val="Odwoanieprzypisudolnego"/>
        </w:rPr>
        <w:t>.</w:t>
      </w:r>
      <w:r w:rsidRPr="00E37160">
        <w:rPr>
          <w:rFonts w:ascii="Arial" w:hAnsi="Arial" w:cs="Arial"/>
          <w:sz w:val="22"/>
          <w:szCs w:val="22"/>
        </w:rPr>
        <w:t xml:space="preserve">  </w:t>
      </w:r>
    </w:p>
    <w:p w14:paraId="7B693FAA" w14:textId="77777777" w:rsidR="00007BBC" w:rsidRPr="00E37160" w:rsidRDefault="00007BBC" w:rsidP="003A3602">
      <w:pPr>
        <w:pStyle w:val="Akapitzlist"/>
        <w:numPr>
          <w:ilvl w:val="3"/>
          <w:numId w:val="71"/>
        </w:numPr>
        <w:autoSpaceDE w:val="0"/>
        <w:autoSpaceDN w:val="0"/>
        <w:adjustRightInd w:val="0"/>
        <w:spacing w:before="120" w:after="120" w:line="271" w:lineRule="auto"/>
        <w:ind w:firstLine="0"/>
        <w:contextualSpacing w:val="0"/>
        <w:rPr>
          <w:rFonts w:ascii="Arial" w:hAnsi="Arial" w:cs="Arial"/>
          <w:sz w:val="22"/>
          <w:szCs w:val="22"/>
        </w:rPr>
      </w:pPr>
      <w:r w:rsidRPr="00E37160">
        <w:rPr>
          <w:rFonts w:ascii="Arial" w:hAnsi="Arial" w:cs="Arial"/>
          <w:sz w:val="22"/>
          <w:szCs w:val="22"/>
        </w:rPr>
        <w:t>Koszty pośrednie w projekcie rozliczane są na podstawie uproszczonej metody tj. stawki ryczałtowej, której poziom procentowy zależy od poziomu kosztów</w:t>
      </w:r>
      <w:r w:rsidRPr="00E37160">
        <w:rPr>
          <w:rFonts w:ascii="Arial" w:hAnsi="Arial" w:cs="Arial"/>
          <w:sz w:val="22"/>
          <w:szCs w:val="22"/>
        </w:rPr>
        <w:br/>
        <w:t>bezpośrednich, tj. związanych z realizacją celów projektu (zgodnie</w:t>
      </w:r>
      <w:r w:rsidRPr="00E37160">
        <w:rPr>
          <w:rFonts w:ascii="Arial" w:hAnsi="Arial" w:cs="Arial"/>
          <w:sz w:val="22"/>
          <w:szCs w:val="22"/>
        </w:rPr>
        <w:br/>
        <w:t xml:space="preserve">z Podrozdziałem 3.12 w Wytycznych dotyczących kwalifikowalności wydatków na lata 2021-2027).  Służą wsparciu wyłącznie w zakresie zarządzania i administrowania projektem, obejmując wydatki o charakterze administracyjnym i organizacyjnym, niezwiązane bezpośrednio z realizacją zadań merytorycznych. Katalog kosztów pośrednich jest katalogiem zamkniętym wskazanym w Podrozdziale 3.12 ww. wytycznych. </w:t>
      </w:r>
    </w:p>
    <w:p w14:paraId="0FBC4C41" w14:textId="77777777" w:rsidR="00007BBC" w:rsidRPr="00E37160" w:rsidRDefault="00007BBC" w:rsidP="003A3602">
      <w:pPr>
        <w:pStyle w:val="Akapitzlist"/>
        <w:numPr>
          <w:ilvl w:val="3"/>
          <w:numId w:val="71"/>
        </w:numPr>
        <w:autoSpaceDE w:val="0"/>
        <w:autoSpaceDN w:val="0"/>
        <w:adjustRightInd w:val="0"/>
        <w:spacing w:before="120" w:after="120" w:line="271" w:lineRule="auto"/>
        <w:ind w:firstLine="0"/>
        <w:contextualSpacing w:val="0"/>
        <w:rPr>
          <w:rFonts w:ascii="Arial" w:hAnsi="Arial" w:cs="Arial"/>
          <w:sz w:val="22"/>
          <w:szCs w:val="22"/>
        </w:rPr>
      </w:pPr>
      <w:proofErr w:type="spellStart"/>
      <w:r w:rsidRPr="00E37160">
        <w:rPr>
          <w:rFonts w:ascii="Arial" w:hAnsi="Arial" w:cs="Arial"/>
          <w:sz w:val="22"/>
          <w:szCs w:val="22"/>
          <w:lang w:val="pl-PL"/>
        </w:rPr>
        <w:t>Szczególowe</w:t>
      </w:r>
      <w:proofErr w:type="spellEnd"/>
      <w:r w:rsidRPr="00E37160">
        <w:rPr>
          <w:rFonts w:ascii="Arial" w:hAnsi="Arial" w:cs="Arial"/>
          <w:sz w:val="22"/>
          <w:szCs w:val="22"/>
        </w:rPr>
        <w:t xml:space="preserve"> zasady dotyczące </w:t>
      </w:r>
      <w:r w:rsidRPr="00E37160">
        <w:rPr>
          <w:rFonts w:ascii="Arial" w:hAnsi="Arial" w:cs="Arial"/>
          <w:sz w:val="22"/>
          <w:szCs w:val="22"/>
          <w:lang w:val="pl-PL"/>
        </w:rPr>
        <w:t xml:space="preserve">zasad </w:t>
      </w:r>
      <w:proofErr w:type="spellStart"/>
      <w:r w:rsidRPr="00E37160">
        <w:rPr>
          <w:rFonts w:ascii="Arial" w:hAnsi="Arial" w:cs="Arial"/>
          <w:sz w:val="22"/>
          <w:szCs w:val="22"/>
          <w:lang w:val="pl-PL"/>
        </w:rPr>
        <w:t>kwalifikowlanosci</w:t>
      </w:r>
      <w:proofErr w:type="spellEnd"/>
      <w:r w:rsidRPr="00E37160">
        <w:rPr>
          <w:rFonts w:ascii="Arial" w:hAnsi="Arial" w:cs="Arial"/>
          <w:sz w:val="22"/>
          <w:szCs w:val="22"/>
          <w:lang w:val="pl-PL"/>
        </w:rPr>
        <w:t xml:space="preserve"> kosztów</w:t>
      </w:r>
      <w:r w:rsidRPr="00E37160">
        <w:rPr>
          <w:rFonts w:ascii="Arial" w:hAnsi="Arial" w:cs="Arial"/>
          <w:sz w:val="22"/>
          <w:szCs w:val="22"/>
        </w:rPr>
        <w:t xml:space="preserve"> są uregulowane w Wytycznych dotyczących kwalifikowalności wydatków na lata 2021-2027. </w:t>
      </w:r>
    </w:p>
    <w:p w14:paraId="45C617E1" w14:textId="46E91D71" w:rsidR="00007BBC" w:rsidRPr="00E37160" w:rsidRDefault="00007BBC" w:rsidP="003A3602">
      <w:pPr>
        <w:pStyle w:val="Akapitzlist"/>
        <w:numPr>
          <w:ilvl w:val="3"/>
          <w:numId w:val="71"/>
        </w:numPr>
        <w:autoSpaceDE w:val="0"/>
        <w:autoSpaceDN w:val="0"/>
        <w:adjustRightInd w:val="0"/>
        <w:spacing w:before="120" w:after="120" w:line="271" w:lineRule="auto"/>
        <w:ind w:firstLine="0"/>
        <w:contextualSpacing w:val="0"/>
        <w:rPr>
          <w:rFonts w:ascii="Arial" w:hAnsi="Arial" w:cs="Arial"/>
          <w:sz w:val="22"/>
          <w:szCs w:val="22"/>
        </w:rPr>
      </w:pPr>
      <w:r w:rsidRPr="00E37160">
        <w:rPr>
          <w:rFonts w:ascii="Arial" w:hAnsi="Arial" w:cs="Arial"/>
          <w:sz w:val="22"/>
          <w:szCs w:val="22"/>
          <w:lang w:val="pl-PL"/>
        </w:rPr>
        <w:t xml:space="preserve">Zasady rozliczania wydatków jak i przekazywania transz </w:t>
      </w:r>
      <w:proofErr w:type="spellStart"/>
      <w:r w:rsidRPr="00E37160">
        <w:rPr>
          <w:rFonts w:ascii="Arial" w:hAnsi="Arial" w:cs="Arial"/>
          <w:sz w:val="22"/>
          <w:szCs w:val="22"/>
          <w:lang w:val="pl-PL"/>
        </w:rPr>
        <w:t>difnananswoania</w:t>
      </w:r>
      <w:proofErr w:type="spellEnd"/>
      <w:r w:rsidRPr="00E37160">
        <w:rPr>
          <w:rFonts w:ascii="Arial" w:hAnsi="Arial" w:cs="Arial"/>
          <w:sz w:val="22"/>
          <w:szCs w:val="22"/>
          <w:lang w:val="pl-PL"/>
        </w:rPr>
        <w:t xml:space="preserve"> uregulowane są we </w:t>
      </w:r>
      <w:r w:rsidRPr="00E37160">
        <w:rPr>
          <w:rFonts w:ascii="Arial" w:hAnsi="Arial" w:cs="Arial"/>
          <w:b/>
          <w:i/>
          <w:sz w:val="22"/>
          <w:szCs w:val="22"/>
          <w:lang w:val="pl-PL"/>
        </w:rPr>
        <w:t xml:space="preserve">Wzorze </w:t>
      </w:r>
      <w:r w:rsidRPr="00E37160">
        <w:rPr>
          <w:rFonts w:ascii="Arial" w:hAnsi="Arial" w:cs="Arial"/>
          <w:b/>
          <w:i/>
          <w:sz w:val="22"/>
          <w:szCs w:val="22"/>
        </w:rPr>
        <w:t>Umowy o dofinansowanie projektu współfinansowanego ze środków EFS+ w ramach  programu Fundusze Europejskie dla Pomorza Zachodniego 2021 – 2027</w:t>
      </w:r>
      <w:r w:rsidRPr="00E37160">
        <w:rPr>
          <w:rFonts w:ascii="Arial" w:hAnsi="Arial" w:cs="Arial"/>
          <w:i/>
          <w:sz w:val="22"/>
          <w:szCs w:val="22"/>
          <w:lang w:val="pl-PL"/>
        </w:rPr>
        <w:t xml:space="preserve">, stanowiącym </w:t>
      </w:r>
      <w:proofErr w:type="spellStart"/>
      <w:r w:rsidRPr="00E37160">
        <w:rPr>
          <w:rFonts w:ascii="Arial" w:hAnsi="Arial" w:cs="Arial"/>
          <w:i/>
          <w:sz w:val="22"/>
          <w:szCs w:val="22"/>
          <w:lang w:val="pl-PL"/>
        </w:rPr>
        <w:t>ząłacznik</w:t>
      </w:r>
      <w:proofErr w:type="spellEnd"/>
      <w:r w:rsidRPr="00E37160">
        <w:rPr>
          <w:rFonts w:ascii="Arial" w:hAnsi="Arial" w:cs="Arial"/>
          <w:i/>
          <w:sz w:val="22"/>
          <w:szCs w:val="22"/>
          <w:lang w:val="pl-PL"/>
        </w:rPr>
        <w:t xml:space="preserve"> nr </w:t>
      </w:r>
      <w:r w:rsidR="007772EE">
        <w:rPr>
          <w:rFonts w:ascii="Arial" w:hAnsi="Arial" w:cs="Arial"/>
          <w:i/>
          <w:sz w:val="22"/>
          <w:szCs w:val="22"/>
          <w:lang w:val="pl-PL"/>
        </w:rPr>
        <w:t>7.2</w:t>
      </w:r>
      <w:r w:rsidRPr="00E37160">
        <w:rPr>
          <w:rFonts w:ascii="Arial" w:hAnsi="Arial" w:cs="Arial"/>
          <w:sz w:val="22"/>
          <w:szCs w:val="22"/>
          <w:lang w:val="pl-PL"/>
        </w:rPr>
        <w:t xml:space="preserve"> do niniejszego Regulaminu.</w:t>
      </w:r>
    </w:p>
    <w:p w14:paraId="5B8EEA67" w14:textId="77777777" w:rsidR="003F3807" w:rsidRPr="00E37160" w:rsidRDefault="0008188C" w:rsidP="00207B98">
      <w:pPr>
        <w:pStyle w:val="Styl9"/>
      </w:pPr>
      <w:bookmarkStart w:id="460" w:name="_Toc425140357"/>
      <w:bookmarkStart w:id="461" w:name="_Toc200089414"/>
      <w:bookmarkEnd w:id="459"/>
      <w:r w:rsidRPr="00E37160">
        <w:t>Podatek od towarów i usług (VAT)</w:t>
      </w:r>
      <w:bookmarkEnd w:id="460"/>
      <w:bookmarkEnd w:id="461"/>
    </w:p>
    <w:p w14:paraId="14C35F31" w14:textId="1C17C60F" w:rsidR="003F60C6" w:rsidRPr="00E37160" w:rsidRDefault="00DA3EB6" w:rsidP="003F60C6">
      <w:pPr>
        <w:pStyle w:val="Akapitzlist"/>
        <w:numPr>
          <w:ilvl w:val="3"/>
          <w:numId w:val="28"/>
        </w:numPr>
        <w:autoSpaceDE w:val="0"/>
        <w:autoSpaceDN w:val="0"/>
        <w:adjustRightInd w:val="0"/>
        <w:spacing w:before="120" w:after="120" w:line="271" w:lineRule="auto"/>
        <w:ind w:left="0" w:firstLine="0"/>
        <w:contextualSpacing w:val="0"/>
        <w:rPr>
          <w:rFonts w:ascii="Arial" w:hAnsi="Arial"/>
          <w:sz w:val="22"/>
        </w:rPr>
      </w:pPr>
      <w:r w:rsidRPr="00E37160">
        <w:rPr>
          <w:rFonts w:ascii="Arial" w:hAnsi="Arial" w:cs="Arial"/>
          <w:sz w:val="22"/>
          <w:szCs w:val="22"/>
        </w:rPr>
        <w:t>Zasady kwalifikowa</w:t>
      </w:r>
      <w:r w:rsidR="00174970">
        <w:rPr>
          <w:rFonts w:ascii="Arial" w:hAnsi="Arial" w:cs="Arial"/>
          <w:sz w:val="22"/>
          <w:szCs w:val="22"/>
        </w:rPr>
        <w:t>l</w:t>
      </w:r>
      <w:r w:rsidRPr="00E37160">
        <w:rPr>
          <w:rFonts w:ascii="Arial" w:hAnsi="Arial" w:cs="Arial"/>
          <w:sz w:val="22"/>
          <w:szCs w:val="22"/>
        </w:rPr>
        <w:t>ności p</w:t>
      </w:r>
      <w:r w:rsidR="009C7F62" w:rsidRPr="00E37160">
        <w:rPr>
          <w:rFonts w:ascii="Arial" w:hAnsi="Arial" w:cs="Arial"/>
          <w:sz w:val="22"/>
          <w:szCs w:val="22"/>
        </w:rPr>
        <w:t>odat</w:t>
      </w:r>
      <w:r w:rsidRPr="00E37160">
        <w:rPr>
          <w:rFonts w:ascii="Arial" w:hAnsi="Arial" w:cs="Arial"/>
          <w:sz w:val="22"/>
          <w:szCs w:val="22"/>
        </w:rPr>
        <w:t>ku</w:t>
      </w:r>
      <w:r w:rsidR="009C7F62" w:rsidRPr="00E37160">
        <w:rPr>
          <w:rFonts w:ascii="Arial" w:hAnsi="Arial" w:cs="Arial"/>
          <w:sz w:val="22"/>
          <w:szCs w:val="22"/>
        </w:rPr>
        <w:t xml:space="preserve"> VAT w projekcie, </w:t>
      </w:r>
      <w:r w:rsidRPr="00E37160">
        <w:rPr>
          <w:rFonts w:ascii="Arial" w:hAnsi="Arial" w:cs="Arial"/>
          <w:sz w:val="22"/>
          <w:szCs w:val="22"/>
        </w:rPr>
        <w:t xml:space="preserve">zostały uregulowane </w:t>
      </w:r>
      <w:r w:rsidR="009C7F62" w:rsidRPr="00E37160">
        <w:rPr>
          <w:rFonts w:ascii="Arial" w:hAnsi="Arial" w:cs="Arial"/>
          <w:sz w:val="22"/>
          <w:szCs w:val="22"/>
        </w:rPr>
        <w:t xml:space="preserve">w </w:t>
      </w:r>
      <w:r w:rsidR="009C7F62" w:rsidRPr="00E37160">
        <w:rPr>
          <w:rFonts w:ascii="Arial" w:hAnsi="Arial" w:cs="Arial"/>
          <w:i/>
          <w:sz w:val="22"/>
          <w:szCs w:val="22"/>
        </w:rPr>
        <w:t>Wytycznych w zakresie kwalifikowalności</w:t>
      </w:r>
      <w:r w:rsidR="00A517EE" w:rsidRPr="00E37160">
        <w:rPr>
          <w:rFonts w:ascii="Arial" w:hAnsi="Arial" w:cs="Arial"/>
          <w:sz w:val="22"/>
          <w:szCs w:val="22"/>
        </w:rPr>
        <w:t xml:space="preserve"> </w:t>
      </w:r>
      <w:r w:rsidR="009C7F62" w:rsidRPr="00E37160">
        <w:rPr>
          <w:rFonts w:ascii="Arial" w:hAnsi="Arial" w:cs="Arial"/>
          <w:sz w:val="22"/>
          <w:szCs w:val="22"/>
        </w:rPr>
        <w:t>Podrozdział 3.5.</w:t>
      </w:r>
      <w:r w:rsidR="00986C86" w:rsidRPr="00E37160">
        <w:rPr>
          <w:rFonts w:ascii="Arial" w:hAnsi="Arial" w:cs="Arial"/>
          <w:sz w:val="22"/>
          <w:szCs w:val="22"/>
        </w:rPr>
        <w:t>W przypadku projektu którego łączny kos</w:t>
      </w:r>
      <w:r w:rsidR="003E0E37" w:rsidRPr="00E37160">
        <w:rPr>
          <w:rFonts w:ascii="Arial" w:hAnsi="Arial" w:cs="Arial"/>
          <w:sz w:val="22"/>
          <w:szCs w:val="22"/>
        </w:rPr>
        <w:t>zt wynosi co najmniej 5 mln EUR</w:t>
      </w:r>
      <w:r w:rsidR="003E0E37" w:rsidRPr="00E37160">
        <w:rPr>
          <w:rStyle w:val="Odwoanieprzypisudolnego"/>
          <w:rFonts w:ascii="Arial" w:hAnsi="Arial" w:cs="Arial"/>
          <w:sz w:val="22"/>
          <w:szCs w:val="22"/>
        </w:rPr>
        <w:footnoteReference w:id="12"/>
      </w:r>
      <w:r w:rsidR="003E0E37" w:rsidRPr="00E37160">
        <w:rPr>
          <w:rFonts w:ascii="Arial" w:hAnsi="Arial" w:cs="Arial"/>
          <w:sz w:val="22"/>
          <w:szCs w:val="22"/>
        </w:rPr>
        <w:t xml:space="preserve"> </w:t>
      </w:r>
      <w:r w:rsidR="00986C86" w:rsidRPr="00E37160">
        <w:rPr>
          <w:rFonts w:ascii="Arial" w:hAnsi="Arial" w:cs="Arial"/>
          <w:sz w:val="22"/>
          <w:szCs w:val="22"/>
        </w:rPr>
        <w:t xml:space="preserve">(włączając VAT), może być kwalifikowalny, gdy brak jest prawnej możliwości odzyskania podatku VAT zgodnie z przepisami prawa krajowego. </w:t>
      </w:r>
      <w:r w:rsidR="005D4878" w:rsidRPr="00E37160">
        <w:rPr>
          <w:rFonts w:ascii="Arial" w:hAnsi="Arial" w:cs="Arial"/>
          <w:sz w:val="22"/>
          <w:szCs w:val="22"/>
        </w:rPr>
        <w:t xml:space="preserve"> Status podatnika „zwolniony” z automatu powodować będzie uznanie podatku VAT za </w:t>
      </w:r>
      <w:proofErr w:type="spellStart"/>
      <w:r w:rsidR="005D4878" w:rsidRPr="00E37160">
        <w:rPr>
          <w:rFonts w:ascii="Arial" w:hAnsi="Arial" w:cs="Arial"/>
          <w:sz w:val="22"/>
          <w:szCs w:val="22"/>
        </w:rPr>
        <w:t>kwali</w:t>
      </w:r>
      <w:r w:rsidR="00A10C12" w:rsidRPr="00E37160">
        <w:rPr>
          <w:rFonts w:ascii="Arial" w:hAnsi="Arial" w:cs="Arial"/>
          <w:sz w:val="22"/>
          <w:szCs w:val="22"/>
        </w:rPr>
        <w:t>f</w:t>
      </w:r>
      <w:r w:rsidR="005D4878" w:rsidRPr="00E37160">
        <w:rPr>
          <w:rFonts w:ascii="Arial" w:hAnsi="Arial" w:cs="Arial"/>
          <w:sz w:val="22"/>
          <w:szCs w:val="22"/>
        </w:rPr>
        <w:t>ikowlany</w:t>
      </w:r>
      <w:proofErr w:type="spellEnd"/>
      <w:r w:rsidR="005D4878" w:rsidRPr="00E37160">
        <w:rPr>
          <w:rFonts w:ascii="Arial" w:hAnsi="Arial" w:cs="Arial"/>
          <w:sz w:val="22"/>
          <w:szCs w:val="22"/>
        </w:rPr>
        <w:t xml:space="preserve"> w projekcie. </w:t>
      </w:r>
      <w:r w:rsidR="003E0E37" w:rsidRPr="00E37160">
        <w:rPr>
          <w:rFonts w:ascii="Arial" w:hAnsi="Arial" w:cs="Arial"/>
          <w:sz w:val="22"/>
          <w:szCs w:val="22"/>
        </w:rPr>
        <w:t xml:space="preserve">W przypadku gdy weryfikacja wskazuje na status „czynnego” podatnika, VAT może zostać uznany za kwalifikowalny jedynie w przypadku posiadania przez </w:t>
      </w:r>
      <w:r w:rsidR="00C9016E" w:rsidRPr="00E37160">
        <w:rPr>
          <w:rFonts w:ascii="Arial" w:hAnsi="Arial" w:cs="Arial"/>
          <w:sz w:val="22"/>
          <w:szCs w:val="22"/>
        </w:rPr>
        <w:t>Beneficjenta/Partnera/ Realizatora</w:t>
      </w:r>
      <w:r w:rsidR="003E0E37" w:rsidRPr="00E37160">
        <w:rPr>
          <w:rFonts w:ascii="Arial" w:hAnsi="Arial" w:cs="Arial"/>
          <w:sz w:val="22"/>
          <w:szCs w:val="22"/>
        </w:rPr>
        <w:t xml:space="preserve"> indywidualnej interpretacji podatkowej, </w:t>
      </w:r>
      <w:r w:rsidR="003E0E37" w:rsidRPr="00E37160">
        <w:rPr>
          <w:rFonts w:ascii="Arial" w:hAnsi="Arial" w:cs="Arial"/>
          <w:sz w:val="22"/>
          <w:szCs w:val="22"/>
        </w:rPr>
        <w:lastRenderedPageBreak/>
        <w:t xml:space="preserve">wydanej przez uprawniony organ.  </w:t>
      </w:r>
      <w:proofErr w:type="spellStart"/>
      <w:r w:rsidR="003E0E37" w:rsidRPr="00E37160">
        <w:rPr>
          <w:rFonts w:ascii="Arial" w:hAnsi="Arial" w:cs="Arial"/>
          <w:sz w:val="22"/>
          <w:szCs w:val="22"/>
        </w:rPr>
        <w:t>Interpetację</w:t>
      </w:r>
      <w:proofErr w:type="spellEnd"/>
      <w:r w:rsidR="003E0E37" w:rsidRPr="00E37160">
        <w:rPr>
          <w:rFonts w:ascii="Arial" w:hAnsi="Arial" w:cs="Arial"/>
          <w:sz w:val="22"/>
          <w:szCs w:val="22"/>
        </w:rPr>
        <w:t xml:space="preserve"> tą </w:t>
      </w:r>
      <w:proofErr w:type="spellStart"/>
      <w:r w:rsidR="003E0E37" w:rsidRPr="00E37160">
        <w:rPr>
          <w:rFonts w:ascii="Arial" w:hAnsi="Arial" w:cs="Arial"/>
          <w:sz w:val="22"/>
          <w:szCs w:val="22"/>
        </w:rPr>
        <w:t>Wnisokodawca</w:t>
      </w:r>
      <w:proofErr w:type="spellEnd"/>
      <w:r w:rsidR="003E0E37" w:rsidRPr="00E37160">
        <w:rPr>
          <w:rFonts w:ascii="Arial" w:hAnsi="Arial" w:cs="Arial"/>
          <w:sz w:val="22"/>
          <w:szCs w:val="22"/>
        </w:rPr>
        <w:t xml:space="preserve"> będzie miał obowiązek przedstawić IP FEPZ przed podpisaniem umowy</w:t>
      </w:r>
      <w:r w:rsidR="003E0E37" w:rsidRPr="00E37160">
        <w:rPr>
          <w:rFonts w:ascii="Arial" w:hAnsi="Arial"/>
          <w:sz w:val="22"/>
        </w:rPr>
        <w:t xml:space="preserve">. </w:t>
      </w:r>
    </w:p>
    <w:p w14:paraId="26279240" w14:textId="77777777" w:rsidR="00D73F0A" w:rsidRPr="00E37160" w:rsidRDefault="003F60C6" w:rsidP="000613EA">
      <w:pPr>
        <w:numPr>
          <w:ilvl w:val="3"/>
          <w:numId w:val="28"/>
        </w:numPr>
        <w:spacing w:line="276" w:lineRule="auto"/>
        <w:ind w:left="0" w:firstLine="0"/>
        <w:rPr>
          <w:rFonts w:ascii="Arial" w:hAnsi="Arial"/>
          <w:sz w:val="22"/>
          <w:lang w:val="x-none" w:eastAsia="x-none"/>
        </w:rPr>
      </w:pPr>
      <w:r w:rsidRPr="00E37160">
        <w:rPr>
          <w:rFonts w:ascii="Arial" w:hAnsi="Arial"/>
          <w:sz w:val="22"/>
        </w:rPr>
        <w:t xml:space="preserve">W </w:t>
      </w:r>
      <w:r w:rsidRPr="00E37160">
        <w:rPr>
          <w:rFonts w:ascii="Arial" w:hAnsi="Arial" w:cs="Arial"/>
          <w:sz w:val="22"/>
          <w:szCs w:val="22"/>
        </w:rPr>
        <w:t xml:space="preserve">przypadku projektów, w których wystąpi pomoc publiczna, bez względu na łączną wartość projektu,  podatek VAT będzie kwalifikowalny jedynie w przypadku gdy brak jest prawnej możliwości odzyskania podatku VAT zgodnie z przepisami prawa krajowego. W </w:t>
      </w:r>
      <w:proofErr w:type="spellStart"/>
      <w:r w:rsidRPr="00E37160">
        <w:rPr>
          <w:rFonts w:ascii="Arial" w:hAnsi="Arial" w:cs="Arial"/>
          <w:sz w:val="22"/>
          <w:szCs w:val="22"/>
        </w:rPr>
        <w:t>związu</w:t>
      </w:r>
      <w:proofErr w:type="spellEnd"/>
      <w:r w:rsidRPr="00E37160">
        <w:rPr>
          <w:rFonts w:ascii="Arial" w:hAnsi="Arial" w:cs="Arial"/>
          <w:sz w:val="22"/>
          <w:szCs w:val="22"/>
        </w:rPr>
        <w:t xml:space="preserve"> z powyższym w tym przypadku IP FEPZ zawsze weryfikować będzie status podatnika (Beneficjent/Partner/ Realizator - odpowiednio) na portalu </w:t>
      </w:r>
      <w:hyperlink r:id="rId101" w:history="1">
        <w:r w:rsidRPr="00E37160">
          <w:rPr>
            <w:rFonts w:ascii="Arial" w:hAnsi="Arial" w:cs="Arial"/>
            <w:sz w:val="22"/>
            <w:szCs w:val="22"/>
          </w:rPr>
          <w:t>https://www.podatki.gov.pl/wyszukiwarki/sprawdzenie-statusu-podmiotu-w-vat/</w:t>
        </w:r>
      </w:hyperlink>
      <w:r w:rsidRPr="00E37160">
        <w:rPr>
          <w:rFonts w:ascii="Arial" w:hAnsi="Arial" w:cs="Arial"/>
          <w:sz w:val="22"/>
          <w:szCs w:val="22"/>
        </w:rPr>
        <w:t xml:space="preserve">. W przypadku gdy weryfikacja wskazuje na status „czynnego” podatnika, VAT może zostać uznany za kwalifikowalny jedynie w przypadku posiadania przez Beneficjenta/Partnera/ Realizatora indywidualnej interpretacji podatkowej, wydanej przez uprawniony organ.  </w:t>
      </w:r>
      <w:proofErr w:type="spellStart"/>
      <w:r w:rsidRPr="00E37160">
        <w:rPr>
          <w:rFonts w:ascii="Arial" w:hAnsi="Arial" w:cs="Arial"/>
          <w:sz w:val="22"/>
          <w:szCs w:val="22"/>
        </w:rPr>
        <w:t>Interpetację</w:t>
      </w:r>
      <w:proofErr w:type="spellEnd"/>
      <w:r w:rsidRPr="00E37160">
        <w:rPr>
          <w:rFonts w:ascii="Arial" w:hAnsi="Arial" w:cs="Arial"/>
          <w:sz w:val="22"/>
          <w:szCs w:val="22"/>
        </w:rPr>
        <w:t xml:space="preserve"> tą </w:t>
      </w:r>
      <w:proofErr w:type="spellStart"/>
      <w:r w:rsidRPr="00E37160">
        <w:rPr>
          <w:rFonts w:ascii="Arial" w:hAnsi="Arial" w:cs="Arial"/>
          <w:sz w:val="22"/>
          <w:szCs w:val="22"/>
        </w:rPr>
        <w:t>Wnisokodawca</w:t>
      </w:r>
      <w:proofErr w:type="spellEnd"/>
      <w:r w:rsidRPr="00E37160">
        <w:rPr>
          <w:rFonts w:ascii="Arial" w:hAnsi="Arial" w:cs="Arial"/>
          <w:sz w:val="22"/>
          <w:szCs w:val="22"/>
        </w:rPr>
        <w:t xml:space="preserve"> będzie miał obowiązek przedstawić IP FEPZ przed podpisaniem</w:t>
      </w:r>
      <w:r w:rsidRPr="00E37160">
        <w:rPr>
          <w:rFonts w:ascii="Arial" w:hAnsi="Arial"/>
          <w:sz w:val="22"/>
        </w:rPr>
        <w:t xml:space="preserve"> umowy</w:t>
      </w:r>
      <w:r w:rsidR="00553699" w:rsidRPr="00E37160">
        <w:rPr>
          <w:rFonts w:ascii="Arial" w:hAnsi="Arial"/>
          <w:sz w:val="22"/>
        </w:rPr>
        <w:t>.</w:t>
      </w:r>
    </w:p>
    <w:p w14:paraId="5D7A99D3" w14:textId="77777777" w:rsidR="00007BBC" w:rsidRPr="00E37160" w:rsidRDefault="0008188C" w:rsidP="003269F1">
      <w:pPr>
        <w:pStyle w:val="Styl9"/>
      </w:pPr>
      <w:bookmarkStart w:id="463" w:name="_Toc13562626"/>
      <w:bookmarkStart w:id="464" w:name="_Toc425140358"/>
      <w:bookmarkStart w:id="465" w:name="_Toc200089415"/>
      <w:bookmarkEnd w:id="463"/>
      <w:r w:rsidRPr="00E37160">
        <w:t>Cross-</w:t>
      </w:r>
      <w:proofErr w:type="spellStart"/>
      <w:r w:rsidRPr="00E37160">
        <w:t>financing</w:t>
      </w:r>
      <w:bookmarkStart w:id="466" w:name="_Toc425140359"/>
      <w:bookmarkEnd w:id="464"/>
      <w:bookmarkEnd w:id="465"/>
      <w:proofErr w:type="spellEnd"/>
      <w:r w:rsidR="00007BBC" w:rsidRPr="00E37160">
        <w:rPr>
          <w:rFonts w:cs="Arial"/>
          <w:sz w:val="22"/>
        </w:rPr>
        <w:t xml:space="preserve"> </w:t>
      </w:r>
    </w:p>
    <w:p w14:paraId="436C15BC" w14:textId="7706020A" w:rsidR="00670A82" w:rsidRPr="00E37160" w:rsidRDefault="00670A82"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projekcie </w:t>
      </w:r>
      <w:proofErr w:type="spellStart"/>
      <w:r w:rsidRPr="00E37160">
        <w:rPr>
          <w:rFonts w:ascii="Arial" w:hAnsi="Arial" w:cs="Arial"/>
          <w:sz w:val="22"/>
          <w:szCs w:val="22"/>
        </w:rPr>
        <w:t>istniejemożliwość</w:t>
      </w:r>
      <w:proofErr w:type="spellEnd"/>
      <w:r w:rsidRPr="00E37160">
        <w:rPr>
          <w:rFonts w:ascii="Arial" w:hAnsi="Arial" w:cs="Arial"/>
          <w:sz w:val="22"/>
          <w:szCs w:val="22"/>
        </w:rPr>
        <w:t xml:space="preserve"> rozliczenia niektórych wydatków w ramach cross-</w:t>
      </w:r>
      <w:proofErr w:type="spellStart"/>
      <w:r w:rsidRPr="00E37160">
        <w:rPr>
          <w:rFonts w:ascii="Arial" w:hAnsi="Arial" w:cs="Arial"/>
          <w:sz w:val="22"/>
          <w:szCs w:val="22"/>
        </w:rPr>
        <w:t>financing</w:t>
      </w:r>
      <w:proofErr w:type="spellEnd"/>
      <w:r w:rsidRPr="00E37160">
        <w:rPr>
          <w:rFonts w:ascii="Arial" w:hAnsi="Arial" w:cs="Arial"/>
          <w:sz w:val="22"/>
          <w:szCs w:val="22"/>
        </w:rPr>
        <w:t>.</w:t>
      </w:r>
    </w:p>
    <w:p w14:paraId="248A9E39" w14:textId="5B13BF8B" w:rsidR="00007BBC" w:rsidRDefault="00007BBC"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Dla przedmiotowego </w:t>
      </w:r>
      <w:r w:rsidR="00DE2E7A" w:rsidRPr="00E37160">
        <w:rPr>
          <w:rFonts w:ascii="Arial" w:hAnsi="Arial" w:cs="Arial"/>
          <w:sz w:val="22"/>
          <w:szCs w:val="22"/>
          <w:lang w:val="pl-PL"/>
        </w:rPr>
        <w:t>naboru</w:t>
      </w:r>
      <w:r w:rsidR="00DE2E7A" w:rsidRPr="00E37160">
        <w:rPr>
          <w:rFonts w:ascii="Arial" w:hAnsi="Arial" w:cs="Arial"/>
          <w:sz w:val="22"/>
          <w:szCs w:val="22"/>
        </w:rPr>
        <w:t xml:space="preserve"> </w:t>
      </w:r>
      <w:r w:rsidRPr="00E37160">
        <w:rPr>
          <w:rFonts w:ascii="Arial" w:hAnsi="Arial" w:cs="Arial"/>
          <w:sz w:val="22"/>
          <w:szCs w:val="22"/>
        </w:rPr>
        <w:t>maksymalny poziom wydatków w ramach cross-</w:t>
      </w:r>
      <w:proofErr w:type="spellStart"/>
      <w:r w:rsidRPr="00E37160">
        <w:rPr>
          <w:rFonts w:ascii="Arial" w:hAnsi="Arial" w:cs="Arial"/>
          <w:sz w:val="22"/>
          <w:szCs w:val="22"/>
        </w:rPr>
        <w:t>financingu</w:t>
      </w:r>
      <w:proofErr w:type="spellEnd"/>
      <w:r w:rsidRPr="00E37160">
        <w:rPr>
          <w:rFonts w:ascii="Arial" w:hAnsi="Arial" w:cs="Arial"/>
          <w:sz w:val="22"/>
          <w:szCs w:val="22"/>
        </w:rPr>
        <w:t xml:space="preserve"> wynosi </w:t>
      </w:r>
      <w:r w:rsidR="002204DB">
        <w:rPr>
          <w:rFonts w:ascii="Arial" w:hAnsi="Arial" w:cs="Arial"/>
          <w:sz w:val="22"/>
          <w:szCs w:val="22"/>
        </w:rPr>
        <w:t>20</w:t>
      </w:r>
      <w:r w:rsidRPr="00E37160">
        <w:rPr>
          <w:rFonts w:ascii="Arial" w:hAnsi="Arial" w:cs="Arial"/>
          <w:sz w:val="22"/>
          <w:szCs w:val="22"/>
        </w:rPr>
        <w:t>% całkowitych wydatków kwalifikowanych projektu.</w:t>
      </w:r>
    </w:p>
    <w:p w14:paraId="620B4179" w14:textId="672B3790" w:rsidR="008A15C4" w:rsidRPr="008A15C4" w:rsidRDefault="008A15C4"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8A15C4">
        <w:rPr>
          <w:rFonts w:ascii="Arial" w:hAnsi="Arial" w:cs="Arial"/>
          <w:sz w:val="22"/>
          <w:szCs w:val="22"/>
          <w:lang w:val="pl-PL"/>
        </w:rPr>
        <w:t>Wydatki poniesione w ramach cross-</w:t>
      </w:r>
      <w:proofErr w:type="spellStart"/>
      <w:r w:rsidRPr="008A15C4">
        <w:rPr>
          <w:rFonts w:ascii="Arial" w:hAnsi="Arial" w:cs="Arial"/>
          <w:sz w:val="22"/>
          <w:szCs w:val="22"/>
          <w:lang w:val="pl-PL"/>
        </w:rPr>
        <w:t>financingu</w:t>
      </w:r>
      <w:proofErr w:type="spellEnd"/>
      <w:r w:rsidRPr="008A15C4">
        <w:rPr>
          <w:rFonts w:ascii="Arial" w:hAnsi="Arial" w:cs="Arial"/>
          <w:sz w:val="22"/>
          <w:szCs w:val="22"/>
          <w:lang w:val="pl-PL"/>
        </w:rPr>
        <w:t xml:space="preserve"> na infrastrukturę i nieruchomości podlegają obowiązkowi zachowania trwałości (dotyczy pkt.</w:t>
      </w:r>
      <w:r w:rsidR="00F51E74">
        <w:rPr>
          <w:rFonts w:ascii="Arial" w:hAnsi="Arial" w:cs="Arial"/>
          <w:sz w:val="22"/>
          <w:szCs w:val="22"/>
          <w:lang w:val="pl-PL"/>
        </w:rPr>
        <w:t xml:space="preserve"> 6 </w:t>
      </w:r>
      <w:proofErr w:type="spellStart"/>
      <w:r w:rsidR="00F51E74">
        <w:rPr>
          <w:rFonts w:ascii="Arial" w:hAnsi="Arial" w:cs="Arial"/>
          <w:sz w:val="22"/>
          <w:szCs w:val="22"/>
          <w:lang w:val="pl-PL"/>
        </w:rPr>
        <w:t>ppkt</w:t>
      </w:r>
      <w:proofErr w:type="spellEnd"/>
      <w:r w:rsidR="00F51E74">
        <w:rPr>
          <w:rFonts w:ascii="Arial" w:hAnsi="Arial" w:cs="Arial"/>
          <w:sz w:val="22"/>
          <w:szCs w:val="22"/>
          <w:lang w:val="pl-PL"/>
        </w:rPr>
        <w:t>.</w:t>
      </w:r>
      <w:r>
        <w:rPr>
          <w:rFonts w:ascii="Arial" w:hAnsi="Arial" w:cs="Arial"/>
          <w:sz w:val="22"/>
          <w:szCs w:val="22"/>
          <w:lang w:val="pl-PL"/>
        </w:rPr>
        <w:t xml:space="preserve"> </w:t>
      </w:r>
      <w:r w:rsidRPr="008A15C4">
        <w:rPr>
          <w:rFonts w:ascii="Arial" w:hAnsi="Arial" w:cs="Arial"/>
          <w:sz w:val="22"/>
          <w:szCs w:val="22"/>
          <w:lang w:val="pl-PL"/>
        </w:rPr>
        <w:t xml:space="preserve">a oraz b podrozdziału </w:t>
      </w:r>
      <w:r>
        <w:rPr>
          <w:rFonts w:ascii="Arial" w:hAnsi="Arial" w:cs="Arial"/>
          <w:sz w:val="22"/>
          <w:szCs w:val="22"/>
          <w:lang w:val="pl-PL"/>
        </w:rPr>
        <w:t xml:space="preserve">2.4 </w:t>
      </w:r>
      <w:r w:rsidRPr="008A15C4">
        <w:rPr>
          <w:rFonts w:ascii="Arial" w:hAnsi="Arial" w:cs="Arial"/>
          <w:sz w:val="22"/>
          <w:szCs w:val="22"/>
        </w:rPr>
        <w:t>Wytycznych dotyczących kwalifikowalności wydatków na lata 2021-2027</w:t>
      </w:r>
      <w:r w:rsidR="00A01597">
        <w:rPr>
          <w:rFonts w:ascii="Arial" w:hAnsi="Arial" w:cs="Arial"/>
          <w:sz w:val="22"/>
          <w:szCs w:val="22"/>
          <w:lang w:val="pl-PL"/>
        </w:rPr>
        <w:t>)</w:t>
      </w:r>
      <w:r>
        <w:rPr>
          <w:rFonts w:ascii="Arial" w:hAnsi="Arial" w:cs="Arial"/>
          <w:sz w:val="22"/>
          <w:szCs w:val="22"/>
          <w:lang w:val="pl-PL"/>
        </w:rPr>
        <w:t>.</w:t>
      </w:r>
    </w:p>
    <w:p w14:paraId="74E4AAC6" w14:textId="68D776FA" w:rsidR="00007BBC" w:rsidRPr="00E37160" w:rsidRDefault="00007BBC"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Szczegółowe z</w:t>
      </w:r>
      <w:proofErr w:type="spellStart"/>
      <w:r w:rsidRPr="00E37160">
        <w:rPr>
          <w:rFonts w:ascii="Arial" w:hAnsi="Arial" w:cs="Arial"/>
          <w:sz w:val="22"/>
          <w:szCs w:val="22"/>
        </w:rPr>
        <w:t>asady</w:t>
      </w:r>
      <w:proofErr w:type="spellEnd"/>
      <w:r w:rsidRPr="00E37160">
        <w:rPr>
          <w:rFonts w:ascii="Arial" w:hAnsi="Arial" w:cs="Arial"/>
          <w:sz w:val="22"/>
          <w:szCs w:val="22"/>
        </w:rPr>
        <w:t xml:space="preserve"> </w:t>
      </w:r>
      <w:r w:rsidRPr="00E37160">
        <w:rPr>
          <w:rFonts w:ascii="Arial" w:hAnsi="Arial" w:cs="Arial"/>
          <w:sz w:val="22"/>
          <w:szCs w:val="22"/>
          <w:lang w:val="pl-PL"/>
        </w:rPr>
        <w:t>dotyczące cross-</w:t>
      </w:r>
      <w:proofErr w:type="spellStart"/>
      <w:r w:rsidRPr="00E37160">
        <w:rPr>
          <w:rFonts w:ascii="Arial" w:hAnsi="Arial" w:cs="Arial"/>
          <w:sz w:val="22"/>
          <w:szCs w:val="22"/>
          <w:lang w:val="pl-PL"/>
        </w:rPr>
        <w:t>financingu</w:t>
      </w:r>
      <w:proofErr w:type="spellEnd"/>
      <w:r w:rsidRPr="00E37160">
        <w:rPr>
          <w:rFonts w:ascii="Arial" w:hAnsi="Arial" w:cs="Arial"/>
          <w:sz w:val="22"/>
          <w:szCs w:val="22"/>
        </w:rPr>
        <w:t xml:space="preserve"> są uregulowane w Wytycznych dotyczących kwalifikowalności wydatków na lata 2021-2027</w:t>
      </w:r>
      <w:r w:rsidRPr="00E37160">
        <w:rPr>
          <w:rFonts w:ascii="Arial" w:hAnsi="Arial" w:cs="Arial"/>
          <w:sz w:val="22"/>
          <w:szCs w:val="22"/>
          <w:lang w:val="pl-PL"/>
        </w:rPr>
        <w:t xml:space="preserve">. Ponadto, zasady rozliczania uregulowane są we </w:t>
      </w:r>
      <w:r w:rsidRPr="00E37160">
        <w:rPr>
          <w:rFonts w:ascii="Arial" w:hAnsi="Arial" w:cs="Arial"/>
          <w:b/>
          <w:i/>
          <w:sz w:val="22"/>
          <w:szCs w:val="22"/>
          <w:lang w:val="pl-PL"/>
        </w:rPr>
        <w:t xml:space="preserve">Wzorze </w:t>
      </w:r>
      <w:r w:rsidRPr="00E37160">
        <w:rPr>
          <w:rFonts w:ascii="Arial" w:hAnsi="Arial" w:cs="Arial"/>
          <w:b/>
          <w:i/>
          <w:sz w:val="22"/>
          <w:szCs w:val="22"/>
        </w:rPr>
        <w:t>Umowy o dofinansowanie projektu współfinansowanego ze środków EFS+ w ramach  programu Fundusze Europejskie dla Pomorza Zachodniego 2021 – 2027</w:t>
      </w:r>
      <w:r w:rsidRPr="00E37160">
        <w:rPr>
          <w:rFonts w:ascii="Arial" w:hAnsi="Arial" w:cs="Arial"/>
          <w:i/>
          <w:sz w:val="22"/>
          <w:szCs w:val="22"/>
          <w:lang w:val="pl-PL"/>
        </w:rPr>
        <w:t xml:space="preserve">, stanowiącym </w:t>
      </w:r>
      <w:proofErr w:type="spellStart"/>
      <w:r w:rsidRPr="00E37160">
        <w:rPr>
          <w:rFonts w:ascii="Arial" w:hAnsi="Arial" w:cs="Arial"/>
          <w:i/>
          <w:sz w:val="22"/>
          <w:szCs w:val="22"/>
          <w:lang w:val="pl-PL"/>
        </w:rPr>
        <w:t>ząłacznik</w:t>
      </w:r>
      <w:proofErr w:type="spellEnd"/>
      <w:r w:rsidRPr="00E37160">
        <w:rPr>
          <w:rFonts w:ascii="Arial" w:hAnsi="Arial" w:cs="Arial"/>
          <w:i/>
          <w:sz w:val="22"/>
          <w:szCs w:val="22"/>
          <w:lang w:val="pl-PL"/>
        </w:rPr>
        <w:t xml:space="preserve"> nr </w:t>
      </w:r>
      <w:r w:rsidR="00876410">
        <w:rPr>
          <w:rFonts w:ascii="Arial" w:hAnsi="Arial" w:cs="Arial"/>
          <w:i/>
          <w:sz w:val="22"/>
          <w:szCs w:val="22"/>
          <w:lang w:val="pl-PL"/>
        </w:rPr>
        <w:t>7.2</w:t>
      </w:r>
      <w:r w:rsidRPr="00E37160">
        <w:rPr>
          <w:rFonts w:ascii="Arial" w:hAnsi="Arial" w:cs="Arial"/>
          <w:sz w:val="22"/>
          <w:szCs w:val="22"/>
          <w:lang w:val="pl-PL"/>
        </w:rPr>
        <w:t xml:space="preserve"> do niniejszego Regulaminu.</w:t>
      </w:r>
    </w:p>
    <w:p w14:paraId="0378655F" w14:textId="77777777" w:rsidR="004E75AD" w:rsidRPr="00E37160" w:rsidRDefault="0008188C" w:rsidP="00207B98">
      <w:pPr>
        <w:pStyle w:val="Styl9"/>
      </w:pPr>
      <w:bookmarkStart w:id="467" w:name="_Toc200089416"/>
      <w:r w:rsidRPr="00E37160">
        <w:t>Zabezpieczenie prawidłowej realizacji umowy</w:t>
      </w:r>
      <w:bookmarkEnd w:id="466"/>
      <w:r w:rsidR="00660BCA" w:rsidRPr="00E37160">
        <w:rPr>
          <w:rStyle w:val="Odwoanieprzypisudolnego"/>
          <w:b w:val="0"/>
          <w:sz w:val="22"/>
        </w:rPr>
        <w:footnoteReference w:id="13"/>
      </w:r>
      <w:bookmarkEnd w:id="467"/>
    </w:p>
    <w:p w14:paraId="3CD58F4E" w14:textId="77777777" w:rsidR="004E75AD" w:rsidRPr="00E37160" w:rsidRDefault="0008188C"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Zabezpieczeniem prawidłowej realizacji umowy jest składany przez wnioskodawcę, nie później niż w terminie 15 dni roboczych od daty podpisania umowy o dofinansowanie, weksel in blanco wraz z wypełnioną deklaracją wystawcy weksla in blanco</w:t>
      </w:r>
      <w:r w:rsidR="00FA3945" w:rsidRPr="00E37160">
        <w:rPr>
          <w:rStyle w:val="Odwoanieprzypisudolnego"/>
          <w:rFonts w:ascii="Arial" w:hAnsi="Arial" w:cs="Arial"/>
          <w:sz w:val="22"/>
          <w:szCs w:val="22"/>
        </w:rPr>
        <w:footnoteReference w:id="14"/>
      </w:r>
      <w:r w:rsidRPr="00E37160">
        <w:rPr>
          <w:rFonts w:ascii="Arial" w:hAnsi="Arial" w:cs="Arial"/>
          <w:sz w:val="22"/>
          <w:szCs w:val="22"/>
        </w:rPr>
        <w:t xml:space="preserve">. Zwrot dokumentu stanowiącego zabezpieczenie umowy następuje na wniosek wnioskodawcy po ostatecznym rozliczeniu umowy, tj. po zatwierdzeniu końcowego wniosku o płatność w projekcie oraz </w:t>
      </w:r>
      <w:r w:rsidRPr="00E37160">
        <w:rPr>
          <w:rFonts w:ascii="Cambria Math" w:hAnsi="Cambria Math" w:cs="Arial"/>
          <w:sz w:val="22"/>
          <w:szCs w:val="22"/>
        </w:rPr>
        <w:t>‐</w:t>
      </w:r>
      <w:r w:rsidRPr="00E37160">
        <w:rPr>
          <w:rFonts w:ascii="Arial" w:hAnsi="Arial" w:cs="Arial"/>
          <w:sz w:val="22"/>
          <w:szCs w:val="22"/>
        </w:rPr>
        <w:t xml:space="preserve"> jeśli dotyczy </w:t>
      </w:r>
      <w:r w:rsidRPr="00E37160">
        <w:rPr>
          <w:rFonts w:ascii="Cambria Math" w:hAnsi="Cambria Math" w:cs="Arial"/>
          <w:sz w:val="22"/>
          <w:szCs w:val="22"/>
        </w:rPr>
        <w:t>‐</w:t>
      </w:r>
      <w:r w:rsidRPr="00E37160">
        <w:rPr>
          <w:rFonts w:ascii="Arial" w:hAnsi="Arial" w:cs="Arial"/>
          <w:sz w:val="22"/>
          <w:szCs w:val="22"/>
        </w:rPr>
        <w:t xml:space="preserve"> zwrocie środków niewykorzystanych przez wnioskodawcę. W przypadku gdy wniosek przewiduje trwałość </w:t>
      </w:r>
      <w:r w:rsidR="00BD6EA6" w:rsidRPr="00E37160">
        <w:rPr>
          <w:rFonts w:ascii="Arial" w:hAnsi="Arial" w:cs="Arial"/>
          <w:sz w:val="22"/>
          <w:szCs w:val="22"/>
        </w:rPr>
        <w:t>p</w:t>
      </w:r>
      <w:r w:rsidRPr="00E37160">
        <w:rPr>
          <w:rFonts w:ascii="Arial" w:hAnsi="Arial" w:cs="Arial"/>
          <w:sz w:val="22"/>
          <w:szCs w:val="22"/>
        </w:rPr>
        <w:t>rojektu lub rezultatów, zwrot dokumentu stanowiącego zabezpieczenie następuje po upływie okresu trwałości.</w:t>
      </w:r>
    </w:p>
    <w:p w14:paraId="67E77A1A" w14:textId="77777777" w:rsidR="00982EAC" w:rsidRPr="00E37160" w:rsidRDefault="007E4150"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zawarcia przez wnioskodawcę kilku umów o dofinansowanie z WUP </w:t>
      </w:r>
      <w:r w:rsidR="00117655" w:rsidRPr="00E37160">
        <w:rPr>
          <w:rFonts w:ascii="Arial" w:hAnsi="Arial"/>
          <w:sz w:val="22"/>
        </w:rPr>
        <w:t xml:space="preserve">w ramach jednego programu </w:t>
      </w:r>
      <w:r w:rsidRPr="00E37160">
        <w:rPr>
          <w:rFonts w:ascii="Arial" w:hAnsi="Arial" w:cs="Arial"/>
          <w:sz w:val="22"/>
          <w:szCs w:val="22"/>
        </w:rPr>
        <w:t>oraz gdy wartość dofinansowania projektu przekracza limit określony w rozporządzeniu</w:t>
      </w:r>
      <w:r w:rsidR="00B164BB" w:rsidRPr="00E37160">
        <w:t xml:space="preserve"> </w:t>
      </w:r>
      <w:r w:rsidR="00B164BB" w:rsidRPr="00E37160">
        <w:rPr>
          <w:rFonts w:ascii="Arial" w:hAnsi="Arial" w:cs="Arial"/>
          <w:sz w:val="22"/>
          <w:szCs w:val="22"/>
        </w:rPr>
        <w:t>Ministra Funduszy i Polityki Regionalnej</w:t>
      </w:r>
      <w:r w:rsidRPr="00E37160">
        <w:rPr>
          <w:rFonts w:ascii="Arial" w:hAnsi="Arial" w:cs="Arial"/>
          <w:sz w:val="22"/>
          <w:szCs w:val="22"/>
        </w:rPr>
        <w:t xml:space="preserve"> </w:t>
      </w:r>
      <w:r w:rsidR="00117655" w:rsidRPr="00E37160">
        <w:rPr>
          <w:rFonts w:ascii="Arial" w:hAnsi="Arial"/>
          <w:sz w:val="22"/>
        </w:rPr>
        <w:t xml:space="preserve">w sprawie zaliczek w </w:t>
      </w:r>
      <w:r w:rsidR="00117655" w:rsidRPr="00E37160">
        <w:rPr>
          <w:rFonts w:ascii="Arial" w:hAnsi="Arial"/>
          <w:sz w:val="22"/>
        </w:rPr>
        <w:lastRenderedPageBreak/>
        <w:t>ramach programów finansowanych z udziałem środków europejskich</w:t>
      </w:r>
      <w:r w:rsidRPr="00E37160">
        <w:rPr>
          <w:rFonts w:ascii="Arial" w:hAnsi="Arial" w:cs="Arial"/>
          <w:sz w:val="22"/>
          <w:szCs w:val="22"/>
        </w:rPr>
        <w:t>, zabezpieczenie należytego wykonania zobowiązań wynikających z umowy o dofinansowanie, której podpisanie powoduje przekroczenie tego limitu oraz każdej kolejnej umowy ustanawiane jest na warunkach określonych w ww. rozporządzeniu.</w:t>
      </w:r>
    </w:p>
    <w:p w14:paraId="36441E53" w14:textId="77777777" w:rsidR="007E4150" w:rsidRPr="00E37160" w:rsidRDefault="007E4150"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Szacowanie wartości dofinansowania, o której mowa w pkt 5.1.</w:t>
      </w:r>
      <w:r w:rsidR="00045447" w:rsidRPr="00E37160">
        <w:rPr>
          <w:rFonts w:ascii="Arial" w:hAnsi="Arial" w:cs="Arial"/>
          <w:sz w:val="22"/>
          <w:szCs w:val="22"/>
          <w:lang w:val="pl-PL"/>
        </w:rPr>
        <w:t>7</w:t>
      </w:r>
      <w:r w:rsidRPr="00E37160">
        <w:rPr>
          <w:rFonts w:ascii="Arial" w:hAnsi="Arial" w:cs="Arial"/>
          <w:sz w:val="22"/>
          <w:szCs w:val="22"/>
        </w:rPr>
        <w:t>.2 odbywa się w oparciu o kwoty dofinansowania dla danych projektów</w:t>
      </w:r>
      <w:r w:rsidR="00E61527" w:rsidRPr="00E37160">
        <w:rPr>
          <w:rFonts w:ascii="Arial" w:hAnsi="Arial"/>
          <w:sz w:val="22"/>
        </w:rPr>
        <w:t xml:space="preserve"> realizowanych w tym samym czasie </w:t>
      </w:r>
      <w:r w:rsidRPr="00E37160">
        <w:rPr>
          <w:rFonts w:ascii="Arial" w:hAnsi="Arial" w:cs="Arial"/>
          <w:sz w:val="22"/>
          <w:szCs w:val="22"/>
        </w:rPr>
        <w:t>(uwzględniających środki EFS</w:t>
      </w:r>
      <w:r w:rsidR="00150E45" w:rsidRPr="00E37160">
        <w:rPr>
          <w:rFonts w:ascii="Arial" w:hAnsi="Arial" w:cs="Arial"/>
          <w:sz w:val="22"/>
          <w:szCs w:val="22"/>
          <w:lang w:val="pl-PL"/>
        </w:rPr>
        <w:t xml:space="preserve"> +</w:t>
      </w:r>
      <w:r w:rsidRPr="00E37160">
        <w:rPr>
          <w:rFonts w:ascii="Arial" w:hAnsi="Arial" w:cs="Arial"/>
          <w:sz w:val="22"/>
          <w:szCs w:val="22"/>
        </w:rPr>
        <w:t xml:space="preserve"> oraz budżetu państwa) złożonych przez tego samego wnioskodawcę</w:t>
      </w:r>
      <w:r w:rsidR="00BA5A30" w:rsidRPr="00E37160">
        <w:rPr>
          <w:rFonts w:ascii="Arial" w:hAnsi="Arial"/>
          <w:sz w:val="22"/>
        </w:rPr>
        <w:t xml:space="preserve"> w ramach jednego programu</w:t>
      </w:r>
      <w:r w:rsidRPr="00E37160">
        <w:rPr>
          <w:rFonts w:ascii="Arial" w:hAnsi="Arial" w:cs="Arial"/>
          <w:sz w:val="22"/>
          <w:szCs w:val="22"/>
        </w:rPr>
        <w:t>. W sytuacji, gdy dany podmiot wchodzi w skład np. konsorcjum, które podpisało umowę o dofinansowanie projektu z WUP oraz aplikuje samodzielnie w ramach innego projektu, nie bierze się pod uwagę zobowiązań wynikających z umowy zawartej w ramach konsorcjum.</w:t>
      </w:r>
    </w:p>
    <w:p w14:paraId="6E4C18B0" w14:textId="0A1DACE6" w:rsidR="00E61527" w:rsidRPr="00E37160" w:rsidRDefault="007E4150"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przypadku,</w:t>
      </w:r>
      <w:r w:rsidR="00194AE4" w:rsidRPr="00E37160">
        <w:rPr>
          <w:rFonts w:ascii="Arial" w:hAnsi="Arial"/>
          <w:sz w:val="22"/>
        </w:rPr>
        <w:t xml:space="preserve"> </w:t>
      </w:r>
      <w:r w:rsidR="00E61527" w:rsidRPr="00E37160">
        <w:rPr>
          <w:rFonts w:ascii="Arial" w:hAnsi="Arial" w:cs="Arial"/>
          <w:sz w:val="22"/>
          <w:szCs w:val="22"/>
        </w:rPr>
        <w:t>gdy podpisanie umów następuje w jednym dniu, o kolejności podpisania decyduje numer umowy o dofinansowanie</w:t>
      </w:r>
      <w:r w:rsidR="00500047">
        <w:rPr>
          <w:rFonts w:ascii="Arial" w:hAnsi="Arial" w:cs="Arial"/>
          <w:sz w:val="22"/>
          <w:szCs w:val="22"/>
          <w:lang w:val="pl-PL"/>
        </w:rPr>
        <w:t>.</w:t>
      </w:r>
    </w:p>
    <w:p w14:paraId="785BFD2A" w14:textId="77777777" w:rsidR="007E4150" w:rsidRPr="00E37160" w:rsidRDefault="007E4150"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Przy przekroczeniu limitu, o którym mowa w pkt 5.1.</w:t>
      </w:r>
      <w:r w:rsidR="00045447" w:rsidRPr="00E37160">
        <w:rPr>
          <w:rFonts w:ascii="Arial" w:hAnsi="Arial" w:cs="Arial"/>
          <w:sz w:val="22"/>
          <w:szCs w:val="22"/>
          <w:lang w:val="pl-PL"/>
        </w:rPr>
        <w:t>7</w:t>
      </w:r>
      <w:r w:rsidRPr="00E37160">
        <w:rPr>
          <w:rFonts w:ascii="Arial" w:hAnsi="Arial" w:cs="Arial"/>
          <w:sz w:val="22"/>
          <w:szCs w:val="22"/>
        </w:rPr>
        <w:t>.2 wysokość zabezpieczenia ustala WUP. Co do zasady, zabezpieczenie jest ustanawiane w wysokości wartości dofinansowania projektu na dany rok realizacji projektu (w przypadku projektów, których okres realizacji jest dłuższy niż jeden rok kalendarzowy), w których wartość dofinansowania jest najwyższa. Jednakże, na wniosek wnioskodawcy dopuszcza się odstępstwa od tej zasady. Wówczas zabezpieczenie</w:t>
      </w:r>
      <w:r w:rsidR="00F929F2" w:rsidRPr="00E37160">
        <w:rPr>
          <w:rFonts w:ascii="Arial" w:hAnsi="Arial"/>
          <w:sz w:val="22"/>
        </w:rPr>
        <w:t xml:space="preserve"> wnoszone</w:t>
      </w:r>
      <w:r w:rsidRPr="00E37160">
        <w:rPr>
          <w:rFonts w:ascii="Arial" w:hAnsi="Arial" w:cs="Arial"/>
          <w:sz w:val="22"/>
          <w:szCs w:val="22"/>
        </w:rPr>
        <w:t xml:space="preserve"> jest w wysokości co najmniej równowartości najwyższej transzy zaliczki wynikającej z umowy o dofinansowanie.</w:t>
      </w:r>
    </w:p>
    <w:p w14:paraId="7C0C1D61" w14:textId="77777777" w:rsidR="007E4150" w:rsidRPr="00E37160" w:rsidRDefault="007E4150"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Wyboru jednej lub kilku form zabezpieczenia określonej w rozporządzeniu wymienionym w pkt 5.1.</w:t>
      </w:r>
      <w:r w:rsidR="00045447" w:rsidRPr="00E37160">
        <w:rPr>
          <w:rFonts w:ascii="Arial" w:hAnsi="Arial" w:cs="Arial"/>
          <w:sz w:val="22"/>
          <w:szCs w:val="22"/>
          <w:lang w:val="pl-PL"/>
        </w:rPr>
        <w:t>7</w:t>
      </w:r>
      <w:r w:rsidRPr="00E37160">
        <w:rPr>
          <w:rFonts w:ascii="Arial" w:hAnsi="Arial" w:cs="Arial"/>
          <w:sz w:val="22"/>
          <w:szCs w:val="22"/>
        </w:rPr>
        <w:t>.2 dokonuje WUP w uzgodnieniu z wnioskodawcą.</w:t>
      </w:r>
    </w:p>
    <w:p w14:paraId="77D00C71" w14:textId="77777777" w:rsidR="004E75AD" w:rsidRPr="00E37160" w:rsidRDefault="0008188C"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przypadku wszczęcia postępowania administracyjnego w celu wydania decyzji o zwrocie środków na podstawie przepisów o finansach publicznych lub postępowania sądowo</w:t>
      </w:r>
      <w:r w:rsidR="000C1526" w:rsidRPr="00E37160">
        <w:rPr>
          <w:rFonts w:ascii="Arial" w:hAnsi="Arial" w:cs="Arial"/>
          <w:sz w:val="22"/>
          <w:szCs w:val="22"/>
        </w:rPr>
        <w:t>-</w:t>
      </w:r>
      <w:r w:rsidRPr="00E37160">
        <w:rPr>
          <w:rFonts w:ascii="Arial" w:hAnsi="Arial" w:cs="Arial"/>
          <w:sz w:val="22"/>
          <w:szCs w:val="22"/>
        </w:rPr>
        <w:t>administracyjnego w wyniku zaskarżenia takiej decyzji, lub w przypadku prowadzenia egzekucji administracyjnej zwrot dokumentu stanowiącego zabezpieczenie umowy może nastąpić po zakończeniu postępowania i jeśli takie było jego ustalenie, odzyskaniu środków.</w:t>
      </w:r>
    </w:p>
    <w:p w14:paraId="037A5526" w14:textId="77777777" w:rsidR="004E75AD" w:rsidRPr="00E37160" w:rsidRDefault="0008188C"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Koszt zabezpieczenia prawidłowej realizacji umowy jako koszt pośredni stanowi wydatek kwalifikowalny w projekcie.</w:t>
      </w:r>
    </w:p>
    <w:p w14:paraId="07213D4B" w14:textId="2F7E9F64" w:rsidR="004E75AD" w:rsidRPr="00E37160" w:rsidRDefault="0008188C" w:rsidP="00207B98">
      <w:pPr>
        <w:pStyle w:val="Styl9"/>
      </w:pPr>
      <w:bookmarkStart w:id="468" w:name="_Toc425140361"/>
      <w:bookmarkStart w:id="469" w:name="_Toc200089417"/>
      <w:r w:rsidRPr="00E37160">
        <w:t>Uproszczone metody rozliczania wydatków</w:t>
      </w:r>
      <w:bookmarkEnd w:id="468"/>
      <w:r w:rsidR="00623982" w:rsidRPr="00E37160">
        <w:rPr>
          <w:lang w:val="pl-PL"/>
        </w:rPr>
        <w:t xml:space="preserve"> kosztów bezpośrednich</w:t>
      </w:r>
      <w:bookmarkEnd w:id="469"/>
    </w:p>
    <w:p w14:paraId="21391959" w14:textId="5DE8891D" w:rsidR="001E0C49" w:rsidRPr="00E37160" w:rsidRDefault="001E0C49" w:rsidP="003A3602">
      <w:pPr>
        <w:pStyle w:val="Akapitzlist"/>
        <w:widowControl w:val="0"/>
        <w:numPr>
          <w:ilvl w:val="3"/>
          <w:numId w:val="28"/>
        </w:numPr>
        <w:shd w:val="clear" w:color="auto" w:fill="FFFFFF"/>
        <w:autoSpaceDE w:val="0"/>
        <w:autoSpaceDN w:val="0"/>
        <w:adjustRightInd w:val="0"/>
        <w:spacing w:before="120" w:after="120" w:line="271" w:lineRule="auto"/>
        <w:ind w:left="0" w:firstLine="0"/>
        <w:contextualSpacing w:val="0"/>
        <w:rPr>
          <w:rFonts w:ascii="Arial" w:hAnsi="Arial" w:cs="Arial"/>
          <w:b/>
          <w:bCs/>
          <w:sz w:val="22"/>
          <w:szCs w:val="22"/>
        </w:rPr>
      </w:pPr>
      <w:r w:rsidRPr="00E37160">
        <w:rPr>
          <w:rFonts w:ascii="Arial" w:hAnsi="Arial" w:cs="Arial"/>
          <w:sz w:val="22"/>
          <w:szCs w:val="22"/>
        </w:rPr>
        <w:t>Stosowanie uproszczonych metod rozliczania</w:t>
      </w:r>
      <w:r w:rsidRPr="00E37160">
        <w:rPr>
          <w:rFonts w:ascii="Arial" w:hAnsi="Arial" w:cs="Arial"/>
          <w:sz w:val="22"/>
          <w:szCs w:val="22"/>
          <w:lang w:val="pl-PL"/>
        </w:rPr>
        <w:t xml:space="preserve"> kosztów bezpośrednich nie jest możliwe w ramach przedmiotowego naboru.</w:t>
      </w:r>
    </w:p>
    <w:p w14:paraId="158420A3" w14:textId="77777777" w:rsidR="002F60FD" w:rsidRPr="00E37160" w:rsidRDefault="002F60FD" w:rsidP="00500047">
      <w:pPr>
        <w:pStyle w:val="Tekstkomentarza"/>
        <w:rPr>
          <w:rFonts w:ascii="Arial" w:hAnsi="Arial" w:cs="Arial"/>
          <w:sz w:val="22"/>
          <w:szCs w:val="22"/>
        </w:rPr>
      </w:pPr>
    </w:p>
    <w:p w14:paraId="08E4C112" w14:textId="77777777" w:rsidR="004E75AD" w:rsidRPr="00E37160" w:rsidRDefault="0008188C" w:rsidP="003A4438">
      <w:pPr>
        <w:pStyle w:val="Styl8"/>
      </w:pPr>
      <w:bookmarkStart w:id="470" w:name="_Toc430850049"/>
      <w:bookmarkStart w:id="471" w:name="_Toc13562631"/>
      <w:bookmarkStart w:id="472" w:name="_Toc13562632"/>
      <w:bookmarkStart w:id="473" w:name="_Toc425140364"/>
      <w:bookmarkStart w:id="474" w:name="_Toc200089418"/>
      <w:bookmarkEnd w:id="470"/>
      <w:bookmarkEnd w:id="471"/>
      <w:bookmarkEnd w:id="472"/>
      <w:r w:rsidRPr="00E37160">
        <w:t>Pomoc Publiczna</w:t>
      </w:r>
      <w:bookmarkEnd w:id="473"/>
      <w:bookmarkEnd w:id="474"/>
    </w:p>
    <w:p w14:paraId="4ACF7753" w14:textId="77777777" w:rsidR="00E1637E" w:rsidRPr="00E37160" w:rsidRDefault="00991710" w:rsidP="00E1637E">
      <w:pPr>
        <w:pStyle w:val="NormalnyWeb"/>
        <w:numPr>
          <w:ilvl w:val="2"/>
          <w:numId w:val="47"/>
        </w:numPr>
        <w:spacing w:before="120" w:after="120" w:line="271" w:lineRule="auto"/>
        <w:ind w:left="0" w:firstLine="0"/>
        <w:rPr>
          <w:rFonts w:ascii="Arial" w:hAnsi="Arial" w:cs="Arial"/>
          <w:sz w:val="22"/>
          <w:szCs w:val="22"/>
        </w:rPr>
      </w:pPr>
      <w:r w:rsidRPr="00E37160">
        <w:rPr>
          <w:rFonts w:ascii="Arial" w:hAnsi="Arial" w:cs="Arial"/>
          <w:sz w:val="22"/>
          <w:szCs w:val="22"/>
        </w:rPr>
        <w:t>W ramach programu FEPZ realizacja typów projektów objętych pomocą publiczną</w:t>
      </w:r>
      <w:r w:rsidR="00E1637E" w:rsidRPr="00E37160">
        <w:rPr>
          <w:rFonts w:ascii="Arial" w:hAnsi="Arial" w:cs="Arial"/>
          <w:sz w:val="22"/>
          <w:szCs w:val="22"/>
        </w:rPr>
        <w:t xml:space="preserve">/de </w:t>
      </w:r>
      <w:proofErr w:type="spellStart"/>
      <w:r w:rsidR="00E1637E" w:rsidRPr="00E37160">
        <w:rPr>
          <w:rFonts w:ascii="Arial" w:hAnsi="Arial" w:cs="Arial"/>
          <w:sz w:val="22"/>
          <w:szCs w:val="22"/>
        </w:rPr>
        <w:t>minimis</w:t>
      </w:r>
      <w:proofErr w:type="spellEnd"/>
      <w:r w:rsidRPr="00E37160">
        <w:rPr>
          <w:rFonts w:ascii="Arial" w:hAnsi="Arial" w:cs="Arial"/>
          <w:sz w:val="22"/>
          <w:szCs w:val="22"/>
        </w:rPr>
        <w:t xml:space="preserve"> </w:t>
      </w:r>
      <w:r w:rsidR="006A1F51" w:rsidRPr="00E37160">
        <w:rPr>
          <w:rFonts w:ascii="Arial" w:hAnsi="Arial" w:cs="Arial"/>
          <w:sz w:val="22"/>
          <w:szCs w:val="22"/>
        </w:rPr>
        <w:t xml:space="preserve">powinna </w:t>
      </w:r>
      <w:r w:rsidRPr="00E37160">
        <w:rPr>
          <w:rFonts w:ascii="Arial" w:hAnsi="Arial" w:cs="Arial"/>
          <w:sz w:val="22"/>
          <w:szCs w:val="22"/>
        </w:rPr>
        <w:t>odbywa</w:t>
      </w:r>
      <w:r w:rsidR="006A1F51" w:rsidRPr="00E37160">
        <w:rPr>
          <w:rFonts w:ascii="Arial" w:hAnsi="Arial" w:cs="Arial"/>
          <w:sz w:val="22"/>
          <w:szCs w:val="22"/>
        </w:rPr>
        <w:t>ć</w:t>
      </w:r>
      <w:r w:rsidRPr="00E37160">
        <w:rPr>
          <w:rFonts w:ascii="Arial" w:hAnsi="Arial" w:cs="Arial"/>
          <w:sz w:val="22"/>
          <w:szCs w:val="22"/>
        </w:rPr>
        <w:t xml:space="preserve"> się </w:t>
      </w:r>
      <w:r w:rsidR="006A1F51" w:rsidRPr="00E37160">
        <w:rPr>
          <w:rFonts w:ascii="Arial" w:hAnsi="Arial" w:cs="Arial"/>
          <w:sz w:val="22"/>
          <w:szCs w:val="22"/>
        </w:rPr>
        <w:t xml:space="preserve">m.in. </w:t>
      </w:r>
      <w:r w:rsidRPr="00E37160">
        <w:rPr>
          <w:rFonts w:ascii="Arial" w:hAnsi="Arial" w:cs="Arial"/>
          <w:sz w:val="22"/>
          <w:szCs w:val="22"/>
        </w:rPr>
        <w:t xml:space="preserve">w oparciu o </w:t>
      </w:r>
      <w:r w:rsidR="00E1637E" w:rsidRPr="00E37160">
        <w:rPr>
          <w:rFonts w:ascii="Arial" w:hAnsi="Arial" w:cs="Arial"/>
          <w:sz w:val="22"/>
          <w:szCs w:val="22"/>
        </w:rPr>
        <w:t>podstawy prawne wskazane w części 1.2.1 niniejszego regulaminu wyboru.</w:t>
      </w:r>
    </w:p>
    <w:p w14:paraId="1421964E" w14:textId="319598F8" w:rsidR="00991710" w:rsidRPr="00E37160" w:rsidRDefault="00991710" w:rsidP="003A3602">
      <w:pPr>
        <w:pStyle w:val="NormalnyWeb"/>
        <w:numPr>
          <w:ilvl w:val="2"/>
          <w:numId w:val="47"/>
        </w:numPr>
        <w:spacing w:before="120" w:after="120" w:line="271" w:lineRule="auto"/>
        <w:ind w:left="0" w:firstLine="0"/>
        <w:rPr>
          <w:rFonts w:ascii="Arial" w:hAnsi="Arial" w:cs="Arial"/>
          <w:iCs/>
          <w:sz w:val="22"/>
          <w:szCs w:val="22"/>
        </w:rPr>
      </w:pPr>
      <w:bookmarkStart w:id="475" w:name="_Hlk134188106"/>
      <w:r w:rsidRPr="00E37160">
        <w:rPr>
          <w:rFonts w:ascii="Arial" w:hAnsi="Arial" w:cs="Arial"/>
          <w:sz w:val="22"/>
          <w:szCs w:val="22"/>
        </w:rPr>
        <w:t xml:space="preserve">Wnioskodawca przystępując do wypełniania wniosku powinien wiedzieć czy planowane do realizacji przedsięwzięcie będzie objęte regułami pomocy publicznej/de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czy też nie.</w:t>
      </w:r>
      <w:r w:rsidRPr="00E37160">
        <w:rPr>
          <w:rFonts w:ascii="Arial" w:hAnsi="Arial" w:cs="Arial"/>
          <w:iCs/>
          <w:sz w:val="22"/>
          <w:szCs w:val="22"/>
        </w:rPr>
        <w:t xml:space="preserve"> </w:t>
      </w:r>
      <w:r w:rsidRPr="00E37160">
        <w:rPr>
          <w:rFonts w:ascii="Arial" w:hAnsi="Arial" w:cs="Arial"/>
          <w:sz w:val="22"/>
          <w:szCs w:val="22"/>
        </w:rPr>
        <w:t xml:space="preserve">W celu dokonania prawidłowej identyfikacji występowania w projekcie pomocy publicznej lub pomocy de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Wnioskodawca powinien dokonać </w:t>
      </w:r>
      <w:r w:rsidRPr="00E37160">
        <w:rPr>
          <w:rFonts w:ascii="Arial" w:hAnsi="Arial" w:cs="Arial"/>
          <w:b/>
          <w:sz w:val="22"/>
          <w:szCs w:val="22"/>
        </w:rPr>
        <w:t>analizy własnego</w:t>
      </w:r>
      <w:r w:rsidR="002F20DB">
        <w:rPr>
          <w:rFonts w:ascii="Arial" w:hAnsi="Arial" w:cs="Arial"/>
          <w:sz w:val="22"/>
          <w:szCs w:val="22"/>
        </w:rPr>
        <w:t xml:space="preserve"> </w:t>
      </w:r>
      <w:r w:rsidRPr="00E37160">
        <w:rPr>
          <w:rFonts w:ascii="Arial" w:hAnsi="Arial" w:cs="Arial"/>
          <w:b/>
          <w:sz w:val="22"/>
          <w:szCs w:val="22"/>
        </w:rPr>
        <w:t>podmiotu</w:t>
      </w:r>
      <w:r w:rsidR="002F20DB">
        <w:rPr>
          <w:rFonts w:ascii="Arial" w:hAnsi="Arial" w:cs="Arial"/>
          <w:b/>
          <w:sz w:val="22"/>
          <w:szCs w:val="22"/>
        </w:rPr>
        <w:t xml:space="preserve">, </w:t>
      </w:r>
      <w:r w:rsidR="002F20DB" w:rsidRPr="002F20DB">
        <w:rPr>
          <w:rFonts w:ascii="Arial" w:hAnsi="Arial" w:cs="Arial"/>
          <w:b/>
          <w:sz w:val="22"/>
          <w:szCs w:val="22"/>
        </w:rPr>
        <w:t>analizy podmiotu Partnera</w:t>
      </w:r>
      <w:r w:rsidR="000964BA">
        <w:rPr>
          <w:rFonts w:ascii="Arial" w:hAnsi="Arial" w:cs="Arial"/>
          <w:b/>
          <w:sz w:val="22"/>
          <w:szCs w:val="22"/>
        </w:rPr>
        <w:t xml:space="preserve"> (jeśli dotyczy)</w:t>
      </w:r>
      <w:r w:rsidRPr="00E37160">
        <w:rPr>
          <w:rFonts w:ascii="Arial" w:hAnsi="Arial" w:cs="Arial"/>
          <w:b/>
          <w:sz w:val="22"/>
          <w:szCs w:val="22"/>
        </w:rPr>
        <w:t xml:space="preserve"> oraz założeń projektu </w:t>
      </w:r>
      <w:r w:rsidRPr="00E37160">
        <w:rPr>
          <w:rFonts w:ascii="Arial" w:hAnsi="Arial" w:cs="Arial"/>
          <w:sz w:val="22"/>
          <w:szCs w:val="22"/>
        </w:rPr>
        <w:t xml:space="preserve">w </w:t>
      </w:r>
      <w:r w:rsidRPr="00E37160">
        <w:rPr>
          <w:rFonts w:ascii="Arial" w:hAnsi="Arial" w:cs="Arial"/>
          <w:sz w:val="22"/>
          <w:szCs w:val="22"/>
        </w:rPr>
        <w:lastRenderedPageBreak/>
        <w:t>oparciu określone przesłanki pomocy publicznej</w:t>
      </w:r>
      <w:r w:rsidR="00E771D0">
        <w:rPr>
          <w:rFonts w:ascii="Arial" w:hAnsi="Arial" w:cs="Arial"/>
          <w:sz w:val="22"/>
          <w:szCs w:val="22"/>
        </w:rPr>
        <w:t xml:space="preserve">/de </w:t>
      </w:r>
      <w:proofErr w:type="spellStart"/>
      <w:r w:rsidR="00E771D0">
        <w:rPr>
          <w:rFonts w:ascii="Arial" w:hAnsi="Arial" w:cs="Arial"/>
          <w:sz w:val="22"/>
          <w:szCs w:val="22"/>
        </w:rPr>
        <w:t>minimis</w:t>
      </w:r>
      <w:proofErr w:type="spellEnd"/>
      <w:r w:rsidRPr="00E37160">
        <w:rPr>
          <w:rFonts w:ascii="Arial" w:hAnsi="Arial" w:cs="Arial"/>
          <w:sz w:val="22"/>
          <w:szCs w:val="22"/>
        </w:rPr>
        <w:t xml:space="preserve">. </w:t>
      </w:r>
      <w:bookmarkStart w:id="476" w:name="_Hlk157664702"/>
      <w:r w:rsidRPr="00E37160">
        <w:rPr>
          <w:rFonts w:ascii="Arial" w:hAnsi="Arial" w:cs="Arial"/>
          <w:sz w:val="22"/>
          <w:szCs w:val="22"/>
        </w:rPr>
        <w:t xml:space="preserve">Szczegóły dotyczące analizy występowania w projekcie pomocy publicznej/de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znajdują się w </w:t>
      </w:r>
      <w:r w:rsidRPr="00E37160">
        <w:rPr>
          <w:rFonts w:ascii="Arial" w:hAnsi="Arial" w:cs="Arial"/>
          <w:i/>
          <w:sz w:val="22"/>
          <w:szCs w:val="22"/>
        </w:rPr>
        <w:t>Instrukcji wypełniania wniosku o dofinansowanie projektu</w:t>
      </w:r>
      <w:r w:rsidR="00E5448F" w:rsidRPr="00E37160">
        <w:rPr>
          <w:rFonts w:ascii="Arial" w:hAnsi="Arial" w:cs="Arial"/>
          <w:i/>
          <w:sz w:val="22"/>
          <w:szCs w:val="22"/>
        </w:rPr>
        <w:t>.</w:t>
      </w:r>
      <w:bookmarkEnd w:id="475"/>
    </w:p>
    <w:bookmarkEnd w:id="476"/>
    <w:p w14:paraId="678FD812" w14:textId="5DF0CA86" w:rsidR="00991710" w:rsidRPr="00E37160" w:rsidRDefault="00991710" w:rsidP="003A3602">
      <w:pPr>
        <w:pStyle w:val="NormalnyWeb"/>
        <w:numPr>
          <w:ilvl w:val="2"/>
          <w:numId w:val="47"/>
        </w:numPr>
        <w:spacing w:before="120" w:after="120" w:line="271" w:lineRule="auto"/>
        <w:ind w:left="0" w:firstLine="0"/>
        <w:rPr>
          <w:rFonts w:ascii="Arial" w:hAnsi="Arial" w:cs="Arial"/>
          <w:iCs/>
          <w:sz w:val="22"/>
          <w:szCs w:val="22"/>
        </w:rPr>
      </w:pPr>
      <w:r w:rsidRPr="00E37160">
        <w:rPr>
          <w:rFonts w:ascii="Arial" w:hAnsi="Arial" w:cs="Arial"/>
          <w:iCs/>
          <w:sz w:val="22"/>
          <w:szCs w:val="22"/>
        </w:rPr>
        <w:t>Identyfikacja występowania pomocy publicznej</w:t>
      </w:r>
      <w:r w:rsidR="00E1637E" w:rsidRPr="00E37160">
        <w:rPr>
          <w:rFonts w:ascii="Arial" w:hAnsi="Arial" w:cs="Arial"/>
          <w:iCs/>
          <w:sz w:val="22"/>
          <w:szCs w:val="22"/>
        </w:rPr>
        <w:t xml:space="preserve">/de </w:t>
      </w:r>
      <w:proofErr w:type="spellStart"/>
      <w:r w:rsidR="00E1637E" w:rsidRPr="00E37160">
        <w:rPr>
          <w:rFonts w:ascii="Arial" w:hAnsi="Arial" w:cs="Arial"/>
          <w:iCs/>
          <w:sz w:val="22"/>
          <w:szCs w:val="22"/>
        </w:rPr>
        <w:t>minimis</w:t>
      </w:r>
      <w:proofErr w:type="spellEnd"/>
      <w:r w:rsidRPr="00E37160">
        <w:rPr>
          <w:rFonts w:ascii="Arial" w:hAnsi="Arial" w:cs="Arial"/>
          <w:iCs/>
          <w:sz w:val="22"/>
          <w:szCs w:val="22"/>
        </w:rPr>
        <w:t xml:space="preserve"> w projekcie dokonywana jest </w:t>
      </w:r>
      <w:r w:rsidRPr="00E37160">
        <w:rPr>
          <w:rFonts w:ascii="Arial" w:hAnsi="Arial" w:cs="Arial"/>
          <w:iCs/>
          <w:sz w:val="22"/>
          <w:szCs w:val="22"/>
          <w:u w:val="single"/>
        </w:rPr>
        <w:t>na dzień złożenia wniosku</w:t>
      </w:r>
      <w:r w:rsidRPr="00E37160">
        <w:rPr>
          <w:rFonts w:ascii="Arial" w:hAnsi="Arial" w:cs="Arial"/>
          <w:iCs/>
          <w:sz w:val="22"/>
          <w:szCs w:val="22"/>
        </w:rPr>
        <w:t>, a ustalenie wysokości dostępn</w:t>
      </w:r>
      <w:r w:rsidR="00D3320B">
        <w:rPr>
          <w:rFonts w:ascii="Arial" w:hAnsi="Arial" w:cs="Arial"/>
          <w:iCs/>
          <w:sz w:val="22"/>
          <w:szCs w:val="22"/>
        </w:rPr>
        <w:t>ych</w:t>
      </w:r>
      <w:r w:rsidRPr="00E37160">
        <w:rPr>
          <w:rFonts w:ascii="Arial" w:hAnsi="Arial" w:cs="Arial"/>
          <w:iCs/>
          <w:sz w:val="22"/>
          <w:szCs w:val="22"/>
        </w:rPr>
        <w:t xml:space="preserve"> dla Wnioskodawcy</w:t>
      </w:r>
      <w:r w:rsidR="00D3320B">
        <w:rPr>
          <w:rFonts w:ascii="Arial" w:hAnsi="Arial" w:cs="Arial"/>
          <w:iCs/>
          <w:sz w:val="22"/>
          <w:szCs w:val="22"/>
        </w:rPr>
        <w:t xml:space="preserve"> i</w:t>
      </w:r>
      <w:r w:rsidR="00262509">
        <w:rPr>
          <w:rFonts w:ascii="Arial" w:hAnsi="Arial" w:cs="Arial"/>
          <w:iCs/>
          <w:sz w:val="22"/>
          <w:szCs w:val="22"/>
        </w:rPr>
        <w:t>/lub</w:t>
      </w:r>
      <w:r w:rsidR="00D3320B">
        <w:rPr>
          <w:rFonts w:ascii="Arial" w:hAnsi="Arial" w:cs="Arial"/>
          <w:iCs/>
          <w:sz w:val="22"/>
          <w:szCs w:val="22"/>
        </w:rPr>
        <w:t xml:space="preserve"> Partnera (jeśli dotyczy)</w:t>
      </w:r>
      <w:r w:rsidRPr="00E37160">
        <w:rPr>
          <w:rFonts w:ascii="Arial" w:hAnsi="Arial" w:cs="Arial"/>
          <w:iCs/>
          <w:sz w:val="22"/>
          <w:szCs w:val="22"/>
        </w:rPr>
        <w:t xml:space="preserve"> limit</w:t>
      </w:r>
      <w:r w:rsidR="00D3320B">
        <w:rPr>
          <w:rFonts w:ascii="Arial" w:hAnsi="Arial" w:cs="Arial"/>
          <w:iCs/>
          <w:sz w:val="22"/>
          <w:szCs w:val="22"/>
        </w:rPr>
        <w:t>ów</w:t>
      </w:r>
      <w:r w:rsidRPr="00E37160">
        <w:rPr>
          <w:rFonts w:ascii="Arial" w:hAnsi="Arial" w:cs="Arial"/>
          <w:iCs/>
          <w:sz w:val="22"/>
          <w:szCs w:val="22"/>
        </w:rPr>
        <w:t xml:space="preserve">  odbywa się na podstawie dokumentów, które </w:t>
      </w:r>
      <w:r w:rsidRPr="00E04F50">
        <w:rPr>
          <w:rFonts w:ascii="Arial" w:hAnsi="Arial" w:cs="Arial"/>
          <w:iCs/>
          <w:sz w:val="22"/>
          <w:szCs w:val="22"/>
          <w:u w:val="single"/>
        </w:rPr>
        <w:t>Wnioskodawca</w:t>
      </w:r>
      <w:r w:rsidRPr="00E37160">
        <w:rPr>
          <w:rFonts w:ascii="Arial" w:hAnsi="Arial" w:cs="Arial"/>
          <w:iCs/>
          <w:sz w:val="22"/>
          <w:szCs w:val="22"/>
        </w:rPr>
        <w:t xml:space="preserve"> składa wraz z wnioskiem o przyznanie pomocy tj.:</w:t>
      </w:r>
    </w:p>
    <w:p w14:paraId="14610B0D" w14:textId="60926602" w:rsidR="00991710" w:rsidRPr="00E37160" w:rsidRDefault="00991710" w:rsidP="003A3602">
      <w:pPr>
        <w:pStyle w:val="NormalnyWeb"/>
        <w:numPr>
          <w:ilvl w:val="0"/>
          <w:numId w:val="46"/>
        </w:numPr>
        <w:spacing w:before="120" w:after="120" w:line="271" w:lineRule="auto"/>
        <w:rPr>
          <w:rFonts w:ascii="Arial" w:hAnsi="Arial" w:cs="Arial"/>
          <w:iCs/>
          <w:sz w:val="22"/>
          <w:szCs w:val="22"/>
        </w:rPr>
      </w:pPr>
      <w:r w:rsidRPr="00E37160">
        <w:rPr>
          <w:rFonts w:ascii="Arial" w:hAnsi="Arial" w:cs="Arial"/>
          <w:iCs/>
          <w:sz w:val="22"/>
          <w:szCs w:val="22"/>
        </w:rPr>
        <w:t xml:space="preserve">Formularza informacji przedstawianych przy ubieganiu się o pomoc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lub </w:t>
      </w:r>
      <w:r w:rsidRPr="00E37160">
        <w:rPr>
          <w:rStyle w:val="Hipercze"/>
          <w:rFonts w:ascii="Arial" w:hAnsi="Arial" w:cs="Arial"/>
          <w:color w:val="auto"/>
          <w:sz w:val="22"/>
          <w:szCs w:val="22"/>
          <w:u w:val="none"/>
        </w:rPr>
        <w:t xml:space="preserve">Formularza informacji przedstawianych przy ubieganiu się o pomoc inną niż pomoc w rolnictwie lub rybołówstwie,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lub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w rolnictwie lub rybołówstwie</w:t>
      </w:r>
      <w:r w:rsidRPr="00E37160">
        <w:rPr>
          <w:rFonts w:ascii="Arial" w:hAnsi="Arial" w:cs="Arial"/>
          <w:iCs/>
          <w:sz w:val="22"/>
          <w:szCs w:val="22"/>
        </w:rPr>
        <w:t xml:space="preserve">, stanowiących odpowiednio: załącznik nr </w:t>
      </w:r>
      <w:r w:rsidR="0053599E">
        <w:rPr>
          <w:rFonts w:ascii="Arial" w:hAnsi="Arial" w:cs="Arial"/>
          <w:iCs/>
          <w:sz w:val="22"/>
          <w:szCs w:val="22"/>
        </w:rPr>
        <w:t>7.10</w:t>
      </w:r>
      <w:r w:rsidRPr="00E37160">
        <w:rPr>
          <w:rFonts w:ascii="Arial" w:hAnsi="Arial" w:cs="Arial"/>
          <w:iCs/>
          <w:sz w:val="22"/>
          <w:szCs w:val="22"/>
        </w:rPr>
        <w:t xml:space="preserve"> oraz załącznik nr </w:t>
      </w:r>
      <w:r w:rsidR="0053599E">
        <w:rPr>
          <w:rFonts w:ascii="Arial" w:hAnsi="Arial" w:cs="Arial"/>
          <w:iCs/>
          <w:sz w:val="22"/>
          <w:szCs w:val="22"/>
        </w:rPr>
        <w:t>7.11</w:t>
      </w:r>
      <w:r w:rsidR="0053599E" w:rsidRPr="00E37160">
        <w:rPr>
          <w:rFonts w:ascii="Arial" w:hAnsi="Arial" w:cs="Arial"/>
          <w:iCs/>
          <w:sz w:val="22"/>
          <w:szCs w:val="22"/>
        </w:rPr>
        <w:t xml:space="preserve"> </w:t>
      </w:r>
      <w:r w:rsidRPr="00E37160">
        <w:rPr>
          <w:rFonts w:ascii="Arial" w:hAnsi="Arial" w:cs="Arial"/>
          <w:iCs/>
          <w:sz w:val="22"/>
          <w:szCs w:val="22"/>
        </w:rPr>
        <w:t xml:space="preserve">do Regulaminu </w:t>
      </w:r>
      <w:r w:rsidR="00134A32" w:rsidRPr="00E37160">
        <w:rPr>
          <w:rFonts w:ascii="Arial" w:hAnsi="Arial" w:cs="Arial"/>
          <w:iCs/>
          <w:sz w:val="22"/>
          <w:szCs w:val="22"/>
        </w:rPr>
        <w:t xml:space="preserve">wyboru </w:t>
      </w:r>
      <w:r w:rsidRPr="00E37160">
        <w:rPr>
          <w:rFonts w:ascii="Arial" w:hAnsi="Arial" w:cs="Arial"/>
          <w:b/>
          <w:iCs/>
          <w:sz w:val="22"/>
          <w:szCs w:val="22"/>
        </w:rPr>
        <w:t>oraz</w:t>
      </w:r>
      <w:r w:rsidRPr="00E37160">
        <w:rPr>
          <w:rFonts w:ascii="Arial" w:hAnsi="Arial" w:cs="Arial"/>
          <w:iCs/>
          <w:sz w:val="22"/>
          <w:szCs w:val="22"/>
        </w:rPr>
        <w:t>;</w:t>
      </w:r>
    </w:p>
    <w:p w14:paraId="69F1A366" w14:textId="69DDD605" w:rsidR="00991710" w:rsidRDefault="00991710" w:rsidP="003A3602">
      <w:pPr>
        <w:pStyle w:val="NormalnyWeb"/>
        <w:numPr>
          <w:ilvl w:val="0"/>
          <w:numId w:val="46"/>
        </w:numPr>
        <w:spacing w:before="120" w:after="120" w:line="271" w:lineRule="auto"/>
        <w:rPr>
          <w:rFonts w:ascii="Arial" w:hAnsi="Arial" w:cs="Arial"/>
          <w:iCs/>
          <w:sz w:val="22"/>
          <w:szCs w:val="22"/>
        </w:rPr>
      </w:pPr>
      <w:r w:rsidRPr="00E37160">
        <w:rPr>
          <w:rFonts w:ascii="Arial" w:hAnsi="Arial" w:cs="Arial"/>
          <w:iCs/>
          <w:sz w:val="22"/>
          <w:szCs w:val="22"/>
        </w:rPr>
        <w:t xml:space="preserve">Oświadczenia o wysokości uzyskanej pomocy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stanowiącego załącznik nr </w:t>
      </w:r>
      <w:r w:rsidR="0053599E">
        <w:rPr>
          <w:rFonts w:ascii="Arial" w:hAnsi="Arial" w:cs="Arial"/>
          <w:iCs/>
          <w:sz w:val="22"/>
          <w:szCs w:val="22"/>
        </w:rPr>
        <w:t>7.13</w:t>
      </w:r>
      <w:r w:rsidRPr="00E37160">
        <w:rPr>
          <w:rFonts w:ascii="Arial" w:hAnsi="Arial" w:cs="Arial"/>
          <w:iCs/>
          <w:sz w:val="22"/>
          <w:szCs w:val="22"/>
        </w:rPr>
        <w:t xml:space="preserve"> do Regulaminu </w:t>
      </w:r>
      <w:r w:rsidR="00134A32" w:rsidRPr="00E37160">
        <w:rPr>
          <w:rFonts w:ascii="Arial" w:hAnsi="Arial" w:cs="Arial"/>
          <w:iCs/>
          <w:sz w:val="22"/>
          <w:szCs w:val="22"/>
        </w:rPr>
        <w:t xml:space="preserve">wyboru </w:t>
      </w:r>
      <w:r w:rsidRPr="00E37160">
        <w:rPr>
          <w:rFonts w:ascii="Arial" w:hAnsi="Arial" w:cs="Arial"/>
          <w:iCs/>
          <w:sz w:val="22"/>
          <w:szCs w:val="22"/>
        </w:rPr>
        <w:t xml:space="preserve">lub potwierdzonych za zgodność z oryginałem wszystkich posiadanych przez Wnioskodawcę zaświadczeń o uzyskanej pomocy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w:t>
      </w:r>
      <w:r w:rsidRPr="00E37160">
        <w:rPr>
          <w:rFonts w:ascii="Arial" w:hAnsi="Arial" w:cs="Arial"/>
          <w:b/>
          <w:iCs/>
          <w:sz w:val="22"/>
          <w:szCs w:val="22"/>
        </w:rPr>
        <w:t>albo</w:t>
      </w:r>
      <w:r w:rsidRPr="00E37160">
        <w:rPr>
          <w:rFonts w:ascii="Arial" w:hAnsi="Arial" w:cs="Arial"/>
          <w:iCs/>
          <w:sz w:val="22"/>
          <w:szCs w:val="22"/>
        </w:rPr>
        <w:t xml:space="preserve"> Oświadczenia o nieuzyskaniu pomocy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stanowiącego załącznik nr </w:t>
      </w:r>
      <w:r w:rsidR="0053599E">
        <w:rPr>
          <w:rFonts w:ascii="Arial" w:hAnsi="Arial" w:cs="Arial"/>
          <w:iCs/>
          <w:sz w:val="22"/>
          <w:szCs w:val="22"/>
        </w:rPr>
        <w:t>7.14</w:t>
      </w:r>
      <w:r w:rsidRPr="00E37160">
        <w:rPr>
          <w:rFonts w:ascii="Arial" w:hAnsi="Arial" w:cs="Arial"/>
          <w:iCs/>
          <w:sz w:val="22"/>
          <w:szCs w:val="22"/>
        </w:rPr>
        <w:t xml:space="preserve"> do Regulaminu </w:t>
      </w:r>
      <w:r w:rsidR="00134A32" w:rsidRPr="00E37160">
        <w:rPr>
          <w:rFonts w:ascii="Arial" w:hAnsi="Arial" w:cs="Arial"/>
          <w:iCs/>
          <w:sz w:val="22"/>
          <w:szCs w:val="22"/>
        </w:rPr>
        <w:t>wyboru</w:t>
      </w:r>
    </w:p>
    <w:p w14:paraId="1B8DF7A8" w14:textId="77777777" w:rsidR="00262509" w:rsidRPr="00E37160" w:rsidRDefault="00262509" w:rsidP="00262509">
      <w:pPr>
        <w:pStyle w:val="NormalnyWeb"/>
        <w:spacing w:before="120" w:after="120" w:line="271" w:lineRule="auto"/>
        <w:ind w:left="360"/>
        <w:rPr>
          <w:rFonts w:ascii="Arial" w:hAnsi="Arial" w:cs="Arial"/>
          <w:sz w:val="22"/>
          <w:szCs w:val="22"/>
        </w:rPr>
      </w:pPr>
      <w:r w:rsidRPr="00E37160">
        <w:rPr>
          <w:rFonts w:ascii="Arial" w:hAnsi="Arial" w:cs="Arial"/>
          <w:sz w:val="22"/>
          <w:szCs w:val="22"/>
        </w:rPr>
        <w:t xml:space="preserve">(powyższe dokumenty należy złożyć na zasadach określonych w </w:t>
      </w:r>
      <w:r w:rsidRPr="00E37160">
        <w:rPr>
          <w:rFonts w:ascii="Arial" w:hAnsi="Arial" w:cs="Arial"/>
          <w:i/>
          <w:sz w:val="22"/>
          <w:szCs w:val="22"/>
        </w:rPr>
        <w:t>Instrukcji wypełniania wniosku o dofinansowanie projektu</w:t>
      </w:r>
      <w:r w:rsidRPr="00E37160">
        <w:rPr>
          <w:rFonts w:ascii="Arial" w:hAnsi="Arial" w:cs="Arial"/>
          <w:sz w:val="22"/>
          <w:szCs w:val="22"/>
        </w:rPr>
        <w:t>).</w:t>
      </w:r>
    </w:p>
    <w:p w14:paraId="61E7F218" w14:textId="77777777" w:rsidR="00262509" w:rsidRDefault="00262509" w:rsidP="00262509">
      <w:pPr>
        <w:pStyle w:val="NormalnyWeb"/>
        <w:spacing w:before="120" w:after="120" w:line="271" w:lineRule="auto"/>
        <w:ind w:left="720"/>
        <w:rPr>
          <w:rFonts w:ascii="Arial" w:hAnsi="Arial" w:cs="Arial"/>
          <w:iCs/>
          <w:sz w:val="22"/>
          <w:szCs w:val="22"/>
        </w:rPr>
      </w:pPr>
    </w:p>
    <w:p w14:paraId="775F299E" w14:textId="77777777" w:rsidR="006E334C" w:rsidRDefault="005F0E79" w:rsidP="005816EA">
      <w:pPr>
        <w:pStyle w:val="NormalnyWeb"/>
        <w:spacing w:before="120" w:after="120" w:line="271" w:lineRule="auto"/>
        <w:ind w:left="357"/>
        <w:rPr>
          <w:rFonts w:ascii="Arial" w:hAnsi="Arial" w:cs="Arial"/>
          <w:sz w:val="22"/>
          <w:szCs w:val="22"/>
        </w:rPr>
      </w:pPr>
      <w:r w:rsidRPr="005F0E79">
        <w:rPr>
          <w:rFonts w:ascii="Arial" w:hAnsi="Arial" w:cs="Arial"/>
          <w:sz w:val="22"/>
          <w:szCs w:val="22"/>
        </w:rPr>
        <w:t>W przypadku projektu partnerskiego, do wniosku należy załączyć dokumenty dotyczące Wnioskodawcy oraz osobne dokumenty dotyczące Partnera (jeśli oba podmioty ubiegają się o przyznanie pomocy</w:t>
      </w:r>
      <w:r>
        <w:rPr>
          <w:rFonts w:ascii="Arial" w:hAnsi="Arial" w:cs="Arial"/>
          <w:sz w:val="22"/>
          <w:szCs w:val="22"/>
        </w:rPr>
        <w:t xml:space="preserve">. </w:t>
      </w:r>
      <w:r w:rsidRPr="005F0E79">
        <w:rPr>
          <w:rFonts w:ascii="Arial" w:hAnsi="Arial" w:cs="Arial"/>
          <w:sz w:val="22"/>
          <w:szCs w:val="22"/>
        </w:rPr>
        <w:t xml:space="preserve">Jeśli o pomoc na I poziomie ubiega się </w:t>
      </w:r>
      <w:r w:rsidR="008259E2">
        <w:rPr>
          <w:rFonts w:ascii="Arial" w:hAnsi="Arial" w:cs="Arial"/>
          <w:sz w:val="22"/>
          <w:szCs w:val="22"/>
        </w:rPr>
        <w:t xml:space="preserve">tylko </w:t>
      </w:r>
      <w:r w:rsidRPr="005F0E79">
        <w:rPr>
          <w:rFonts w:ascii="Arial" w:hAnsi="Arial" w:cs="Arial"/>
          <w:sz w:val="22"/>
          <w:szCs w:val="22"/>
        </w:rPr>
        <w:t xml:space="preserve">Partner, wówczas </w:t>
      </w:r>
      <w:r w:rsidR="0054020D">
        <w:rPr>
          <w:rFonts w:ascii="Arial" w:hAnsi="Arial" w:cs="Arial"/>
          <w:sz w:val="22"/>
          <w:szCs w:val="22"/>
        </w:rPr>
        <w:t xml:space="preserve">Wnioskodawca w imieniu Partnera składa </w:t>
      </w:r>
      <w:r w:rsidRPr="005F0E79">
        <w:rPr>
          <w:rFonts w:ascii="Arial" w:hAnsi="Arial" w:cs="Arial"/>
          <w:sz w:val="22"/>
          <w:szCs w:val="22"/>
        </w:rPr>
        <w:t xml:space="preserve">wyłącznie dokumenty </w:t>
      </w:r>
      <w:r w:rsidR="0054020D">
        <w:rPr>
          <w:rFonts w:ascii="Arial" w:hAnsi="Arial" w:cs="Arial"/>
          <w:sz w:val="22"/>
          <w:szCs w:val="22"/>
        </w:rPr>
        <w:t xml:space="preserve">dotyczące </w:t>
      </w:r>
      <w:r w:rsidRPr="005F0E79">
        <w:rPr>
          <w:rFonts w:ascii="Arial" w:hAnsi="Arial" w:cs="Arial"/>
          <w:sz w:val="22"/>
          <w:szCs w:val="22"/>
        </w:rPr>
        <w:t xml:space="preserve">Partnera. Jeśli natomiast o pomoc publiczną/de </w:t>
      </w:r>
      <w:proofErr w:type="spellStart"/>
      <w:r w:rsidRPr="005F0E79">
        <w:rPr>
          <w:rFonts w:ascii="Arial" w:hAnsi="Arial" w:cs="Arial"/>
          <w:sz w:val="22"/>
          <w:szCs w:val="22"/>
        </w:rPr>
        <w:t>minimis</w:t>
      </w:r>
      <w:proofErr w:type="spellEnd"/>
      <w:r w:rsidRPr="005F0E79">
        <w:rPr>
          <w:rFonts w:ascii="Arial" w:hAnsi="Arial" w:cs="Arial"/>
          <w:sz w:val="22"/>
          <w:szCs w:val="22"/>
        </w:rPr>
        <w:t xml:space="preserve"> ubiega się tylko Wnioskodawca, to </w:t>
      </w:r>
      <w:r>
        <w:rPr>
          <w:rFonts w:ascii="Arial" w:hAnsi="Arial" w:cs="Arial"/>
          <w:sz w:val="22"/>
          <w:szCs w:val="22"/>
        </w:rPr>
        <w:t xml:space="preserve">Wnioskodawca </w:t>
      </w:r>
      <w:r w:rsidRPr="005F0E79">
        <w:rPr>
          <w:rFonts w:ascii="Arial" w:hAnsi="Arial" w:cs="Arial"/>
          <w:sz w:val="22"/>
          <w:szCs w:val="22"/>
        </w:rPr>
        <w:t>składa dokumenty dotyczące wyłącznie własnego podmiotu.</w:t>
      </w:r>
      <w:r w:rsidR="005816EA">
        <w:rPr>
          <w:rFonts w:ascii="Arial" w:hAnsi="Arial" w:cs="Arial"/>
          <w:sz w:val="22"/>
          <w:szCs w:val="22"/>
        </w:rPr>
        <w:t xml:space="preserve"> </w:t>
      </w:r>
    </w:p>
    <w:p w14:paraId="08C79EFF" w14:textId="18CC9287" w:rsidR="005816EA" w:rsidRPr="006E334C" w:rsidRDefault="005816EA" w:rsidP="006E334C">
      <w:pPr>
        <w:pStyle w:val="NormalnyWeb"/>
        <w:spacing w:before="120" w:after="120" w:line="271" w:lineRule="auto"/>
        <w:ind w:left="357"/>
        <w:rPr>
          <w:rFonts w:ascii="Arial" w:hAnsi="Arial" w:cs="Arial"/>
          <w:b/>
          <w:sz w:val="22"/>
          <w:szCs w:val="22"/>
        </w:rPr>
      </w:pPr>
      <w:r w:rsidRPr="006E334C">
        <w:rPr>
          <w:rFonts w:ascii="Arial" w:hAnsi="Arial" w:cs="Arial"/>
          <w:b/>
          <w:sz w:val="22"/>
          <w:szCs w:val="22"/>
        </w:rPr>
        <w:t xml:space="preserve">W przypadku projektu partnerskiego, udzielającym Partnerowi pomocy de </w:t>
      </w:r>
      <w:proofErr w:type="spellStart"/>
      <w:r w:rsidRPr="006E334C">
        <w:rPr>
          <w:rFonts w:ascii="Arial" w:hAnsi="Arial" w:cs="Arial"/>
          <w:b/>
          <w:sz w:val="22"/>
          <w:szCs w:val="22"/>
        </w:rPr>
        <w:t>minimis</w:t>
      </w:r>
      <w:proofErr w:type="spellEnd"/>
      <w:r w:rsidRPr="006E334C">
        <w:rPr>
          <w:rFonts w:ascii="Arial" w:hAnsi="Arial" w:cs="Arial"/>
          <w:b/>
          <w:sz w:val="22"/>
          <w:szCs w:val="22"/>
        </w:rPr>
        <w:t xml:space="preserve"> (o ile Partner ubiega się o pomoc de </w:t>
      </w:r>
      <w:proofErr w:type="spellStart"/>
      <w:r w:rsidRPr="006E334C">
        <w:rPr>
          <w:rFonts w:ascii="Arial" w:hAnsi="Arial" w:cs="Arial"/>
          <w:b/>
          <w:sz w:val="22"/>
          <w:szCs w:val="22"/>
        </w:rPr>
        <w:t>minimis</w:t>
      </w:r>
      <w:proofErr w:type="spellEnd"/>
      <w:r w:rsidRPr="006E334C">
        <w:rPr>
          <w:rFonts w:ascii="Arial" w:hAnsi="Arial" w:cs="Arial"/>
          <w:b/>
          <w:sz w:val="22"/>
          <w:szCs w:val="22"/>
        </w:rPr>
        <w:t xml:space="preserve">) jest zawsze ION.   </w:t>
      </w:r>
    </w:p>
    <w:p w14:paraId="76166A4D" w14:textId="79732042" w:rsidR="00991710" w:rsidRPr="00E37160" w:rsidRDefault="00991710" w:rsidP="00991710">
      <w:pPr>
        <w:pStyle w:val="NormalnyWeb"/>
        <w:spacing w:before="120" w:after="120" w:line="271" w:lineRule="auto"/>
        <w:ind w:left="284"/>
        <w:rPr>
          <w:rFonts w:ascii="Arial" w:hAnsi="Arial" w:cs="Arial"/>
          <w:sz w:val="22"/>
          <w:szCs w:val="22"/>
        </w:rPr>
      </w:pPr>
    </w:p>
    <w:p w14:paraId="54F8FB8A" w14:textId="62EAA417" w:rsidR="00991710" w:rsidRPr="00E37160" w:rsidRDefault="00991710" w:rsidP="003A3602">
      <w:pPr>
        <w:numPr>
          <w:ilvl w:val="2"/>
          <w:numId w:val="47"/>
        </w:numPr>
        <w:spacing w:before="120" w:after="120" w:line="271" w:lineRule="auto"/>
        <w:ind w:left="0" w:firstLine="0"/>
        <w:rPr>
          <w:rFonts w:ascii="Arial" w:hAnsi="Arial" w:cs="Arial"/>
          <w:b/>
          <w:iCs/>
          <w:sz w:val="22"/>
          <w:szCs w:val="22"/>
        </w:rPr>
      </w:pPr>
      <w:r w:rsidRPr="00E37160">
        <w:rPr>
          <w:rFonts w:ascii="Arial" w:hAnsi="Arial" w:cs="Arial"/>
          <w:iCs/>
          <w:sz w:val="22"/>
          <w:szCs w:val="22"/>
        </w:rPr>
        <w:t>Ponowna ocena związana z możliwością uzyskania przez Wnioskodawcę</w:t>
      </w:r>
      <w:r w:rsidR="005C63EC">
        <w:rPr>
          <w:rFonts w:ascii="Arial" w:hAnsi="Arial" w:cs="Arial"/>
          <w:iCs/>
          <w:sz w:val="22"/>
          <w:szCs w:val="22"/>
        </w:rPr>
        <w:t>/Partnera (jeśli dotyczy)</w:t>
      </w:r>
      <w:r w:rsidRPr="00E37160">
        <w:rPr>
          <w:rFonts w:ascii="Arial" w:hAnsi="Arial" w:cs="Arial"/>
          <w:iCs/>
          <w:sz w:val="22"/>
          <w:szCs w:val="22"/>
        </w:rPr>
        <w:t xml:space="preserve"> pomocy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dokonywana jest według aktualnego stanu na dzień składania załączników do umowy. Ponadto, </w:t>
      </w:r>
      <w:r w:rsidRPr="00E37160">
        <w:rPr>
          <w:rFonts w:ascii="Arial" w:hAnsi="Arial" w:cs="Arial"/>
          <w:sz w:val="22"/>
          <w:szCs w:val="22"/>
        </w:rPr>
        <w:t xml:space="preserve">Wnioskodawca zobowiązany jest do niezwłocznego informowania Wojewódzkiego Urzędu Pracy w Szczecinie o zmianie stanu faktycznego w zakresie wysokości uzyskanej </w:t>
      </w:r>
      <w:r w:rsidR="005C63EC">
        <w:rPr>
          <w:rFonts w:ascii="Arial" w:hAnsi="Arial" w:cs="Arial"/>
          <w:sz w:val="22"/>
          <w:szCs w:val="22"/>
        </w:rPr>
        <w:t xml:space="preserve">przez Wnioskodawcę/Partnera (jeśli dotyczy) </w:t>
      </w:r>
      <w:r w:rsidRPr="00E37160">
        <w:rPr>
          <w:rFonts w:ascii="Arial" w:hAnsi="Arial" w:cs="Arial"/>
          <w:sz w:val="22"/>
          <w:szCs w:val="22"/>
        </w:rPr>
        <w:t xml:space="preserve">pomocy de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po dniu złożenia ww. załączników, a przed dniem podpisania umowy o przyznanie dofinansowania.</w:t>
      </w:r>
      <w:r w:rsidRPr="00E37160">
        <w:rPr>
          <w:rFonts w:ascii="Arial" w:hAnsi="Arial" w:cs="Arial"/>
          <w:b/>
          <w:iCs/>
          <w:sz w:val="22"/>
          <w:szCs w:val="22"/>
        </w:rPr>
        <w:t xml:space="preserve"> </w:t>
      </w:r>
      <w:r w:rsidRPr="00E37160">
        <w:rPr>
          <w:rFonts w:ascii="Arial" w:hAnsi="Arial" w:cs="Arial"/>
          <w:iCs/>
          <w:sz w:val="22"/>
          <w:szCs w:val="22"/>
        </w:rPr>
        <w:t>Jest to uwarunkowane możliwością wystąpienia w okresie pomiędzy złożeniem wniosku, a zawarciem umowy innych okoliczności mających wpływ na możliwość udzielenia pomocy np.: uzyskanie przez przedsiębiorcę innej pomocy d</w:t>
      </w:r>
      <w:r w:rsidRPr="00E37160">
        <w:rPr>
          <w:rFonts w:ascii="Arial" w:hAnsi="Arial" w:cs="Arial"/>
          <w:sz w:val="22"/>
          <w:szCs w:val="22"/>
        </w:rPr>
        <w:t xml:space="preserve">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lub zmiana kursu walutowego, które mogą spowodować przekroczenie pułapu środków de </w:t>
      </w:r>
      <w:proofErr w:type="spellStart"/>
      <w:r w:rsidRPr="00E37160">
        <w:rPr>
          <w:rFonts w:ascii="Arial" w:hAnsi="Arial" w:cs="Arial"/>
          <w:sz w:val="22"/>
          <w:szCs w:val="22"/>
        </w:rPr>
        <w:t>minimis</w:t>
      </w:r>
      <w:proofErr w:type="spellEnd"/>
      <w:r w:rsidRPr="00E37160">
        <w:rPr>
          <w:rFonts w:ascii="Arial" w:hAnsi="Arial" w:cs="Arial"/>
          <w:sz w:val="22"/>
          <w:szCs w:val="22"/>
        </w:rPr>
        <w:t>.</w:t>
      </w:r>
    </w:p>
    <w:p w14:paraId="6ED6C8CD" w14:textId="7E686C7B" w:rsidR="00B249C2" w:rsidRPr="00E37160" w:rsidRDefault="00F737E9" w:rsidP="003A4438">
      <w:pPr>
        <w:pStyle w:val="Styl8"/>
      </w:pPr>
      <w:bookmarkStart w:id="477" w:name="_Toc447021772"/>
      <w:bookmarkStart w:id="478" w:name="_Toc447021773"/>
      <w:bookmarkStart w:id="479" w:name="_Toc447021774"/>
      <w:bookmarkStart w:id="480" w:name="_Toc447021775"/>
      <w:bookmarkStart w:id="481" w:name="_Toc447021776"/>
      <w:bookmarkStart w:id="482" w:name="_Toc447021777"/>
      <w:bookmarkStart w:id="483" w:name="_Toc447021778"/>
      <w:bookmarkStart w:id="484" w:name="_Toc430850052"/>
      <w:bookmarkStart w:id="485" w:name="_Toc200089419"/>
      <w:bookmarkStart w:id="486" w:name="_Toc425140365"/>
      <w:bookmarkEnd w:id="477"/>
      <w:bookmarkEnd w:id="478"/>
      <w:bookmarkEnd w:id="479"/>
      <w:bookmarkEnd w:id="480"/>
      <w:bookmarkEnd w:id="481"/>
      <w:bookmarkEnd w:id="482"/>
      <w:bookmarkEnd w:id="483"/>
      <w:bookmarkEnd w:id="484"/>
      <w:r w:rsidRPr="00E37160">
        <w:lastRenderedPageBreak/>
        <w:t>Warunki realizacji wsparcia</w:t>
      </w:r>
      <w:bookmarkEnd w:id="485"/>
      <w:r w:rsidR="00B249C2" w:rsidRPr="00E37160">
        <w:t xml:space="preserve"> </w:t>
      </w:r>
    </w:p>
    <w:p w14:paraId="40E26159" w14:textId="77777777" w:rsidR="00293D98" w:rsidRPr="00E37160" w:rsidRDefault="00CD737C" w:rsidP="00370B23">
      <w:pPr>
        <w:pStyle w:val="Styl10"/>
      </w:pPr>
      <w:bookmarkStart w:id="487" w:name="_Toc200089420"/>
      <w:r w:rsidRPr="00E37160">
        <w:rPr>
          <w:lang w:val="pl-PL"/>
        </w:rPr>
        <w:t>Kwalifikowalność uczestnika projektu</w:t>
      </w:r>
      <w:bookmarkEnd w:id="487"/>
    </w:p>
    <w:p w14:paraId="47BD7D5B" w14:textId="0716B5C1" w:rsidR="00DF7770" w:rsidRPr="00E37160" w:rsidRDefault="00DF7770" w:rsidP="003A3602">
      <w:pPr>
        <w:numPr>
          <w:ilvl w:val="0"/>
          <w:numId w:val="57"/>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iCs/>
          <w:sz w:val="22"/>
          <w:szCs w:val="22"/>
        </w:rPr>
        <w:t xml:space="preserve">Zgodnie z pkt 1 rozdziału </w:t>
      </w:r>
      <w:r w:rsidR="003C06E8" w:rsidRPr="00E37160">
        <w:rPr>
          <w:rFonts w:ascii="Arial" w:hAnsi="Arial" w:cs="Arial"/>
          <w:iCs/>
          <w:sz w:val="22"/>
          <w:szCs w:val="22"/>
        </w:rPr>
        <w:t>4</w:t>
      </w:r>
      <w:r w:rsidRPr="00E37160">
        <w:rPr>
          <w:rFonts w:ascii="Arial" w:hAnsi="Arial" w:cs="Arial"/>
          <w:iCs/>
          <w:sz w:val="22"/>
          <w:szCs w:val="22"/>
        </w:rPr>
        <w:t xml:space="preserve"> Wytycznych </w:t>
      </w:r>
      <w:r w:rsidR="003C06E8" w:rsidRPr="00E37160">
        <w:rPr>
          <w:rFonts w:ascii="Arial" w:hAnsi="Arial" w:cs="Arial"/>
          <w:iCs/>
          <w:sz w:val="22"/>
          <w:szCs w:val="22"/>
        </w:rPr>
        <w:t>dotyczących kwalifikowalności wydatków na lata 2021-2027</w:t>
      </w:r>
      <w:r w:rsidRPr="00E37160">
        <w:rPr>
          <w:rFonts w:ascii="Arial" w:hAnsi="Arial" w:cs="Arial"/>
          <w:iCs/>
          <w:sz w:val="22"/>
          <w:szCs w:val="22"/>
        </w:rPr>
        <w:t xml:space="preserve">, w ramach projektu wsparcie udzielane jest uczestnikom określonym we wniosku o dofinansowanie. Oznacza to dla Beneficjenta </w:t>
      </w:r>
      <w:r w:rsidRPr="00E37160">
        <w:rPr>
          <w:rFonts w:ascii="Arial" w:hAnsi="Arial" w:cs="Arial"/>
          <w:b/>
          <w:iCs/>
          <w:sz w:val="22"/>
          <w:szCs w:val="22"/>
        </w:rPr>
        <w:t>obowiązek przeprowadzenia rekrutacji uczestników projektu zgodnie z kryteriami udziału w projekcie</w:t>
      </w:r>
      <w:r w:rsidRPr="00E37160">
        <w:rPr>
          <w:rFonts w:ascii="Arial" w:hAnsi="Arial" w:cs="Arial"/>
          <w:iCs/>
          <w:sz w:val="22"/>
          <w:szCs w:val="22"/>
        </w:rPr>
        <w:t xml:space="preserve"> określonymi przez niego we wniosku o dofinansowanie, w oparciu o dokumenty, które w sposób jednoznaczny potwierdzają kwalifikowalność danej osoby tj. właściwe oświadczenie lub zaświadczenie/inny oficjalny dokument/wydruk z dostępnych baz danych. </w:t>
      </w:r>
      <w:r w:rsidRPr="00E37160">
        <w:rPr>
          <w:rFonts w:ascii="Arial" w:hAnsi="Arial" w:cs="Arial"/>
          <w:b/>
          <w:iCs/>
          <w:sz w:val="22"/>
          <w:szCs w:val="22"/>
        </w:rPr>
        <w:t>Beneficjent jest zobowiązany gromadzić dokumentację potwierdzającą kwalifikowalność uczestników</w:t>
      </w:r>
      <w:r w:rsidRPr="00E37160">
        <w:rPr>
          <w:rFonts w:ascii="Arial" w:hAnsi="Arial" w:cs="Arial"/>
          <w:iCs/>
          <w:sz w:val="22"/>
          <w:szCs w:val="22"/>
        </w:rPr>
        <w:t xml:space="preserve"> w celu zapewnienia właściwej ścieżki audytu, w tym na wniosek Instytucji Pośredniczącej udostępnić właściwe dokumenty. O sposobie weryfikacji kwalifikowalności uczestnika projektu decyduje rodzaj kryterium uprawniającego daną osobę lub podmiot do udziału w projekcie.</w:t>
      </w:r>
    </w:p>
    <w:p w14:paraId="4B7EE6B9" w14:textId="77777777" w:rsidR="00DF7770" w:rsidRPr="00E37160" w:rsidRDefault="00DF7770" w:rsidP="00572F0F">
      <w:pPr>
        <w:autoSpaceDE w:val="0"/>
        <w:autoSpaceDN w:val="0"/>
        <w:adjustRightInd w:val="0"/>
        <w:spacing w:before="120" w:after="120" w:line="271" w:lineRule="auto"/>
        <w:rPr>
          <w:rFonts w:ascii="Arial" w:hAnsi="Arial" w:cs="Arial"/>
          <w:sz w:val="22"/>
          <w:szCs w:val="22"/>
        </w:rPr>
      </w:pPr>
      <w:r w:rsidRPr="00E37160">
        <w:rPr>
          <w:rFonts w:ascii="Arial" w:hAnsi="Arial" w:cs="Arial"/>
          <w:iCs/>
          <w:sz w:val="22"/>
          <w:szCs w:val="22"/>
        </w:rPr>
        <w:t xml:space="preserve">UWAGA! </w:t>
      </w:r>
      <w:r w:rsidRPr="00E37160">
        <w:rPr>
          <w:rFonts w:ascii="Arial" w:hAnsi="Arial" w:cs="Arial"/>
          <w:b/>
          <w:iCs/>
          <w:sz w:val="22"/>
          <w:szCs w:val="22"/>
        </w:rPr>
        <w:t xml:space="preserve">Oświadczenie </w:t>
      </w:r>
      <w:r w:rsidRPr="00E37160">
        <w:rPr>
          <w:rFonts w:ascii="Arial" w:hAnsi="Arial" w:cs="Arial"/>
          <w:iCs/>
          <w:sz w:val="22"/>
          <w:szCs w:val="22"/>
        </w:rPr>
        <w:t>dopuszczalne jest wyłącznie wtedy gdy nie jest możliwe pozyskanie dokumentów urzędowych lub weryfikacja na podstawie dostępnych baz danych. Oświadczenie jako przejaw woli uczestnika projektu przystąpienia do projektu i tym samym poświadczenia kwalifikowalności swojego uczestnictwa w projekcie – złożone na piśmie</w:t>
      </w:r>
      <w:r w:rsidR="009C410B" w:rsidRPr="00E37160">
        <w:rPr>
          <w:rFonts w:ascii="Arial" w:hAnsi="Arial" w:cs="Arial"/>
          <w:iCs/>
          <w:sz w:val="22"/>
          <w:szCs w:val="22"/>
        </w:rPr>
        <w:t>,</w:t>
      </w:r>
      <w:r w:rsidRPr="00E37160">
        <w:rPr>
          <w:rFonts w:ascii="Arial" w:hAnsi="Arial" w:cs="Arial"/>
          <w:iCs/>
          <w:sz w:val="22"/>
          <w:szCs w:val="22"/>
        </w:rPr>
        <w:t xml:space="preserve"> będzie wystarczające do potwierdzenia spełniania kryteriów kwalifikowalności, gdy kryterium kwalifikowalności uczestnika projektu nie wymaga zastosowania zaświadczeń, np.: przynależność do mniejszości narodowej, bezdomność.</w:t>
      </w:r>
    </w:p>
    <w:p w14:paraId="5E6618CD" w14:textId="77777777" w:rsidR="00DF7770" w:rsidRPr="00E37160" w:rsidRDefault="00DF7770" w:rsidP="00572F0F">
      <w:pPr>
        <w:autoSpaceDE w:val="0"/>
        <w:autoSpaceDN w:val="0"/>
        <w:adjustRightInd w:val="0"/>
        <w:spacing w:before="120" w:after="120" w:line="271" w:lineRule="auto"/>
        <w:rPr>
          <w:rFonts w:ascii="Arial" w:hAnsi="Arial" w:cs="Arial"/>
          <w:iCs/>
          <w:sz w:val="22"/>
          <w:szCs w:val="22"/>
        </w:rPr>
      </w:pPr>
      <w:r w:rsidRPr="00E37160">
        <w:rPr>
          <w:rFonts w:ascii="Arial" w:hAnsi="Arial" w:cs="Arial"/>
          <w:b/>
          <w:iCs/>
          <w:sz w:val="22"/>
          <w:szCs w:val="22"/>
        </w:rPr>
        <w:t>Zaświadczenie lub inny oficjalny dokument</w:t>
      </w:r>
      <w:r w:rsidRPr="00E37160">
        <w:rPr>
          <w:rFonts w:ascii="Arial" w:hAnsi="Arial" w:cs="Arial"/>
          <w:iCs/>
          <w:sz w:val="22"/>
          <w:szCs w:val="22"/>
        </w:rPr>
        <w:t>/ wydruk z baz danych powinno być wymagane wtedy, gdy istnieje dokument potwierdzający spełnianie kryterium przez uczestnika projektu.</w:t>
      </w:r>
    </w:p>
    <w:p w14:paraId="7E03957A" w14:textId="77777777" w:rsidR="00463D31" w:rsidRPr="00463D31" w:rsidRDefault="00DF7770" w:rsidP="003A3602">
      <w:pPr>
        <w:numPr>
          <w:ilvl w:val="0"/>
          <w:numId w:val="57"/>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iCs/>
          <w:sz w:val="22"/>
          <w:szCs w:val="22"/>
        </w:rPr>
        <w:t xml:space="preserve">Ze względu na uwarunkowania </w:t>
      </w:r>
      <w:r w:rsidR="00A4526F" w:rsidRPr="00E37160">
        <w:rPr>
          <w:rFonts w:ascii="Arial" w:hAnsi="Arial" w:cs="Arial"/>
          <w:iCs/>
          <w:sz w:val="22"/>
          <w:szCs w:val="22"/>
        </w:rPr>
        <w:t xml:space="preserve">naboru </w:t>
      </w:r>
      <w:r w:rsidRPr="00E37160">
        <w:rPr>
          <w:rFonts w:ascii="Arial" w:hAnsi="Arial" w:cs="Arial"/>
          <w:iCs/>
          <w:sz w:val="22"/>
          <w:szCs w:val="22"/>
        </w:rPr>
        <w:t xml:space="preserve">tj. przede wszystkim kryteria wyboru projektów weryfikacja kwalifikowalności uczestnika projektu w ramach przedmiotowego naboru powinna odbywać się w następujący sposób: </w:t>
      </w:r>
    </w:p>
    <w:p w14:paraId="60AE817B" w14:textId="62883BDC" w:rsidR="00463D31" w:rsidRDefault="00463D31" w:rsidP="00463D31">
      <w:pPr>
        <w:autoSpaceDE w:val="0"/>
        <w:autoSpaceDN w:val="0"/>
        <w:adjustRightInd w:val="0"/>
        <w:spacing w:before="120" w:after="120" w:line="271" w:lineRule="auto"/>
        <w:rPr>
          <w:rFonts w:ascii="Arial" w:hAnsi="Arial" w:cs="Arial"/>
          <w:iCs/>
          <w:sz w:val="22"/>
          <w:szCs w:val="22"/>
        </w:rPr>
      </w:pPr>
      <w:r>
        <w:rPr>
          <w:rFonts w:ascii="Arial" w:hAnsi="Arial" w:cs="Arial"/>
          <w:iCs/>
          <w:sz w:val="22"/>
          <w:szCs w:val="22"/>
        </w:rPr>
        <w:t xml:space="preserve">- </w:t>
      </w:r>
      <w:r w:rsidRPr="00463D31">
        <w:rPr>
          <w:rFonts w:ascii="Arial" w:hAnsi="Arial" w:cs="Arial"/>
          <w:iCs/>
          <w:sz w:val="22"/>
          <w:szCs w:val="22"/>
        </w:rPr>
        <w:t>formularz rekrutacyjny (obejmujący dane zgodne z zapisami ustawy z dnia 28 kwietnia 2022 r. o zasadach realizacji zadań finansowanych ze środków europejskich w perspektywie finansowej 2021–2027 oraz zawartej umowy)</w:t>
      </w:r>
      <w:r w:rsidR="00500047">
        <w:rPr>
          <w:rFonts w:ascii="Arial" w:hAnsi="Arial" w:cs="Arial"/>
          <w:iCs/>
          <w:sz w:val="22"/>
          <w:szCs w:val="22"/>
        </w:rPr>
        <w:t>,</w:t>
      </w:r>
      <w:r w:rsidRPr="00463D31">
        <w:rPr>
          <w:rFonts w:ascii="Arial" w:hAnsi="Arial" w:cs="Arial"/>
          <w:iCs/>
          <w:sz w:val="22"/>
          <w:szCs w:val="22"/>
        </w:rPr>
        <w:t xml:space="preserve"> </w:t>
      </w:r>
    </w:p>
    <w:p w14:paraId="4513FC8F" w14:textId="2BE6B4D1" w:rsidR="00463D31" w:rsidRDefault="00463D31" w:rsidP="00463D31">
      <w:pPr>
        <w:autoSpaceDE w:val="0"/>
        <w:autoSpaceDN w:val="0"/>
        <w:adjustRightInd w:val="0"/>
        <w:spacing w:before="120" w:after="120" w:line="271" w:lineRule="auto"/>
        <w:rPr>
          <w:rFonts w:ascii="Arial" w:hAnsi="Arial" w:cs="Arial"/>
          <w:iCs/>
          <w:sz w:val="22"/>
          <w:szCs w:val="22"/>
        </w:rPr>
      </w:pPr>
      <w:r w:rsidRPr="00463D31">
        <w:rPr>
          <w:rFonts w:ascii="Arial" w:hAnsi="Arial" w:cs="Arial"/>
          <w:iCs/>
          <w:sz w:val="22"/>
          <w:szCs w:val="22"/>
        </w:rPr>
        <w:t>- paszport, wiza, karta pobytu, dokument potwierdzający objęcie ochroną, dokument potwierdzający złożenie wniosku o ochronę międzynarodową, dokument potwierdzający ochronę międzynarodową, numer PESEL z adnotacją "UKR" i inny dokument potwierdzający legalność pobytu</w:t>
      </w:r>
      <w:r>
        <w:rPr>
          <w:rFonts w:ascii="Arial" w:hAnsi="Arial" w:cs="Arial"/>
          <w:iCs/>
          <w:sz w:val="22"/>
          <w:szCs w:val="22"/>
        </w:rPr>
        <w:t>,</w:t>
      </w:r>
      <w:r w:rsidRPr="00463D31">
        <w:rPr>
          <w:rFonts w:ascii="Arial" w:hAnsi="Arial" w:cs="Arial"/>
          <w:iCs/>
          <w:sz w:val="22"/>
          <w:szCs w:val="22"/>
        </w:rPr>
        <w:t xml:space="preserve"> </w:t>
      </w:r>
    </w:p>
    <w:p w14:paraId="0DD26943" w14:textId="5F912386" w:rsidR="00DF7770" w:rsidRPr="00E37160" w:rsidRDefault="00463D31" w:rsidP="00463D31">
      <w:pPr>
        <w:autoSpaceDE w:val="0"/>
        <w:autoSpaceDN w:val="0"/>
        <w:adjustRightInd w:val="0"/>
        <w:spacing w:before="120" w:after="120" w:line="271" w:lineRule="auto"/>
        <w:rPr>
          <w:rFonts w:ascii="Arial" w:hAnsi="Arial" w:cs="Arial"/>
          <w:sz w:val="22"/>
          <w:szCs w:val="22"/>
        </w:rPr>
      </w:pPr>
      <w:r w:rsidRPr="00463D31">
        <w:rPr>
          <w:rFonts w:ascii="Arial" w:hAnsi="Arial" w:cs="Arial"/>
          <w:iCs/>
          <w:sz w:val="22"/>
          <w:szCs w:val="22"/>
        </w:rPr>
        <w:t>- oświadczenie uczestnika projektu potwierdzające zamieszkanie na terenie województwa zachodniopomorskiego</w:t>
      </w:r>
      <w:r>
        <w:rPr>
          <w:rFonts w:ascii="Arial" w:hAnsi="Arial" w:cs="Arial"/>
          <w:iCs/>
          <w:sz w:val="22"/>
          <w:szCs w:val="22"/>
        </w:rPr>
        <w:t>.</w:t>
      </w:r>
    </w:p>
    <w:p w14:paraId="5C1CDB52" w14:textId="5E0CC297" w:rsidR="00CD737C" w:rsidRPr="00E37160" w:rsidRDefault="00CD737C" w:rsidP="00CD737C">
      <w:pPr>
        <w:pStyle w:val="Styl10"/>
      </w:pPr>
      <w:bookmarkStart w:id="488" w:name="_Toc200089421"/>
      <w:r w:rsidRPr="00E37160">
        <w:rPr>
          <w:lang w:val="pl-PL"/>
        </w:rPr>
        <w:t xml:space="preserve">Weryfikacja podwójnego uczestnictwa w projektach dofinansowanych ze środków EFS+ </w:t>
      </w:r>
      <w:bookmarkEnd w:id="488"/>
    </w:p>
    <w:p w14:paraId="5A16CA87" w14:textId="30159A05" w:rsidR="00C071E6" w:rsidRPr="00E37160" w:rsidRDefault="00C071E6" w:rsidP="00E93CFF">
      <w:pPr>
        <w:pStyle w:val="Akapitzlist"/>
        <w:numPr>
          <w:ilvl w:val="3"/>
          <w:numId w:val="27"/>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Beneficjen</w:t>
      </w:r>
      <w:r w:rsidR="00340E1C" w:rsidRPr="00E37160">
        <w:rPr>
          <w:rFonts w:ascii="Arial" w:hAnsi="Arial" w:cs="Arial"/>
          <w:sz w:val="22"/>
          <w:szCs w:val="22"/>
          <w:lang w:val="pl-PL"/>
        </w:rPr>
        <w:t xml:space="preserve">t na etapie </w:t>
      </w:r>
      <w:r w:rsidR="00340E1C" w:rsidRPr="00E37160">
        <w:rPr>
          <w:rFonts w:ascii="Arial" w:hAnsi="Arial" w:cs="Arial"/>
          <w:sz w:val="22"/>
          <w:szCs w:val="22"/>
        </w:rPr>
        <w:t xml:space="preserve">realizacji projektu </w:t>
      </w:r>
      <w:r w:rsidRPr="00E37160">
        <w:rPr>
          <w:rFonts w:ascii="Arial" w:hAnsi="Arial" w:cs="Arial"/>
          <w:sz w:val="22"/>
          <w:szCs w:val="22"/>
        </w:rPr>
        <w:t xml:space="preserve"> musi zapewnić, że uczestnik projektu nie otrzymuje jednocześnie wsparcia w więcej niż jednym projekcie z zakresu aktywizacji społeczno-zawodowej dofinansowanym ze środków EFS+. </w:t>
      </w:r>
      <w:r w:rsidR="0069755B" w:rsidRPr="00E37160">
        <w:rPr>
          <w:rFonts w:ascii="Arial" w:hAnsi="Arial" w:cs="Arial"/>
          <w:sz w:val="22"/>
          <w:szCs w:val="22"/>
        </w:rPr>
        <w:t xml:space="preserve"> </w:t>
      </w:r>
    </w:p>
    <w:p w14:paraId="376492E8" w14:textId="77777777" w:rsidR="00C071E6" w:rsidRPr="00E37160" w:rsidRDefault="00C071E6" w:rsidP="00E93CFF">
      <w:pPr>
        <w:pStyle w:val="Akapitzlist"/>
        <w:numPr>
          <w:ilvl w:val="3"/>
          <w:numId w:val="27"/>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Beneficjent zobowiązany będzie zapisami umowy o </w:t>
      </w:r>
      <w:proofErr w:type="spellStart"/>
      <w:r w:rsidRPr="00E37160">
        <w:rPr>
          <w:rFonts w:ascii="Arial" w:hAnsi="Arial" w:cs="Arial"/>
          <w:sz w:val="22"/>
          <w:szCs w:val="22"/>
        </w:rPr>
        <w:t>dofina</w:t>
      </w:r>
      <w:r w:rsidR="00C149E2" w:rsidRPr="00E37160">
        <w:rPr>
          <w:rFonts w:ascii="Arial" w:hAnsi="Arial" w:cs="Arial"/>
          <w:sz w:val="22"/>
          <w:szCs w:val="22"/>
          <w:lang w:val="pl-PL"/>
        </w:rPr>
        <w:t>n</w:t>
      </w:r>
      <w:r w:rsidRPr="00E37160">
        <w:rPr>
          <w:rFonts w:ascii="Arial" w:hAnsi="Arial" w:cs="Arial"/>
          <w:sz w:val="22"/>
          <w:szCs w:val="22"/>
        </w:rPr>
        <w:t>s</w:t>
      </w:r>
      <w:r w:rsidR="00C149E2" w:rsidRPr="00E37160">
        <w:rPr>
          <w:rFonts w:ascii="Arial" w:hAnsi="Arial" w:cs="Arial"/>
          <w:sz w:val="22"/>
          <w:szCs w:val="22"/>
          <w:lang w:val="pl-PL"/>
        </w:rPr>
        <w:t>o</w:t>
      </w:r>
      <w:r w:rsidRPr="00E37160">
        <w:rPr>
          <w:rFonts w:ascii="Arial" w:hAnsi="Arial" w:cs="Arial"/>
          <w:sz w:val="22"/>
          <w:szCs w:val="22"/>
        </w:rPr>
        <w:t>wanie</w:t>
      </w:r>
      <w:proofErr w:type="spellEnd"/>
      <w:r w:rsidRPr="00E37160">
        <w:rPr>
          <w:rFonts w:ascii="Arial" w:hAnsi="Arial" w:cs="Arial"/>
          <w:sz w:val="22"/>
          <w:szCs w:val="22"/>
        </w:rPr>
        <w:t xml:space="preserve">, </w:t>
      </w:r>
      <w:r w:rsidR="0077111E" w:rsidRPr="00E37160">
        <w:rPr>
          <w:rFonts w:ascii="Arial" w:hAnsi="Arial" w:cs="Arial"/>
          <w:sz w:val="22"/>
          <w:szCs w:val="22"/>
        </w:rPr>
        <w:t xml:space="preserve">informować uczestników projektu o braku możliwości jednoczesnego otrzymywania wsparcia w więcej </w:t>
      </w:r>
      <w:r w:rsidR="0077111E" w:rsidRPr="00E37160">
        <w:rPr>
          <w:rFonts w:ascii="Arial" w:hAnsi="Arial" w:cs="Arial"/>
          <w:sz w:val="22"/>
          <w:szCs w:val="22"/>
        </w:rPr>
        <w:lastRenderedPageBreak/>
        <w:t>niż jednym projekcie dofinansowanym ze środków EFS+.</w:t>
      </w:r>
      <w:r w:rsidRPr="00E37160">
        <w:rPr>
          <w:rFonts w:ascii="Arial" w:hAnsi="Arial" w:cs="Arial"/>
          <w:sz w:val="22"/>
          <w:szCs w:val="22"/>
        </w:rPr>
        <w:t xml:space="preserve"> </w:t>
      </w:r>
      <w:r w:rsidR="0077111E" w:rsidRPr="00E37160">
        <w:rPr>
          <w:rFonts w:ascii="Arial" w:hAnsi="Arial" w:cs="Arial"/>
          <w:sz w:val="22"/>
          <w:szCs w:val="22"/>
        </w:rPr>
        <w:t>Informacja taka będzie musiała zostać zawarta np. w dokumentach dotyczących zasad i kryteriów rekrutacji za które odpowiada Beneficjent, a które upublicznione są dla potencjalnych uczestników projektu</w:t>
      </w:r>
      <w:r w:rsidRPr="00E37160">
        <w:rPr>
          <w:rFonts w:ascii="Arial" w:hAnsi="Arial" w:cs="Arial"/>
          <w:sz w:val="22"/>
          <w:szCs w:val="22"/>
        </w:rPr>
        <w:t>. Fakt informowania potencjalnych uczestników projektu/ uczestników projektu podlegać może kontroli IP FEPZ.</w:t>
      </w:r>
    </w:p>
    <w:p w14:paraId="28649D68" w14:textId="77777777" w:rsidR="00E93CFF" w:rsidRPr="00E37160" w:rsidRDefault="00C071E6" w:rsidP="00E93CFF">
      <w:pPr>
        <w:pStyle w:val="Akapitzlist"/>
        <w:numPr>
          <w:ilvl w:val="3"/>
          <w:numId w:val="27"/>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lang w:val="pl-PL"/>
        </w:rPr>
        <w:t>W</w:t>
      </w:r>
      <w:r w:rsidRPr="00E37160">
        <w:rPr>
          <w:rFonts w:ascii="Arial" w:hAnsi="Arial" w:cs="Arial"/>
          <w:sz w:val="22"/>
          <w:szCs w:val="22"/>
        </w:rPr>
        <w:t xml:space="preserve"> celu weryfikacji podwójnego finansowania wsparcia </w:t>
      </w:r>
      <w:r w:rsidR="008C6966" w:rsidRPr="00E37160">
        <w:rPr>
          <w:rFonts w:ascii="Arial" w:hAnsi="Arial" w:cs="Arial"/>
          <w:sz w:val="22"/>
          <w:szCs w:val="22"/>
          <w:lang w:val="pl-PL"/>
        </w:rPr>
        <w:t>Bene</w:t>
      </w:r>
      <w:r w:rsidRPr="00E37160">
        <w:rPr>
          <w:rFonts w:ascii="Arial" w:hAnsi="Arial" w:cs="Arial"/>
          <w:sz w:val="22"/>
          <w:szCs w:val="22"/>
          <w:lang w:val="pl-PL"/>
        </w:rPr>
        <w:t xml:space="preserve">ficjent </w:t>
      </w:r>
      <w:r w:rsidRPr="00E37160">
        <w:rPr>
          <w:rFonts w:ascii="Arial" w:hAnsi="Arial" w:cs="Arial"/>
          <w:sz w:val="22"/>
          <w:szCs w:val="22"/>
        </w:rPr>
        <w:t xml:space="preserve">zobowiązany </w:t>
      </w:r>
      <w:r w:rsidRPr="00E37160">
        <w:rPr>
          <w:rFonts w:ascii="Arial" w:hAnsi="Arial" w:cs="Arial"/>
          <w:sz w:val="22"/>
          <w:szCs w:val="22"/>
          <w:lang w:val="pl-PL"/>
        </w:rPr>
        <w:t>będzie</w:t>
      </w:r>
      <w:r w:rsidRPr="00E37160">
        <w:rPr>
          <w:rFonts w:ascii="Arial" w:hAnsi="Arial" w:cs="Arial"/>
          <w:sz w:val="22"/>
          <w:szCs w:val="22"/>
        </w:rPr>
        <w:t xml:space="preserve"> do dokonania weryfikacj</w:t>
      </w:r>
      <w:r w:rsidR="0055085D" w:rsidRPr="00E37160">
        <w:rPr>
          <w:rFonts w:ascii="Arial" w:hAnsi="Arial" w:cs="Arial"/>
          <w:sz w:val="22"/>
          <w:szCs w:val="22"/>
          <w:lang w:val="pl-PL"/>
        </w:rPr>
        <w:t>i</w:t>
      </w:r>
      <w:r w:rsidRPr="00E37160">
        <w:rPr>
          <w:rFonts w:ascii="Arial" w:hAnsi="Arial" w:cs="Arial"/>
          <w:sz w:val="22"/>
          <w:szCs w:val="22"/>
        </w:rPr>
        <w:t xml:space="preserve"> krzyżowej z wykorzystaniem S</w:t>
      </w:r>
      <w:r w:rsidR="008C6966" w:rsidRPr="00E37160">
        <w:rPr>
          <w:rFonts w:ascii="Arial" w:hAnsi="Arial" w:cs="Arial"/>
          <w:sz w:val="22"/>
          <w:szCs w:val="22"/>
          <w:lang w:val="pl-PL"/>
        </w:rPr>
        <w:t xml:space="preserve">ystemu </w:t>
      </w:r>
      <w:r w:rsidRPr="00E37160">
        <w:rPr>
          <w:rFonts w:ascii="Arial" w:hAnsi="Arial" w:cs="Arial"/>
          <w:sz w:val="22"/>
          <w:szCs w:val="22"/>
        </w:rPr>
        <w:t>M</w:t>
      </w:r>
      <w:r w:rsidR="008C6966" w:rsidRPr="00E37160">
        <w:rPr>
          <w:rFonts w:ascii="Arial" w:hAnsi="Arial" w:cs="Arial"/>
          <w:sz w:val="22"/>
          <w:szCs w:val="22"/>
          <w:lang w:val="pl-PL"/>
        </w:rPr>
        <w:t>onitorowania</w:t>
      </w:r>
      <w:r w:rsidRPr="00E37160">
        <w:rPr>
          <w:rFonts w:ascii="Arial" w:hAnsi="Arial" w:cs="Arial"/>
          <w:sz w:val="22"/>
          <w:szCs w:val="22"/>
        </w:rPr>
        <w:t xml:space="preserve"> EFS </w:t>
      </w:r>
      <w:r w:rsidR="008C6966" w:rsidRPr="00E37160">
        <w:rPr>
          <w:rFonts w:ascii="Arial" w:hAnsi="Arial" w:cs="Arial"/>
          <w:sz w:val="22"/>
          <w:szCs w:val="22"/>
          <w:lang w:val="pl-PL"/>
        </w:rPr>
        <w:t xml:space="preserve">(SM EFS) </w:t>
      </w:r>
      <w:r w:rsidRPr="00E37160">
        <w:rPr>
          <w:rFonts w:ascii="Arial" w:hAnsi="Arial" w:cs="Arial"/>
          <w:sz w:val="22"/>
          <w:szCs w:val="22"/>
        </w:rPr>
        <w:t>względem każdego uczestnika projektu, najpóźniej  przed udzieleniem mu pierwszej formy wsparcia  w projekcie</w:t>
      </w:r>
      <w:r w:rsidRPr="00E37160">
        <w:rPr>
          <w:rFonts w:ascii="Arial" w:hAnsi="Arial" w:cs="Arial"/>
          <w:sz w:val="22"/>
          <w:szCs w:val="22"/>
          <w:lang w:val="pl-PL"/>
        </w:rPr>
        <w:t>. U</w:t>
      </w:r>
      <w:proofErr w:type="spellStart"/>
      <w:r w:rsidRPr="00E37160">
        <w:rPr>
          <w:rFonts w:ascii="Arial" w:hAnsi="Arial" w:cs="Arial"/>
          <w:sz w:val="22"/>
          <w:szCs w:val="22"/>
        </w:rPr>
        <w:t>prawnienia</w:t>
      </w:r>
      <w:proofErr w:type="spellEnd"/>
      <w:r w:rsidRPr="00E37160">
        <w:rPr>
          <w:rFonts w:ascii="Arial" w:hAnsi="Arial" w:cs="Arial"/>
          <w:sz w:val="22"/>
          <w:szCs w:val="22"/>
        </w:rPr>
        <w:t xml:space="preserve"> </w:t>
      </w:r>
      <w:r w:rsidR="008C6966" w:rsidRPr="00E37160">
        <w:rPr>
          <w:rFonts w:ascii="Arial" w:hAnsi="Arial" w:cs="Arial"/>
          <w:sz w:val="22"/>
          <w:szCs w:val="22"/>
          <w:lang w:val="pl-PL"/>
        </w:rPr>
        <w:t>do ww. aplikacji B</w:t>
      </w:r>
      <w:r w:rsidRPr="00E37160">
        <w:rPr>
          <w:rFonts w:ascii="Arial" w:hAnsi="Arial" w:cs="Arial"/>
          <w:sz w:val="22"/>
          <w:szCs w:val="22"/>
          <w:lang w:val="pl-PL"/>
        </w:rPr>
        <w:t xml:space="preserve">eneficjent otrzyma </w:t>
      </w:r>
      <w:r w:rsidRPr="00E37160">
        <w:rPr>
          <w:rFonts w:ascii="Arial" w:hAnsi="Arial" w:cs="Arial"/>
          <w:sz w:val="22"/>
          <w:szCs w:val="22"/>
        </w:rPr>
        <w:t>wraz z podpisaniem umowy o dofinansowanie projektu</w:t>
      </w:r>
      <w:r w:rsidRPr="00E37160">
        <w:rPr>
          <w:rFonts w:ascii="Arial" w:hAnsi="Arial" w:cs="Arial"/>
          <w:sz w:val="22"/>
          <w:szCs w:val="22"/>
          <w:lang w:val="pl-PL"/>
        </w:rPr>
        <w:t>.</w:t>
      </w:r>
      <w:r w:rsidRPr="00E37160">
        <w:rPr>
          <w:rFonts w:ascii="Arial" w:hAnsi="Arial" w:cs="Arial"/>
          <w:sz w:val="22"/>
          <w:szCs w:val="22"/>
        </w:rPr>
        <w:t xml:space="preserve"> W przypadku wystąpienia sytuacji podwójnego wsparcia w momencie dodania nowego uczestnika projektu do bazy monitorowania lub aktualizacji danych uczestnika w bazie, Beneficjent zobowiązany b</w:t>
      </w:r>
      <w:r w:rsidRPr="00E37160">
        <w:rPr>
          <w:rFonts w:ascii="Arial" w:hAnsi="Arial" w:cs="Arial"/>
          <w:sz w:val="22"/>
          <w:szCs w:val="22"/>
          <w:lang w:val="pl-PL"/>
        </w:rPr>
        <w:t xml:space="preserve">ędzie do </w:t>
      </w:r>
      <w:r w:rsidRPr="00E37160">
        <w:rPr>
          <w:rFonts w:ascii="Arial" w:hAnsi="Arial" w:cs="Arial"/>
          <w:sz w:val="22"/>
          <w:szCs w:val="22"/>
        </w:rPr>
        <w:t>niezwłocz</w:t>
      </w:r>
      <w:r w:rsidRPr="00E37160">
        <w:rPr>
          <w:rFonts w:ascii="Arial" w:hAnsi="Arial" w:cs="Arial"/>
          <w:sz w:val="22"/>
          <w:szCs w:val="22"/>
          <w:lang w:val="pl-PL"/>
        </w:rPr>
        <w:t xml:space="preserve">nego przekazania </w:t>
      </w:r>
      <w:r w:rsidRPr="00E37160">
        <w:rPr>
          <w:rFonts w:ascii="Arial" w:hAnsi="Arial" w:cs="Arial"/>
          <w:sz w:val="22"/>
          <w:szCs w:val="22"/>
        </w:rPr>
        <w:t>do IP informacji o tym fakcie</w:t>
      </w:r>
      <w:r w:rsidRPr="00E37160">
        <w:rPr>
          <w:rFonts w:ascii="Arial" w:hAnsi="Arial" w:cs="Arial"/>
          <w:sz w:val="22"/>
          <w:szCs w:val="22"/>
          <w:lang w:val="pl-PL"/>
        </w:rPr>
        <w:t>.</w:t>
      </w:r>
      <w:r w:rsidRPr="00E37160">
        <w:rPr>
          <w:rFonts w:ascii="Arial" w:hAnsi="Arial" w:cs="Arial"/>
          <w:sz w:val="22"/>
          <w:szCs w:val="22"/>
        </w:rPr>
        <w:t xml:space="preserve"> </w:t>
      </w:r>
      <w:r w:rsidRPr="00E37160">
        <w:rPr>
          <w:rFonts w:ascii="Arial" w:hAnsi="Arial" w:cs="Arial"/>
          <w:sz w:val="22"/>
          <w:szCs w:val="22"/>
          <w:lang w:val="pl-PL"/>
        </w:rPr>
        <w:t>F</w:t>
      </w:r>
      <w:r w:rsidRPr="00E37160">
        <w:rPr>
          <w:rFonts w:ascii="Arial" w:hAnsi="Arial" w:cs="Arial"/>
          <w:sz w:val="22"/>
          <w:szCs w:val="22"/>
        </w:rPr>
        <w:t xml:space="preserve">akt przeprowadzenia wyżej opisanej weryfikacji </w:t>
      </w:r>
      <w:r w:rsidR="008C6966" w:rsidRPr="00E37160">
        <w:rPr>
          <w:rFonts w:ascii="Arial" w:hAnsi="Arial" w:cs="Arial"/>
          <w:sz w:val="22"/>
          <w:szCs w:val="22"/>
          <w:lang w:val="pl-PL"/>
        </w:rPr>
        <w:t xml:space="preserve">odnotowany powinien zostać przez </w:t>
      </w:r>
      <w:proofErr w:type="spellStart"/>
      <w:r w:rsidR="008C6966" w:rsidRPr="00E37160">
        <w:rPr>
          <w:rFonts w:ascii="Arial" w:hAnsi="Arial" w:cs="Arial"/>
          <w:sz w:val="22"/>
          <w:szCs w:val="22"/>
          <w:lang w:val="pl-PL"/>
        </w:rPr>
        <w:t>Benefciejnta</w:t>
      </w:r>
      <w:proofErr w:type="spellEnd"/>
      <w:r w:rsidR="008C6966" w:rsidRPr="00E37160">
        <w:rPr>
          <w:rFonts w:ascii="Arial" w:hAnsi="Arial" w:cs="Arial"/>
          <w:sz w:val="22"/>
          <w:szCs w:val="22"/>
          <w:lang w:val="pl-PL"/>
        </w:rPr>
        <w:t xml:space="preserve"> </w:t>
      </w:r>
      <w:r w:rsidRPr="00E37160">
        <w:rPr>
          <w:rFonts w:ascii="Arial" w:hAnsi="Arial" w:cs="Arial"/>
          <w:sz w:val="22"/>
          <w:szCs w:val="22"/>
        </w:rPr>
        <w:t>w postępie rzeczowym wniosku o płatność</w:t>
      </w:r>
      <w:r w:rsidR="008C6966" w:rsidRPr="00E37160">
        <w:rPr>
          <w:rFonts w:ascii="Arial" w:hAnsi="Arial" w:cs="Arial"/>
          <w:sz w:val="22"/>
          <w:szCs w:val="22"/>
          <w:lang w:val="pl-PL"/>
        </w:rPr>
        <w:t xml:space="preserve">. </w:t>
      </w:r>
    </w:p>
    <w:p w14:paraId="36F7716E" w14:textId="0DD220DA" w:rsidR="00E93CFF" w:rsidRPr="00E37160" w:rsidRDefault="00E93CFF" w:rsidP="00E93CFF">
      <w:pPr>
        <w:pStyle w:val="Akapitzlist"/>
        <w:numPr>
          <w:ilvl w:val="3"/>
          <w:numId w:val="27"/>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lang w:val="pl-PL"/>
        </w:rPr>
        <w:t xml:space="preserve">Weryfikacja </w:t>
      </w:r>
      <w:r w:rsidR="009C108E" w:rsidRPr="00E37160">
        <w:rPr>
          <w:rFonts w:ascii="Arial" w:hAnsi="Arial" w:cs="Arial"/>
          <w:sz w:val="22"/>
          <w:szCs w:val="22"/>
          <w:lang w:val="pl-PL"/>
        </w:rPr>
        <w:t xml:space="preserve">krzyżowa uczestników </w:t>
      </w:r>
      <w:r w:rsidRPr="00E37160">
        <w:rPr>
          <w:rFonts w:ascii="Arial" w:hAnsi="Arial" w:cs="Arial"/>
          <w:sz w:val="22"/>
          <w:szCs w:val="22"/>
          <w:lang w:val="pl-PL"/>
        </w:rPr>
        <w:t xml:space="preserve">w </w:t>
      </w:r>
      <w:r w:rsidR="009C108E" w:rsidRPr="00E37160">
        <w:rPr>
          <w:rFonts w:ascii="Arial" w:hAnsi="Arial" w:cs="Arial"/>
          <w:sz w:val="22"/>
          <w:szCs w:val="22"/>
          <w:lang w:val="pl-PL"/>
        </w:rPr>
        <w:t xml:space="preserve">ww. </w:t>
      </w:r>
      <w:r w:rsidRPr="00E37160">
        <w:rPr>
          <w:rFonts w:ascii="Arial" w:hAnsi="Arial" w:cs="Arial"/>
          <w:sz w:val="22"/>
          <w:szCs w:val="22"/>
          <w:lang w:val="pl-PL"/>
        </w:rPr>
        <w:t>systemie odbywa</w:t>
      </w:r>
      <w:r w:rsidR="001013E5" w:rsidRPr="00E37160">
        <w:rPr>
          <w:rFonts w:ascii="Arial" w:hAnsi="Arial" w:cs="Arial"/>
          <w:sz w:val="22"/>
          <w:szCs w:val="22"/>
          <w:lang w:val="pl-PL"/>
        </w:rPr>
        <w:t>ć</w:t>
      </w:r>
      <w:r w:rsidRPr="00E37160">
        <w:rPr>
          <w:rFonts w:ascii="Arial" w:hAnsi="Arial" w:cs="Arial"/>
          <w:sz w:val="22"/>
          <w:szCs w:val="22"/>
          <w:lang w:val="pl-PL"/>
        </w:rPr>
        <w:t xml:space="preserve"> się</w:t>
      </w:r>
      <w:r w:rsidR="001013E5" w:rsidRPr="00E37160">
        <w:rPr>
          <w:rFonts w:ascii="Arial" w:hAnsi="Arial" w:cs="Arial"/>
          <w:sz w:val="22"/>
          <w:szCs w:val="22"/>
          <w:lang w:val="pl-PL"/>
        </w:rPr>
        <w:t xml:space="preserve"> będzie</w:t>
      </w:r>
      <w:r w:rsidRPr="00E37160">
        <w:rPr>
          <w:rFonts w:ascii="Arial" w:hAnsi="Arial" w:cs="Arial"/>
          <w:sz w:val="22"/>
          <w:szCs w:val="22"/>
          <w:lang w:val="pl-PL"/>
        </w:rPr>
        <w:t xml:space="preserve"> w ramach celów sz</w:t>
      </w:r>
      <w:r w:rsidR="009C108E" w:rsidRPr="00E37160">
        <w:rPr>
          <w:rFonts w:ascii="Arial" w:hAnsi="Arial" w:cs="Arial"/>
          <w:sz w:val="22"/>
          <w:szCs w:val="22"/>
          <w:lang w:val="pl-PL"/>
        </w:rPr>
        <w:t>czegółowych: „a”, „h”, „i”, „l”</w:t>
      </w:r>
      <w:r w:rsidR="00463D31">
        <w:rPr>
          <w:rFonts w:ascii="Arial" w:hAnsi="Arial" w:cs="Arial"/>
          <w:sz w:val="22"/>
          <w:szCs w:val="22"/>
          <w:lang w:val="pl-PL"/>
        </w:rPr>
        <w:t>.</w:t>
      </w:r>
      <w:r w:rsidR="009C108E" w:rsidRPr="00E37160">
        <w:rPr>
          <w:rFonts w:ascii="Arial" w:hAnsi="Arial" w:cs="Arial"/>
          <w:sz w:val="22"/>
          <w:szCs w:val="22"/>
          <w:lang w:val="pl-PL"/>
        </w:rPr>
        <w:t xml:space="preserve"> </w:t>
      </w:r>
    </w:p>
    <w:p w14:paraId="4DC749D9" w14:textId="77777777" w:rsidR="00E93CFF" w:rsidRPr="00E37160" w:rsidRDefault="00E93CFF" w:rsidP="00E93CFF">
      <w:pPr>
        <w:pStyle w:val="Akapitzlist"/>
        <w:autoSpaceDE w:val="0"/>
        <w:autoSpaceDN w:val="0"/>
        <w:adjustRightInd w:val="0"/>
        <w:spacing w:before="120" w:after="120" w:line="271" w:lineRule="auto"/>
        <w:ind w:left="0"/>
        <w:rPr>
          <w:rFonts w:ascii="Arial" w:hAnsi="Arial" w:cs="Arial"/>
          <w:sz w:val="22"/>
          <w:szCs w:val="22"/>
        </w:rPr>
      </w:pPr>
    </w:p>
    <w:p w14:paraId="7168EF35" w14:textId="5142FAB3" w:rsidR="00E93CFF" w:rsidRPr="00E37160" w:rsidRDefault="00E93CFF" w:rsidP="00E93CFF">
      <w:pPr>
        <w:pStyle w:val="Styl10"/>
      </w:pPr>
      <w:bookmarkStart w:id="489" w:name="_Toc200089422"/>
      <w:r w:rsidRPr="00E37160">
        <w:rPr>
          <w:lang w:val="pl-PL"/>
        </w:rPr>
        <w:t>Wsparcie w zakresie nabywania i/lub podnoszenia kompetencji lub kwalifikacji</w:t>
      </w:r>
      <w:bookmarkEnd w:id="489"/>
      <w:r w:rsidRPr="00E37160" w:rsidDel="000E1CE0">
        <w:t xml:space="preserve"> </w:t>
      </w:r>
    </w:p>
    <w:p w14:paraId="61ADBB3D" w14:textId="233391B8" w:rsidR="00400C5F" w:rsidRPr="00E37160" w:rsidRDefault="009C108E" w:rsidP="00D73F0A">
      <w:pPr>
        <w:pStyle w:val="Akapitzlist"/>
        <w:numPr>
          <w:ilvl w:val="3"/>
          <w:numId w:val="27"/>
        </w:numPr>
        <w:autoSpaceDE w:val="0"/>
        <w:autoSpaceDN w:val="0"/>
        <w:adjustRightInd w:val="0"/>
        <w:spacing w:line="276" w:lineRule="auto"/>
        <w:ind w:left="0" w:firstLine="0"/>
        <w:rPr>
          <w:rFonts w:ascii="Arial" w:hAnsi="Arial" w:cs="Arial"/>
          <w:sz w:val="22"/>
          <w:szCs w:val="22"/>
          <w:lang w:val="pl-PL"/>
        </w:rPr>
      </w:pPr>
      <w:r w:rsidRPr="00E37160">
        <w:rPr>
          <w:rFonts w:ascii="Arial" w:hAnsi="Arial" w:cs="Arial"/>
          <w:sz w:val="22"/>
          <w:szCs w:val="22"/>
          <w:lang w:val="pl-PL"/>
        </w:rPr>
        <w:t>W przypadku realizowanego w ramach projektu wsparcia w zakresie nabywania i/lub podnoszenia kompetencji lub kwalifikacji (np. poprzez szkolenia), Benefi</w:t>
      </w:r>
      <w:r w:rsidR="00500047">
        <w:rPr>
          <w:rFonts w:ascii="Arial" w:hAnsi="Arial" w:cs="Arial"/>
          <w:sz w:val="22"/>
          <w:szCs w:val="22"/>
          <w:lang w:val="pl-PL"/>
        </w:rPr>
        <w:t>c</w:t>
      </w:r>
      <w:r w:rsidRPr="00E37160">
        <w:rPr>
          <w:rFonts w:ascii="Arial" w:hAnsi="Arial" w:cs="Arial"/>
          <w:sz w:val="22"/>
          <w:szCs w:val="22"/>
          <w:lang w:val="pl-PL"/>
        </w:rPr>
        <w:t xml:space="preserve">jent zobowiązany jest uwzględnić </w:t>
      </w:r>
      <w:r w:rsidR="00400C5F" w:rsidRPr="00E37160">
        <w:rPr>
          <w:rFonts w:ascii="Arial" w:hAnsi="Arial" w:cs="Arial"/>
          <w:sz w:val="22"/>
          <w:szCs w:val="22"/>
          <w:lang w:val="pl-PL"/>
        </w:rPr>
        <w:t>w real</w:t>
      </w:r>
      <w:r w:rsidR="00980235">
        <w:rPr>
          <w:rFonts w:ascii="Arial" w:hAnsi="Arial" w:cs="Arial"/>
          <w:sz w:val="22"/>
          <w:szCs w:val="22"/>
          <w:lang w:val="pl-PL"/>
        </w:rPr>
        <w:t>i</w:t>
      </w:r>
      <w:r w:rsidR="00400C5F" w:rsidRPr="00E37160">
        <w:rPr>
          <w:rFonts w:ascii="Arial" w:hAnsi="Arial" w:cs="Arial"/>
          <w:sz w:val="22"/>
          <w:szCs w:val="22"/>
          <w:lang w:val="pl-PL"/>
        </w:rPr>
        <w:t xml:space="preserve">zowanym wsparciu </w:t>
      </w:r>
      <w:r w:rsidRPr="00E37160">
        <w:rPr>
          <w:rFonts w:ascii="Arial" w:hAnsi="Arial" w:cs="Arial"/>
          <w:sz w:val="22"/>
          <w:szCs w:val="22"/>
          <w:lang w:val="pl-PL"/>
        </w:rPr>
        <w:t>mechanizmy gwarantujące efektywność tego wsparcia poprzez zapewnienie, iż ich efektem będzie nabycie kwalifikacji lub kompetencji zgodnie z definicją wskaźnika określoną we wspólnej Liście Wskaźników Kluczowych EFS+ oraz wskaźnikami określonymi we wniosku o dofinasowanie.</w:t>
      </w:r>
      <w:r w:rsidR="00400C5F" w:rsidRPr="00E37160">
        <w:rPr>
          <w:rFonts w:ascii="Arial" w:hAnsi="Arial" w:cs="Arial"/>
          <w:sz w:val="22"/>
          <w:szCs w:val="22"/>
          <w:lang w:val="pl-PL"/>
        </w:rPr>
        <w:t xml:space="preserve"> </w:t>
      </w:r>
    </w:p>
    <w:p w14:paraId="60F4FE15" w14:textId="77777777" w:rsidR="009C108E" w:rsidRPr="00E37160" w:rsidRDefault="00400C5F" w:rsidP="00D73F0A">
      <w:pPr>
        <w:pStyle w:val="Akapitzlist"/>
        <w:autoSpaceDE w:val="0"/>
        <w:autoSpaceDN w:val="0"/>
        <w:adjustRightInd w:val="0"/>
        <w:spacing w:line="276" w:lineRule="auto"/>
        <w:ind w:left="0"/>
        <w:rPr>
          <w:rFonts w:ascii="Arial" w:hAnsi="Arial" w:cs="Arial"/>
          <w:sz w:val="22"/>
          <w:szCs w:val="22"/>
          <w:lang w:val="pl-PL"/>
        </w:rPr>
      </w:pPr>
      <w:r w:rsidRPr="00E37160">
        <w:rPr>
          <w:rFonts w:ascii="Arial" w:hAnsi="Arial" w:cs="Arial"/>
          <w:sz w:val="22"/>
          <w:szCs w:val="22"/>
          <w:lang w:val="pl-PL"/>
        </w:rPr>
        <w:t xml:space="preserve">WAŻNE! </w:t>
      </w:r>
      <w:proofErr w:type="spellStart"/>
      <w:r w:rsidRPr="00E37160">
        <w:rPr>
          <w:rFonts w:ascii="Arial" w:hAnsi="Arial" w:cs="Arial"/>
          <w:sz w:val="22"/>
          <w:szCs w:val="22"/>
          <w:lang w:val="pl-PL"/>
        </w:rPr>
        <w:t>Częsć</w:t>
      </w:r>
      <w:proofErr w:type="spellEnd"/>
      <w:r w:rsidRPr="00E37160">
        <w:rPr>
          <w:rFonts w:ascii="Arial" w:hAnsi="Arial" w:cs="Arial"/>
          <w:sz w:val="22"/>
          <w:szCs w:val="22"/>
          <w:lang w:val="pl-PL"/>
        </w:rPr>
        <w:t xml:space="preserve"> informacji Wnioskodawca - w miarę możliwości w zależności od założeń projektu - zobowiązany jest zawrzeć już we </w:t>
      </w:r>
      <w:proofErr w:type="spellStart"/>
      <w:r w:rsidRPr="00E37160">
        <w:rPr>
          <w:rFonts w:ascii="Arial" w:hAnsi="Arial" w:cs="Arial"/>
          <w:sz w:val="22"/>
          <w:szCs w:val="22"/>
          <w:lang w:val="pl-PL"/>
        </w:rPr>
        <w:t>wnsioku</w:t>
      </w:r>
      <w:proofErr w:type="spellEnd"/>
      <w:r w:rsidRPr="00E37160">
        <w:rPr>
          <w:rFonts w:ascii="Arial" w:hAnsi="Arial" w:cs="Arial"/>
          <w:sz w:val="22"/>
          <w:szCs w:val="22"/>
          <w:lang w:val="pl-PL"/>
        </w:rPr>
        <w:t xml:space="preserve"> o dofinansowanie jak np. sam fakt uwzględnienia czterech etapów nabywania kompetencji przez uczestników. </w:t>
      </w:r>
    </w:p>
    <w:p w14:paraId="31C44D30" w14:textId="77777777" w:rsidR="009C108E" w:rsidRPr="00E37160" w:rsidRDefault="009C108E" w:rsidP="00D73F0A">
      <w:pPr>
        <w:pStyle w:val="Akapitzlist"/>
        <w:numPr>
          <w:ilvl w:val="3"/>
          <w:numId w:val="27"/>
        </w:numPr>
        <w:autoSpaceDE w:val="0"/>
        <w:autoSpaceDN w:val="0"/>
        <w:adjustRightInd w:val="0"/>
        <w:spacing w:line="276" w:lineRule="auto"/>
        <w:ind w:left="0" w:firstLine="0"/>
        <w:rPr>
          <w:rFonts w:ascii="Arial" w:hAnsi="Arial" w:cs="Arial"/>
          <w:sz w:val="22"/>
          <w:szCs w:val="22"/>
          <w:lang w:val="pl-PL"/>
        </w:rPr>
      </w:pPr>
      <w:r w:rsidRPr="00E37160">
        <w:rPr>
          <w:rFonts w:ascii="Arial" w:hAnsi="Arial" w:cs="Arial"/>
          <w:sz w:val="22"/>
          <w:szCs w:val="22"/>
          <w:lang w:val="pl-PL"/>
        </w:rPr>
        <w:t xml:space="preserve">Definicje samych kwalifikacji i kompetencji zostały wskazane w Załączniku nr 2 do Wytycznych dotyczących monitorowania postępu rzeczowego realizacji programów na lata 2021-2027. </w:t>
      </w:r>
    </w:p>
    <w:p w14:paraId="52D1F0F2" w14:textId="77777777" w:rsidR="00134A32" w:rsidRPr="00E37160" w:rsidRDefault="009C108E" w:rsidP="00D73F0A">
      <w:pPr>
        <w:pStyle w:val="Akapitzlist"/>
        <w:numPr>
          <w:ilvl w:val="3"/>
          <w:numId w:val="27"/>
        </w:numPr>
        <w:autoSpaceDE w:val="0"/>
        <w:autoSpaceDN w:val="0"/>
        <w:adjustRightInd w:val="0"/>
        <w:spacing w:line="276" w:lineRule="auto"/>
        <w:ind w:left="0" w:firstLine="0"/>
        <w:rPr>
          <w:rFonts w:ascii="Arial" w:hAnsi="Arial" w:cs="Arial"/>
          <w:sz w:val="22"/>
          <w:szCs w:val="22"/>
          <w:lang w:val="pl-PL"/>
        </w:rPr>
      </w:pPr>
      <w:r w:rsidRPr="00E37160">
        <w:rPr>
          <w:rFonts w:ascii="Arial" w:hAnsi="Arial" w:cs="Arial"/>
          <w:sz w:val="22"/>
          <w:szCs w:val="22"/>
          <w:lang w:val="pl-PL"/>
        </w:rPr>
        <w:t xml:space="preserve">Weryfikacja kwalifikacji niewłączonych do Zintegrowanego Systemu Kwalifikacji oraz nie wynikających z prawodawstwa krajowego dokonywana jest na ogólnych zasadach określonych w powyższym dokumencie. W przypadku ww. kwalifikacji Beneficjent zobowiązany </w:t>
      </w:r>
      <w:r w:rsidR="00400C5F" w:rsidRPr="00E37160">
        <w:rPr>
          <w:rFonts w:ascii="Arial" w:hAnsi="Arial" w:cs="Arial"/>
          <w:sz w:val="22"/>
          <w:szCs w:val="22"/>
          <w:lang w:val="pl-PL"/>
        </w:rPr>
        <w:t>będzie</w:t>
      </w:r>
      <w:r w:rsidRPr="00E37160">
        <w:rPr>
          <w:rFonts w:ascii="Arial" w:hAnsi="Arial" w:cs="Arial"/>
          <w:sz w:val="22"/>
          <w:szCs w:val="22"/>
          <w:lang w:val="pl-PL"/>
        </w:rPr>
        <w:t xml:space="preserve"> do dostarczenia IP FEPZ</w:t>
      </w:r>
      <w:r w:rsidR="00C7505A" w:rsidRPr="00E37160">
        <w:rPr>
          <w:rFonts w:ascii="Arial" w:hAnsi="Arial" w:cs="Arial"/>
          <w:sz w:val="22"/>
          <w:szCs w:val="22"/>
          <w:lang w:val="pl-PL"/>
        </w:rPr>
        <w:t>,</w:t>
      </w:r>
      <w:r w:rsidRPr="00E37160">
        <w:rPr>
          <w:rFonts w:ascii="Arial" w:hAnsi="Arial" w:cs="Arial"/>
          <w:sz w:val="22"/>
          <w:szCs w:val="22"/>
          <w:lang w:val="pl-PL"/>
        </w:rPr>
        <w:t xml:space="preserve"> </w:t>
      </w:r>
      <w:r w:rsidR="00C7505A" w:rsidRPr="00E37160">
        <w:rPr>
          <w:rFonts w:ascii="Arial" w:hAnsi="Arial" w:cs="Arial"/>
          <w:sz w:val="22"/>
          <w:szCs w:val="22"/>
          <w:lang w:val="pl-PL"/>
        </w:rPr>
        <w:t>najpóźniej przed udzieleniem wsparcia uczestnikowi, informacji:</w:t>
      </w:r>
      <w:r w:rsidR="00134A32" w:rsidRPr="00E37160">
        <w:rPr>
          <w:rFonts w:ascii="Arial" w:hAnsi="Arial" w:cs="Arial"/>
          <w:sz w:val="22"/>
          <w:szCs w:val="22"/>
          <w:lang w:val="pl-PL"/>
        </w:rPr>
        <w:t xml:space="preserve"> </w:t>
      </w:r>
    </w:p>
    <w:p w14:paraId="5B154AD4" w14:textId="77777777" w:rsidR="00134A32" w:rsidRPr="00E37160" w:rsidRDefault="00134A32" w:rsidP="00C72C1B">
      <w:pPr>
        <w:pStyle w:val="Akapitzlist"/>
        <w:numPr>
          <w:ilvl w:val="1"/>
          <w:numId w:val="99"/>
        </w:numPr>
        <w:autoSpaceDE w:val="0"/>
        <w:autoSpaceDN w:val="0"/>
        <w:adjustRightInd w:val="0"/>
        <w:spacing w:line="276" w:lineRule="auto"/>
        <w:ind w:left="709" w:hanging="425"/>
        <w:rPr>
          <w:rFonts w:ascii="Arial" w:hAnsi="Arial" w:cs="Arial"/>
          <w:sz w:val="22"/>
          <w:szCs w:val="22"/>
          <w:lang w:val="pl-PL"/>
        </w:rPr>
      </w:pPr>
      <w:r w:rsidRPr="00E37160">
        <w:rPr>
          <w:rFonts w:ascii="Arial" w:hAnsi="Arial" w:cs="Arial"/>
          <w:sz w:val="22"/>
          <w:szCs w:val="22"/>
          <w:lang w:val="pl-PL"/>
        </w:rPr>
        <w:t xml:space="preserve">o </w:t>
      </w:r>
      <w:r w:rsidR="009C108E" w:rsidRPr="00E37160">
        <w:rPr>
          <w:rFonts w:ascii="Arial" w:hAnsi="Arial" w:cs="Arial"/>
          <w:sz w:val="22"/>
          <w:szCs w:val="22"/>
          <w:lang w:val="pl-PL"/>
        </w:rPr>
        <w:t xml:space="preserve">podstawie prawnej lub innych uregulowaniach, które stanowią podstawę do przeprowadzenia procedury certyfikowania oraz </w:t>
      </w:r>
    </w:p>
    <w:p w14:paraId="5AE49BD4" w14:textId="77777777" w:rsidR="009C108E" w:rsidRPr="00E37160" w:rsidRDefault="009C108E" w:rsidP="00C72C1B">
      <w:pPr>
        <w:pStyle w:val="Akapitzlist"/>
        <w:numPr>
          <w:ilvl w:val="1"/>
          <w:numId w:val="99"/>
        </w:numPr>
        <w:autoSpaceDE w:val="0"/>
        <w:autoSpaceDN w:val="0"/>
        <w:adjustRightInd w:val="0"/>
        <w:spacing w:line="276" w:lineRule="auto"/>
        <w:ind w:left="709" w:hanging="425"/>
        <w:rPr>
          <w:rFonts w:ascii="Arial" w:hAnsi="Arial" w:cs="Arial"/>
          <w:sz w:val="22"/>
          <w:szCs w:val="22"/>
          <w:lang w:val="pl-PL"/>
        </w:rPr>
      </w:pPr>
      <w:r w:rsidRPr="00E37160">
        <w:rPr>
          <w:rFonts w:ascii="Arial" w:hAnsi="Arial" w:cs="Arial"/>
          <w:sz w:val="22"/>
          <w:szCs w:val="22"/>
          <w:lang w:val="pl-PL"/>
        </w:rPr>
        <w:t>uzasadnienie dla rozpoznawalności certyfikatu w danym sektorze lub branży, w zakresie której wydane zostaną certyfikaty.</w:t>
      </w:r>
    </w:p>
    <w:p w14:paraId="0F3AF4AD" w14:textId="77777777" w:rsidR="009C108E" w:rsidRPr="00E37160" w:rsidRDefault="00E52A34" w:rsidP="00D73F0A">
      <w:pPr>
        <w:pStyle w:val="Akapitzlist"/>
        <w:numPr>
          <w:ilvl w:val="3"/>
          <w:numId w:val="27"/>
        </w:numPr>
        <w:autoSpaceDE w:val="0"/>
        <w:autoSpaceDN w:val="0"/>
        <w:adjustRightInd w:val="0"/>
        <w:spacing w:line="276" w:lineRule="auto"/>
        <w:ind w:left="0" w:firstLine="0"/>
        <w:rPr>
          <w:rFonts w:ascii="Arial" w:hAnsi="Arial" w:cs="Arial"/>
          <w:sz w:val="22"/>
          <w:szCs w:val="22"/>
          <w:lang w:val="pl-PL"/>
        </w:rPr>
      </w:pPr>
      <w:r w:rsidRPr="00E37160">
        <w:rPr>
          <w:rFonts w:ascii="Arial" w:hAnsi="Arial" w:cs="Arial"/>
          <w:sz w:val="22"/>
          <w:szCs w:val="22"/>
          <w:lang w:val="pl-PL"/>
        </w:rPr>
        <w:t xml:space="preserve">Warunkiem nabycia kompetencji jest zrealizowanie wszystkich etapów nabycia kompetencji (zestaw efektów uczenia się). </w:t>
      </w:r>
      <w:r w:rsidR="009C108E" w:rsidRPr="00E37160">
        <w:rPr>
          <w:rFonts w:ascii="Arial" w:hAnsi="Arial" w:cs="Arial"/>
          <w:sz w:val="22"/>
          <w:szCs w:val="22"/>
          <w:lang w:val="pl-PL"/>
        </w:rPr>
        <w:t xml:space="preserve">W przypadku wsparcia kończącego się nabyciem kompetencji </w:t>
      </w:r>
      <w:r w:rsidR="00400C5F" w:rsidRPr="00E37160">
        <w:rPr>
          <w:rFonts w:ascii="Arial" w:hAnsi="Arial" w:cs="Arial"/>
          <w:sz w:val="22"/>
          <w:szCs w:val="22"/>
          <w:lang w:val="pl-PL"/>
        </w:rPr>
        <w:t xml:space="preserve">w trakcie jego realizacji </w:t>
      </w:r>
      <w:r w:rsidR="009C108E" w:rsidRPr="00E37160">
        <w:rPr>
          <w:rFonts w:ascii="Arial" w:hAnsi="Arial" w:cs="Arial"/>
          <w:sz w:val="22"/>
          <w:szCs w:val="22"/>
          <w:lang w:val="pl-PL"/>
        </w:rPr>
        <w:t xml:space="preserve">należy uwzględniać następujące etapy oraz zasady ich weryfikowania i potwierdzania: </w:t>
      </w:r>
    </w:p>
    <w:p w14:paraId="63C95076" w14:textId="77777777" w:rsidR="009C108E" w:rsidRPr="00E37160" w:rsidRDefault="009C108E" w:rsidP="00C72C1B">
      <w:pPr>
        <w:pStyle w:val="Akapitzlist"/>
        <w:numPr>
          <w:ilvl w:val="0"/>
          <w:numId w:val="94"/>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lastRenderedPageBreak/>
        <w:t>ETAP I – Zakres – zdefiniowany</w:t>
      </w:r>
      <w:r w:rsidR="00400C5F" w:rsidRPr="00E37160">
        <w:rPr>
          <w:rFonts w:ascii="Arial" w:hAnsi="Arial" w:cs="Arial"/>
          <w:sz w:val="22"/>
          <w:szCs w:val="22"/>
          <w:lang w:val="pl-PL"/>
        </w:rPr>
        <w:t xml:space="preserve"> powinien zostać</w:t>
      </w:r>
      <w:r w:rsidRPr="00E37160">
        <w:rPr>
          <w:rFonts w:ascii="Arial" w:hAnsi="Arial" w:cs="Arial"/>
          <w:sz w:val="22"/>
          <w:szCs w:val="22"/>
          <w:lang w:val="pl-PL"/>
        </w:rPr>
        <w:t xml:space="preserve"> w ramach wniosku o dofinansowanie tj. </w:t>
      </w:r>
      <w:r w:rsidR="00400C5F" w:rsidRPr="00E37160">
        <w:rPr>
          <w:rFonts w:ascii="Arial" w:hAnsi="Arial" w:cs="Arial"/>
          <w:sz w:val="22"/>
          <w:szCs w:val="22"/>
          <w:lang w:val="pl-PL"/>
        </w:rPr>
        <w:t xml:space="preserve">poprzez </w:t>
      </w:r>
      <w:r w:rsidRPr="00E37160">
        <w:rPr>
          <w:rFonts w:ascii="Arial" w:hAnsi="Arial" w:cs="Arial"/>
          <w:sz w:val="22"/>
          <w:szCs w:val="22"/>
          <w:lang w:val="pl-PL"/>
        </w:rPr>
        <w:t>wskazanie grupy docelowej do objęcia wsparciem oraz wybranie zakresu tematycznego wsparcia, który będzie poddany ocenie,</w:t>
      </w:r>
    </w:p>
    <w:p w14:paraId="3D20A0E0" w14:textId="77777777" w:rsidR="009C108E" w:rsidRPr="00E37160" w:rsidRDefault="009C108E" w:rsidP="00C72C1B">
      <w:pPr>
        <w:pStyle w:val="Akapitzlist"/>
        <w:numPr>
          <w:ilvl w:val="0"/>
          <w:numId w:val="94"/>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 xml:space="preserve">ETAP II – Wzorzec – w przypadku jeśli nie zostanie szczegółowo określony we wniosku o dofinansowanie będzie musiał zostać określony najpóźniej przed rozpoczęciem danej formy wsparcia i zrealizowany wg. standardu wymagań, tj. efektów uczenia się (które osiągną uczestnicy w wyniku przeprowadzonych działań). Same efekty uczenia się jak i informacje na temat kryteriów i metod weryfikacji tych efektów muszą zostać określone </w:t>
      </w:r>
      <w:r w:rsidR="00400C5F" w:rsidRPr="00E37160">
        <w:rPr>
          <w:rFonts w:ascii="Arial" w:hAnsi="Arial" w:cs="Arial"/>
          <w:sz w:val="22"/>
          <w:szCs w:val="22"/>
          <w:lang w:val="pl-PL"/>
        </w:rPr>
        <w:t xml:space="preserve">minimum </w:t>
      </w:r>
      <w:r w:rsidRPr="00E37160">
        <w:rPr>
          <w:rFonts w:ascii="Arial" w:hAnsi="Arial" w:cs="Arial"/>
          <w:sz w:val="22"/>
          <w:szCs w:val="22"/>
          <w:lang w:val="pl-PL"/>
        </w:rPr>
        <w:t>w programie wsparcia/ szkoleniu (np. w przypadku szkoleń zlecanych na zewnątrz - w procesie wyboru oferty),</w:t>
      </w:r>
    </w:p>
    <w:p w14:paraId="27C87B55" w14:textId="77777777" w:rsidR="009C108E" w:rsidRPr="00E37160" w:rsidRDefault="009C108E" w:rsidP="00C72C1B">
      <w:pPr>
        <w:pStyle w:val="Akapitzlist"/>
        <w:numPr>
          <w:ilvl w:val="0"/>
          <w:numId w:val="95"/>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ETAP III – Ocena – przeprowadzenie weryfikacji na podstawie kryteriów opisanych we Wzorcu (etap II) po zakończeniu wsparcia udzielanego danej osobie, przy zachowaniu rozdzielności funkcji pomiędzy procesem kształcenia i walidacji  (walidacja jest prowadzona np. przez zewnętrzny podmiot w stosunku do instytucji szkoleniowej lub w jednej instytucji szkoleniowej proces walidacji jest prowadzony przez inną osobę aniżeli proces kształcenia</w:t>
      </w:r>
      <w:r w:rsidRPr="00E37160">
        <w:rPr>
          <w:rStyle w:val="Odwoanieprzypisudolnego"/>
          <w:rFonts w:ascii="Arial" w:hAnsi="Arial" w:cs="Arial"/>
          <w:sz w:val="18"/>
          <w:szCs w:val="18"/>
        </w:rPr>
        <w:footnoteReference w:id="15"/>
      </w:r>
      <w:r w:rsidRPr="00E37160">
        <w:rPr>
          <w:rStyle w:val="Odwoanieprzypisudolnego"/>
          <w:sz w:val="18"/>
          <w:szCs w:val="18"/>
        </w:rPr>
        <w:t>)</w:t>
      </w:r>
      <w:r w:rsidRPr="00E37160">
        <w:rPr>
          <w:rFonts w:ascii="Arial" w:hAnsi="Arial" w:cs="Arial"/>
          <w:sz w:val="22"/>
          <w:szCs w:val="22"/>
          <w:lang w:val="pl-PL"/>
        </w:rPr>
        <w:t>. Przykładowe metody walidacji efektów uczenia się, to między innymi:</w:t>
      </w:r>
    </w:p>
    <w:p w14:paraId="51302A12" w14:textId="77777777" w:rsidR="009C108E" w:rsidRPr="00E37160" w:rsidRDefault="009C108E" w:rsidP="00C72C1B">
      <w:pPr>
        <w:pStyle w:val="Akapitzlist"/>
        <w:numPr>
          <w:ilvl w:val="0"/>
          <w:numId w:val="96"/>
        </w:numPr>
        <w:autoSpaceDE w:val="0"/>
        <w:autoSpaceDN w:val="0"/>
        <w:adjustRightInd w:val="0"/>
        <w:spacing w:after="200" w:line="276" w:lineRule="auto"/>
        <w:ind w:left="1134" w:hanging="425"/>
        <w:rPr>
          <w:rFonts w:ascii="Arial" w:hAnsi="Arial" w:cs="Arial"/>
          <w:sz w:val="22"/>
          <w:szCs w:val="22"/>
          <w:lang w:val="pl-PL"/>
        </w:rPr>
      </w:pPr>
      <w:r w:rsidRPr="00E37160">
        <w:rPr>
          <w:rFonts w:ascii="Arial" w:hAnsi="Arial" w:cs="Arial"/>
          <w:sz w:val="22"/>
          <w:szCs w:val="22"/>
          <w:lang w:val="pl-PL"/>
        </w:rPr>
        <w:t xml:space="preserve">bilans kompetencji (metoda szczególnie przydatna podczas identyfikowania i dokumentowania efektów uczenia się); </w:t>
      </w:r>
    </w:p>
    <w:p w14:paraId="3FCAC53D" w14:textId="77777777" w:rsidR="009C108E" w:rsidRPr="00F21A13" w:rsidRDefault="009C108E" w:rsidP="00C72C1B">
      <w:pPr>
        <w:pStyle w:val="Akapitzlist"/>
        <w:numPr>
          <w:ilvl w:val="0"/>
          <w:numId w:val="96"/>
        </w:numPr>
        <w:autoSpaceDE w:val="0"/>
        <w:autoSpaceDN w:val="0"/>
        <w:adjustRightInd w:val="0"/>
        <w:spacing w:after="200" w:line="276" w:lineRule="auto"/>
        <w:ind w:left="1134" w:hanging="425"/>
        <w:rPr>
          <w:rFonts w:ascii="Arial" w:hAnsi="Arial" w:cs="Arial"/>
          <w:sz w:val="22"/>
          <w:szCs w:val="22"/>
          <w:lang w:val="en-US"/>
        </w:rPr>
      </w:pPr>
      <w:r w:rsidRPr="00F21A13">
        <w:rPr>
          <w:rFonts w:ascii="Arial" w:hAnsi="Arial" w:cs="Arial"/>
          <w:sz w:val="22"/>
          <w:szCs w:val="22"/>
          <w:lang w:val="en-US"/>
        </w:rPr>
        <w:t>test teoretyczny (</w:t>
      </w:r>
      <w:proofErr w:type="spellStart"/>
      <w:r w:rsidRPr="00F21A13">
        <w:rPr>
          <w:rFonts w:ascii="Arial" w:hAnsi="Arial" w:cs="Arial"/>
          <w:sz w:val="22"/>
          <w:szCs w:val="22"/>
          <w:lang w:val="en-US"/>
        </w:rPr>
        <w:t>pre test</w:t>
      </w:r>
      <w:proofErr w:type="spellEnd"/>
      <w:r w:rsidRPr="00F21A13">
        <w:rPr>
          <w:rFonts w:ascii="Arial" w:hAnsi="Arial" w:cs="Arial"/>
          <w:sz w:val="22"/>
          <w:szCs w:val="22"/>
          <w:lang w:val="en-US"/>
        </w:rPr>
        <w:t xml:space="preserve"> i </w:t>
      </w:r>
      <w:proofErr w:type="spellStart"/>
      <w:r w:rsidRPr="00F21A13">
        <w:rPr>
          <w:rFonts w:ascii="Arial" w:hAnsi="Arial" w:cs="Arial"/>
          <w:sz w:val="22"/>
          <w:szCs w:val="22"/>
          <w:lang w:val="en-US"/>
        </w:rPr>
        <w:t>post test</w:t>
      </w:r>
      <w:proofErr w:type="spellEnd"/>
      <w:r w:rsidRPr="00F21A13">
        <w:rPr>
          <w:rFonts w:ascii="Arial" w:hAnsi="Arial" w:cs="Arial"/>
          <w:sz w:val="22"/>
          <w:szCs w:val="22"/>
          <w:lang w:val="en-US"/>
        </w:rPr>
        <w:t>);</w:t>
      </w:r>
    </w:p>
    <w:p w14:paraId="60FD80B0" w14:textId="77777777" w:rsidR="009C108E" w:rsidRPr="00E37160" w:rsidRDefault="009C108E" w:rsidP="00C72C1B">
      <w:pPr>
        <w:pStyle w:val="Akapitzlist"/>
        <w:numPr>
          <w:ilvl w:val="0"/>
          <w:numId w:val="96"/>
        </w:numPr>
        <w:autoSpaceDE w:val="0"/>
        <w:autoSpaceDN w:val="0"/>
        <w:adjustRightInd w:val="0"/>
        <w:spacing w:after="200" w:line="276" w:lineRule="auto"/>
        <w:ind w:left="1134" w:hanging="425"/>
        <w:rPr>
          <w:rFonts w:ascii="Arial" w:hAnsi="Arial" w:cs="Arial"/>
          <w:sz w:val="22"/>
          <w:szCs w:val="22"/>
          <w:lang w:val="pl-PL"/>
        </w:rPr>
      </w:pPr>
      <w:r w:rsidRPr="00E37160">
        <w:rPr>
          <w:rFonts w:ascii="Arial" w:hAnsi="Arial" w:cs="Arial"/>
          <w:sz w:val="22"/>
          <w:szCs w:val="22"/>
          <w:lang w:val="pl-PL"/>
        </w:rPr>
        <w:t xml:space="preserve">egzamin; </w:t>
      </w:r>
    </w:p>
    <w:p w14:paraId="783EBD5F" w14:textId="77777777" w:rsidR="009C108E" w:rsidRPr="00E37160" w:rsidRDefault="009C108E" w:rsidP="00C72C1B">
      <w:pPr>
        <w:pStyle w:val="Akapitzlist"/>
        <w:numPr>
          <w:ilvl w:val="0"/>
          <w:numId w:val="96"/>
        </w:numPr>
        <w:autoSpaceDE w:val="0"/>
        <w:autoSpaceDN w:val="0"/>
        <w:adjustRightInd w:val="0"/>
        <w:spacing w:after="200" w:line="276" w:lineRule="auto"/>
        <w:ind w:left="1134" w:hanging="425"/>
        <w:rPr>
          <w:rFonts w:ascii="Arial" w:hAnsi="Arial" w:cs="Arial"/>
          <w:sz w:val="22"/>
          <w:szCs w:val="22"/>
          <w:lang w:val="pl-PL"/>
        </w:rPr>
      </w:pPr>
      <w:r w:rsidRPr="00E37160">
        <w:rPr>
          <w:rFonts w:ascii="Arial" w:hAnsi="Arial" w:cs="Arial"/>
          <w:sz w:val="22"/>
          <w:szCs w:val="22"/>
          <w:lang w:val="pl-PL"/>
        </w:rPr>
        <w:t xml:space="preserve">wywiad swobodny (udokumentowany); </w:t>
      </w:r>
    </w:p>
    <w:p w14:paraId="19F3D2C3" w14:textId="77777777" w:rsidR="009C108E" w:rsidRPr="00E37160" w:rsidRDefault="009C108E" w:rsidP="00C72C1B">
      <w:pPr>
        <w:pStyle w:val="Akapitzlist"/>
        <w:numPr>
          <w:ilvl w:val="0"/>
          <w:numId w:val="96"/>
        </w:numPr>
        <w:autoSpaceDE w:val="0"/>
        <w:autoSpaceDN w:val="0"/>
        <w:adjustRightInd w:val="0"/>
        <w:spacing w:after="200" w:line="276" w:lineRule="auto"/>
        <w:ind w:left="1134" w:hanging="425"/>
        <w:rPr>
          <w:rFonts w:ascii="Arial" w:hAnsi="Arial" w:cs="Arial"/>
          <w:sz w:val="22"/>
          <w:szCs w:val="22"/>
          <w:lang w:val="pl-PL"/>
        </w:rPr>
      </w:pPr>
      <w:r w:rsidRPr="00E37160">
        <w:rPr>
          <w:rFonts w:ascii="Arial" w:hAnsi="Arial" w:cs="Arial"/>
          <w:sz w:val="22"/>
          <w:szCs w:val="22"/>
          <w:lang w:val="pl-PL"/>
        </w:rPr>
        <w:t>wywiad ustrukturyzowany (udokumentowany);</w:t>
      </w:r>
    </w:p>
    <w:p w14:paraId="39E93006" w14:textId="77777777" w:rsidR="009C108E" w:rsidRPr="00E37160" w:rsidRDefault="009C108E" w:rsidP="00C72C1B">
      <w:pPr>
        <w:pStyle w:val="Akapitzlist"/>
        <w:numPr>
          <w:ilvl w:val="0"/>
          <w:numId w:val="96"/>
        </w:numPr>
        <w:autoSpaceDE w:val="0"/>
        <w:autoSpaceDN w:val="0"/>
        <w:adjustRightInd w:val="0"/>
        <w:spacing w:after="200" w:line="276" w:lineRule="auto"/>
        <w:ind w:left="1134" w:hanging="425"/>
        <w:rPr>
          <w:rFonts w:ascii="Arial" w:hAnsi="Arial" w:cs="Arial"/>
          <w:sz w:val="22"/>
          <w:szCs w:val="22"/>
          <w:lang w:val="pl-PL"/>
        </w:rPr>
      </w:pPr>
      <w:r w:rsidRPr="00E37160">
        <w:rPr>
          <w:rFonts w:ascii="Arial" w:hAnsi="Arial" w:cs="Arial"/>
          <w:sz w:val="22"/>
          <w:szCs w:val="22"/>
          <w:lang w:val="pl-PL"/>
        </w:rPr>
        <w:t xml:space="preserve">analiza dowodów i deklaracji; </w:t>
      </w:r>
    </w:p>
    <w:p w14:paraId="41E41DF6" w14:textId="77777777" w:rsidR="009C108E" w:rsidRPr="00E37160" w:rsidRDefault="009C108E" w:rsidP="00D73F0A">
      <w:pPr>
        <w:pStyle w:val="Akapitzlist"/>
        <w:autoSpaceDE w:val="0"/>
        <w:autoSpaceDN w:val="0"/>
        <w:adjustRightInd w:val="0"/>
        <w:spacing w:line="276" w:lineRule="auto"/>
        <w:ind w:left="709"/>
        <w:rPr>
          <w:rFonts w:ascii="Arial" w:hAnsi="Arial" w:cs="Arial"/>
          <w:sz w:val="22"/>
          <w:szCs w:val="22"/>
          <w:lang w:val="pl-PL"/>
        </w:rPr>
      </w:pPr>
      <w:r w:rsidRPr="00E37160">
        <w:rPr>
          <w:rFonts w:ascii="Arial" w:hAnsi="Arial" w:cs="Arial"/>
          <w:sz w:val="22"/>
          <w:szCs w:val="22"/>
          <w:lang w:val="pl-PL"/>
        </w:rPr>
        <w:t xml:space="preserve">W celu potwierdzenia oceny (walidacji) nabytych efektów uczenia, Beneficjent zobowiązany jest przechowywać protokoły potwierdzające wykonanie czynności </w:t>
      </w:r>
      <w:r w:rsidR="00C336E7" w:rsidRPr="00E37160">
        <w:rPr>
          <w:rFonts w:ascii="Arial" w:hAnsi="Arial" w:cs="Arial"/>
          <w:sz w:val="22"/>
          <w:szCs w:val="22"/>
          <w:lang w:val="pl-PL"/>
        </w:rPr>
        <w:t>walidacyjnych (zawierające identyfikację osoby odpowiedzialnej za proces kształcenia i proces walidacji, aby możliwe było potwierdzenie rozdzielności tych dwóch funkcji - o ile dotyczy)</w:t>
      </w:r>
      <w:r w:rsidRPr="00E37160">
        <w:rPr>
          <w:rFonts w:ascii="Arial" w:hAnsi="Arial" w:cs="Arial"/>
          <w:sz w:val="22"/>
          <w:szCs w:val="22"/>
          <w:lang w:val="pl-PL"/>
        </w:rPr>
        <w:t>. Protokoły te mogą być przedmiotem kontroli IP FEPZ na dalszych etapach wdrażania projektu</w:t>
      </w:r>
      <w:r w:rsidR="00C336E7" w:rsidRPr="00E37160">
        <w:rPr>
          <w:rFonts w:ascii="Arial" w:hAnsi="Arial" w:cs="Arial"/>
          <w:sz w:val="22"/>
          <w:szCs w:val="22"/>
          <w:lang w:val="pl-PL"/>
        </w:rPr>
        <w:t>.</w:t>
      </w:r>
    </w:p>
    <w:p w14:paraId="675E40A7" w14:textId="77777777" w:rsidR="009C108E" w:rsidRPr="00E37160" w:rsidRDefault="009C108E" w:rsidP="00C72C1B">
      <w:pPr>
        <w:pStyle w:val="Akapitzlist"/>
        <w:numPr>
          <w:ilvl w:val="0"/>
          <w:numId w:val="97"/>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 xml:space="preserve">ETAP IV – Porównanie – porównanie uzyskanych wyników etapu III (ocena) z przyjętymi wymaganiami (określonymi na etapie II efektami uczenia się) po zakończeniu wsparcia udzielanego danej osobie. </w:t>
      </w:r>
    </w:p>
    <w:p w14:paraId="25E34227" w14:textId="77777777" w:rsidR="009C108E" w:rsidRPr="00E37160" w:rsidRDefault="009C108E" w:rsidP="00D73F0A">
      <w:pPr>
        <w:pStyle w:val="Akapitzlist"/>
        <w:numPr>
          <w:ilvl w:val="3"/>
          <w:numId w:val="27"/>
        </w:numPr>
        <w:autoSpaceDE w:val="0"/>
        <w:autoSpaceDN w:val="0"/>
        <w:adjustRightInd w:val="0"/>
        <w:spacing w:line="276" w:lineRule="auto"/>
        <w:ind w:left="0" w:firstLine="0"/>
        <w:rPr>
          <w:rFonts w:ascii="Arial" w:hAnsi="Arial" w:cs="Arial"/>
          <w:sz w:val="22"/>
          <w:szCs w:val="22"/>
          <w:lang w:val="pl-PL"/>
        </w:rPr>
      </w:pPr>
      <w:r w:rsidRPr="00E37160">
        <w:rPr>
          <w:rFonts w:ascii="Arial" w:hAnsi="Arial" w:cs="Arial"/>
          <w:sz w:val="22"/>
          <w:szCs w:val="22"/>
          <w:lang w:val="pl-PL"/>
        </w:rPr>
        <w:t>Nabyte kompetencje muszą być potwierdzone odpowiednim dokumentem i każdorazowo powinny być weryfikowane poprzez odpowiednie sprawdzenia przyswojonej wiedzy czy kompetencji uczestnika projektu. Minimalny zakres dokumentu powinien zawierać następujące informacje:</w:t>
      </w:r>
    </w:p>
    <w:p w14:paraId="1A6D92D5" w14:textId="77777777" w:rsidR="009C108E" w:rsidRPr="00E37160" w:rsidRDefault="009C108E" w:rsidP="00C72C1B">
      <w:pPr>
        <w:pStyle w:val="Akapitzlist"/>
        <w:numPr>
          <w:ilvl w:val="0"/>
          <w:numId w:val="98"/>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dane organizatora szkolenia/wsparcia,</w:t>
      </w:r>
    </w:p>
    <w:p w14:paraId="78A6C5D9" w14:textId="77777777" w:rsidR="009C108E" w:rsidRPr="00E37160" w:rsidRDefault="009C108E" w:rsidP="00C72C1B">
      <w:pPr>
        <w:pStyle w:val="Akapitzlist"/>
        <w:numPr>
          <w:ilvl w:val="0"/>
          <w:numId w:val="98"/>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dane uczestnika szkolenia/wsparcia,</w:t>
      </w:r>
    </w:p>
    <w:p w14:paraId="3101192F" w14:textId="77777777" w:rsidR="009C108E" w:rsidRPr="00E37160" w:rsidRDefault="009C108E" w:rsidP="00C72C1B">
      <w:pPr>
        <w:pStyle w:val="Akapitzlist"/>
        <w:numPr>
          <w:ilvl w:val="0"/>
          <w:numId w:val="98"/>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 xml:space="preserve">informację na temat uzyskanych efektów uczenia, </w:t>
      </w:r>
    </w:p>
    <w:p w14:paraId="122FE396" w14:textId="77777777" w:rsidR="009C108E" w:rsidRPr="00E37160" w:rsidRDefault="009C108E" w:rsidP="00C72C1B">
      <w:pPr>
        <w:pStyle w:val="Akapitzlist"/>
        <w:numPr>
          <w:ilvl w:val="0"/>
          <w:numId w:val="98"/>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liczbę godzin zrealizowanego szkolenia/wsparcia,</w:t>
      </w:r>
    </w:p>
    <w:p w14:paraId="523ABE38" w14:textId="77777777" w:rsidR="009C108E" w:rsidRPr="00E37160" w:rsidRDefault="009C108E" w:rsidP="00C72C1B">
      <w:pPr>
        <w:pStyle w:val="Akapitzlist"/>
        <w:numPr>
          <w:ilvl w:val="0"/>
          <w:numId w:val="98"/>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temat i zakres wsparcia,</w:t>
      </w:r>
    </w:p>
    <w:p w14:paraId="32A0442F" w14:textId="77777777" w:rsidR="009C108E" w:rsidRPr="00E37160" w:rsidRDefault="009C108E" w:rsidP="00C72C1B">
      <w:pPr>
        <w:pStyle w:val="Akapitzlist"/>
        <w:numPr>
          <w:ilvl w:val="0"/>
          <w:numId w:val="98"/>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datę rozpoczęcia szkolenia/wsparcia,</w:t>
      </w:r>
    </w:p>
    <w:p w14:paraId="496490BF" w14:textId="77777777" w:rsidR="009C108E" w:rsidRPr="00E37160" w:rsidRDefault="009C108E" w:rsidP="00C72C1B">
      <w:pPr>
        <w:pStyle w:val="Akapitzlist"/>
        <w:numPr>
          <w:ilvl w:val="0"/>
          <w:numId w:val="98"/>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datę zakończenia szkolenia/wsparcia,</w:t>
      </w:r>
    </w:p>
    <w:p w14:paraId="3211C8C7" w14:textId="77777777" w:rsidR="009C108E" w:rsidRPr="00E37160" w:rsidRDefault="009C108E" w:rsidP="00C72C1B">
      <w:pPr>
        <w:pStyle w:val="Akapitzlist"/>
        <w:numPr>
          <w:ilvl w:val="0"/>
          <w:numId w:val="98"/>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lastRenderedPageBreak/>
        <w:t>datę wystawienia dokumentu.</w:t>
      </w:r>
    </w:p>
    <w:p w14:paraId="6F504884" w14:textId="77777777" w:rsidR="009C108E" w:rsidRPr="00E37160" w:rsidRDefault="009C108E" w:rsidP="00D73F0A">
      <w:pPr>
        <w:pStyle w:val="Akapitzlist"/>
        <w:numPr>
          <w:ilvl w:val="3"/>
          <w:numId w:val="27"/>
        </w:numPr>
        <w:autoSpaceDE w:val="0"/>
        <w:autoSpaceDN w:val="0"/>
        <w:adjustRightInd w:val="0"/>
        <w:spacing w:line="276" w:lineRule="auto"/>
        <w:ind w:left="0" w:firstLine="0"/>
        <w:rPr>
          <w:rFonts w:ascii="Arial" w:hAnsi="Arial" w:cs="Arial"/>
          <w:sz w:val="22"/>
          <w:szCs w:val="22"/>
          <w:lang w:val="pl-PL"/>
        </w:rPr>
      </w:pPr>
      <w:r w:rsidRPr="00E37160">
        <w:rPr>
          <w:rFonts w:ascii="Arial" w:hAnsi="Arial" w:cs="Arial"/>
          <w:sz w:val="22"/>
          <w:szCs w:val="22"/>
          <w:lang w:val="pl-PL"/>
        </w:rPr>
        <w:t xml:space="preserve">Dokument </w:t>
      </w:r>
      <w:r w:rsidR="00E52A34" w:rsidRPr="00E37160">
        <w:rPr>
          <w:rFonts w:ascii="Arial" w:hAnsi="Arial" w:cs="Arial"/>
          <w:sz w:val="22"/>
          <w:szCs w:val="22"/>
          <w:lang w:val="pl-PL"/>
        </w:rPr>
        <w:t xml:space="preserve">potwierdzający nabycie kompetencji/ kwalifikacji </w:t>
      </w:r>
      <w:r w:rsidR="00C7505A" w:rsidRPr="00E37160">
        <w:rPr>
          <w:rFonts w:ascii="Arial" w:hAnsi="Arial" w:cs="Arial"/>
          <w:sz w:val="22"/>
          <w:szCs w:val="22"/>
          <w:lang w:val="pl-PL"/>
        </w:rPr>
        <w:t>oraz</w:t>
      </w:r>
      <w:r w:rsidRPr="00E37160">
        <w:rPr>
          <w:rFonts w:ascii="Arial" w:hAnsi="Arial" w:cs="Arial"/>
          <w:sz w:val="22"/>
          <w:szCs w:val="22"/>
          <w:lang w:val="pl-PL"/>
        </w:rPr>
        <w:t xml:space="preserve"> proces nabywania kompetencji/ kwalifikacji mogą zostać poddane kontroli przez IP FEPZ. </w:t>
      </w:r>
    </w:p>
    <w:p w14:paraId="75FAE211" w14:textId="77777777" w:rsidR="00D2130A" w:rsidRPr="00E37160" w:rsidRDefault="00D2130A" w:rsidP="00D73F0A">
      <w:pPr>
        <w:autoSpaceDE w:val="0"/>
        <w:autoSpaceDN w:val="0"/>
        <w:adjustRightInd w:val="0"/>
        <w:spacing w:before="120" w:after="120"/>
        <w:rPr>
          <w:rFonts w:ascii="Arial" w:hAnsi="Arial" w:cs="Arial"/>
          <w:sz w:val="22"/>
          <w:szCs w:val="22"/>
        </w:rPr>
      </w:pPr>
    </w:p>
    <w:p w14:paraId="34BF9898" w14:textId="77777777" w:rsidR="00370B23" w:rsidRPr="00E37160" w:rsidRDefault="00370B23" w:rsidP="00370B23">
      <w:pPr>
        <w:autoSpaceDE w:val="0"/>
        <w:autoSpaceDN w:val="0"/>
        <w:adjustRightInd w:val="0"/>
        <w:spacing w:before="120" w:after="120" w:line="271" w:lineRule="auto"/>
        <w:rPr>
          <w:rFonts w:ascii="Arial" w:hAnsi="Arial" w:cs="Arial"/>
          <w:sz w:val="22"/>
          <w:szCs w:val="22"/>
        </w:rPr>
      </w:pPr>
    </w:p>
    <w:p w14:paraId="354DC0C8" w14:textId="13243033" w:rsidR="00A41B7C" w:rsidRPr="00E37160" w:rsidRDefault="00112DD1" w:rsidP="00370B23">
      <w:pPr>
        <w:pStyle w:val="Styl10"/>
      </w:pPr>
      <w:bookmarkStart w:id="490" w:name="_Toc200089423"/>
      <w:r>
        <w:rPr>
          <w:i/>
          <w:lang w:val="pl-PL"/>
        </w:rPr>
        <w:t xml:space="preserve">Wytyczne do </w:t>
      </w:r>
      <w:r w:rsidR="009C108E" w:rsidRPr="00112DD1">
        <w:rPr>
          <w:i/>
          <w:lang w:val="pl-PL"/>
        </w:rPr>
        <w:t>realizacji wsparcia</w:t>
      </w:r>
      <w:bookmarkEnd w:id="490"/>
    </w:p>
    <w:p w14:paraId="6F74FB4A" w14:textId="7DA800D9" w:rsidR="00E51208" w:rsidRDefault="00FB4244" w:rsidP="003A4438">
      <w:pPr>
        <w:spacing w:before="120" w:after="120" w:line="271" w:lineRule="auto"/>
        <w:rPr>
          <w:rFonts w:ascii="Arial" w:hAnsi="Arial"/>
          <w:sz w:val="22"/>
        </w:rPr>
      </w:pPr>
      <w:r>
        <w:rPr>
          <w:rFonts w:ascii="Arial" w:hAnsi="Arial"/>
          <w:sz w:val="22"/>
        </w:rPr>
        <w:t xml:space="preserve">Wnioskodawca w ramach przedmiotowego naboru musi realizować projekt zgodnie z </w:t>
      </w:r>
      <w:r w:rsidR="00FA18F2">
        <w:rPr>
          <w:rFonts w:ascii="Arial" w:hAnsi="Arial"/>
          <w:sz w:val="22"/>
        </w:rPr>
        <w:t>zasad</w:t>
      </w:r>
      <w:r w:rsidR="002447EA">
        <w:rPr>
          <w:rFonts w:ascii="Arial" w:hAnsi="Arial"/>
          <w:sz w:val="22"/>
        </w:rPr>
        <w:t xml:space="preserve">ami określonymi </w:t>
      </w:r>
      <w:r w:rsidR="00FA18F2">
        <w:rPr>
          <w:rFonts w:ascii="Arial" w:hAnsi="Arial"/>
          <w:sz w:val="22"/>
        </w:rPr>
        <w:t xml:space="preserve">w </w:t>
      </w:r>
      <w:r w:rsidR="00FA18F2" w:rsidRPr="00FA18F2">
        <w:rPr>
          <w:rFonts w:ascii="Arial" w:hAnsi="Arial"/>
          <w:i/>
          <w:iCs/>
          <w:sz w:val="22"/>
        </w:rPr>
        <w:t>Wytycznych dotyczących realizacji projektów z udziałem środków Europejskiego Funduszu Społecznego Plus w regionalnych programach na lata 2021–2027</w:t>
      </w:r>
      <w:r w:rsidR="00FA18F2" w:rsidRPr="00FA18F2">
        <w:rPr>
          <w:rFonts w:ascii="Arial" w:hAnsi="Arial"/>
          <w:sz w:val="22"/>
        </w:rPr>
        <w:t xml:space="preserve"> z dnia </w:t>
      </w:r>
      <w:r w:rsidR="005C2225">
        <w:rPr>
          <w:rFonts w:ascii="Arial" w:hAnsi="Arial"/>
          <w:sz w:val="22"/>
        </w:rPr>
        <w:t>30 czerwca</w:t>
      </w:r>
      <w:r w:rsidR="00FA18F2" w:rsidRPr="00FA18F2">
        <w:rPr>
          <w:rFonts w:ascii="Arial" w:hAnsi="Arial"/>
          <w:sz w:val="22"/>
        </w:rPr>
        <w:t xml:space="preserve"> 202</w:t>
      </w:r>
      <w:r w:rsidR="005C2225">
        <w:rPr>
          <w:rFonts w:ascii="Arial" w:hAnsi="Arial"/>
          <w:sz w:val="22"/>
        </w:rPr>
        <w:t>5</w:t>
      </w:r>
      <w:r w:rsidR="00FA18F2" w:rsidRPr="00FA18F2">
        <w:rPr>
          <w:rFonts w:ascii="Arial" w:hAnsi="Arial"/>
          <w:sz w:val="22"/>
        </w:rPr>
        <w:t xml:space="preserve"> r</w:t>
      </w:r>
      <w:r w:rsidR="00FA18F2">
        <w:rPr>
          <w:rFonts w:ascii="Arial" w:hAnsi="Arial"/>
          <w:sz w:val="22"/>
        </w:rPr>
        <w:t>.</w:t>
      </w:r>
    </w:p>
    <w:p w14:paraId="5F7FD211" w14:textId="74F05955" w:rsidR="00FA18F2" w:rsidRDefault="00FA18F2" w:rsidP="003A4438">
      <w:pPr>
        <w:spacing w:before="120" w:after="120" w:line="271" w:lineRule="auto"/>
        <w:rPr>
          <w:rFonts w:ascii="Arial" w:hAnsi="Arial"/>
          <w:sz w:val="22"/>
        </w:rPr>
      </w:pPr>
      <w:r>
        <w:rPr>
          <w:rFonts w:ascii="Arial" w:hAnsi="Arial"/>
          <w:sz w:val="22"/>
        </w:rPr>
        <w:t xml:space="preserve">Przede wszystkim należy </w:t>
      </w:r>
      <w:r w:rsidR="00154EC4">
        <w:rPr>
          <w:rFonts w:ascii="Arial" w:hAnsi="Arial"/>
          <w:sz w:val="22"/>
        </w:rPr>
        <w:t>zapewnić spełnienie następujących warunków</w:t>
      </w:r>
      <w:r>
        <w:rPr>
          <w:rFonts w:ascii="Arial" w:hAnsi="Arial"/>
          <w:sz w:val="22"/>
        </w:rPr>
        <w:t xml:space="preserve"> określon</w:t>
      </w:r>
      <w:r w:rsidR="00154EC4">
        <w:rPr>
          <w:rFonts w:ascii="Arial" w:hAnsi="Arial"/>
          <w:sz w:val="22"/>
        </w:rPr>
        <w:t>ych</w:t>
      </w:r>
      <w:r>
        <w:rPr>
          <w:rFonts w:ascii="Arial" w:hAnsi="Arial"/>
          <w:sz w:val="22"/>
        </w:rPr>
        <w:t xml:space="preserve"> </w:t>
      </w:r>
      <w:r w:rsidR="002447EA">
        <w:rPr>
          <w:rFonts w:ascii="Arial" w:hAnsi="Arial"/>
          <w:sz w:val="22"/>
        </w:rPr>
        <w:t>w podrozdziale 4.5 Wytycznych, tj.:</w:t>
      </w:r>
    </w:p>
    <w:p w14:paraId="536A480F" w14:textId="5715FF0C" w:rsidR="002447EA" w:rsidRDefault="002447EA" w:rsidP="003A4438">
      <w:pPr>
        <w:spacing w:before="120" w:after="120" w:line="271" w:lineRule="auto"/>
        <w:rPr>
          <w:rFonts w:ascii="Arial" w:hAnsi="Arial" w:cs="Arial"/>
          <w:sz w:val="22"/>
          <w:szCs w:val="22"/>
        </w:rPr>
      </w:pPr>
      <w:r>
        <w:rPr>
          <w:rFonts w:ascii="Arial" w:hAnsi="Arial" w:cs="Arial"/>
          <w:sz w:val="22"/>
          <w:szCs w:val="22"/>
        </w:rPr>
        <w:t xml:space="preserve">- </w:t>
      </w:r>
      <w:r w:rsidR="00FB4244" w:rsidRPr="00FB4244">
        <w:rPr>
          <w:rFonts w:ascii="Arial" w:hAnsi="Arial" w:cs="Arial"/>
          <w:sz w:val="22"/>
          <w:szCs w:val="22"/>
        </w:rPr>
        <w:t xml:space="preserve">przy planowaniu i realizacji działań na rzecz włączania migrantów w polskie społeczeństwo </w:t>
      </w:r>
      <w:r w:rsidR="00E90205">
        <w:rPr>
          <w:rFonts w:ascii="Arial" w:hAnsi="Arial" w:cs="Arial"/>
          <w:sz w:val="22"/>
          <w:szCs w:val="22"/>
        </w:rPr>
        <w:t xml:space="preserve">należy </w:t>
      </w:r>
      <w:r w:rsidR="00FB4244" w:rsidRPr="00FB4244">
        <w:rPr>
          <w:rFonts w:ascii="Arial" w:hAnsi="Arial" w:cs="Arial"/>
          <w:sz w:val="22"/>
          <w:szCs w:val="22"/>
        </w:rPr>
        <w:t>zwraca</w:t>
      </w:r>
      <w:r>
        <w:rPr>
          <w:rFonts w:ascii="Arial" w:hAnsi="Arial" w:cs="Arial"/>
          <w:sz w:val="22"/>
          <w:szCs w:val="22"/>
        </w:rPr>
        <w:t>ć</w:t>
      </w:r>
      <w:r w:rsidR="00FB4244" w:rsidRPr="00FB4244">
        <w:rPr>
          <w:rFonts w:ascii="Arial" w:hAnsi="Arial" w:cs="Arial"/>
          <w:sz w:val="22"/>
          <w:szCs w:val="22"/>
        </w:rPr>
        <w:t xml:space="preserve"> szczególną uwagę na zaangażowanie obu stron: zarówno samych cudzoziemców, jak i społeczeństwa, w tym organizacji pozarządowych oraz społeczności </w:t>
      </w:r>
      <w:proofErr w:type="spellStart"/>
      <w:r w:rsidR="00FB4244" w:rsidRPr="00FB4244">
        <w:rPr>
          <w:rFonts w:ascii="Arial" w:hAnsi="Arial" w:cs="Arial"/>
          <w:sz w:val="22"/>
          <w:szCs w:val="22"/>
        </w:rPr>
        <w:t>migranckiego</w:t>
      </w:r>
      <w:proofErr w:type="spellEnd"/>
      <w:r w:rsidR="00FB4244" w:rsidRPr="00FB4244">
        <w:rPr>
          <w:rFonts w:ascii="Arial" w:hAnsi="Arial" w:cs="Arial"/>
          <w:sz w:val="22"/>
          <w:szCs w:val="22"/>
        </w:rPr>
        <w:t xml:space="preserve"> pochodzenia</w:t>
      </w:r>
      <w:r w:rsidR="00FB4244">
        <w:rPr>
          <w:rFonts w:ascii="Arial" w:hAnsi="Arial" w:cs="Arial"/>
          <w:sz w:val="22"/>
          <w:szCs w:val="22"/>
        </w:rPr>
        <w:t>,</w:t>
      </w:r>
      <w:r w:rsidR="00E90205">
        <w:rPr>
          <w:rFonts w:ascii="Arial" w:hAnsi="Arial" w:cs="Arial"/>
          <w:sz w:val="22"/>
          <w:szCs w:val="22"/>
        </w:rPr>
        <w:t xml:space="preserve"> nie jest możliwe </w:t>
      </w:r>
      <w:r w:rsidR="00154EC4">
        <w:rPr>
          <w:rFonts w:ascii="Arial" w:hAnsi="Arial" w:cs="Arial"/>
          <w:sz w:val="22"/>
          <w:szCs w:val="22"/>
        </w:rPr>
        <w:t>realizowanie</w:t>
      </w:r>
      <w:r w:rsidR="00E90205">
        <w:rPr>
          <w:rFonts w:ascii="Arial" w:hAnsi="Arial" w:cs="Arial"/>
          <w:sz w:val="22"/>
          <w:szCs w:val="22"/>
        </w:rPr>
        <w:t xml:space="preserve"> projektu wyłącznie dla jednej grupy społecznej, np. społeczności </w:t>
      </w:r>
      <w:proofErr w:type="spellStart"/>
      <w:r w:rsidR="00E90205">
        <w:rPr>
          <w:rFonts w:ascii="Arial" w:hAnsi="Arial" w:cs="Arial"/>
          <w:sz w:val="22"/>
          <w:szCs w:val="22"/>
        </w:rPr>
        <w:t>migranckiej</w:t>
      </w:r>
      <w:proofErr w:type="spellEnd"/>
      <w:r w:rsidR="00154EC4">
        <w:rPr>
          <w:rFonts w:ascii="Arial" w:hAnsi="Arial" w:cs="Arial"/>
          <w:sz w:val="22"/>
          <w:szCs w:val="22"/>
        </w:rPr>
        <w:t>,</w:t>
      </w:r>
      <w:r w:rsidR="0098508B">
        <w:rPr>
          <w:rFonts w:ascii="Arial" w:hAnsi="Arial" w:cs="Arial"/>
          <w:sz w:val="22"/>
          <w:szCs w:val="22"/>
        </w:rPr>
        <w:t xml:space="preserve"> zaangażowanie obu stron </w:t>
      </w:r>
      <w:r w:rsidR="0098508B" w:rsidRPr="0098508B">
        <w:rPr>
          <w:rFonts w:ascii="Arial" w:hAnsi="Arial" w:cs="Arial"/>
          <w:sz w:val="22"/>
          <w:szCs w:val="22"/>
        </w:rPr>
        <w:t xml:space="preserve">nie dotyczy wsparcia w podejmowaniu aktywności obywatelskiej, np. działań ukierunkowanych na wyłanianie i wzmacnianie liderów społeczności </w:t>
      </w:r>
      <w:proofErr w:type="spellStart"/>
      <w:r w:rsidR="0098508B" w:rsidRPr="0098508B">
        <w:rPr>
          <w:rFonts w:ascii="Arial" w:hAnsi="Arial" w:cs="Arial"/>
          <w:sz w:val="22"/>
          <w:szCs w:val="22"/>
        </w:rPr>
        <w:t>migranckich</w:t>
      </w:r>
      <w:proofErr w:type="spellEnd"/>
      <w:r w:rsidR="0098508B">
        <w:rPr>
          <w:rFonts w:ascii="Arial" w:hAnsi="Arial" w:cs="Arial"/>
          <w:sz w:val="22"/>
          <w:szCs w:val="22"/>
        </w:rPr>
        <w:t>;</w:t>
      </w:r>
      <w:r w:rsidR="00FB4244" w:rsidRPr="00FB4244">
        <w:rPr>
          <w:rFonts w:ascii="Arial" w:hAnsi="Arial" w:cs="Arial"/>
          <w:sz w:val="22"/>
          <w:szCs w:val="22"/>
        </w:rPr>
        <w:t>- działania oferowane uczestnikowi projektu nie są jednocześnie finansowane ze środków publicznych, w ramach innego projektu EFS+ kierowanego do obywateli państw trzecich, a także w ramach innego projektu regionalnego Funduszu Azylu, Migracji i Integracji</w:t>
      </w:r>
      <w:r>
        <w:rPr>
          <w:rFonts w:ascii="Arial" w:hAnsi="Arial" w:cs="Arial"/>
          <w:sz w:val="22"/>
          <w:szCs w:val="22"/>
        </w:rPr>
        <w:t>,</w:t>
      </w:r>
    </w:p>
    <w:p w14:paraId="4E1D113E" w14:textId="3B0FB675" w:rsidR="002447EA" w:rsidRDefault="00FB4244" w:rsidP="003A4438">
      <w:pPr>
        <w:spacing w:before="120" w:after="120" w:line="271" w:lineRule="auto"/>
        <w:rPr>
          <w:rFonts w:ascii="Arial" w:hAnsi="Arial" w:cs="Arial"/>
          <w:sz w:val="22"/>
          <w:szCs w:val="22"/>
        </w:rPr>
      </w:pPr>
      <w:r w:rsidRPr="00FB4244">
        <w:rPr>
          <w:rFonts w:ascii="Arial" w:hAnsi="Arial" w:cs="Arial"/>
          <w:sz w:val="22"/>
          <w:szCs w:val="22"/>
        </w:rPr>
        <w:t xml:space="preserve">- projekt zakłada komplementarność i synergię pomiędzy działaniami finansowanymi ze środków EFS+ a działaniami finansowanymi </w:t>
      </w:r>
      <w:r w:rsidR="00770E10">
        <w:rPr>
          <w:rFonts w:ascii="Arial" w:hAnsi="Arial" w:cs="Arial"/>
          <w:sz w:val="22"/>
          <w:szCs w:val="22"/>
        </w:rPr>
        <w:t xml:space="preserve">z innych środków, w szczególności </w:t>
      </w:r>
      <w:r w:rsidRPr="00FB4244">
        <w:rPr>
          <w:rFonts w:ascii="Arial" w:hAnsi="Arial" w:cs="Arial"/>
          <w:sz w:val="22"/>
          <w:szCs w:val="22"/>
        </w:rPr>
        <w:t>z Funduszu Azylu, Migracji i Integracji</w:t>
      </w:r>
      <w:r w:rsidR="002447EA">
        <w:rPr>
          <w:rFonts w:ascii="Arial" w:hAnsi="Arial" w:cs="Arial"/>
          <w:sz w:val="22"/>
          <w:szCs w:val="22"/>
        </w:rPr>
        <w:t>,</w:t>
      </w:r>
      <w:r w:rsidRPr="00FB4244">
        <w:rPr>
          <w:rFonts w:ascii="Arial" w:hAnsi="Arial" w:cs="Arial"/>
          <w:sz w:val="22"/>
          <w:szCs w:val="22"/>
        </w:rPr>
        <w:t xml:space="preserve"> </w:t>
      </w:r>
    </w:p>
    <w:p w14:paraId="364345DA" w14:textId="77777777" w:rsidR="002447EA" w:rsidRDefault="00FB4244" w:rsidP="003A4438">
      <w:pPr>
        <w:spacing w:before="120" w:after="120" w:line="271" w:lineRule="auto"/>
        <w:rPr>
          <w:rFonts w:ascii="Arial" w:hAnsi="Arial" w:cs="Arial"/>
          <w:sz w:val="22"/>
          <w:szCs w:val="22"/>
        </w:rPr>
      </w:pPr>
      <w:r w:rsidRPr="00FB4244">
        <w:rPr>
          <w:rFonts w:ascii="Arial" w:hAnsi="Arial" w:cs="Arial"/>
          <w:sz w:val="22"/>
          <w:szCs w:val="22"/>
        </w:rPr>
        <w:t>- wsparcie obywateli państw trzecich skierowane jest do osób, które nie posiadają obywatelstwa żadnego z krajów UE ani krajów takich jak: Norwegia, Islandia, Liechtenstein oraz Szwajcaria</w:t>
      </w:r>
      <w:r w:rsidR="002447EA">
        <w:rPr>
          <w:rFonts w:ascii="Arial" w:hAnsi="Arial" w:cs="Arial"/>
          <w:sz w:val="22"/>
          <w:szCs w:val="22"/>
        </w:rPr>
        <w:t>,</w:t>
      </w:r>
    </w:p>
    <w:p w14:paraId="16EF3DA2" w14:textId="77777777" w:rsidR="00906FB5" w:rsidRDefault="00FB4244" w:rsidP="003A4438">
      <w:pPr>
        <w:spacing w:before="120" w:after="120" w:line="271" w:lineRule="auto"/>
        <w:rPr>
          <w:rFonts w:ascii="Arial" w:hAnsi="Arial" w:cs="Arial"/>
          <w:sz w:val="22"/>
          <w:szCs w:val="22"/>
        </w:rPr>
      </w:pPr>
      <w:r w:rsidRPr="00FB4244">
        <w:rPr>
          <w:rFonts w:ascii="Arial" w:hAnsi="Arial" w:cs="Arial"/>
          <w:sz w:val="22"/>
          <w:szCs w:val="22"/>
        </w:rPr>
        <w:t xml:space="preserve"> - osoby objęte wsparciem muszą przebywać w Polsce legalnie, na podstawie dokumentów upoważniających do pobytu i pracy, takich jak np. wiza, karta pobytu (czasowego, stałego lub rezydenta długoterminowego UE) czy dokument potwierdzający objęcie ochroną. W zakres pomocy włączeni są zarówno migranci przyjeżdżający do pracy, studenci, jak również uchodźcy oraz osoby, które otrzymały inne formy ochrony</w:t>
      </w:r>
      <w:r w:rsidR="00906FB5">
        <w:rPr>
          <w:rFonts w:ascii="Arial" w:hAnsi="Arial" w:cs="Arial"/>
          <w:sz w:val="22"/>
          <w:szCs w:val="22"/>
        </w:rPr>
        <w:t>,</w:t>
      </w:r>
    </w:p>
    <w:p w14:paraId="0AFAD25F" w14:textId="1DE55460" w:rsidR="00FB4244" w:rsidRDefault="00FB4244" w:rsidP="003A4438">
      <w:pPr>
        <w:spacing w:before="120" w:after="120" w:line="271" w:lineRule="auto"/>
        <w:rPr>
          <w:rFonts w:ascii="Arial" w:hAnsi="Arial" w:cs="Arial"/>
          <w:sz w:val="22"/>
          <w:szCs w:val="22"/>
        </w:rPr>
      </w:pPr>
      <w:r w:rsidRPr="00FB4244">
        <w:rPr>
          <w:rFonts w:ascii="Arial" w:hAnsi="Arial" w:cs="Arial"/>
          <w:sz w:val="22"/>
          <w:szCs w:val="22"/>
        </w:rPr>
        <w:t xml:space="preserve"> - przy planowaniu i realizacji projektu Wnioskodawca bierze pod uwagę rekomendacje zawarte w poradniku KE „Toolkit on the </w:t>
      </w:r>
      <w:proofErr w:type="spellStart"/>
      <w:r w:rsidRPr="00FB4244">
        <w:rPr>
          <w:rFonts w:ascii="Arial" w:hAnsi="Arial" w:cs="Arial"/>
          <w:sz w:val="22"/>
          <w:szCs w:val="22"/>
        </w:rPr>
        <w:t>use</w:t>
      </w:r>
      <w:proofErr w:type="spellEnd"/>
      <w:r w:rsidRPr="00FB4244">
        <w:rPr>
          <w:rFonts w:ascii="Arial" w:hAnsi="Arial" w:cs="Arial"/>
          <w:sz w:val="22"/>
          <w:szCs w:val="22"/>
        </w:rPr>
        <w:t xml:space="preserve"> of EU </w:t>
      </w:r>
      <w:proofErr w:type="spellStart"/>
      <w:r w:rsidRPr="00FB4244">
        <w:rPr>
          <w:rFonts w:ascii="Arial" w:hAnsi="Arial" w:cs="Arial"/>
          <w:sz w:val="22"/>
          <w:szCs w:val="22"/>
        </w:rPr>
        <w:t>Funds</w:t>
      </w:r>
      <w:proofErr w:type="spellEnd"/>
      <w:r w:rsidRPr="00FB4244">
        <w:rPr>
          <w:rFonts w:ascii="Arial" w:hAnsi="Arial" w:cs="Arial"/>
          <w:sz w:val="22"/>
          <w:szCs w:val="22"/>
        </w:rPr>
        <w:t xml:space="preserve"> for the </w:t>
      </w:r>
      <w:proofErr w:type="spellStart"/>
      <w:r w:rsidRPr="00FB4244">
        <w:rPr>
          <w:rFonts w:ascii="Arial" w:hAnsi="Arial" w:cs="Arial"/>
          <w:sz w:val="22"/>
          <w:szCs w:val="22"/>
        </w:rPr>
        <w:t>integration</w:t>
      </w:r>
      <w:proofErr w:type="spellEnd"/>
      <w:r w:rsidRPr="00FB4244">
        <w:rPr>
          <w:rFonts w:ascii="Arial" w:hAnsi="Arial" w:cs="Arial"/>
          <w:sz w:val="22"/>
          <w:szCs w:val="22"/>
        </w:rPr>
        <w:t xml:space="preserve"> of </w:t>
      </w:r>
      <w:proofErr w:type="spellStart"/>
      <w:r w:rsidRPr="00FB4244">
        <w:rPr>
          <w:rFonts w:ascii="Arial" w:hAnsi="Arial" w:cs="Arial"/>
          <w:sz w:val="22"/>
          <w:szCs w:val="22"/>
        </w:rPr>
        <w:t>people</w:t>
      </w:r>
      <w:proofErr w:type="spellEnd"/>
      <w:r w:rsidRPr="00FB4244">
        <w:rPr>
          <w:rFonts w:ascii="Arial" w:hAnsi="Arial" w:cs="Arial"/>
          <w:sz w:val="22"/>
          <w:szCs w:val="22"/>
        </w:rPr>
        <w:t xml:space="preserve"> with a migrant </w:t>
      </w:r>
      <w:proofErr w:type="spellStart"/>
      <w:r w:rsidRPr="00FB4244">
        <w:rPr>
          <w:rFonts w:ascii="Arial" w:hAnsi="Arial" w:cs="Arial"/>
          <w:sz w:val="22"/>
          <w:szCs w:val="22"/>
        </w:rPr>
        <w:t>background</w:t>
      </w:r>
      <w:proofErr w:type="spellEnd"/>
      <w:r w:rsidRPr="00FB4244">
        <w:rPr>
          <w:rFonts w:ascii="Arial" w:hAnsi="Arial" w:cs="Arial"/>
          <w:sz w:val="22"/>
          <w:szCs w:val="22"/>
        </w:rPr>
        <w:t xml:space="preserve">. 2021 –2027 </w:t>
      </w:r>
      <w:proofErr w:type="spellStart"/>
      <w:r w:rsidRPr="00FB4244">
        <w:rPr>
          <w:rFonts w:ascii="Arial" w:hAnsi="Arial" w:cs="Arial"/>
          <w:sz w:val="22"/>
          <w:szCs w:val="22"/>
        </w:rPr>
        <w:t>programming</w:t>
      </w:r>
      <w:proofErr w:type="spellEnd"/>
      <w:r w:rsidRPr="00FB4244">
        <w:rPr>
          <w:rFonts w:ascii="Arial" w:hAnsi="Arial" w:cs="Arial"/>
          <w:sz w:val="22"/>
          <w:szCs w:val="22"/>
        </w:rPr>
        <w:t xml:space="preserve"> period23” (zestaw narzędzi dotyczących wykorzystania funduszy unijnych do integracji osób ze środowisk migracyjnych w okresie programowania 2021–2027)</w:t>
      </w:r>
      <w:r w:rsidR="00356610">
        <w:rPr>
          <w:rFonts w:ascii="Arial" w:hAnsi="Arial" w:cs="Arial"/>
          <w:sz w:val="22"/>
          <w:szCs w:val="22"/>
        </w:rPr>
        <w:t>.</w:t>
      </w:r>
    </w:p>
    <w:p w14:paraId="317A714A" w14:textId="77777777" w:rsidR="004146F7" w:rsidRDefault="004146F7" w:rsidP="004146F7">
      <w:pPr>
        <w:spacing w:before="120" w:after="120" w:line="271" w:lineRule="auto"/>
        <w:rPr>
          <w:rFonts w:ascii="Arial" w:hAnsi="Arial" w:cs="Arial"/>
          <w:sz w:val="22"/>
          <w:szCs w:val="22"/>
        </w:rPr>
      </w:pPr>
    </w:p>
    <w:p w14:paraId="1C3D504F" w14:textId="0317573D" w:rsidR="004146F7" w:rsidRPr="004146F7" w:rsidRDefault="004146F7" w:rsidP="004146F7">
      <w:pPr>
        <w:spacing w:before="120" w:after="120" w:line="271" w:lineRule="auto"/>
        <w:rPr>
          <w:rFonts w:ascii="Arial" w:hAnsi="Arial" w:cs="Arial"/>
          <w:sz w:val="22"/>
          <w:szCs w:val="22"/>
        </w:rPr>
      </w:pPr>
      <w:r w:rsidRPr="004146F7">
        <w:rPr>
          <w:rFonts w:ascii="Arial" w:hAnsi="Arial" w:cs="Arial"/>
          <w:sz w:val="22"/>
          <w:szCs w:val="22"/>
        </w:rPr>
        <w:t>W związku z udziałem dwóch grup docelowych w projekcie należy je monitorować w następujący sposób:</w:t>
      </w:r>
    </w:p>
    <w:p w14:paraId="06A9353D" w14:textId="05BC19FA" w:rsidR="004146F7" w:rsidRPr="004146F7" w:rsidRDefault="004146F7" w:rsidP="004146F7">
      <w:pPr>
        <w:pStyle w:val="Akapitzlist"/>
        <w:numPr>
          <w:ilvl w:val="0"/>
          <w:numId w:val="111"/>
        </w:numPr>
        <w:spacing w:before="120" w:after="120" w:line="271" w:lineRule="auto"/>
        <w:rPr>
          <w:rFonts w:ascii="Arial" w:hAnsi="Arial" w:cs="Arial"/>
          <w:b/>
          <w:bCs/>
          <w:sz w:val="22"/>
          <w:szCs w:val="22"/>
          <w:u w:val="single"/>
        </w:rPr>
      </w:pPr>
      <w:r w:rsidRPr="004146F7">
        <w:rPr>
          <w:rFonts w:ascii="Arial" w:hAnsi="Arial" w:cs="Arial"/>
          <w:b/>
          <w:bCs/>
          <w:sz w:val="22"/>
          <w:szCs w:val="22"/>
          <w:u w:val="single"/>
        </w:rPr>
        <w:t>Monitorowanie wsparcia społeczeństwa przyjmującego:</w:t>
      </w:r>
    </w:p>
    <w:p w14:paraId="246C139E" w14:textId="77777777" w:rsidR="004146F7" w:rsidRPr="004146F7" w:rsidRDefault="004146F7" w:rsidP="004146F7">
      <w:pPr>
        <w:spacing w:after="160" w:line="278" w:lineRule="auto"/>
        <w:rPr>
          <w:rFonts w:ascii="Arial" w:hAnsi="Arial" w:cs="Arial"/>
          <w:sz w:val="22"/>
          <w:szCs w:val="22"/>
        </w:rPr>
      </w:pPr>
      <w:r w:rsidRPr="004146F7">
        <w:rPr>
          <w:rFonts w:ascii="Arial" w:hAnsi="Arial" w:cs="Arial"/>
          <w:sz w:val="22"/>
          <w:szCs w:val="22"/>
        </w:rPr>
        <w:lastRenderedPageBreak/>
        <w:t>- w przypadku działań o niskiej intensywności wsparcia, które jest krótkotrwałe jak np. festyn, Beneficjent zobowiązany jest do:</w:t>
      </w:r>
    </w:p>
    <w:p w14:paraId="61395F8D" w14:textId="77777777" w:rsidR="004146F7" w:rsidRPr="004146F7" w:rsidRDefault="004146F7" w:rsidP="004146F7">
      <w:pPr>
        <w:numPr>
          <w:ilvl w:val="0"/>
          <w:numId w:val="108"/>
        </w:numPr>
        <w:spacing w:after="160" w:line="278" w:lineRule="auto"/>
        <w:contextualSpacing/>
        <w:rPr>
          <w:rFonts w:ascii="Arial" w:hAnsi="Arial" w:cs="Arial"/>
          <w:sz w:val="22"/>
          <w:szCs w:val="22"/>
          <w:lang w:val="x-none" w:eastAsia="x-none"/>
        </w:rPr>
      </w:pPr>
      <w:r w:rsidRPr="004146F7">
        <w:rPr>
          <w:rFonts w:ascii="Arial" w:hAnsi="Arial" w:cs="Arial"/>
          <w:sz w:val="22"/>
          <w:szCs w:val="22"/>
          <w:lang w:eastAsia="x-none"/>
        </w:rPr>
        <w:t>s</w:t>
      </w:r>
      <w:r w:rsidRPr="004146F7">
        <w:rPr>
          <w:rFonts w:ascii="Arial" w:hAnsi="Arial" w:cs="Arial"/>
          <w:sz w:val="22"/>
          <w:szCs w:val="22"/>
          <w:lang w:val="x-none" w:eastAsia="x-none"/>
        </w:rPr>
        <w:t>porządzeni</w:t>
      </w:r>
      <w:r w:rsidRPr="004146F7">
        <w:rPr>
          <w:rFonts w:ascii="Arial" w:hAnsi="Arial" w:cs="Arial"/>
          <w:sz w:val="22"/>
          <w:szCs w:val="22"/>
          <w:lang w:eastAsia="x-none"/>
        </w:rPr>
        <w:t xml:space="preserve">a </w:t>
      </w:r>
      <w:r w:rsidRPr="004146F7">
        <w:rPr>
          <w:rFonts w:ascii="Arial" w:hAnsi="Arial" w:cs="Arial"/>
          <w:b/>
          <w:sz w:val="22"/>
          <w:szCs w:val="22"/>
          <w:lang w:val="x-none" w:eastAsia="x-none"/>
        </w:rPr>
        <w:t>listy obecności</w:t>
      </w:r>
      <w:r w:rsidRPr="004146F7">
        <w:rPr>
          <w:rFonts w:ascii="Arial" w:hAnsi="Arial" w:cs="Arial"/>
          <w:sz w:val="22"/>
          <w:szCs w:val="22"/>
          <w:lang w:val="x-none" w:eastAsia="x-none"/>
        </w:rPr>
        <w:t xml:space="preserve"> wszystkich uczestników zawierającej co najmniej datę i nazwę wydarzenia, imię i nazwisko, obywatelstwo;</w:t>
      </w:r>
    </w:p>
    <w:p w14:paraId="2515471A" w14:textId="77777777" w:rsidR="00891A9E" w:rsidRDefault="00891A9E" w:rsidP="004146F7">
      <w:pPr>
        <w:spacing w:after="160" w:line="278" w:lineRule="auto"/>
        <w:rPr>
          <w:rFonts w:ascii="Arial" w:hAnsi="Arial" w:cs="Arial"/>
          <w:sz w:val="22"/>
          <w:szCs w:val="22"/>
        </w:rPr>
      </w:pPr>
    </w:p>
    <w:p w14:paraId="7113852D" w14:textId="01E641C9" w:rsidR="004146F7" w:rsidRPr="004146F7" w:rsidRDefault="004146F7" w:rsidP="004146F7">
      <w:pPr>
        <w:spacing w:after="160" w:line="278" w:lineRule="auto"/>
        <w:rPr>
          <w:rFonts w:ascii="Arial" w:hAnsi="Arial" w:cs="Arial"/>
          <w:bCs/>
          <w:iCs/>
          <w:sz w:val="22"/>
          <w:szCs w:val="22"/>
        </w:rPr>
      </w:pPr>
      <w:r w:rsidRPr="004146F7">
        <w:rPr>
          <w:rFonts w:ascii="Arial" w:hAnsi="Arial" w:cs="Arial"/>
          <w:sz w:val="22"/>
          <w:szCs w:val="22"/>
        </w:rPr>
        <w:t xml:space="preserve">- w przypadku działania </w:t>
      </w:r>
      <w:r w:rsidR="006F18BC">
        <w:rPr>
          <w:rFonts w:ascii="Arial" w:hAnsi="Arial" w:cs="Arial"/>
          <w:sz w:val="22"/>
          <w:szCs w:val="22"/>
        </w:rPr>
        <w:t>skierowanego do konkretnego uczestnika</w:t>
      </w:r>
      <w:r w:rsidRPr="004146F7">
        <w:rPr>
          <w:rFonts w:ascii="Arial" w:hAnsi="Arial" w:cs="Arial"/>
          <w:sz w:val="22"/>
          <w:szCs w:val="22"/>
        </w:rPr>
        <w:t xml:space="preserve"> wsparcia, która jest długotrwała i/lub wiąże się z nakładami finansowymi na konkretną osobę, jak np. utworzenie klubu rękodzieła</w:t>
      </w:r>
      <w:r w:rsidR="00154EC4">
        <w:rPr>
          <w:rFonts w:ascii="Arial" w:hAnsi="Arial" w:cs="Arial"/>
          <w:sz w:val="22"/>
          <w:szCs w:val="22"/>
        </w:rPr>
        <w:t xml:space="preserve">/klubu sportowego </w:t>
      </w:r>
      <w:proofErr w:type="spellStart"/>
      <w:r w:rsidR="00154EC4">
        <w:rPr>
          <w:rFonts w:ascii="Arial" w:hAnsi="Arial" w:cs="Arial"/>
          <w:sz w:val="22"/>
          <w:szCs w:val="22"/>
        </w:rPr>
        <w:t>itp</w:t>
      </w:r>
      <w:proofErr w:type="spellEnd"/>
      <w:r w:rsidRPr="004146F7">
        <w:rPr>
          <w:rFonts w:ascii="Arial" w:hAnsi="Arial" w:cs="Arial"/>
          <w:sz w:val="22"/>
          <w:szCs w:val="22"/>
        </w:rPr>
        <w:t>, Beneficjent zobowiązany jest do:</w:t>
      </w:r>
    </w:p>
    <w:p w14:paraId="14E91134" w14:textId="77777777" w:rsidR="004146F7" w:rsidRPr="004146F7" w:rsidRDefault="004146F7" w:rsidP="004146F7">
      <w:pPr>
        <w:numPr>
          <w:ilvl w:val="0"/>
          <w:numId w:val="108"/>
        </w:numPr>
        <w:spacing w:after="160" w:line="278" w:lineRule="auto"/>
        <w:contextualSpacing/>
        <w:rPr>
          <w:rFonts w:ascii="Arial" w:hAnsi="Arial" w:cs="Arial"/>
          <w:iCs/>
          <w:sz w:val="22"/>
          <w:szCs w:val="22"/>
          <w:lang w:val="x-none" w:eastAsia="x-none"/>
        </w:rPr>
      </w:pPr>
      <w:r w:rsidRPr="004146F7">
        <w:rPr>
          <w:rFonts w:ascii="Arial" w:hAnsi="Arial" w:cs="Arial"/>
          <w:bCs/>
          <w:iCs/>
          <w:sz w:val="22"/>
          <w:szCs w:val="22"/>
          <w:lang w:val="x-none" w:eastAsia="x-none"/>
        </w:rPr>
        <w:t>utworz</w:t>
      </w:r>
      <w:r w:rsidRPr="004146F7">
        <w:rPr>
          <w:rFonts w:ascii="Arial" w:hAnsi="Arial" w:cs="Arial"/>
          <w:bCs/>
          <w:iCs/>
          <w:sz w:val="22"/>
          <w:szCs w:val="22"/>
          <w:lang w:eastAsia="x-none"/>
        </w:rPr>
        <w:t xml:space="preserve">enia </w:t>
      </w:r>
      <w:r w:rsidRPr="004146F7">
        <w:rPr>
          <w:rFonts w:ascii="Arial" w:hAnsi="Arial" w:cs="Arial"/>
          <w:b/>
          <w:bCs/>
          <w:iCs/>
          <w:sz w:val="22"/>
          <w:szCs w:val="22"/>
          <w:lang w:val="x-none" w:eastAsia="x-none"/>
        </w:rPr>
        <w:t>wskaźnik</w:t>
      </w:r>
      <w:r w:rsidRPr="004146F7">
        <w:rPr>
          <w:rFonts w:ascii="Arial" w:hAnsi="Arial" w:cs="Arial"/>
          <w:b/>
          <w:bCs/>
          <w:iCs/>
          <w:sz w:val="22"/>
          <w:szCs w:val="22"/>
          <w:lang w:eastAsia="x-none"/>
        </w:rPr>
        <w:t>a</w:t>
      </w:r>
      <w:r w:rsidRPr="004146F7">
        <w:rPr>
          <w:rFonts w:ascii="Arial" w:hAnsi="Arial" w:cs="Arial"/>
          <w:b/>
          <w:bCs/>
          <w:iCs/>
          <w:sz w:val="22"/>
          <w:szCs w:val="22"/>
          <w:lang w:val="x-none" w:eastAsia="x-none"/>
        </w:rPr>
        <w:t xml:space="preserve"> własn</w:t>
      </w:r>
      <w:r w:rsidRPr="004146F7">
        <w:rPr>
          <w:rFonts w:ascii="Arial" w:hAnsi="Arial" w:cs="Arial"/>
          <w:b/>
          <w:bCs/>
          <w:iCs/>
          <w:sz w:val="22"/>
          <w:szCs w:val="22"/>
          <w:lang w:eastAsia="x-none"/>
        </w:rPr>
        <w:t>ego</w:t>
      </w:r>
      <w:r w:rsidRPr="004146F7">
        <w:rPr>
          <w:rFonts w:ascii="Arial" w:hAnsi="Arial" w:cs="Arial"/>
          <w:b/>
          <w:bCs/>
          <w:iCs/>
          <w:sz w:val="22"/>
          <w:szCs w:val="22"/>
          <w:lang w:val="x-none" w:eastAsia="x-none"/>
        </w:rPr>
        <w:t xml:space="preserve"> produktu </w:t>
      </w:r>
      <w:r w:rsidRPr="004146F7">
        <w:rPr>
          <w:rFonts w:ascii="Arial" w:hAnsi="Arial" w:cs="Arial"/>
          <w:bCs/>
          <w:iCs/>
          <w:sz w:val="22"/>
          <w:szCs w:val="22"/>
          <w:lang w:val="x-none" w:eastAsia="x-none"/>
        </w:rPr>
        <w:t>pozwalając</w:t>
      </w:r>
      <w:r w:rsidRPr="004146F7">
        <w:rPr>
          <w:rFonts w:ascii="Arial" w:hAnsi="Arial" w:cs="Arial"/>
          <w:bCs/>
          <w:iCs/>
          <w:sz w:val="22"/>
          <w:szCs w:val="22"/>
          <w:lang w:eastAsia="x-none"/>
        </w:rPr>
        <w:t>ego</w:t>
      </w:r>
      <w:r w:rsidRPr="004146F7">
        <w:rPr>
          <w:rFonts w:ascii="Arial" w:hAnsi="Arial" w:cs="Arial"/>
          <w:bCs/>
          <w:iCs/>
          <w:sz w:val="22"/>
          <w:szCs w:val="22"/>
          <w:lang w:val="x-none" w:eastAsia="x-none"/>
        </w:rPr>
        <w:t xml:space="preserve"> monitorować ilość osób uczestniczących w działaniu</w:t>
      </w:r>
      <w:r w:rsidRPr="004146F7">
        <w:rPr>
          <w:rFonts w:ascii="Arial" w:hAnsi="Arial" w:cs="Arial"/>
          <w:bCs/>
          <w:iCs/>
          <w:sz w:val="22"/>
          <w:szCs w:val="22"/>
          <w:lang w:eastAsia="x-none"/>
        </w:rPr>
        <w:t>;</w:t>
      </w:r>
    </w:p>
    <w:p w14:paraId="4C45A320" w14:textId="77777777" w:rsidR="004146F7" w:rsidRDefault="004146F7" w:rsidP="004146F7">
      <w:pPr>
        <w:numPr>
          <w:ilvl w:val="0"/>
          <w:numId w:val="108"/>
        </w:numPr>
        <w:spacing w:after="160" w:line="278" w:lineRule="auto"/>
        <w:contextualSpacing/>
        <w:rPr>
          <w:rFonts w:ascii="Arial" w:hAnsi="Arial" w:cs="Arial"/>
          <w:iCs/>
          <w:sz w:val="22"/>
          <w:szCs w:val="22"/>
          <w:lang w:val="x-none" w:eastAsia="x-none"/>
        </w:rPr>
      </w:pPr>
      <w:r w:rsidRPr="004146F7">
        <w:rPr>
          <w:rFonts w:ascii="Arial" w:hAnsi="Arial" w:cs="Arial"/>
          <w:sz w:val="22"/>
          <w:szCs w:val="22"/>
          <w:lang w:val="x-none" w:eastAsia="x-none"/>
        </w:rPr>
        <w:t xml:space="preserve">pobrania od uczestników </w:t>
      </w:r>
      <w:r w:rsidRPr="004146F7">
        <w:rPr>
          <w:rFonts w:ascii="Arial" w:hAnsi="Arial" w:cs="Arial"/>
          <w:b/>
          <w:sz w:val="22"/>
          <w:szCs w:val="22"/>
          <w:lang w:val="x-none" w:eastAsia="x-none"/>
        </w:rPr>
        <w:t>formularzy rekrutacyjnych</w:t>
      </w:r>
      <w:r w:rsidRPr="004146F7">
        <w:rPr>
          <w:rFonts w:ascii="Arial" w:hAnsi="Arial" w:cs="Arial"/>
          <w:sz w:val="22"/>
          <w:szCs w:val="22"/>
          <w:lang w:val="x-none" w:eastAsia="x-none"/>
        </w:rPr>
        <w:t xml:space="preserve"> </w:t>
      </w:r>
      <w:r w:rsidRPr="004146F7">
        <w:rPr>
          <w:rFonts w:ascii="Arial" w:hAnsi="Arial" w:cs="Arial"/>
          <w:iCs/>
          <w:sz w:val="22"/>
          <w:szCs w:val="22"/>
          <w:lang w:val="x-none" w:eastAsia="x-none"/>
        </w:rPr>
        <w:t>(obejmujących dane zgodne z zapisami ustawy z dnia 28 kwietnia 2022 r. o zasadach realizacji zadań finansowanych ze środków europejskich w perspektywie finansowej 2021–2027 oraz zawartej umowy).</w:t>
      </w:r>
    </w:p>
    <w:p w14:paraId="39D9E20E" w14:textId="40D777E1" w:rsidR="00D706A6" w:rsidRPr="004146F7" w:rsidRDefault="00D706A6" w:rsidP="004146F7">
      <w:pPr>
        <w:numPr>
          <w:ilvl w:val="0"/>
          <w:numId w:val="108"/>
        </w:numPr>
        <w:spacing w:after="160" w:line="278" w:lineRule="auto"/>
        <w:contextualSpacing/>
        <w:rPr>
          <w:rFonts w:ascii="Arial" w:hAnsi="Arial" w:cs="Arial"/>
          <w:iCs/>
          <w:sz w:val="22"/>
          <w:szCs w:val="22"/>
          <w:lang w:val="x-none" w:eastAsia="x-none"/>
        </w:rPr>
      </w:pPr>
      <w:r>
        <w:rPr>
          <w:rFonts w:ascii="Arial" w:hAnsi="Arial" w:cs="Arial"/>
          <w:iCs/>
          <w:sz w:val="22"/>
          <w:szCs w:val="22"/>
          <w:lang w:val="x-none" w:eastAsia="x-none"/>
        </w:rPr>
        <w:t>dokumentacji potwierdzającej udział uczestnika w formie wsparcia.</w:t>
      </w:r>
    </w:p>
    <w:p w14:paraId="268FD50C" w14:textId="77777777" w:rsidR="004146F7" w:rsidRPr="004146F7" w:rsidRDefault="004146F7" w:rsidP="004146F7">
      <w:pPr>
        <w:ind w:left="720"/>
        <w:contextualSpacing/>
        <w:rPr>
          <w:rFonts w:ascii="Arial" w:hAnsi="Arial" w:cs="Arial"/>
          <w:iCs/>
          <w:sz w:val="22"/>
          <w:szCs w:val="22"/>
          <w:lang w:val="x-none" w:eastAsia="x-none"/>
        </w:rPr>
      </w:pPr>
    </w:p>
    <w:p w14:paraId="76ECFFB4" w14:textId="77777777" w:rsidR="004146F7" w:rsidRPr="004146F7" w:rsidRDefault="004146F7" w:rsidP="004146F7">
      <w:pPr>
        <w:rPr>
          <w:rFonts w:ascii="Arial" w:hAnsi="Arial" w:cs="Arial"/>
          <w:b/>
          <w:bCs/>
          <w:iCs/>
          <w:sz w:val="22"/>
          <w:szCs w:val="22"/>
        </w:rPr>
      </w:pPr>
    </w:p>
    <w:p w14:paraId="7D1A8E21" w14:textId="77777777" w:rsidR="004146F7" w:rsidRPr="004146F7" w:rsidRDefault="004146F7" w:rsidP="004146F7">
      <w:pPr>
        <w:rPr>
          <w:rFonts w:ascii="Arial" w:hAnsi="Arial" w:cs="Arial"/>
          <w:sz w:val="22"/>
          <w:szCs w:val="22"/>
        </w:rPr>
      </w:pPr>
    </w:p>
    <w:p w14:paraId="7ECB7DFF" w14:textId="77777777" w:rsidR="004146F7" w:rsidRPr="004146F7" w:rsidRDefault="004146F7" w:rsidP="004146F7">
      <w:pPr>
        <w:pStyle w:val="Akapitzlist"/>
        <w:numPr>
          <w:ilvl w:val="0"/>
          <w:numId w:val="111"/>
        </w:numPr>
        <w:rPr>
          <w:rFonts w:ascii="Arial" w:hAnsi="Arial" w:cs="Arial"/>
          <w:b/>
          <w:bCs/>
          <w:sz w:val="22"/>
          <w:szCs w:val="22"/>
          <w:u w:val="single"/>
        </w:rPr>
      </w:pPr>
      <w:r w:rsidRPr="004146F7">
        <w:rPr>
          <w:rFonts w:ascii="Arial" w:hAnsi="Arial" w:cs="Arial"/>
          <w:b/>
          <w:bCs/>
          <w:sz w:val="22"/>
          <w:szCs w:val="22"/>
          <w:u w:val="single"/>
        </w:rPr>
        <w:t>Monitorowanie cudzoziemców:</w:t>
      </w:r>
    </w:p>
    <w:p w14:paraId="5FADA322" w14:textId="77777777" w:rsidR="004146F7" w:rsidRPr="004146F7" w:rsidRDefault="004146F7" w:rsidP="004146F7">
      <w:pPr>
        <w:rPr>
          <w:rFonts w:ascii="Arial" w:hAnsi="Arial" w:cs="Arial"/>
          <w:sz w:val="22"/>
          <w:szCs w:val="22"/>
        </w:rPr>
      </w:pPr>
    </w:p>
    <w:p w14:paraId="2358472A" w14:textId="77777777" w:rsidR="004146F7" w:rsidRPr="004146F7" w:rsidRDefault="004146F7" w:rsidP="004146F7">
      <w:pPr>
        <w:spacing w:line="276" w:lineRule="auto"/>
        <w:rPr>
          <w:rFonts w:ascii="Arial" w:hAnsi="Arial" w:cs="Arial"/>
          <w:sz w:val="22"/>
          <w:szCs w:val="22"/>
        </w:rPr>
      </w:pPr>
      <w:r w:rsidRPr="004146F7">
        <w:rPr>
          <w:rFonts w:ascii="Arial" w:hAnsi="Arial" w:cs="Arial"/>
          <w:sz w:val="22"/>
          <w:szCs w:val="22"/>
        </w:rPr>
        <w:t>- w przypadku działań o niskiej intensywności wsparcia, które jest krótkotrwałe jak np. festyn, Beneficjent zobowiązany jest do:</w:t>
      </w:r>
    </w:p>
    <w:p w14:paraId="0CAEDABF" w14:textId="77777777" w:rsidR="004146F7" w:rsidRDefault="004146F7" w:rsidP="004146F7">
      <w:pPr>
        <w:numPr>
          <w:ilvl w:val="0"/>
          <w:numId w:val="107"/>
        </w:numPr>
        <w:spacing w:line="276" w:lineRule="auto"/>
        <w:contextualSpacing/>
        <w:rPr>
          <w:rFonts w:ascii="Arial" w:hAnsi="Arial" w:cs="Arial"/>
          <w:sz w:val="22"/>
          <w:szCs w:val="22"/>
          <w:lang w:val="x-none" w:eastAsia="x-none"/>
        </w:rPr>
      </w:pPr>
      <w:r w:rsidRPr="004146F7">
        <w:rPr>
          <w:rFonts w:ascii="Arial" w:hAnsi="Arial" w:cs="Arial"/>
          <w:sz w:val="22"/>
          <w:szCs w:val="22"/>
          <w:lang w:val="x-none" w:eastAsia="x-none"/>
        </w:rPr>
        <w:t xml:space="preserve"> sporządzenia </w:t>
      </w:r>
      <w:r w:rsidRPr="004146F7">
        <w:rPr>
          <w:rFonts w:ascii="Arial" w:hAnsi="Arial" w:cs="Arial"/>
          <w:b/>
          <w:sz w:val="22"/>
          <w:szCs w:val="22"/>
          <w:lang w:val="x-none" w:eastAsia="x-none"/>
        </w:rPr>
        <w:t>listy obecności</w:t>
      </w:r>
      <w:r w:rsidRPr="004146F7">
        <w:rPr>
          <w:rFonts w:ascii="Arial" w:hAnsi="Arial" w:cs="Arial"/>
          <w:sz w:val="22"/>
          <w:szCs w:val="22"/>
          <w:lang w:val="x-none" w:eastAsia="x-none"/>
        </w:rPr>
        <w:t xml:space="preserve"> wszystkich uczestników zawierającej co najmniej datę i nazwę wydarzenia, imię i nazwisko oraz obywatelstwo;</w:t>
      </w:r>
    </w:p>
    <w:p w14:paraId="168E0E0E" w14:textId="2899C269" w:rsidR="00706939" w:rsidRPr="00D706A6" w:rsidRDefault="00706939" w:rsidP="00706939">
      <w:pPr>
        <w:pStyle w:val="Akapitzlist"/>
        <w:numPr>
          <w:ilvl w:val="0"/>
          <w:numId w:val="107"/>
        </w:numPr>
        <w:rPr>
          <w:rFonts w:ascii="Arial" w:hAnsi="Arial" w:cs="Arial"/>
          <w:i/>
          <w:iCs/>
          <w:sz w:val="22"/>
          <w:szCs w:val="22"/>
          <w:lang w:val="pl-PL" w:eastAsia="pl-PL"/>
        </w:rPr>
      </w:pPr>
      <w:r w:rsidRPr="00706939">
        <w:rPr>
          <w:rFonts w:ascii="Arial" w:hAnsi="Arial" w:cs="Arial"/>
          <w:bCs/>
          <w:iCs/>
          <w:sz w:val="22"/>
          <w:szCs w:val="22"/>
        </w:rPr>
        <w:t>utworzenia</w:t>
      </w:r>
      <w:r w:rsidRPr="00706939">
        <w:rPr>
          <w:rFonts w:ascii="Arial" w:hAnsi="Arial" w:cs="Arial"/>
          <w:b/>
          <w:bCs/>
          <w:iCs/>
          <w:sz w:val="22"/>
          <w:szCs w:val="22"/>
        </w:rPr>
        <w:t xml:space="preserve"> wskaźnika produktu obowiązkowego </w:t>
      </w:r>
      <w:r w:rsidRPr="00706939">
        <w:rPr>
          <w:rFonts w:ascii="Arial" w:hAnsi="Arial" w:cs="Arial"/>
          <w:i/>
          <w:iCs/>
          <w:sz w:val="22"/>
          <w:szCs w:val="22"/>
        </w:rPr>
        <w:t>Liczba osób z krajów trzecich objętych wsparciem w programie</w:t>
      </w:r>
      <w:r w:rsidRPr="00706939">
        <w:rPr>
          <w:rFonts w:ascii="Arial" w:hAnsi="Arial" w:cs="Arial"/>
          <w:b/>
          <w:bCs/>
          <w:iCs/>
          <w:sz w:val="22"/>
          <w:szCs w:val="22"/>
        </w:rPr>
        <w:t xml:space="preserve">  </w:t>
      </w:r>
      <w:r w:rsidRPr="00706939">
        <w:rPr>
          <w:rFonts w:ascii="Arial" w:hAnsi="Arial" w:cs="Arial"/>
          <w:bCs/>
          <w:iCs/>
          <w:sz w:val="22"/>
          <w:szCs w:val="22"/>
        </w:rPr>
        <w:t>pozwalającego monitorować ilość osób uczestniczących w działaniu;</w:t>
      </w:r>
      <w:r w:rsidRPr="00706939">
        <w:rPr>
          <w:rFonts w:ascii="Arial" w:hAnsi="Arial" w:cs="Arial"/>
          <w:sz w:val="22"/>
          <w:szCs w:val="22"/>
        </w:rPr>
        <w:t xml:space="preserve"> </w:t>
      </w:r>
    </w:p>
    <w:p w14:paraId="2B0A859D" w14:textId="77777777" w:rsidR="004146F7" w:rsidRPr="004146F7" w:rsidRDefault="004146F7" w:rsidP="004146F7">
      <w:pPr>
        <w:numPr>
          <w:ilvl w:val="0"/>
          <w:numId w:val="107"/>
        </w:numPr>
        <w:spacing w:after="160" w:line="278" w:lineRule="auto"/>
        <w:contextualSpacing/>
        <w:rPr>
          <w:rFonts w:ascii="Arial" w:hAnsi="Arial" w:cs="Arial"/>
          <w:iCs/>
          <w:sz w:val="22"/>
          <w:szCs w:val="22"/>
          <w:lang w:val="x-none" w:eastAsia="x-none"/>
        </w:rPr>
      </w:pPr>
      <w:r w:rsidRPr="004146F7">
        <w:rPr>
          <w:rFonts w:ascii="Arial" w:hAnsi="Arial" w:cs="Arial"/>
          <w:sz w:val="22"/>
          <w:szCs w:val="22"/>
          <w:lang w:val="x-none" w:eastAsia="x-none"/>
        </w:rPr>
        <w:t xml:space="preserve">pobrania od uczestników </w:t>
      </w:r>
      <w:r w:rsidRPr="004146F7">
        <w:rPr>
          <w:rFonts w:ascii="Arial" w:hAnsi="Arial" w:cs="Arial"/>
          <w:b/>
          <w:sz w:val="22"/>
          <w:szCs w:val="22"/>
          <w:lang w:val="x-none" w:eastAsia="x-none"/>
        </w:rPr>
        <w:t>formularzy rekrutacyjnych</w:t>
      </w:r>
      <w:r w:rsidRPr="004146F7">
        <w:rPr>
          <w:rFonts w:ascii="Arial" w:hAnsi="Arial" w:cs="Arial"/>
          <w:sz w:val="22"/>
          <w:szCs w:val="22"/>
          <w:lang w:val="x-none" w:eastAsia="x-none"/>
        </w:rPr>
        <w:t xml:space="preserve"> </w:t>
      </w:r>
      <w:r w:rsidRPr="004146F7">
        <w:rPr>
          <w:rFonts w:ascii="Arial" w:hAnsi="Arial" w:cs="Arial"/>
          <w:iCs/>
          <w:sz w:val="22"/>
          <w:szCs w:val="22"/>
          <w:lang w:val="x-none" w:eastAsia="x-none"/>
        </w:rPr>
        <w:t>(obejmujących dane zgodne z zapisami ustawy z dnia 28 kwietnia 2022 r. o zasadach realizacji zadań finansowanych ze środków europejskich w perspektywie finansowej 2021–2027 oraz zawartej umowy).</w:t>
      </w:r>
    </w:p>
    <w:p w14:paraId="4DB4A2AA" w14:textId="77777777" w:rsidR="004146F7" w:rsidRPr="004146F7" w:rsidRDefault="004146F7" w:rsidP="004146F7">
      <w:pPr>
        <w:spacing w:line="276" w:lineRule="auto"/>
        <w:ind w:left="720"/>
        <w:contextualSpacing/>
        <w:rPr>
          <w:rFonts w:ascii="Arial" w:hAnsi="Arial" w:cs="Arial"/>
          <w:sz w:val="22"/>
          <w:szCs w:val="22"/>
          <w:lang w:val="x-none" w:eastAsia="x-none"/>
        </w:rPr>
      </w:pPr>
    </w:p>
    <w:p w14:paraId="25D12A4D" w14:textId="79766800" w:rsidR="004146F7" w:rsidRPr="004146F7" w:rsidRDefault="004146F7" w:rsidP="004146F7">
      <w:pPr>
        <w:spacing w:line="276" w:lineRule="auto"/>
        <w:rPr>
          <w:rFonts w:ascii="Arial" w:hAnsi="Arial" w:cs="Arial"/>
          <w:sz w:val="22"/>
          <w:szCs w:val="22"/>
        </w:rPr>
      </w:pPr>
      <w:r w:rsidRPr="004146F7">
        <w:rPr>
          <w:rFonts w:ascii="Arial" w:hAnsi="Arial" w:cs="Arial"/>
          <w:sz w:val="22"/>
          <w:szCs w:val="22"/>
        </w:rPr>
        <w:t xml:space="preserve">- w przypadku działania </w:t>
      </w:r>
      <w:r w:rsidR="006F18BC">
        <w:rPr>
          <w:rFonts w:ascii="Arial" w:hAnsi="Arial" w:cs="Arial"/>
          <w:sz w:val="22"/>
          <w:szCs w:val="22"/>
        </w:rPr>
        <w:t>skierowanego do konkretnego uczestnika</w:t>
      </w:r>
      <w:r w:rsidRPr="004146F7">
        <w:rPr>
          <w:rFonts w:ascii="Arial" w:hAnsi="Arial" w:cs="Arial"/>
          <w:sz w:val="22"/>
          <w:szCs w:val="22"/>
        </w:rPr>
        <w:t xml:space="preserve"> wsparcia, która jest długotrwała i/lub wiąże się z nakładami finansowymi na konkretną osobę, jak np. utworzenie klubu rękodzieła</w:t>
      </w:r>
      <w:r w:rsidR="00635E89">
        <w:rPr>
          <w:rFonts w:ascii="Arial" w:hAnsi="Arial" w:cs="Arial"/>
          <w:sz w:val="22"/>
          <w:szCs w:val="22"/>
        </w:rPr>
        <w:t xml:space="preserve">/ klubu sportowego </w:t>
      </w:r>
      <w:proofErr w:type="spellStart"/>
      <w:r w:rsidR="00635E89">
        <w:rPr>
          <w:rFonts w:ascii="Arial" w:hAnsi="Arial" w:cs="Arial"/>
          <w:sz w:val="22"/>
          <w:szCs w:val="22"/>
        </w:rPr>
        <w:t>itp</w:t>
      </w:r>
      <w:proofErr w:type="spellEnd"/>
      <w:r w:rsidRPr="004146F7">
        <w:rPr>
          <w:rFonts w:ascii="Arial" w:hAnsi="Arial" w:cs="Arial"/>
          <w:sz w:val="22"/>
          <w:szCs w:val="22"/>
        </w:rPr>
        <w:t>, Beneficjent zobowiązany jest do:</w:t>
      </w:r>
    </w:p>
    <w:p w14:paraId="64509DF1" w14:textId="385FCC5B" w:rsidR="004146F7" w:rsidRPr="00D706A6" w:rsidRDefault="004146F7" w:rsidP="00706939">
      <w:pPr>
        <w:pStyle w:val="Akapitzlist"/>
        <w:numPr>
          <w:ilvl w:val="0"/>
          <w:numId w:val="112"/>
        </w:numPr>
        <w:rPr>
          <w:rFonts w:ascii="Arial" w:hAnsi="Arial" w:cs="Arial"/>
          <w:i/>
          <w:iCs/>
          <w:sz w:val="22"/>
          <w:szCs w:val="22"/>
          <w:lang w:val="pl-PL" w:eastAsia="pl-PL"/>
        </w:rPr>
      </w:pPr>
      <w:bookmarkStart w:id="491" w:name="_Hlk209165947"/>
      <w:r w:rsidRPr="00706939">
        <w:rPr>
          <w:rFonts w:ascii="Arial" w:hAnsi="Arial" w:cs="Arial"/>
          <w:bCs/>
          <w:iCs/>
          <w:sz w:val="22"/>
          <w:szCs w:val="22"/>
        </w:rPr>
        <w:t>utworzenia</w:t>
      </w:r>
      <w:r w:rsidRPr="00706939">
        <w:rPr>
          <w:rFonts w:ascii="Arial" w:hAnsi="Arial" w:cs="Arial"/>
          <w:b/>
          <w:bCs/>
          <w:iCs/>
          <w:sz w:val="22"/>
          <w:szCs w:val="22"/>
        </w:rPr>
        <w:t xml:space="preserve"> wskaźnika produktu</w:t>
      </w:r>
      <w:r w:rsidR="00706939" w:rsidRPr="00706939">
        <w:rPr>
          <w:rFonts w:ascii="Arial" w:hAnsi="Arial" w:cs="Arial"/>
          <w:b/>
          <w:bCs/>
          <w:iCs/>
          <w:sz w:val="22"/>
          <w:szCs w:val="22"/>
        </w:rPr>
        <w:t xml:space="preserve"> obowiązkowego </w:t>
      </w:r>
      <w:r w:rsidR="00706939" w:rsidRPr="00706939">
        <w:rPr>
          <w:rFonts w:ascii="Arial" w:hAnsi="Arial" w:cs="Arial"/>
          <w:i/>
          <w:iCs/>
          <w:sz w:val="22"/>
          <w:szCs w:val="22"/>
        </w:rPr>
        <w:t>Liczba osób z krajów trzecich objętych wsparciem w programie</w:t>
      </w:r>
      <w:r w:rsidR="00706939" w:rsidRPr="00706939">
        <w:rPr>
          <w:rFonts w:ascii="Arial" w:hAnsi="Arial" w:cs="Arial"/>
          <w:b/>
          <w:bCs/>
          <w:iCs/>
          <w:sz w:val="22"/>
          <w:szCs w:val="22"/>
        </w:rPr>
        <w:t xml:space="preserve"> </w:t>
      </w:r>
      <w:r w:rsidRPr="00706939">
        <w:rPr>
          <w:rFonts w:ascii="Arial" w:hAnsi="Arial" w:cs="Arial"/>
          <w:b/>
          <w:bCs/>
          <w:iCs/>
          <w:sz w:val="22"/>
          <w:szCs w:val="22"/>
        </w:rPr>
        <w:t xml:space="preserve"> </w:t>
      </w:r>
      <w:r w:rsidRPr="00706939">
        <w:rPr>
          <w:rFonts w:ascii="Arial" w:hAnsi="Arial" w:cs="Arial"/>
          <w:bCs/>
          <w:iCs/>
          <w:sz w:val="22"/>
          <w:szCs w:val="22"/>
        </w:rPr>
        <w:t>pozwalającego monitorować ilość osób uczestniczących w działaniu;</w:t>
      </w:r>
      <w:r w:rsidRPr="00706939">
        <w:rPr>
          <w:rFonts w:ascii="Arial" w:hAnsi="Arial" w:cs="Arial"/>
          <w:sz w:val="22"/>
          <w:szCs w:val="22"/>
        </w:rPr>
        <w:t xml:space="preserve"> </w:t>
      </w:r>
    </w:p>
    <w:p w14:paraId="1D3ABFF9" w14:textId="11DB6827" w:rsidR="00D706A6" w:rsidRPr="00D706A6" w:rsidRDefault="00D706A6" w:rsidP="00D706A6">
      <w:pPr>
        <w:pStyle w:val="Akapitzlist"/>
        <w:numPr>
          <w:ilvl w:val="0"/>
          <w:numId w:val="112"/>
        </w:numPr>
        <w:rPr>
          <w:rFonts w:ascii="Arial" w:hAnsi="Arial" w:cs="Arial"/>
          <w:i/>
          <w:iCs/>
          <w:sz w:val="22"/>
          <w:szCs w:val="22"/>
          <w:lang w:val="pl-PL" w:eastAsia="pl-PL"/>
        </w:rPr>
      </w:pPr>
      <w:r w:rsidRPr="00D706A6">
        <w:rPr>
          <w:rFonts w:ascii="Arial" w:hAnsi="Arial" w:cs="Arial"/>
          <w:sz w:val="22"/>
          <w:szCs w:val="22"/>
          <w:lang w:val="pl-PL" w:eastAsia="pl-PL"/>
        </w:rPr>
        <w:t xml:space="preserve">utworzenia </w:t>
      </w:r>
      <w:r w:rsidRPr="00D706A6">
        <w:rPr>
          <w:rFonts w:ascii="Arial" w:hAnsi="Arial" w:cs="Arial"/>
          <w:b/>
          <w:bCs/>
          <w:sz w:val="22"/>
          <w:szCs w:val="22"/>
          <w:lang w:val="pl-PL" w:eastAsia="pl-PL"/>
        </w:rPr>
        <w:t>wskaźnika rezultatu obowiązkowego</w:t>
      </w:r>
      <w:r w:rsidRPr="00D706A6">
        <w:rPr>
          <w:rFonts w:ascii="Arial" w:hAnsi="Arial" w:cs="Arial"/>
          <w:i/>
          <w:iCs/>
          <w:sz w:val="22"/>
          <w:szCs w:val="22"/>
          <w:lang w:val="pl-PL" w:eastAsia="pl-PL"/>
        </w:rPr>
        <w:t xml:space="preserve"> Liczba osób, które uzyskały kwalifikacje po opuszczeniu programu </w:t>
      </w:r>
      <w:r w:rsidRPr="00D706A6">
        <w:rPr>
          <w:rFonts w:ascii="Arial" w:hAnsi="Arial" w:cs="Arial"/>
          <w:sz w:val="22"/>
          <w:szCs w:val="22"/>
          <w:lang w:val="pl-PL" w:eastAsia="pl-PL"/>
        </w:rPr>
        <w:t xml:space="preserve">w przypadku szkoleń realizowanych w ramach działań ukierunkowanych na wyłanianie i wzmacnianie liderów społeczności </w:t>
      </w:r>
      <w:proofErr w:type="spellStart"/>
      <w:r w:rsidRPr="00D706A6">
        <w:rPr>
          <w:rFonts w:ascii="Arial" w:hAnsi="Arial" w:cs="Arial"/>
          <w:sz w:val="22"/>
          <w:szCs w:val="22"/>
          <w:lang w:val="pl-PL" w:eastAsia="pl-PL"/>
        </w:rPr>
        <w:t>migranckich</w:t>
      </w:r>
      <w:proofErr w:type="spellEnd"/>
      <w:r w:rsidRPr="00D706A6">
        <w:rPr>
          <w:rFonts w:ascii="Arial" w:hAnsi="Arial" w:cs="Arial"/>
          <w:sz w:val="22"/>
          <w:szCs w:val="22"/>
          <w:lang w:val="pl-PL" w:eastAsia="pl-PL"/>
        </w:rPr>
        <w:t xml:space="preserve"> wnioskodawca zobowiązany jest do określenia liczby wskaźnika</w:t>
      </w:r>
      <w:r>
        <w:rPr>
          <w:rFonts w:ascii="Arial" w:hAnsi="Arial" w:cs="Arial"/>
          <w:sz w:val="22"/>
          <w:szCs w:val="22"/>
          <w:lang w:val="pl-PL" w:eastAsia="pl-PL"/>
        </w:rPr>
        <w:t>;</w:t>
      </w:r>
    </w:p>
    <w:bookmarkEnd w:id="491"/>
    <w:p w14:paraId="03C81BD1" w14:textId="3FB13518" w:rsidR="004146F7" w:rsidRDefault="004146F7" w:rsidP="004146F7">
      <w:pPr>
        <w:numPr>
          <w:ilvl w:val="0"/>
          <w:numId w:val="109"/>
        </w:numPr>
        <w:spacing w:after="160" w:line="278" w:lineRule="auto"/>
        <w:contextualSpacing/>
        <w:rPr>
          <w:rFonts w:ascii="Arial" w:hAnsi="Arial" w:cs="Arial"/>
          <w:iCs/>
          <w:sz w:val="22"/>
          <w:szCs w:val="22"/>
          <w:lang w:val="x-none" w:eastAsia="x-none"/>
        </w:rPr>
      </w:pPr>
      <w:r w:rsidRPr="004146F7">
        <w:rPr>
          <w:rFonts w:ascii="Arial" w:hAnsi="Arial" w:cs="Arial"/>
          <w:sz w:val="22"/>
          <w:szCs w:val="22"/>
          <w:lang w:val="x-none" w:eastAsia="x-none"/>
        </w:rPr>
        <w:t xml:space="preserve">pobrania od uczestników </w:t>
      </w:r>
      <w:r w:rsidRPr="004146F7">
        <w:rPr>
          <w:rFonts w:ascii="Arial" w:hAnsi="Arial" w:cs="Arial"/>
          <w:b/>
          <w:sz w:val="22"/>
          <w:szCs w:val="22"/>
          <w:lang w:val="x-none" w:eastAsia="x-none"/>
        </w:rPr>
        <w:t>formularzy rekrutacyjnych</w:t>
      </w:r>
      <w:r w:rsidRPr="004146F7">
        <w:rPr>
          <w:rFonts w:ascii="Arial" w:hAnsi="Arial" w:cs="Arial"/>
          <w:sz w:val="22"/>
          <w:szCs w:val="22"/>
          <w:lang w:val="x-none" w:eastAsia="x-none"/>
        </w:rPr>
        <w:t xml:space="preserve"> </w:t>
      </w:r>
      <w:r w:rsidRPr="004146F7">
        <w:rPr>
          <w:rFonts w:ascii="Arial" w:hAnsi="Arial" w:cs="Arial"/>
          <w:iCs/>
          <w:sz w:val="22"/>
          <w:szCs w:val="22"/>
          <w:lang w:val="x-none" w:eastAsia="x-none"/>
        </w:rPr>
        <w:t>(obejmujących dane zgodne z zapisami ustawy z dnia 28 kwietnia 2022 r. o zasadach realizacji zadań finansowanych ze środków europejskich w perspektywie finansowej 2021–2027 oraz zawartej umowy)</w:t>
      </w:r>
      <w:r w:rsidR="00D706A6">
        <w:rPr>
          <w:rFonts w:ascii="Arial" w:hAnsi="Arial" w:cs="Arial"/>
          <w:iCs/>
          <w:sz w:val="22"/>
          <w:szCs w:val="22"/>
          <w:lang w:val="x-none" w:eastAsia="x-none"/>
        </w:rPr>
        <w:t>;</w:t>
      </w:r>
    </w:p>
    <w:p w14:paraId="07DDC414" w14:textId="77777777" w:rsidR="00D706A6" w:rsidRPr="004146F7" w:rsidRDefault="00D706A6" w:rsidP="00D706A6">
      <w:pPr>
        <w:numPr>
          <w:ilvl w:val="0"/>
          <w:numId w:val="109"/>
        </w:numPr>
        <w:spacing w:after="160" w:line="278" w:lineRule="auto"/>
        <w:contextualSpacing/>
        <w:rPr>
          <w:rFonts w:ascii="Arial" w:hAnsi="Arial" w:cs="Arial"/>
          <w:iCs/>
          <w:sz w:val="22"/>
          <w:szCs w:val="22"/>
          <w:lang w:val="x-none" w:eastAsia="x-none"/>
        </w:rPr>
      </w:pPr>
      <w:r>
        <w:rPr>
          <w:rFonts w:ascii="Arial" w:hAnsi="Arial" w:cs="Arial"/>
          <w:iCs/>
          <w:sz w:val="22"/>
          <w:szCs w:val="22"/>
          <w:lang w:val="x-none" w:eastAsia="x-none"/>
        </w:rPr>
        <w:t>dokumentacji potwierdzającej udział uczestnika w formie wsparcia.</w:t>
      </w:r>
    </w:p>
    <w:p w14:paraId="2CBA0349" w14:textId="77777777" w:rsidR="00D706A6" w:rsidRPr="004146F7" w:rsidRDefault="00D706A6" w:rsidP="00D706A6">
      <w:pPr>
        <w:spacing w:after="160" w:line="278" w:lineRule="auto"/>
        <w:ind w:left="780"/>
        <w:contextualSpacing/>
        <w:rPr>
          <w:rFonts w:ascii="Arial" w:hAnsi="Arial" w:cs="Arial"/>
          <w:iCs/>
          <w:sz w:val="22"/>
          <w:szCs w:val="22"/>
          <w:lang w:val="x-none" w:eastAsia="x-none"/>
        </w:rPr>
      </w:pPr>
    </w:p>
    <w:p w14:paraId="2EDFDEAB" w14:textId="77777777" w:rsidR="004146F7" w:rsidRPr="004146F7" w:rsidRDefault="004146F7" w:rsidP="004146F7">
      <w:pPr>
        <w:rPr>
          <w:rFonts w:ascii="Arial" w:hAnsi="Arial" w:cs="Arial"/>
          <w:sz w:val="22"/>
          <w:szCs w:val="22"/>
        </w:rPr>
      </w:pPr>
    </w:p>
    <w:p w14:paraId="5D6E135F" w14:textId="77777777" w:rsidR="004146F7" w:rsidRDefault="004146F7" w:rsidP="004146F7">
      <w:pPr>
        <w:rPr>
          <w:rFonts w:ascii="Arial" w:hAnsi="Arial" w:cs="Arial"/>
          <w:sz w:val="22"/>
          <w:szCs w:val="22"/>
        </w:rPr>
      </w:pPr>
      <w:r w:rsidRPr="004146F7">
        <w:rPr>
          <w:rFonts w:ascii="Arial" w:hAnsi="Arial" w:cs="Arial"/>
          <w:b/>
          <w:bCs/>
          <w:sz w:val="22"/>
          <w:szCs w:val="22"/>
        </w:rPr>
        <w:t>UWAGA!</w:t>
      </w:r>
      <w:r w:rsidRPr="004146F7">
        <w:rPr>
          <w:rFonts w:ascii="Arial" w:hAnsi="Arial" w:cs="Arial"/>
          <w:sz w:val="22"/>
          <w:szCs w:val="22"/>
        </w:rPr>
        <w:t xml:space="preserve"> Zaleca się utworzenie jednej wspólnej listy obecności dla społeczeństwa przyjmującego oraz cudzoziemców w przypadku działań o niższej intensywności wsparcia. </w:t>
      </w:r>
    </w:p>
    <w:p w14:paraId="193653C2" w14:textId="77777777" w:rsidR="004146F7" w:rsidRPr="004146F7" w:rsidRDefault="004146F7" w:rsidP="004146F7">
      <w:pPr>
        <w:rPr>
          <w:rFonts w:ascii="Arial" w:hAnsi="Arial" w:cs="Arial"/>
          <w:sz w:val="22"/>
          <w:szCs w:val="22"/>
        </w:rPr>
      </w:pPr>
    </w:p>
    <w:p w14:paraId="441F2413" w14:textId="000CCD2D" w:rsidR="00E249BD" w:rsidRPr="00E37160" w:rsidRDefault="004146F7" w:rsidP="003A4438">
      <w:pPr>
        <w:spacing w:before="120" w:after="120" w:line="271" w:lineRule="auto"/>
        <w:rPr>
          <w:rFonts w:ascii="Arial" w:hAnsi="Arial" w:cs="Arial"/>
          <w:sz w:val="22"/>
          <w:szCs w:val="22"/>
        </w:rPr>
      </w:pPr>
      <w:r>
        <w:rPr>
          <w:rFonts w:ascii="Arial" w:hAnsi="Arial" w:cs="Arial"/>
          <w:sz w:val="22"/>
          <w:szCs w:val="22"/>
        </w:rPr>
        <w:t>Tabela przedstawiająca sposoby monitorowania uczestników:</w:t>
      </w:r>
    </w:p>
    <w:tbl>
      <w:tblPr>
        <w:tblStyle w:val="Tabela-Siatka1"/>
        <w:tblW w:w="9464" w:type="dxa"/>
        <w:tblLook w:val="04A0" w:firstRow="1" w:lastRow="0" w:firstColumn="1" w:lastColumn="0" w:noHBand="0" w:noVBand="1"/>
      </w:tblPr>
      <w:tblGrid>
        <w:gridCol w:w="1980"/>
        <w:gridCol w:w="1921"/>
        <w:gridCol w:w="1853"/>
        <w:gridCol w:w="1855"/>
        <w:gridCol w:w="1855"/>
      </w:tblGrid>
      <w:tr w:rsidR="00D513BA" w:rsidRPr="00D513BA" w14:paraId="6615851D" w14:textId="77777777" w:rsidTr="00356610">
        <w:trPr>
          <w:trHeight w:val="708"/>
        </w:trPr>
        <w:tc>
          <w:tcPr>
            <w:tcW w:w="1980" w:type="dxa"/>
            <w:shd w:val="clear" w:color="auto" w:fill="AEAAAA" w:themeFill="background2" w:themeFillShade="BF"/>
          </w:tcPr>
          <w:p w14:paraId="7F7EE8AA" w14:textId="77777777" w:rsidR="00D513BA" w:rsidRPr="00D513BA" w:rsidRDefault="00D513BA" w:rsidP="00D513BA">
            <w:pPr>
              <w:rPr>
                <w:highlight w:val="darkGray"/>
              </w:rPr>
            </w:pPr>
          </w:p>
        </w:tc>
        <w:tc>
          <w:tcPr>
            <w:tcW w:w="3774" w:type="dxa"/>
            <w:gridSpan w:val="2"/>
            <w:shd w:val="clear" w:color="auto" w:fill="AEAAAA" w:themeFill="background2" w:themeFillShade="BF"/>
          </w:tcPr>
          <w:p w14:paraId="42B0AFE7" w14:textId="77777777" w:rsidR="00D513BA" w:rsidRPr="00D513BA" w:rsidRDefault="00D513BA" w:rsidP="00D513BA">
            <w:pPr>
              <w:ind w:left="708"/>
              <w:jc w:val="center"/>
              <w:rPr>
                <w:b/>
                <w:bCs/>
                <w:highlight w:val="darkGray"/>
              </w:rPr>
            </w:pPr>
            <w:r w:rsidRPr="00D513BA">
              <w:rPr>
                <w:b/>
                <w:bCs/>
                <w:highlight w:val="darkGray"/>
              </w:rPr>
              <w:t>Społeczeństwo przyjmujące</w:t>
            </w:r>
          </w:p>
        </w:tc>
        <w:tc>
          <w:tcPr>
            <w:tcW w:w="3710" w:type="dxa"/>
            <w:gridSpan w:val="2"/>
            <w:shd w:val="clear" w:color="auto" w:fill="AEAAAA" w:themeFill="background2" w:themeFillShade="BF"/>
          </w:tcPr>
          <w:p w14:paraId="0F590B5C" w14:textId="77777777" w:rsidR="00D513BA" w:rsidRPr="00D513BA" w:rsidRDefault="00D513BA" w:rsidP="00D513BA">
            <w:pPr>
              <w:jc w:val="center"/>
              <w:rPr>
                <w:b/>
                <w:bCs/>
                <w:highlight w:val="darkGray"/>
              </w:rPr>
            </w:pPr>
            <w:r w:rsidRPr="00D513BA">
              <w:rPr>
                <w:b/>
                <w:bCs/>
                <w:highlight w:val="darkGray"/>
              </w:rPr>
              <w:t>Cudzoziemcy</w:t>
            </w:r>
          </w:p>
        </w:tc>
      </w:tr>
      <w:tr w:rsidR="00D513BA" w:rsidRPr="00D513BA" w14:paraId="620D54B4" w14:textId="77777777" w:rsidTr="00356610">
        <w:trPr>
          <w:trHeight w:val="1705"/>
        </w:trPr>
        <w:tc>
          <w:tcPr>
            <w:tcW w:w="1980" w:type="dxa"/>
            <w:shd w:val="clear" w:color="auto" w:fill="D9D9D9" w:themeFill="background1" w:themeFillShade="D9"/>
          </w:tcPr>
          <w:p w14:paraId="62A08851" w14:textId="77777777" w:rsidR="00D513BA" w:rsidRPr="00D513BA" w:rsidRDefault="00D513BA" w:rsidP="00D513BA">
            <w:pPr>
              <w:rPr>
                <w:highlight w:val="lightGray"/>
              </w:rPr>
            </w:pPr>
          </w:p>
        </w:tc>
        <w:tc>
          <w:tcPr>
            <w:tcW w:w="1921" w:type="dxa"/>
            <w:shd w:val="clear" w:color="auto" w:fill="D9D9D9" w:themeFill="background1" w:themeFillShade="D9"/>
          </w:tcPr>
          <w:p w14:paraId="439A8303" w14:textId="77777777" w:rsidR="00D513BA" w:rsidRPr="00D513BA" w:rsidRDefault="00D513BA" w:rsidP="00D513BA">
            <w:pPr>
              <w:jc w:val="center"/>
              <w:rPr>
                <w:b/>
                <w:bCs/>
                <w:highlight w:val="lightGray"/>
              </w:rPr>
            </w:pPr>
            <w:r w:rsidRPr="00D513BA">
              <w:rPr>
                <w:b/>
                <w:bCs/>
                <w:highlight w:val="lightGray"/>
              </w:rPr>
              <w:t>Niska intensywność wsparcia, jak np. festyn</w:t>
            </w:r>
          </w:p>
        </w:tc>
        <w:tc>
          <w:tcPr>
            <w:tcW w:w="1853" w:type="dxa"/>
            <w:shd w:val="clear" w:color="auto" w:fill="D9D9D9" w:themeFill="background1" w:themeFillShade="D9"/>
          </w:tcPr>
          <w:p w14:paraId="19A0E009" w14:textId="4E80B9BE" w:rsidR="00D513BA" w:rsidRPr="00D513BA" w:rsidRDefault="006F18BC" w:rsidP="00D513BA">
            <w:pPr>
              <w:jc w:val="center"/>
              <w:rPr>
                <w:b/>
                <w:bCs/>
                <w:highlight w:val="lightGray"/>
              </w:rPr>
            </w:pPr>
            <w:r>
              <w:rPr>
                <w:b/>
                <w:bCs/>
                <w:highlight w:val="lightGray"/>
              </w:rPr>
              <w:t>Działanie skierowane do konkretnego uczestnika wsparcia</w:t>
            </w:r>
            <w:r w:rsidR="00D513BA" w:rsidRPr="00D513BA">
              <w:rPr>
                <w:b/>
                <w:bCs/>
                <w:highlight w:val="lightGray"/>
              </w:rPr>
              <w:t>, np. klub rękodzieła</w:t>
            </w:r>
          </w:p>
        </w:tc>
        <w:tc>
          <w:tcPr>
            <w:tcW w:w="1855" w:type="dxa"/>
            <w:shd w:val="clear" w:color="auto" w:fill="D9D9D9" w:themeFill="background1" w:themeFillShade="D9"/>
          </w:tcPr>
          <w:p w14:paraId="4BBF79DB" w14:textId="77777777" w:rsidR="00D513BA" w:rsidRPr="00D513BA" w:rsidRDefault="00D513BA" w:rsidP="00D513BA">
            <w:pPr>
              <w:jc w:val="center"/>
              <w:rPr>
                <w:b/>
                <w:bCs/>
                <w:highlight w:val="lightGray"/>
              </w:rPr>
            </w:pPr>
            <w:r w:rsidRPr="00D513BA">
              <w:rPr>
                <w:b/>
                <w:bCs/>
                <w:highlight w:val="lightGray"/>
              </w:rPr>
              <w:t>Niska intensywność wsparcia, jak np. festyn</w:t>
            </w:r>
          </w:p>
        </w:tc>
        <w:tc>
          <w:tcPr>
            <w:tcW w:w="1855" w:type="dxa"/>
            <w:shd w:val="clear" w:color="auto" w:fill="D9D9D9" w:themeFill="background1" w:themeFillShade="D9"/>
          </w:tcPr>
          <w:p w14:paraId="0BB2B66E" w14:textId="3B62949A" w:rsidR="00D513BA" w:rsidRPr="00D513BA" w:rsidRDefault="006F18BC" w:rsidP="00D513BA">
            <w:pPr>
              <w:jc w:val="center"/>
              <w:rPr>
                <w:b/>
                <w:bCs/>
                <w:highlight w:val="lightGray"/>
              </w:rPr>
            </w:pPr>
            <w:r>
              <w:rPr>
                <w:b/>
                <w:bCs/>
                <w:highlight w:val="lightGray"/>
              </w:rPr>
              <w:t>Działanie skierowane do konkretnego uczestnika wsparcia</w:t>
            </w:r>
            <w:r w:rsidR="00D513BA" w:rsidRPr="00D513BA">
              <w:rPr>
                <w:b/>
                <w:bCs/>
                <w:highlight w:val="lightGray"/>
              </w:rPr>
              <w:t>, np. klub rękodzieła</w:t>
            </w:r>
          </w:p>
        </w:tc>
      </w:tr>
      <w:tr w:rsidR="00D513BA" w:rsidRPr="00D513BA" w14:paraId="77287424" w14:textId="77777777" w:rsidTr="00356610">
        <w:trPr>
          <w:trHeight w:val="1371"/>
        </w:trPr>
        <w:tc>
          <w:tcPr>
            <w:tcW w:w="1980" w:type="dxa"/>
            <w:shd w:val="clear" w:color="auto" w:fill="D9D9D9" w:themeFill="background1" w:themeFillShade="D9"/>
          </w:tcPr>
          <w:p w14:paraId="347766D1" w14:textId="77777777" w:rsidR="00D513BA" w:rsidRPr="00D513BA" w:rsidRDefault="00D513BA" w:rsidP="00D513BA">
            <w:pPr>
              <w:rPr>
                <w:rFonts w:ascii="Arial" w:hAnsi="Arial" w:cs="Arial"/>
                <w:b/>
                <w:bCs/>
                <w:sz w:val="22"/>
                <w:szCs w:val="22"/>
                <w:highlight w:val="lightGray"/>
              </w:rPr>
            </w:pPr>
          </w:p>
          <w:p w14:paraId="63B02934" w14:textId="77777777" w:rsidR="00D513BA" w:rsidRPr="00D513BA" w:rsidRDefault="00D513BA" w:rsidP="00D513BA">
            <w:pPr>
              <w:rPr>
                <w:rFonts w:ascii="Arial" w:hAnsi="Arial" w:cs="Arial"/>
                <w:sz w:val="22"/>
                <w:szCs w:val="22"/>
                <w:highlight w:val="lightGray"/>
              </w:rPr>
            </w:pPr>
            <w:r w:rsidRPr="00D513BA">
              <w:rPr>
                <w:rFonts w:ascii="Arial" w:hAnsi="Arial" w:cs="Arial"/>
                <w:b/>
                <w:bCs/>
                <w:sz w:val="22"/>
                <w:szCs w:val="22"/>
                <w:highlight w:val="lightGray"/>
              </w:rPr>
              <w:t>Lista obecności</w:t>
            </w:r>
            <w:r w:rsidRPr="00D513BA">
              <w:rPr>
                <w:rFonts w:ascii="Arial" w:hAnsi="Arial" w:cs="Arial"/>
                <w:sz w:val="22"/>
                <w:szCs w:val="22"/>
                <w:highlight w:val="lightGray"/>
              </w:rPr>
              <w:t xml:space="preserve"> zawierająca datę i nazwę wydarzenia oraz imię, nazwisko, obywatelstwo)</w:t>
            </w:r>
          </w:p>
          <w:p w14:paraId="7829A274" w14:textId="77777777" w:rsidR="00D513BA" w:rsidRPr="00D513BA" w:rsidRDefault="00D513BA" w:rsidP="00D513BA">
            <w:pPr>
              <w:rPr>
                <w:rFonts w:ascii="Arial" w:hAnsi="Arial" w:cs="Arial"/>
                <w:sz w:val="22"/>
                <w:szCs w:val="22"/>
                <w:highlight w:val="lightGray"/>
              </w:rPr>
            </w:pPr>
          </w:p>
        </w:tc>
        <w:tc>
          <w:tcPr>
            <w:tcW w:w="1921" w:type="dxa"/>
          </w:tcPr>
          <w:p w14:paraId="704A31ED" w14:textId="77777777" w:rsidR="00D513BA" w:rsidRPr="00D513BA" w:rsidRDefault="00D513BA" w:rsidP="00D513BA">
            <w:pPr>
              <w:numPr>
                <w:ilvl w:val="0"/>
                <w:numId w:val="110"/>
              </w:numPr>
              <w:contextualSpacing/>
              <w:jc w:val="center"/>
            </w:pPr>
          </w:p>
        </w:tc>
        <w:tc>
          <w:tcPr>
            <w:tcW w:w="1853" w:type="dxa"/>
          </w:tcPr>
          <w:p w14:paraId="696A3F9D" w14:textId="77777777" w:rsidR="00D513BA" w:rsidRPr="00D513BA" w:rsidRDefault="00D513BA" w:rsidP="00D513BA">
            <w:pPr>
              <w:ind w:left="720"/>
              <w:contextualSpacing/>
              <w:jc w:val="center"/>
            </w:pPr>
          </w:p>
        </w:tc>
        <w:tc>
          <w:tcPr>
            <w:tcW w:w="1855" w:type="dxa"/>
          </w:tcPr>
          <w:p w14:paraId="2C17673E" w14:textId="77777777" w:rsidR="00D513BA" w:rsidRPr="00D513BA" w:rsidRDefault="00D513BA" w:rsidP="00D513BA">
            <w:pPr>
              <w:numPr>
                <w:ilvl w:val="0"/>
                <w:numId w:val="110"/>
              </w:numPr>
              <w:contextualSpacing/>
              <w:jc w:val="center"/>
            </w:pPr>
          </w:p>
        </w:tc>
        <w:tc>
          <w:tcPr>
            <w:tcW w:w="1855" w:type="dxa"/>
          </w:tcPr>
          <w:p w14:paraId="18E07D02" w14:textId="77777777" w:rsidR="00D513BA" w:rsidRPr="00D513BA" w:rsidRDefault="00D513BA" w:rsidP="00D513BA">
            <w:pPr>
              <w:jc w:val="center"/>
            </w:pPr>
          </w:p>
        </w:tc>
      </w:tr>
      <w:tr w:rsidR="00D513BA" w:rsidRPr="00D513BA" w14:paraId="3B47DCC3" w14:textId="77777777" w:rsidTr="00356610">
        <w:trPr>
          <w:trHeight w:val="1371"/>
        </w:trPr>
        <w:tc>
          <w:tcPr>
            <w:tcW w:w="1980" w:type="dxa"/>
            <w:shd w:val="clear" w:color="auto" w:fill="D9D9D9" w:themeFill="background1" w:themeFillShade="D9"/>
          </w:tcPr>
          <w:p w14:paraId="65FC6EAE" w14:textId="77777777" w:rsidR="00D513BA" w:rsidRPr="00D513BA" w:rsidRDefault="00D513BA" w:rsidP="00D513BA">
            <w:pPr>
              <w:rPr>
                <w:rFonts w:ascii="Arial" w:hAnsi="Arial" w:cs="Arial"/>
                <w:b/>
                <w:bCs/>
                <w:sz w:val="22"/>
                <w:szCs w:val="22"/>
                <w:highlight w:val="lightGray"/>
              </w:rPr>
            </w:pPr>
          </w:p>
          <w:p w14:paraId="202EEEBE" w14:textId="77777777" w:rsidR="00D513BA" w:rsidRPr="00D513BA" w:rsidRDefault="00D513BA" w:rsidP="00D513BA">
            <w:pPr>
              <w:rPr>
                <w:rFonts w:ascii="Arial" w:hAnsi="Arial" w:cs="Arial"/>
                <w:sz w:val="22"/>
                <w:szCs w:val="22"/>
                <w:highlight w:val="lightGray"/>
              </w:rPr>
            </w:pPr>
            <w:r w:rsidRPr="00D513BA">
              <w:rPr>
                <w:rFonts w:ascii="Arial" w:hAnsi="Arial" w:cs="Arial"/>
                <w:b/>
                <w:bCs/>
                <w:sz w:val="22"/>
                <w:szCs w:val="22"/>
                <w:highlight w:val="lightGray"/>
              </w:rPr>
              <w:t>Formularz rekrutacyjny</w:t>
            </w:r>
            <w:r w:rsidRPr="00D513BA">
              <w:rPr>
                <w:rFonts w:ascii="Arial" w:hAnsi="Arial" w:cs="Arial"/>
                <w:sz w:val="22"/>
                <w:szCs w:val="22"/>
                <w:highlight w:val="lightGray"/>
              </w:rPr>
              <w:t xml:space="preserve"> (obejmujący dane zgodne z zapisami ustawy z dnia 28 kwietnia 2022 r. o zasadach realizacji zadań finansowanych ze środków europejskich w perspektywie finansowej 2021–2027 oraz zawartej umowy).</w:t>
            </w:r>
          </w:p>
          <w:p w14:paraId="4389A738" w14:textId="77777777" w:rsidR="00D513BA" w:rsidRPr="00D513BA" w:rsidRDefault="00D513BA" w:rsidP="00D513BA">
            <w:pPr>
              <w:rPr>
                <w:rFonts w:ascii="Arial" w:hAnsi="Arial" w:cs="Arial"/>
                <w:sz w:val="22"/>
                <w:szCs w:val="22"/>
                <w:highlight w:val="lightGray"/>
              </w:rPr>
            </w:pPr>
          </w:p>
        </w:tc>
        <w:tc>
          <w:tcPr>
            <w:tcW w:w="1921" w:type="dxa"/>
          </w:tcPr>
          <w:p w14:paraId="12E0F207" w14:textId="77777777" w:rsidR="00D513BA" w:rsidRPr="00D513BA" w:rsidRDefault="00D513BA" w:rsidP="00D513BA">
            <w:pPr>
              <w:ind w:left="360"/>
              <w:contextualSpacing/>
            </w:pPr>
          </w:p>
        </w:tc>
        <w:tc>
          <w:tcPr>
            <w:tcW w:w="1853" w:type="dxa"/>
          </w:tcPr>
          <w:p w14:paraId="5AB1B27C" w14:textId="77777777" w:rsidR="00D513BA" w:rsidRPr="00D513BA" w:rsidRDefault="00D513BA" w:rsidP="00D513BA">
            <w:pPr>
              <w:numPr>
                <w:ilvl w:val="0"/>
                <w:numId w:val="110"/>
              </w:numPr>
              <w:contextualSpacing/>
              <w:jc w:val="center"/>
            </w:pPr>
          </w:p>
        </w:tc>
        <w:tc>
          <w:tcPr>
            <w:tcW w:w="1855" w:type="dxa"/>
          </w:tcPr>
          <w:p w14:paraId="6E1924DF" w14:textId="77777777" w:rsidR="00D513BA" w:rsidRPr="00D513BA" w:rsidRDefault="00D513BA" w:rsidP="00D513BA">
            <w:pPr>
              <w:numPr>
                <w:ilvl w:val="0"/>
                <w:numId w:val="110"/>
              </w:numPr>
              <w:contextualSpacing/>
              <w:jc w:val="center"/>
            </w:pPr>
          </w:p>
        </w:tc>
        <w:tc>
          <w:tcPr>
            <w:tcW w:w="1855" w:type="dxa"/>
          </w:tcPr>
          <w:p w14:paraId="55A87972" w14:textId="77777777" w:rsidR="00D513BA" w:rsidRPr="00D513BA" w:rsidRDefault="00D513BA" w:rsidP="00D513BA">
            <w:pPr>
              <w:numPr>
                <w:ilvl w:val="0"/>
                <w:numId w:val="110"/>
              </w:numPr>
              <w:contextualSpacing/>
              <w:jc w:val="center"/>
            </w:pPr>
          </w:p>
        </w:tc>
      </w:tr>
      <w:tr w:rsidR="00D513BA" w:rsidRPr="00D513BA" w14:paraId="1DA6696E" w14:textId="77777777" w:rsidTr="00356610">
        <w:trPr>
          <w:trHeight w:val="1371"/>
        </w:trPr>
        <w:tc>
          <w:tcPr>
            <w:tcW w:w="1980" w:type="dxa"/>
            <w:shd w:val="clear" w:color="auto" w:fill="D9D9D9" w:themeFill="background1" w:themeFillShade="D9"/>
          </w:tcPr>
          <w:p w14:paraId="4EECF038" w14:textId="77777777" w:rsidR="00D513BA" w:rsidRPr="00D513BA" w:rsidRDefault="00D513BA" w:rsidP="00D513BA">
            <w:pPr>
              <w:rPr>
                <w:rFonts w:ascii="Arial" w:hAnsi="Arial" w:cs="Arial"/>
                <w:b/>
                <w:bCs/>
                <w:sz w:val="22"/>
                <w:szCs w:val="22"/>
                <w:highlight w:val="lightGray"/>
              </w:rPr>
            </w:pPr>
          </w:p>
          <w:p w14:paraId="72C863D7" w14:textId="77777777" w:rsidR="00D513BA" w:rsidRPr="00D513BA" w:rsidRDefault="00D513BA" w:rsidP="00D513BA">
            <w:pPr>
              <w:rPr>
                <w:rFonts w:ascii="Arial" w:hAnsi="Arial" w:cs="Arial"/>
                <w:sz w:val="22"/>
                <w:szCs w:val="22"/>
                <w:highlight w:val="lightGray"/>
              </w:rPr>
            </w:pPr>
            <w:r w:rsidRPr="00D513BA">
              <w:rPr>
                <w:rFonts w:ascii="Arial" w:hAnsi="Arial" w:cs="Arial"/>
                <w:b/>
                <w:bCs/>
                <w:sz w:val="22"/>
                <w:szCs w:val="22"/>
                <w:highlight w:val="lightGray"/>
              </w:rPr>
              <w:t>Wskaźnik własny produktu</w:t>
            </w:r>
            <w:r w:rsidRPr="00D513BA">
              <w:rPr>
                <w:rFonts w:ascii="Arial" w:hAnsi="Arial" w:cs="Arial"/>
                <w:sz w:val="22"/>
                <w:szCs w:val="22"/>
                <w:highlight w:val="lightGray"/>
              </w:rPr>
              <w:t xml:space="preserve"> do monitorowania ilości osób</w:t>
            </w:r>
          </w:p>
        </w:tc>
        <w:tc>
          <w:tcPr>
            <w:tcW w:w="1921" w:type="dxa"/>
          </w:tcPr>
          <w:p w14:paraId="0CAB2499" w14:textId="77777777" w:rsidR="00D513BA" w:rsidRPr="00D513BA" w:rsidRDefault="00D513BA" w:rsidP="00D513BA">
            <w:pPr>
              <w:jc w:val="center"/>
            </w:pPr>
          </w:p>
        </w:tc>
        <w:tc>
          <w:tcPr>
            <w:tcW w:w="1853" w:type="dxa"/>
          </w:tcPr>
          <w:p w14:paraId="1CA7ADDE" w14:textId="77777777" w:rsidR="00D513BA" w:rsidRPr="00D513BA" w:rsidRDefault="00D513BA" w:rsidP="00D513BA">
            <w:pPr>
              <w:numPr>
                <w:ilvl w:val="0"/>
                <w:numId w:val="110"/>
              </w:numPr>
              <w:contextualSpacing/>
              <w:jc w:val="center"/>
            </w:pPr>
          </w:p>
        </w:tc>
        <w:tc>
          <w:tcPr>
            <w:tcW w:w="1855" w:type="dxa"/>
          </w:tcPr>
          <w:p w14:paraId="67C5DE89" w14:textId="77777777" w:rsidR="00D513BA" w:rsidRPr="00D513BA" w:rsidRDefault="00D513BA" w:rsidP="00D513BA">
            <w:pPr>
              <w:jc w:val="center"/>
            </w:pPr>
          </w:p>
        </w:tc>
        <w:tc>
          <w:tcPr>
            <w:tcW w:w="1855" w:type="dxa"/>
          </w:tcPr>
          <w:p w14:paraId="2CF71326" w14:textId="77777777" w:rsidR="00D513BA" w:rsidRPr="00D513BA" w:rsidRDefault="00D513BA" w:rsidP="00D513BA">
            <w:pPr>
              <w:jc w:val="center"/>
            </w:pPr>
          </w:p>
        </w:tc>
      </w:tr>
      <w:tr w:rsidR="00D513BA" w:rsidRPr="00D513BA" w14:paraId="67B208C4" w14:textId="77777777" w:rsidTr="00356610">
        <w:trPr>
          <w:trHeight w:val="1371"/>
        </w:trPr>
        <w:tc>
          <w:tcPr>
            <w:tcW w:w="1980" w:type="dxa"/>
            <w:shd w:val="clear" w:color="auto" w:fill="D9D9D9" w:themeFill="background1" w:themeFillShade="D9"/>
          </w:tcPr>
          <w:p w14:paraId="14276586" w14:textId="77777777" w:rsidR="00D513BA" w:rsidRPr="00D513BA" w:rsidRDefault="00D513BA" w:rsidP="00D513BA">
            <w:pPr>
              <w:rPr>
                <w:rFonts w:ascii="Arial" w:hAnsi="Arial" w:cs="Arial"/>
                <w:b/>
                <w:bCs/>
                <w:sz w:val="22"/>
                <w:szCs w:val="22"/>
                <w:highlight w:val="lightGray"/>
              </w:rPr>
            </w:pPr>
          </w:p>
          <w:p w14:paraId="466E80DF" w14:textId="77777777" w:rsidR="00D513BA" w:rsidRPr="00D513BA" w:rsidRDefault="00D513BA" w:rsidP="00D513BA">
            <w:pPr>
              <w:rPr>
                <w:rFonts w:ascii="Arial" w:hAnsi="Arial" w:cs="Arial"/>
                <w:b/>
                <w:bCs/>
                <w:sz w:val="22"/>
                <w:szCs w:val="22"/>
                <w:highlight w:val="lightGray"/>
              </w:rPr>
            </w:pPr>
            <w:r w:rsidRPr="00D513BA">
              <w:rPr>
                <w:rFonts w:ascii="Arial" w:hAnsi="Arial" w:cs="Arial"/>
                <w:b/>
                <w:bCs/>
                <w:sz w:val="22"/>
                <w:szCs w:val="22"/>
                <w:highlight w:val="lightGray"/>
              </w:rPr>
              <w:t xml:space="preserve">Wskaźnik produktu obowiązkowy </w:t>
            </w:r>
          </w:p>
          <w:p w14:paraId="3D30D005" w14:textId="01E2A5F8" w:rsidR="00D513BA" w:rsidRPr="00D513BA" w:rsidRDefault="00D513BA" w:rsidP="00D513BA">
            <w:pPr>
              <w:rPr>
                <w:rFonts w:ascii="Arial" w:hAnsi="Arial" w:cs="Arial"/>
                <w:i/>
                <w:iCs/>
                <w:sz w:val="22"/>
                <w:szCs w:val="22"/>
                <w:highlight w:val="lightGray"/>
              </w:rPr>
            </w:pPr>
            <w:r w:rsidRPr="00D513BA">
              <w:rPr>
                <w:rFonts w:ascii="Arial" w:hAnsi="Arial" w:cs="Arial"/>
                <w:i/>
                <w:iCs/>
                <w:sz w:val="22"/>
                <w:szCs w:val="22"/>
                <w:highlight w:val="lightGray"/>
              </w:rPr>
              <w:t xml:space="preserve">Liczba osób z krajów trzecich </w:t>
            </w:r>
            <w:r w:rsidRPr="00D513BA">
              <w:rPr>
                <w:rFonts w:ascii="Arial" w:hAnsi="Arial" w:cs="Arial"/>
                <w:i/>
                <w:iCs/>
                <w:sz w:val="22"/>
                <w:szCs w:val="22"/>
                <w:highlight w:val="lightGray"/>
              </w:rPr>
              <w:lastRenderedPageBreak/>
              <w:t>objętych wsparciem w programie</w:t>
            </w:r>
          </w:p>
        </w:tc>
        <w:tc>
          <w:tcPr>
            <w:tcW w:w="1921" w:type="dxa"/>
          </w:tcPr>
          <w:p w14:paraId="14A91E45" w14:textId="77777777" w:rsidR="00D513BA" w:rsidRPr="00D513BA" w:rsidRDefault="00D513BA" w:rsidP="00D513BA">
            <w:pPr>
              <w:ind w:left="720"/>
              <w:contextualSpacing/>
            </w:pPr>
          </w:p>
        </w:tc>
        <w:tc>
          <w:tcPr>
            <w:tcW w:w="1853" w:type="dxa"/>
          </w:tcPr>
          <w:p w14:paraId="36FAF75D" w14:textId="77777777" w:rsidR="00D513BA" w:rsidRPr="00D513BA" w:rsidRDefault="00D513BA" w:rsidP="00D513BA">
            <w:pPr>
              <w:ind w:left="720"/>
              <w:contextualSpacing/>
            </w:pPr>
          </w:p>
        </w:tc>
        <w:tc>
          <w:tcPr>
            <w:tcW w:w="1855" w:type="dxa"/>
          </w:tcPr>
          <w:p w14:paraId="54F06A66" w14:textId="77777777" w:rsidR="00D513BA" w:rsidRPr="00D513BA" w:rsidRDefault="00D513BA" w:rsidP="00D513BA">
            <w:pPr>
              <w:numPr>
                <w:ilvl w:val="0"/>
                <w:numId w:val="110"/>
              </w:numPr>
              <w:contextualSpacing/>
              <w:jc w:val="center"/>
            </w:pPr>
          </w:p>
        </w:tc>
        <w:tc>
          <w:tcPr>
            <w:tcW w:w="1855" w:type="dxa"/>
          </w:tcPr>
          <w:p w14:paraId="262EAD10" w14:textId="77777777" w:rsidR="00D513BA" w:rsidRPr="00D513BA" w:rsidRDefault="00D513BA" w:rsidP="00D513BA">
            <w:pPr>
              <w:numPr>
                <w:ilvl w:val="0"/>
                <w:numId w:val="110"/>
              </w:numPr>
              <w:contextualSpacing/>
              <w:jc w:val="center"/>
            </w:pPr>
          </w:p>
        </w:tc>
      </w:tr>
      <w:tr w:rsidR="00D513BA" w:rsidRPr="00D513BA" w14:paraId="75D2FFCE" w14:textId="77777777" w:rsidTr="00356610">
        <w:trPr>
          <w:trHeight w:val="1371"/>
        </w:trPr>
        <w:tc>
          <w:tcPr>
            <w:tcW w:w="1980" w:type="dxa"/>
            <w:shd w:val="clear" w:color="auto" w:fill="D9D9D9" w:themeFill="background1" w:themeFillShade="D9"/>
          </w:tcPr>
          <w:p w14:paraId="66C32125" w14:textId="77777777" w:rsidR="00D513BA" w:rsidRPr="00D513BA" w:rsidRDefault="00D513BA" w:rsidP="00D513BA">
            <w:pPr>
              <w:rPr>
                <w:rFonts w:ascii="Arial" w:hAnsi="Arial" w:cs="Arial"/>
                <w:b/>
                <w:bCs/>
                <w:sz w:val="22"/>
                <w:szCs w:val="22"/>
                <w:highlight w:val="lightGray"/>
              </w:rPr>
            </w:pPr>
          </w:p>
          <w:p w14:paraId="08F6A2B7" w14:textId="77777777" w:rsidR="00D513BA" w:rsidRPr="00D513BA" w:rsidRDefault="00D513BA" w:rsidP="00D513BA">
            <w:pPr>
              <w:rPr>
                <w:rFonts w:ascii="Arial" w:hAnsi="Arial" w:cs="Arial"/>
                <w:i/>
                <w:iCs/>
                <w:sz w:val="22"/>
                <w:szCs w:val="22"/>
                <w:highlight w:val="lightGray"/>
              </w:rPr>
            </w:pPr>
            <w:r w:rsidRPr="00D513BA">
              <w:rPr>
                <w:rFonts w:ascii="Arial" w:hAnsi="Arial" w:cs="Arial"/>
                <w:b/>
                <w:bCs/>
                <w:sz w:val="22"/>
                <w:szCs w:val="22"/>
                <w:highlight w:val="lightGray"/>
              </w:rPr>
              <w:t xml:space="preserve">Wskaźnik rezultatu obowiązkowy </w:t>
            </w:r>
            <w:r w:rsidRPr="00D513BA">
              <w:rPr>
                <w:rFonts w:ascii="Arial" w:hAnsi="Arial" w:cs="Arial"/>
                <w:i/>
                <w:iCs/>
                <w:sz w:val="22"/>
                <w:szCs w:val="22"/>
                <w:highlight w:val="lightGray"/>
              </w:rPr>
              <w:t>Liczba osób, które uzyskały kwalifikacje po opuszczeniu programu</w:t>
            </w:r>
          </w:p>
          <w:p w14:paraId="34072BC2" w14:textId="7BB4EBB3" w:rsidR="00D513BA" w:rsidRPr="00D513BA" w:rsidRDefault="00D513BA" w:rsidP="00D513BA">
            <w:pPr>
              <w:rPr>
                <w:rFonts w:ascii="Arial" w:hAnsi="Arial" w:cs="Arial"/>
                <w:b/>
                <w:bCs/>
                <w:sz w:val="22"/>
                <w:szCs w:val="22"/>
                <w:highlight w:val="lightGray"/>
              </w:rPr>
            </w:pPr>
          </w:p>
        </w:tc>
        <w:tc>
          <w:tcPr>
            <w:tcW w:w="1921" w:type="dxa"/>
          </w:tcPr>
          <w:p w14:paraId="1226822D" w14:textId="77777777" w:rsidR="00D513BA" w:rsidRPr="00D513BA" w:rsidRDefault="00D513BA" w:rsidP="00D513BA">
            <w:pPr>
              <w:ind w:left="720"/>
              <w:contextualSpacing/>
            </w:pPr>
          </w:p>
        </w:tc>
        <w:tc>
          <w:tcPr>
            <w:tcW w:w="1853" w:type="dxa"/>
          </w:tcPr>
          <w:p w14:paraId="6A5CC3E0" w14:textId="77777777" w:rsidR="00D513BA" w:rsidRPr="00D513BA" w:rsidRDefault="00D513BA" w:rsidP="00D513BA">
            <w:pPr>
              <w:ind w:left="720"/>
              <w:contextualSpacing/>
            </w:pPr>
          </w:p>
        </w:tc>
        <w:tc>
          <w:tcPr>
            <w:tcW w:w="1855" w:type="dxa"/>
          </w:tcPr>
          <w:p w14:paraId="03D345D1" w14:textId="77777777" w:rsidR="00D513BA" w:rsidRPr="00D513BA" w:rsidRDefault="00D513BA" w:rsidP="007A5303">
            <w:pPr>
              <w:ind w:left="360"/>
              <w:contextualSpacing/>
            </w:pPr>
          </w:p>
        </w:tc>
        <w:tc>
          <w:tcPr>
            <w:tcW w:w="1855" w:type="dxa"/>
          </w:tcPr>
          <w:p w14:paraId="5B2A0371" w14:textId="77777777" w:rsidR="00D513BA" w:rsidRPr="00D513BA" w:rsidRDefault="00D513BA" w:rsidP="00D513BA">
            <w:pPr>
              <w:numPr>
                <w:ilvl w:val="0"/>
                <w:numId w:val="110"/>
              </w:numPr>
              <w:contextualSpacing/>
              <w:jc w:val="center"/>
            </w:pPr>
          </w:p>
        </w:tc>
      </w:tr>
      <w:tr w:rsidR="00D513BA" w:rsidRPr="00D513BA" w14:paraId="554FE74F" w14:textId="77777777" w:rsidTr="00356610">
        <w:trPr>
          <w:trHeight w:val="1371"/>
        </w:trPr>
        <w:tc>
          <w:tcPr>
            <w:tcW w:w="1980" w:type="dxa"/>
            <w:shd w:val="clear" w:color="auto" w:fill="D9D9D9" w:themeFill="background1" w:themeFillShade="D9"/>
          </w:tcPr>
          <w:p w14:paraId="693E4A9D" w14:textId="77777777" w:rsidR="00D513BA" w:rsidRPr="00D513BA" w:rsidRDefault="00D513BA" w:rsidP="00D513BA">
            <w:pPr>
              <w:rPr>
                <w:rFonts w:ascii="Arial" w:hAnsi="Arial" w:cs="Arial"/>
                <w:b/>
                <w:bCs/>
                <w:sz w:val="22"/>
                <w:szCs w:val="22"/>
                <w:highlight w:val="lightGray"/>
              </w:rPr>
            </w:pPr>
          </w:p>
          <w:p w14:paraId="579C4099" w14:textId="77777777" w:rsidR="00D513BA" w:rsidRPr="00D513BA" w:rsidRDefault="00D513BA" w:rsidP="00D513BA">
            <w:pPr>
              <w:rPr>
                <w:rFonts w:ascii="Arial" w:hAnsi="Arial" w:cs="Arial"/>
                <w:b/>
                <w:bCs/>
                <w:sz w:val="22"/>
                <w:szCs w:val="22"/>
                <w:highlight w:val="lightGray"/>
              </w:rPr>
            </w:pPr>
            <w:r w:rsidRPr="00D513BA">
              <w:rPr>
                <w:rFonts w:ascii="Arial" w:hAnsi="Arial" w:cs="Arial"/>
                <w:b/>
                <w:bCs/>
                <w:sz w:val="22"/>
                <w:szCs w:val="22"/>
                <w:highlight w:val="lightGray"/>
              </w:rPr>
              <w:t>Dokumentacja potwierdzająca udział w formie wsparcia</w:t>
            </w:r>
          </w:p>
          <w:p w14:paraId="3AAC8868" w14:textId="2086AA41" w:rsidR="00D513BA" w:rsidRPr="00D513BA" w:rsidRDefault="00D513BA" w:rsidP="00D513BA">
            <w:pPr>
              <w:rPr>
                <w:rFonts w:ascii="Arial" w:hAnsi="Arial" w:cs="Arial"/>
                <w:b/>
                <w:bCs/>
                <w:sz w:val="22"/>
                <w:szCs w:val="22"/>
                <w:highlight w:val="lightGray"/>
              </w:rPr>
            </w:pPr>
          </w:p>
        </w:tc>
        <w:tc>
          <w:tcPr>
            <w:tcW w:w="1921" w:type="dxa"/>
          </w:tcPr>
          <w:p w14:paraId="07F9E051" w14:textId="77777777" w:rsidR="00D513BA" w:rsidRPr="00D513BA" w:rsidRDefault="00D513BA" w:rsidP="00D513BA">
            <w:pPr>
              <w:ind w:left="360"/>
              <w:contextualSpacing/>
            </w:pPr>
          </w:p>
        </w:tc>
        <w:tc>
          <w:tcPr>
            <w:tcW w:w="1853" w:type="dxa"/>
          </w:tcPr>
          <w:p w14:paraId="181F316F" w14:textId="77777777" w:rsidR="00D513BA" w:rsidRPr="00D513BA" w:rsidRDefault="00D513BA" w:rsidP="00D513BA">
            <w:pPr>
              <w:numPr>
                <w:ilvl w:val="0"/>
                <w:numId w:val="110"/>
              </w:numPr>
              <w:contextualSpacing/>
            </w:pPr>
          </w:p>
        </w:tc>
        <w:tc>
          <w:tcPr>
            <w:tcW w:w="1855" w:type="dxa"/>
          </w:tcPr>
          <w:p w14:paraId="7FB83707" w14:textId="77777777" w:rsidR="00D513BA" w:rsidRPr="00D513BA" w:rsidRDefault="00D513BA" w:rsidP="00D513BA">
            <w:pPr>
              <w:ind w:left="360"/>
              <w:contextualSpacing/>
            </w:pPr>
          </w:p>
        </w:tc>
        <w:tc>
          <w:tcPr>
            <w:tcW w:w="1855" w:type="dxa"/>
          </w:tcPr>
          <w:p w14:paraId="5924013A" w14:textId="77777777" w:rsidR="00D513BA" w:rsidRPr="00D513BA" w:rsidRDefault="00D513BA" w:rsidP="00D513BA">
            <w:pPr>
              <w:numPr>
                <w:ilvl w:val="0"/>
                <w:numId w:val="110"/>
              </w:numPr>
              <w:contextualSpacing/>
              <w:jc w:val="center"/>
            </w:pPr>
          </w:p>
        </w:tc>
      </w:tr>
    </w:tbl>
    <w:p w14:paraId="55470813" w14:textId="77777777" w:rsidR="009C2CC5" w:rsidRPr="00E37160" w:rsidRDefault="009C2CC5" w:rsidP="003A4438">
      <w:pPr>
        <w:spacing w:before="120" w:after="120" w:line="271" w:lineRule="auto"/>
        <w:rPr>
          <w:rFonts w:ascii="Arial" w:hAnsi="Arial" w:cs="Arial"/>
          <w:sz w:val="22"/>
          <w:szCs w:val="22"/>
        </w:rPr>
      </w:pPr>
    </w:p>
    <w:p w14:paraId="210DAF34" w14:textId="39696CE5" w:rsidR="009C2CC5" w:rsidRPr="00E37160" w:rsidRDefault="009C2CC5" w:rsidP="009C2CC5">
      <w:pPr>
        <w:pStyle w:val="Styl8"/>
      </w:pPr>
      <w:bookmarkStart w:id="492" w:name="_Toc34639895"/>
      <w:bookmarkStart w:id="493" w:name="_Toc200089424"/>
      <w:r w:rsidRPr="00E37160">
        <w:rPr>
          <w:lang w:val="pl-PL"/>
        </w:rPr>
        <w:t>Zmiana wartości projektu po podpisaniu umowy</w:t>
      </w:r>
      <w:bookmarkEnd w:id="492"/>
      <w:bookmarkEnd w:id="493"/>
    </w:p>
    <w:p w14:paraId="25071065" w14:textId="77777777" w:rsidR="009C2CC5" w:rsidRPr="00E37160" w:rsidRDefault="009C2CC5" w:rsidP="003A3602">
      <w:pPr>
        <w:pStyle w:val="Akapitzlist"/>
        <w:numPr>
          <w:ilvl w:val="2"/>
          <w:numId w:val="27"/>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B</w:t>
      </w:r>
      <w:proofErr w:type="spellStart"/>
      <w:r w:rsidRPr="00E37160">
        <w:rPr>
          <w:rFonts w:ascii="Arial" w:hAnsi="Arial" w:cs="Arial"/>
          <w:sz w:val="22"/>
          <w:szCs w:val="22"/>
        </w:rPr>
        <w:t>eneficjent</w:t>
      </w:r>
      <w:proofErr w:type="spellEnd"/>
      <w:r w:rsidRPr="00E37160">
        <w:rPr>
          <w:rFonts w:ascii="Arial" w:hAnsi="Arial" w:cs="Arial"/>
          <w:sz w:val="22"/>
          <w:szCs w:val="22"/>
          <w:lang w:val="pl-PL"/>
        </w:rPr>
        <w:t xml:space="preserve"> </w:t>
      </w:r>
      <w:r w:rsidRPr="00E37160">
        <w:rPr>
          <w:rFonts w:ascii="Arial" w:hAnsi="Arial" w:cs="Arial"/>
          <w:sz w:val="22"/>
          <w:szCs w:val="22"/>
        </w:rPr>
        <w:t>co do zasady</w:t>
      </w:r>
      <w:r w:rsidRPr="00E37160">
        <w:rPr>
          <w:rFonts w:ascii="Arial" w:hAnsi="Arial" w:cs="Arial"/>
          <w:sz w:val="22"/>
          <w:szCs w:val="22"/>
          <w:lang w:val="pl-PL"/>
        </w:rPr>
        <w:t xml:space="preserve"> </w:t>
      </w:r>
      <w:r w:rsidRPr="00E37160">
        <w:rPr>
          <w:rFonts w:ascii="Arial" w:hAnsi="Arial" w:cs="Arial"/>
          <w:sz w:val="22"/>
          <w:szCs w:val="22"/>
        </w:rPr>
        <w:t>nie ma możliwości wprowadzenia do projektu zmian powodujących zwiększenie kwoty dofinansowania</w:t>
      </w:r>
      <w:r w:rsidRPr="00E37160">
        <w:rPr>
          <w:rFonts w:ascii="Arial" w:hAnsi="Arial" w:cs="Arial"/>
          <w:sz w:val="22"/>
          <w:szCs w:val="22"/>
          <w:lang w:val="pl-PL"/>
        </w:rPr>
        <w:t xml:space="preserve"> projektu</w:t>
      </w:r>
      <w:r w:rsidRPr="00E37160">
        <w:rPr>
          <w:rFonts w:ascii="Arial" w:hAnsi="Arial" w:cs="Arial"/>
          <w:sz w:val="22"/>
          <w:szCs w:val="22"/>
        </w:rPr>
        <w:t>.</w:t>
      </w:r>
    </w:p>
    <w:p w14:paraId="1B0CB681" w14:textId="77777777" w:rsidR="009C2CC5" w:rsidRPr="00E37160" w:rsidRDefault="00774B8E" w:rsidP="003A3602">
      <w:pPr>
        <w:pStyle w:val="Akapitzlist"/>
        <w:numPr>
          <w:ilvl w:val="2"/>
          <w:numId w:val="27"/>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W przypadku dostępności </w:t>
      </w:r>
      <w:r w:rsidRPr="00E37160">
        <w:rPr>
          <w:rFonts w:ascii="Arial" w:hAnsi="Arial" w:cs="Arial"/>
          <w:sz w:val="22"/>
          <w:szCs w:val="22"/>
        </w:rPr>
        <w:t xml:space="preserve">środków w ramach </w:t>
      </w:r>
      <w:r w:rsidRPr="00E37160">
        <w:rPr>
          <w:rFonts w:ascii="Arial" w:hAnsi="Arial" w:cs="Arial"/>
          <w:sz w:val="22"/>
          <w:szCs w:val="22"/>
          <w:lang w:val="pl-PL"/>
        </w:rPr>
        <w:t xml:space="preserve">alokacji na </w:t>
      </w:r>
      <w:r w:rsidR="00DE2E7A" w:rsidRPr="00E37160">
        <w:rPr>
          <w:rFonts w:ascii="Arial" w:hAnsi="Arial" w:cs="Arial"/>
          <w:sz w:val="22"/>
          <w:szCs w:val="22"/>
          <w:lang w:val="pl-PL"/>
        </w:rPr>
        <w:t xml:space="preserve">nabór </w:t>
      </w:r>
      <w:r w:rsidRPr="00E37160">
        <w:rPr>
          <w:rFonts w:ascii="Arial" w:hAnsi="Arial" w:cs="Arial"/>
          <w:sz w:val="22"/>
          <w:szCs w:val="22"/>
        </w:rPr>
        <w:t xml:space="preserve">w tym również </w:t>
      </w:r>
      <w:r w:rsidRPr="00E37160">
        <w:rPr>
          <w:rFonts w:ascii="Arial" w:hAnsi="Arial" w:cs="Arial"/>
          <w:sz w:val="22"/>
          <w:szCs w:val="22"/>
          <w:lang w:val="pl-PL"/>
        </w:rPr>
        <w:t>dostępności</w:t>
      </w:r>
      <w:r w:rsidRPr="00E37160">
        <w:rPr>
          <w:rFonts w:ascii="Arial" w:hAnsi="Arial" w:cs="Arial"/>
          <w:sz w:val="22"/>
          <w:szCs w:val="22"/>
        </w:rPr>
        <w:t xml:space="preserve"> środków w ramach </w:t>
      </w:r>
      <w:r w:rsidRPr="00E37160">
        <w:rPr>
          <w:rFonts w:ascii="Arial" w:hAnsi="Arial" w:cs="Arial"/>
          <w:sz w:val="22"/>
          <w:szCs w:val="22"/>
          <w:lang w:val="pl-PL"/>
        </w:rPr>
        <w:t xml:space="preserve">alokacji dla </w:t>
      </w:r>
      <w:r w:rsidRPr="00E37160">
        <w:rPr>
          <w:rFonts w:ascii="Arial" w:hAnsi="Arial" w:cs="Arial"/>
          <w:sz w:val="22"/>
          <w:szCs w:val="22"/>
        </w:rPr>
        <w:t>danego działan</w:t>
      </w:r>
      <w:r w:rsidRPr="00E37160">
        <w:rPr>
          <w:rFonts w:ascii="Arial" w:hAnsi="Arial" w:cs="Arial"/>
          <w:sz w:val="22"/>
          <w:szCs w:val="22"/>
          <w:lang w:val="pl-PL"/>
        </w:rPr>
        <w:t xml:space="preserve">ia, IP  </w:t>
      </w:r>
      <w:r w:rsidR="0000082C" w:rsidRPr="00E37160">
        <w:rPr>
          <w:rFonts w:ascii="Arial" w:hAnsi="Arial" w:cs="Arial"/>
          <w:sz w:val="22"/>
          <w:szCs w:val="22"/>
          <w:lang w:val="pl-PL"/>
        </w:rPr>
        <w:t>FEPZ</w:t>
      </w:r>
      <w:r w:rsidRPr="00E37160">
        <w:rPr>
          <w:rFonts w:ascii="Arial" w:hAnsi="Arial" w:cs="Arial"/>
          <w:sz w:val="22"/>
          <w:szCs w:val="22"/>
          <w:lang w:val="pl-PL"/>
        </w:rPr>
        <w:t xml:space="preserve"> zastrzega sobie prawo do podjęcia </w:t>
      </w:r>
      <w:r w:rsidRPr="00E37160">
        <w:rPr>
          <w:rFonts w:ascii="Arial" w:hAnsi="Arial" w:cs="Arial"/>
          <w:sz w:val="22"/>
          <w:szCs w:val="22"/>
        </w:rPr>
        <w:t>decyzj</w:t>
      </w:r>
      <w:r w:rsidRPr="00E37160">
        <w:rPr>
          <w:rFonts w:ascii="Arial" w:hAnsi="Arial" w:cs="Arial"/>
          <w:sz w:val="22"/>
          <w:szCs w:val="22"/>
          <w:lang w:val="pl-PL"/>
        </w:rPr>
        <w:t>i</w:t>
      </w:r>
      <w:r w:rsidRPr="00E37160">
        <w:rPr>
          <w:rFonts w:ascii="Arial" w:hAnsi="Arial" w:cs="Arial"/>
          <w:sz w:val="22"/>
          <w:szCs w:val="22"/>
        </w:rPr>
        <w:t xml:space="preserve"> o</w:t>
      </w:r>
      <w:r w:rsidRPr="00E37160">
        <w:rPr>
          <w:rFonts w:ascii="Arial" w:hAnsi="Arial" w:cs="Arial"/>
          <w:sz w:val="22"/>
          <w:szCs w:val="22"/>
          <w:lang w:val="pl-PL"/>
        </w:rPr>
        <w:t xml:space="preserve"> możliwości </w:t>
      </w:r>
      <w:r w:rsidRPr="00E37160">
        <w:rPr>
          <w:rFonts w:ascii="Arial" w:hAnsi="Arial" w:cs="Arial"/>
          <w:sz w:val="22"/>
          <w:szCs w:val="22"/>
        </w:rPr>
        <w:t>zwiększeni</w:t>
      </w:r>
      <w:r w:rsidRPr="00E37160">
        <w:rPr>
          <w:rFonts w:ascii="Arial" w:hAnsi="Arial" w:cs="Arial"/>
          <w:sz w:val="22"/>
          <w:szCs w:val="22"/>
          <w:lang w:val="pl-PL"/>
        </w:rPr>
        <w:t>a wartości</w:t>
      </w:r>
      <w:r w:rsidRPr="00E37160">
        <w:rPr>
          <w:rFonts w:ascii="Arial" w:hAnsi="Arial" w:cs="Arial"/>
          <w:sz w:val="22"/>
          <w:szCs w:val="22"/>
        </w:rPr>
        <w:t xml:space="preserve"> </w:t>
      </w:r>
      <w:r w:rsidRPr="00E37160">
        <w:rPr>
          <w:rFonts w:ascii="Arial" w:hAnsi="Arial" w:cs="Arial"/>
          <w:sz w:val="22"/>
          <w:szCs w:val="22"/>
          <w:lang w:val="pl-PL"/>
        </w:rPr>
        <w:t xml:space="preserve">już </w:t>
      </w:r>
      <w:r w:rsidRPr="00E37160">
        <w:rPr>
          <w:rFonts w:ascii="Arial" w:hAnsi="Arial" w:cs="Arial"/>
          <w:sz w:val="22"/>
          <w:szCs w:val="22"/>
        </w:rPr>
        <w:t>dofinansowan</w:t>
      </w:r>
      <w:r w:rsidRPr="00E37160">
        <w:rPr>
          <w:rFonts w:ascii="Arial" w:hAnsi="Arial" w:cs="Arial"/>
          <w:sz w:val="22"/>
          <w:szCs w:val="22"/>
          <w:lang w:val="pl-PL"/>
        </w:rPr>
        <w:t xml:space="preserve">ych projektów, zachowując przy tym zasadę równego traktowania Beneficjentów. Decyzja w tym zakresie może zostać podjęta w przypadku braku </w:t>
      </w:r>
      <w:r w:rsidRPr="00E37160">
        <w:rPr>
          <w:rFonts w:ascii="Arial" w:hAnsi="Arial" w:cs="Arial"/>
          <w:sz w:val="22"/>
          <w:szCs w:val="22"/>
        </w:rPr>
        <w:t>na liście rankingowej</w:t>
      </w:r>
      <w:r w:rsidRPr="00E37160">
        <w:rPr>
          <w:rFonts w:ascii="Arial" w:hAnsi="Arial" w:cs="Arial"/>
          <w:sz w:val="22"/>
          <w:szCs w:val="22"/>
          <w:lang w:val="pl-PL"/>
        </w:rPr>
        <w:t xml:space="preserve"> projektów</w:t>
      </w:r>
      <w:r w:rsidRPr="00E37160">
        <w:rPr>
          <w:rFonts w:ascii="Arial" w:hAnsi="Arial" w:cs="Arial"/>
          <w:sz w:val="22"/>
          <w:szCs w:val="22"/>
        </w:rPr>
        <w:t xml:space="preserve">, które otrzymały negatywną ocenę ze względu na ograniczone środki finansowe w naborze, </w:t>
      </w:r>
      <w:r w:rsidRPr="00E37160">
        <w:rPr>
          <w:rFonts w:ascii="Arial" w:hAnsi="Arial" w:cs="Arial"/>
          <w:sz w:val="22"/>
          <w:szCs w:val="22"/>
          <w:lang w:val="pl-PL"/>
        </w:rPr>
        <w:t xml:space="preserve">bądź w przypadku istnienia takich projektów,  ich </w:t>
      </w:r>
      <w:proofErr w:type="spellStart"/>
      <w:r w:rsidRPr="00E37160">
        <w:rPr>
          <w:rFonts w:ascii="Arial" w:hAnsi="Arial" w:cs="Arial"/>
          <w:sz w:val="22"/>
          <w:szCs w:val="22"/>
        </w:rPr>
        <w:t>dofina</w:t>
      </w:r>
      <w:r w:rsidRPr="00E37160">
        <w:rPr>
          <w:rFonts w:ascii="Arial" w:hAnsi="Arial" w:cs="Arial"/>
          <w:sz w:val="22"/>
          <w:szCs w:val="22"/>
          <w:lang w:val="pl-PL"/>
        </w:rPr>
        <w:t>n</w:t>
      </w:r>
      <w:r w:rsidRPr="00E37160">
        <w:rPr>
          <w:rFonts w:ascii="Arial" w:hAnsi="Arial" w:cs="Arial"/>
          <w:sz w:val="22"/>
          <w:szCs w:val="22"/>
        </w:rPr>
        <w:t>sowanie</w:t>
      </w:r>
      <w:proofErr w:type="spellEnd"/>
      <w:r w:rsidRPr="00E37160">
        <w:rPr>
          <w:rFonts w:ascii="Arial" w:hAnsi="Arial" w:cs="Arial"/>
          <w:sz w:val="22"/>
          <w:szCs w:val="22"/>
          <w:lang w:val="pl-PL"/>
        </w:rPr>
        <w:t xml:space="preserve"> </w:t>
      </w:r>
      <w:r w:rsidRPr="00E37160">
        <w:rPr>
          <w:rFonts w:ascii="Arial" w:hAnsi="Arial" w:cs="Arial"/>
          <w:sz w:val="22"/>
          <w:szCs w:val="22"/>
        </w:rPr>
        <w:t xml:space="preserve">- w momencie podjęcia decyzji przez IP o </w:t>
      </w:r>
      <w:r w:rsidRPr="00E37160">
        <w:rPr>
          <w:rFonts w:ascii="Arial" w:hAnsi="Arial" w:cs="Arial"/>
          <w:sz w:val="22"/>
          <w:szCs w:val="22"/>
          <w:lang w:val="pl-PL"/>
        </w:rPr>
        <w:t>dostępności dodatkowych</w:t>
      </w:r>
      <w:r w:rsidRPr="00E37160">
        <w:rPr>
          <w:rFonts w:ascii="Arial" w:hAnsi="Arial" w:cs="Arial"/>
          <w:sz w:val="22"/>
          <w:szCs w:val="22"/>
        </w:rPr>
        <w:t xml:space="preserve"> środków – </w:t>
      </w:r>
      <w:r w:rsidRPr="00E37160">
        <w:rPr>
          <w:rFonts w:ascii="Arial" w:hAnsi="Arial" w:cs="Arial"/>
          <w:sz w:val="22"/>
          <w:szCs w:val="22"/>
          <w:lang w:val="pl-PL"/>
        </w:rPr>
        <w:t xml:space="preserve">nie </w:t>
      </w:r>
      <w:r w:rsidRPr="00E37160">
        <w:rPr>
          <w:rFonts w:ascii="Arial" w:hAnsi="Arial" w:cs="Arial"/>
          <w:sz w:val="22"/>
          <w:szCs w:val="22"/>
        </w:rPr>
        <w:t xml:space="preserve">gwarantowałoby </w:t>
      </w:r>
      <w:r w:rsidRPr="00E37160">
        <w:rPr>
          <w:rFonts w:ascii="Arial" w:hAnsi="Arial" w:cs="Arial"/>
          <w:sz w:val="22"/>
          <w:szCs w:val="22"/>
          <w:lang w:val="pl-PL"/>
        </w:rPr>
        <w:t xml:space="preserve">już </w:t>
      </w:r>
      <w:r w:rsidRPr="00E37160">
        <w:rPr>
          <w:rFonts w:ascii="Arial" w:hAnsi="Arial" w:cs="Arial"/>
          <w:sz w:val="22"/>
          <w:szCs w:val="22"/>
        </w:rPr>
        <w:t>możliwoś</w:t>
      </w:r>
      <w:r w:rsidRPr="00E37160">
        <w:rPr>
          <w:rFonts w:ascii="Arial" w:hAnsi="Arial" w:cs="Arial"/>
          <w:sz w:val="22"/>
          <w:szCs w:val="22"/>
          <w:lang w:val="pl-PL"/>
        </w:rPr>
        <w:t>ci</w:t>
      </w:r>
      <w:r w:rsidRPr="00E37160">
        <w:rPr>
          <w:rFonts w:ascii="Arial" w:hAnsi="Arial" w:cs="Arial"/>
          <w:sz w:val="22"/>
          <w:szCs w:val="22"/>
        </w:rPr>
        <w:t xml:space="preserve"> zrealizowania w pełni </w:t>
      </w:r>
      <w:r w:rsidRPr="00E37160">
        <w:rPr>
          <w:rFonts w:ascii="Arial" w:hAnsi="Arial" w:cs="Arial"/>
          <w:sz w:val="22"/>
          <w:szCs w:val="22"/>
          <w:lang w:val="pl-PL"/>
        </w:rPr>
        <w:t>ich celów</w:t>
      </w:r>
      <w:r w:rsidRPr="00E37160">
        <w:rPr>
          <w:rFonts w:ascii="Arial" w:hAnsi="Arial" w:cs="Arial"/>
          <w:sz w:val="22"/>
          <w:szCs w:val="22"/>
        </w:rPr>
        <w:t xml:space="preserve"> i wskaźników</w:t>
      </w:r>
      <w:r w:rsidRPr="00E37160">
        <w:rPr>
          <w:rFonts w:ascii="Arial" w:hAnsi="Arial" w:cs="Arial"/>
          <w:sz w:val="22"/>
          <w:szCs w:val="22"/>
          <w:lang w:val="pl-PL"/>
        </w:rPr>
        <w:t xml:space="preserve">. Ostateczną decyzję w tym zakresie każdorazowo podejmuje IP </w:t>
      </w:r>
      <w:r w:rsidR="00704A83" w:rsidRPr="00E37160">
        <w:rPr>
          <w:rFonts w:ascii="Arial" w:hAnsi="Arial" w:cs="Arial"/>
          <w:sz w:val="22"/>
          <w:szCs w:val="22"/>
          <w:lang w:val="pl-PL"/>
        </w:rPr>
        <w:t>FEPZ</w:t>
      </w:r>
      <w:r w:rsidRPr="00E37160">
        <w:rPr>
          <w:rFonts w:ascii="Arial" w:hAnsi="Arial" w:cs="Arial"/>
          <w:sz w:val="22"/>
          <w:szCs w:val="22"/>
          <w:lang w:val="pl-PL"/>
        </w:rPr>
        <w:t>.</w:t>
      </w:r>
    </w:p>
    <w:p w14:paraId="51C23519" w14:textId="77777777" w:rsidR="00774B8E" w:rsidRPr="00E37160" w:rsidRDefault="00774B8E" w:rsidP="003A3602">
      <w:pPr>
        <w:pStyle w:val="Akapitzlist"/>
        <w:numPr>
          <w:ilvl w:val="2"/>
          <w:numId w:val="27"/>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W przypadku podjęcia decyzji o możliwości zwiększenia dofinansowania projektów, które mają już podpisane umowy, zasady wprowadzenia zmian określa również IP </w:t>
      </w:r>
      <w:r w:rsidR="00704A83" w:rsidRPr="00E37160">
        <w:rPr>
          <w:rFonts w:ascii="Arial" w:hAnsi="Arial" w:cs="Arial"/>
          <w:sz w:val="22"/>
          <w:szCs w:val="22"/>
          <w:lang w:val="pl-PL"/>
        </w:rPr>
        <w:t>FEPZ</w:t>
      </w:r>
      <w:r w:rsidRPr="00E37160">
        <w:rPr>
          <w:rFonts w:ascii="Arial" w:hAnsi="Arial" w:cs="Arial"/>
          <w:sz w:val="22"/>
          <w:szCs w:val="22"/>
          <w:lang w:val="pl-PL"/>
        </w:rPr>
        <w:t xml:space="preserve">. IP </w:t>
      </w:r>
      <w:r w:rsidR="00704A83" w:rsidRPr="00E37160">
        <w:rPr>
          <w:rFonts w:ascii="Arial" w:hAnsi="Arial" w:cs="Arial"/>
          <w:sz w:val="22"/>
          <w:szCs w:val="22"/>
          <w:lang w:val="pl-PL"/>
        </w:rPr>
        <w:t>FEPZ</w:t>
      </w:r>
      <w:r w:rsidRPr="00E37160">
        <w:rPr>
          <w:rFonts w:ascii="Arial" w:hAnsi="Arial" w:cs="Arial"/>
          <w:sz w:val="22"/>
          <w:szCs w:val="22"/>
          <w:lang w:val="pl-PL"/>
        </w:rPr>
        <w:t xml:space="preserve"> w takim przypadku informuje Beneficjentów o możliwości i zasadach zmian wartości projektów.  Zaproponowane przez Beneficjentów zmiany niezbędne do wprowadzenia w związku z możliwością zwiększenia wartości projektów muszą uzyskać akceptację IP </w:t>
      </w:r>
      <w:r w:rsidR="00704A83" w:rsidRPr="00E37160">
        <w:rPr>
          <w:rFonts w:ascii="Arial" w:hAnsi="Arial" w:cs="Arial"/>
          <w:sz w:val="22"/>
          <w:szCs w:val="22"/>
          <w:lang w:val="pl-PL"/>
        </w:rPr>
        <w:t>FEPZ</w:t>
      </w:r>
      <w:r w:rsidRPr="00E37160">
        <w:rPr>
          <w:rFonts w:ascii="Arial" w:hAnsi="Arial" w:cs="Arial"/>
          <w:sz w:val="22"/>
          <w:szCs w:val="22"/>
          <w:lang w:val="pl-PL"/>
        </w:rPr>
        <w:t>.</w:t>
      </w:r>
    </w:p>
    <w:p w14:paraId="227BEFCD" w14:textId="77777777" w:rsidR="009C2CC5" w:rsidRPr="00E37160" w:rsidRDefault="009C2CC5" w:rsidP="003A4438">
      <w:pPr>
        <w:spacing w:before="120" w:after="120" w:line="271" w:lineRule="auto"/>
        <w:rPr>
          <w:rFonts w:ascii="Arial" w:hAnsi="Arial" w:cs="Arial"/>
          <w:sz w:val="22"/>
          <w:szCs w:val="22"/>
        </w:rPr>
      </w:pPr>
    </w:p>
    <w:p w14:paraId="07AB5EA6" w14:textId="77777777" w:rsidR="004E75AD" w:rsidRPr="00E37160" w:rsidRDefault="009F2A84" w:rsidP="003A4438">
      <w:pPr>
        <w:pStyle w:val="RozdziaRK"/>
      </w:pPr>
      <w:bookmarkStart w:id="494" w:name="_Toc13485015"/>
      <w:bookmarkStart w:id="495" w:name="_Toc13562639"/>
      <w:bookmarkStart w:id="496" w:name="_Toc13485016"/>
      <w:bookmarkStart w:id="497" w:name="_Toc13562640"/>
      <w:bookmarkStart w:id="498" w:name="_Toc200089425"/>
      <w:bookmarkEnd w:id="494"/>
      <w:bookmarkEnd w:id="495"/>
      <w:bookmarkEnd w:id="496"/>
      <w:bookmarkEnd w:id="497"/>
      <w:r w:rsidRPr="00E37160">
        <w:t>Pozostałe informacje</w:t>
      </w:r>
      <w:bookmarkEnd w:id="486"/>
      <w:bookmarkEnd w:id="498"/>
    </w:p>
    <w:p w14:paraId="545AAB3E" w14:textId="77777777" w:rsidR="004E75AD" w:rsidRPr="00E37160" w:rsidRDefault="0008188C" w:rsidP="003A4438">
      <w:pPr>
        <w:pStyle w:val="Styl12"/>
      </w:pPr>
      <w:bookmarkStart w:id="499" w:name="_Toc420929475"/>
      <w:bookmarkStart w:id="500" w:name="_Toc425140377"/>
      <w:bookmarkStart w:id="501" w:name="_Toc200089426"/>
      <w:r w:rsidRPr="00E37160">
        <w:t>Kontakt i dodatkowe informacje</w:t>
      </w:r>
      <w:bookmarkEnd w:id="499"/>
      <w:bookmarkEnd w:id="500"/>
      <w:bookmarkEnd w:id="501"/>
    </w:p>
    <w:p w14:paraId="3568586B" w14:textId="77777777" w:rsidR="004362DA" w:rsidRPr="00E37160" w:rsidRDefault="004362DA" w:rsidP="004362DA">
      <w:pPr>
        <w:pStyle w:val="Akapitzlist"/>
        <w:spacing w:before="120" w:after="120" w:line="271" w:lineRule="auto"/>
        <w:ind w:left="0"/>
        <w:contextualSpacing w:val="0"/>
        <w:rPr>
          <w:rFonts w:ascii="Arial" w:hAnsi="Arial" w:cs="Arial"/>
          <w:sz w:val="22"/>
          <w:szCs w:val="22"/>
        </w:rPr>
      </w:pPr>
      <w:bookmarkStart w:id="502" w:name="_Toc421012130"/>
      <w:bookmarkStart w:id="503" w:name="_Toc421602891"/>
      <w:r w:rsidRPr="00E37160">
        <w:rPr>
          <w:rFonts w:ascii="Arial" w:hAnsi="Arial" w:cs="Arial"/>
          <w:sz w:val="22"/>
          <w:szCs w:val="22"/>
        </w:rPr>
        <w:t xml:space="preserve">ION udziela wyjaśnień w kwestiach dotyczących </w:t>
      </w:r>
      <w:r w:rsidRPr="00E37160">
        <w:rPr>
          <w:rFonts w:ascii="Arial" w:hAnsi="Arial" w:cs="Arial"/>
          <w:sz w:val="22"/>
          <w:szCs w:val="22"/>
          <w:lang w:val="pl-PL"/>
        </w:rPr>
        <w:t>naboru</w:t>
      </w:r>
      <w:r w:rsidRPr="00E37160">
        <w:rPr>
          <w:rFonts w:ascii="Arial" w:hAnsi="Arial" w:cs="Arial"/>
          <w:sz w:val="22"/>
          <w:szCs w:val="22"/>
        </w:rPr>
        <w:t xml:space="preserve"> i odpowiedzi na zapytania indywidualn</w:t>
      </w:r>
      <w:r w:rsidRPr="00E37160">
        <w:rPr>
          <w:rFonts w:ascii="Arial" w:hAnsi="Arial" w:cs="Arial"/>
          <w:sz w:val="22"/>
          <w:szCs w:val="22"/>
          <w:lang w:val="pl-PL"/>
        </w:rPr>
        <w:t>i</w:t>
      </w:r>
      <w:r w:rsidRPr="00E37160">
        <w:rPr>
          <w:rFonts w:ascii="Arial" w:hAnsi="Arial" w:cs="Arial"/>
          <w:sz w:val="22"/>
          <w:szCs w:val="22"/>
        </w:rPr>
        <w:t>e:</w:t>
      </w:r>
    </w:p>
    <w:p w14:paraId="7F14D41D" w14:textId="77777777" w:rsidR="004362DA" w:rsidRPr="00E37160" w:rsidRDefault="004362DA" w:rsidP="003A3602">
      <w:pPr>
        <w:numPr>
          <w:ilvl w:val="0"/>
          <w:numId w:val="6"/>
        </w:numPr>
        <w:spacing w:before="120" w:after="120" w:line="271" w:lineRule="auto"/>
        <w:ind w:left="357" w:hanging="357"/>
        <w:rPr>
          <w:rFonts w:ascii="Arial" w:hAnsi="Arial" w:cs="Arial"/>
          <w:sz w:val="22"/>
          <w:szCs w:val="22"/>
        </w:rPr>
      </w:pPr>
      <w:r w:rsidRPr="00E37160">
        <w:rPr>
          <w:rFonts w:ascii="Arial" w:hAnsi="Arial" w:cs="Arial"/>
          <w:sz w:val="22"/>
          <w:szCs w:val="22"/>
        </w:rPr>
        <w:lastRenderedPageBreak/>
        <w:t>telefonicznie</w:t>
      </w:r>
      <w:r w:rsidRPr="00E37160">
        <w:rPr>
          <w:rFonts w:ascii="Arial" w:hAnsi="Arial" w:cs="Arial"/>
          <w:noProof/>
          <w:sz w:val="22"/>
          <w:szCs w:val="22"/>
        </w:rPr>
        <w:t xml:space="preserve"> pod numerem telefonu: </w:t>
      </w:r>
    </w:p>
    <w:p w14:paraId="5D1A552B" w14:textId="39A86336" w:rsidR="004362DA" w:rsidRPr="00E37160" w:rsidRDefault="004362DA" w:rsidP="004362DA">
      <w:pPr>
        <w:spacing w:before="120" w:after="120" w:line="271" w:lineRule="auto"/>
        <w:ind w:left="357"/>
        <w:rPr>
          <w:rFonts w:ascii="Arial" w:hAnsi="Arial" w:cs="Arial"/>
          <w:sz w:val="22"/>
          <w:szCs w:val="22"/>
        </w:rPr>
      </w:pPr>
      <w:r w:rsidRPr="00E37160">
        <w:rPr>
          <w:rFonts w:ascii="Arial" w:hAnsi="Arial" w:cs="Arial"/>
          <w:noProof/>
          <w:sz w:val="22"/>
          <w:szCs w:val="22"/>
        </w:rPr>
        <w:t>- Biuro Informacji i Promocji EFS w Szczecinie: 91 42 56 163</w:t>
      </w:r>
      <w:r w:rsidR="006E077A" w:rsidRPr="00E37160">
        <w:rPr>
          <w:rFonts w:ascii="Arial" w:hAnsi="Arial" w:cs="Arial"/>
          <w:noProof/>
          <w:sz w:val="22"/>
          <w:szCs w:val="22"/>
        </w:rPr>
        <w:t>, 91 42 56 204</w:t>
      </w:r>
    </w:p>
    <w:p w14:paraId="56423D8B" w14:textId="77777777" w:rsidR="004362DA" w:rsidRPr="00E37160" w:rsidRDefault="004362DA" w:rsidP="004362DA">
      <w:pPr>
        <w:spacing w:before="120" w:after="120" w:line="271" w:lineRule="auto"/>
        <w:ind w:left="357"/>
        <w:rPr>
          <w:rFonts w:ascii="Arial" w:hAnsi="Arial" w:cs="Arial"/>
          <w:sz w:val="22"/>
          <w:szCs w:val="22"/>
        </w:rPr>
      </w:pPr>
    </w:p>
    <w:p w14:paraId="463FDF0D" w14:textId="77777777" w:rsidR="004362DA" w:rsidRPr="00E37160" w:rsidRDefault="004362DA" w:rsidP="003A3602">
      <w:pPr>
        <w:numPr>
          <w:ilvl w:val="0"/>
          <w:numId w:val="6"/>
        </w:numPr>
        <w:spacing w:before="120" w:after="120" w:line="271" w:lineRule="auto"/>
        <w:ind w:left="357" w:hanging="357"/>
        <w:rPr>
          <w:rFonts w:ascii="Arial" w:hAnsi="Arial" w:cs="Arial"/>
          <w:sz w:val="22"/>
          <w:szCs w:val="22"/>
        </w:rPr>
      </w:pPr>
      <w:r w:rsidRPr="00E37160">
        <w:rPr>
          <w:rFonts w:ascii="Arial" w:hAnsi="Arial" w:cs="Arial"/>
          <w:sz w:val="22"/>
          <w:szCs w:val="22"/>
        </w:rPr>
        <w:t>na adres pocz</w:t>
      </w:r>
      <w:r w:rsidRPr="00E37160">
        <w:rPr>
          <w:rFonts w:ascii="Arial" w:hAnsi="Arial" w:cs="Arial"/>
          <w:noProof/>
          <w:sz w:val="22"/>
          <w:szCs w:val="22"/>
        </w:rPr>
        <w:t xml:space="preserve">ty elektronicznej: </w:t>
      </w:r>
    </w:p>
    <w:p w14:paraId="1B5CE299" w14:textId="77777777" w:rsidR="004362DA" w:rsidRPr="00E37160" w:rsidRDefault="004362DA" w:rsidP="004362DA">
      <w:pPr>
        <w:spacing w:before="120" w:after="120" w:line="271" w:lineRule="auto"/>
        <w:ind w:left="357"/>
        <w:rPr>
          <w:rFonts w:ascii="Arial" w:hAnsi="Arial" w:cs="Arial"/>
          <w:noProof/>
          <w:sz w:val="22"/>
          <w:szCs w:val="22"/>
        </w:rPr>
      </w:pPr>
      <w:r w:rsidRPr="00E37160">
        <w:rPr>
          <w:rFonts w:ascii="Arial" w:hAnsi="Arial" w:cs="Arial"/>
          <w:noProof/>
          <w:sz w:val="22"/>
          <w:szCs w:val="22"/>
        </w:rPr>
        <w:t xml:space="preserve">- Biuro Informacji i Promocji EFS w Szczecinie: </w:t>
      </w:r>
      <w:hyperlink r:id="rId102" w:history="1">
        <w:r w:rsidRPr="00E37160">
          <w:rPr>
            <w:rStyle w:val="Hipercze"/>
            <w:rFonts w:ascii="Arial" w:hAnsi="Arial" w:cs="Arial"/>
            <w:noProof/>
            <w:sz w:val="22"/>
            <w:szCs w:val="22"/>
          </w:rPr>
          <w:t>efs@wup.pl</w:t>
        </w:r>
      </w:hyperlink>
    </w:p>
    <w:p w14:paraId="556DB822" w14:textId="77777777" w:rsidR="004362DA" w:rsidRPr="00E37160" w:rsidRDefault="004362DA" w:rsidP="004362DA">
      <w:pPr>
        <w:spacing w:before="120" w:after="120" w:line="271" w:lineRule="auto"/>
        <w:rPr>
          <w:rFonts w:ascii="Arial" w:hAnsi="Arial" w:cs="Arial"/>
          <w:sz w:val="22"/>
          <w:szCs w:val="22"/>
        </w:rPr>
      </w:pPr>
      <w:r w:rsidRPr="00E37160">
        <w:rPr>
          <w:rFonts w:ascii="Arial" w:hAnsi="Arial" w:cs="Arial"/>
          <w:sz w:val="22"/>
          <w:szCs w:val="22"/>
        </w:rPr>
        <w:t xml:space="preserve">Kierując do ION zapytanie indywidualne należy mieć na względzie czas niezbędny na przygotowanie wyczerpującej odpowiedzi. Odpowiedzi te są dodatkowo zamieszczane na stronie programu: </w:t>
      </w:r>
      <w:hyperlink r:id="rId103" w:history="1">
        <w:r w:rsidR="00961CAD" w:rsidRPr="00E37160">
          <w:rPr>
            <w:rStyle w:val="Hipercze"/>
            <w:rFonts w:ascii="Arial" w:hAnsi="Arial" w:cs="Arial"/>
            <w:sz w:val="22"/>
            <w:szCs w:val="22"/>
          </w:rPr>
          <w:t>https://funduszeue.wzp.pl</w:t>
        </w:r>
      </w:hyperlink>
      <w:r w:rsidR="00961CAD" w:rsidRPr="00E37160">
        <w:rPr>
          <w:rFonts w:ascii="Arial" w:hAnsi="Arial" w:cs="Arial"/>
          <w:sz w:val="22"/>
          <w:szCs w:val="22"/>
        </w:rPr>
        <w:t xml:space="preserve"> </w:t>
      </w:r>
      <w:r w:rsidRPr="00E37160">
        <w:rPr>
          <w:rFonts w:ascii="Arial" w:hAnsi="Arial" w:cs="Arial"/>
          <w:sz w:val="22"/>
          <w:szCs w:val="22"/>
        </w:rPr>
        <w:t>w ramach informacji dotyczących procedury wyboru projektów oraz niezbędnych do przedłożenia wniosku o dofinansowanie.</w:t>
      </w:r>
    </w:p>
    <w:bookmarkEnd w:id="502"/>
    <w:bookmarkEnd w:id="503"/>
    <w:p w14:paraId="1C326323" w14:textId="6F6AEEC5" w:rsidR="007419D9" w:rsidRPr="00E37160" w:rsidRDefault="007419D9" w:rsidP="003A4438">
      <w:pPr>
        <w:spacing w:before="120" w:after="120" w:line="271" w:lineRule="auto"/>
        <w:rPr>
          <w:rFonts w:ascii="Arial" w:hAnsi="Arial" w:cs="Arial"/>
          <w:sz w:val="22"/>
          <w:szCs w:val="22"/>
        </w:rPr>
      </w:pPr>
      <w:r w:rsidRPr="00E37160">
        <w:rPr>
          <w:rFonts w:ascii="Arial" w:hAnsi="Arial" w:cs="Arial"/>
          <w:sz w:val="22"/>
          <w:szCs w:val="22"/>
        </w:rPr>
        <w:t xml:space="preserve">Po ogłoszeniu </w:t>
      </w:r>
      <w:r w:rsidR="00724067" w:rsidRPr="00E37160">
        <w:rPr>
          <w:rFonts w:ascii="Arial" w:hAnsi="Arial" w:cs="Arial"/>
          <w:sz w:val="22"/>
          <w:szCs w:val="22"/>
        </w:rPr>
        <w:t>n</w:t>
      </w:r>
      <w:r w:rsidR="00481BFC" w:rsidRPr="00E37160">
        <w:rPr>
          <w:rFonts w:ascii="Arial" w:hAnsi="Arial" w:cs="Arial"/>
          <w:sz w:val="22"/>
          <w:szCs w:val="22"/>
        </w:rPr>
        <w:t>a</w:t>
      </w:r>
      <w:r w:rsidR="00724067" w:rsidRPr="00E37160">
        <w:rPr>
          <w:rFonts w:ascii="Arial" w:hAnsi="Arial" w:cs="Arial"/>
          <w:sz w:val="22"/>
          <w:szCs w:val="22"/>
        </w:rPr>
        <w:t xml:space="preserve">boru </w:t>
      </w:r>
      <w:r w:rsidR="00481BFC" w:rsidRPr="00E37160">
        <w:rPr>
          <w:rFonts w:ascii="Arial" w:hAnsi="Arial" w:cs="Arial"/>
          <w:sz w:val="22"/>
          <w:szCs w:val="22"/>
        </w:rPr>
        <w:t xml:space="preserve">ION </w:t>
      </w:r>
      <w:r w:rsidRPr="00E37160">
        <w:rPr>
          <w:rFonts w:ascii="Arial" w:hAnsi="Arial" w:cs="Arial"/>
          <w:sz w:val="22"/>
          <w:szCs w:val="22"/>
        </w:rPr>
        <w:t xml:space="preserve">zorganizuje </w:t>
      </w:r>
      <w:r w:rsidR="00924CE5" w:rsidRPr="00E37160">
        <w:rPr>
          <w:rFonts w:ascii="Arial" w:hAnsi="Arial" w:cs="Arial"/>
          <w:sz w:val="22"/>
          <w:szCs w:val="22"/>
        </w:rPr>
        <w:t xml:space="preserve">również </w:t>
      </w:r>
      <w:r w:rsidRPr="00E37160">
        <w:rPr>
          <w:rFonts w:ascii="Arial" w:hAnsi="Arial" w:cs="Arial"/>
          <w:sz w:val="22"/>
          <w:szCs w:val="22"/>
        </w:rPr>
        <w:t>spotkania dla wnioskodawców ubiegających się o dofinansowanie</w:t>
      </w:r>
      <w:r w:rsidR="003C2EB1" w:rsidRPr="00E37160">
        <w:rPr>
          <w:rFonts w:ascii="Arial" w:hAnsi="Arial" w:cs="Arial"/>
          <w:sz w:val="22"/>
          <w:szCs w:val="22"/>
        </w:rPr>
        <w:t xml:space="preserve"> za pośrednictwem platformy ZOOM</w:t>
      </w:r>
      <w:r w:rsidRPr="00E37160">
        <w:rPr>
          <w:rFonts w:ascii="Arial" w:hAnsi="Arial" w:cs="Arial"/>
          <w:sz w:val="22"/>
          <w:szCs w:val="22"/>
        </w:rPr>
        <w:t>.</w:t>
      </w:r>
    </w:p>
    <w:p w14:paraId="5411FF5E" w14:textId="77777777" w:rsidR="006E077A" w:rsidRPr="00E37160" w:rsidRDefault="006E077A" w:rsidP="006E077A">
      <w:pPr>
        <w:rPr>
          <w:rFonts w:ascii="Arial" w:hAnsi="Arial" w:cs="Arial"/>
          <w:iCs/>
          <w:sz w:val="22"/>
          <w:szCs w:val="22"/>
        </w:rPr>
      </w:pPr>
      <w:r w:rsidRPr="00E37160">
        <w:rPr>
          <w:rFonts w:ascii="Arial" w:hAnsi="Arial" w:cs="Arial"/>
          <w:sz w:val="22"/>
          <w:szCs w:val="22"/>
        </w:rPr>
        <w:t>Zgłoszenia na spotkania przyjmuj</w:t>
      </w:r>
      <w:r w:rsidR="00986BCA" w:rsidRPr="00E37160">
        <w:rPr>
          <w:rFonts w:ascii="Arial" w:hAnsi="Arial" w:cs="Arial"/>
          <w:sz w:val="22"/>
          <w:szCs w:val="22"/>
        </w:rPr>
        <w:t>e</w:t>
      </w:r>
      <w:r w:rsidRPr="00E37160">
        <w:rPr>
          <w:rFonts w:ascii="Arial" w:hAnsi="Arial" w:cs="Arial"/>
          <w:sz w:val="22"/>
          <w:szCs w:val="22"/>
        </w:rPr>
        <w:t xml:space="preserve"> </w:t>
      </w:r>
      <w:r w:rsidRPr="00E37160">
        <w:rPr>
          <w:rFonts w:ascii="Arial" w:hAnsi="Arial" w:cs="Arial"/>
          <w:iCs/>
          <w:sz w:val="22"/>
          <w:szCs w:val="22"/>
        </w:rPr>
        <w:t>Biur</w:t>
      </w:r>
      <w:r w:rsidR="00986BCA" w:rsidRPr="00E37160">
        <w:rPr>
          <w:rFonts w:ascii="Arial" w:hAnsi="Arial" w:cs="Arial"/>
          <w:iCs/>
          <w:sz w:val="22"/>
          <w:szCs w:val="22"/>
        </w:rPr>
        <w:t>o</w:t>
      </w:r>
      <w:r w:rsidRPr="00E37160">
        <w:rPr>
          <w:rFonts w:ascii="Arial" w:hAnsi="Arial" w:cs="Arial"/>
          <w:iCs/>
          <w:sz w:val="22"/>
          <w:szCs w:val="22"/>
        </w:rPr>
        <w:t xml:space="preserve"> Informacji i Promocji EFS w Szczecinie.</w:t>
      </w:r>
    </w:p>
    <w:p w14:paraId="517EA831" w14:textId="77777777" w:rsidR="006E077A" w:rsidRPr="00E37160" w:rsidRDefault="006E077A" w:rsidP="006E077A">
      <w:pPr>
        <w:rPr>
          <w:rFonts w:ascii="Arial" w:hAnsi="Arial" w:cs="Arial"/>
          <w:sz w:val="22"/>
          <w:szCs w:val="22"/>
        </w:rPr>
      </w:pPr>
      <w:r w:rsidRPr="00E37160">
        <w:rPr>
          <w:rFonts w:ascii="Arial" w:hAnsi="Arial" w:cs="Arial"/>
          <w:sz w:val="22"/>
          <w:szCs w:val="22"/>
        </w:rPr>
        <w:t xml:space="preserve">W przypadku zmiany terminu spotkania/ spotkań informacje na ten temat ION </w:t>
      </w:r>
      <w:proofErr w:type="spellStart"/>
      <w:r w:rsidRPr="00E37160">
        <w:rPr>
          <w:rFonts w:ascii="Arial" w:hAnsi="Arial" w:cs="Arial"/>
          <w:sz w:val="22"/>
          <w:szCs w:val="22"/>
        </w:rPr>
        <w:t>udostęni</w:t>
      </w:r>
      <w:proofErr w:type="spellEnd"/>
      <w:r w:rsidRPr="00E37160">
        <w:rPr>
          <w:rFonts w:ascii="Arial" w:hAnsi="Arial" w:cs="Arial"/>
          <w:sz w:val="22"/>
          <w:szCs w:val="22"/>
        </w:rPr>
        <w:t xml:space="preserve"> na stronie </w:t>
      </w:r>
      <w:proofErr w:type="spellStart"/>
      <w:r w:rsidRPr="00E37160">
        <w:rPr>
          <w:rFonts w:ascii="Arial" w:hAnsi="Arial" w:cs="Arial"/>
          <w:sz w:val="22"/>
          <w:szCs w:val="22"/>
        </w:rPr>
        <w:t>ineternetowej</w:t>
      </w:r>
      <w:proofErr w:type="spellEnd"/>
      <w:r w:rsidRPr="00E37160">
        <w:rPr>
          <w:rFonts w:ascii="Arial" w:hAnsi="Arial" w:cs="Arial"/>
          <w:sz w:val="22"/>
          <w:szCs w:val="22"/>
        </w:rPr>
        <w:t xml:space="preserve"> </w:t>
      </w:r>
      <w:hyperlink r:id="rId104" w:history="1">
        <w:r w:rsidRPr="00E37160">
          <w:rPr>
            <w:rStyle w:val="Hipercze"/>
            <w:rFonts w:ascii="Arial" w:hAnsi="Arial" w:cs="Arial"/>
            <w:sz w:val="22"/>
            <w:szCs w:val="22"/>
          </w:rPr>
          <w:t>www.wup.pl</w:t>
        </w:r>
      </w:hyperlink>
      <w:r w:rsidRPr="00E37160">
        <w:rPr>
          <w:rFonts w:ascii="Arial" w:hAnsi="Arial" w:cs="Arial"/>
          <w:sz w:val="22"/>
          <w:szCs w:val="22"/>
        </w:rPr>
        <w:t>. Zmiana w tym zakresie nie powoduje konieczności zmiany Regulaminu wyboru.</w:t>
      </w:r>
    </w:p>
    <w:p w14:paraId="030740FD" w14:textId="77777777" w:rsidR="004E75AD" w:rsidRPr="00E37160" w:rsidRDefault="007E6385" w:rsidP="003A4438">
      <w:pPr>
        <w:pStyle w:val="Styl12"/>
      </w:pPr>
      <w:bookmarkStart w:id="504" w:name="_Toc200089427"/>
      <w:bookmarkStart w:id="505" w:name="_Toc425140378"/>
      <w:r w:rsidRPr="00E37160">
        <w:t xml:space="preserve">Termin </w:t>
      </w:r>
      <w:r w:rsidR="0085197C" w:rsidRPr="00E37160">
        <w:rPr>
          <w:lang w:val="pl-PL"/>
        </w:rPr>
        <w:t>zakończenia oceny/zatwierdzenia wyników oceny</w:t>
      </w:r>
      <w:r w:rsidR="00D4776D" w:rsidRPr="00E37160">
        <w:rPr>
          <w:lang w:val="pl-PL"/>
        </w:rPr>
        <w:t xml:space="preserve"> </w:t>
      </w:r>
      <w:r w:rsidR="005B7C18" w:rsidRPr="00E37160">
        <w:rPr>
          <w:lang w:val="pl-PL"/>
        </w:rPr>
        <w:t>oraz  koniec postępowania</w:t>
      </w:r>
      <w:bookmarkEnd w:id="504"/>
    </w:p>
    <w:p w14:paraId="4854CD93" w14:textId="5FAE07F1" w:rsidR="004E75AD" w:rsidRPr="00E37160" w:rsidRDefault="007F1229" w:rsidP="003A4438">
      <w:pPr>
        <w:spacing w:before="120" w:after="120" w:line="271" w:lineRule="auto"/>
        <w:rPr>
          <w:rFonts w:ascii="Arial" w:hAnsi="Arial" w:cs="Arial"/>
          <w:sz w:val="22"/>
          <w:szCs w:val="22"/>
        </w:rPr>
      </w:pPr>
      <w:r w:rsidRPr="00E37160">
        <w:rPr>
          <w:rFonts w:ascii="Arial" w:hAnsi="Arial" w:cs="Arial"/>
          <w:sz w:val="22"/>
          <w:szCs w:val="22"/>
        </w:rPr>
        <w:t xml:space="preserve">IP </w:t>
      </w:r>
      <w:r w:rsidR="005B48D4" w:rsidRPr="00E37160">
        <w:rPr>
          <w:rFonts w:ascii="Arial" w:hAnsi="Arial" w:cs="Arial"/>
          <w:sz w:val="22"/>
          <w:szCs w:val="22"/>
        </w:rPr>
        <w:t xml:space="preserve">FEPZ </w:t>
      </w:r>
      <w:r w:rsidR="007E6385" w:rsidRPr="00E37160">
        <w:rPr>
          <w:rFonts w:ascii="Arial" w:hAnsi="Arial" w:cs="Arial"/>
          <w:sz w:val="22"/>
          <w:szCs w:val="22"/>
        </w:rPr>
        <w:t>szacuje, że orientacyjny</w:t>
      </w:r>
      <w:r w:rsidR="00F81A1B" w:rsidRPr="00E37160">
        <w:rPr>
          <w:rFonts w:ascii="Arial" w:hAnsi="Arial" w:cs="Arial"/>
          <w:sz w:val="22"/>
          <w:szCs w:val="22"/>
        </w:rPr>
        <w:t xml:space="preserve"> </w:t>
      </w:r>
      <w:r w:rsidR="007E6385" w:rsidRPr="00E37160">
        <w:rPr>
          <w:rFonts w:ascii="Arial" w:hAnsi="Arial" w:cs="Arial"/>
          <w:sz w:val="22"/>
          <w:szCs w:val="22"/>
        </w:rPr>
        <w:t xml:space="preserve">termin </w:t>
      </w:r>
      <w:r w:rsidR="0085197C" w:rsidRPr="00E37160">
        <w:rPr>
          <w:rFonts w:ascii="Arial" w:hAnsi="Arial" w:cs="Arial"/>
          <w:sz w:val="22"/>
          <w:szCs w:val="22"/>
        </w:rPr>
        <w:t xml:space="preserve">zakończenia oceny/zatwierdzenia wyników oceny </w:t>
      </w:r>
      <w:r w:rsidR="002278C3" w:rsidRPr="00E37160">
        <w:rPr>
          <w:rFonts w:ascii="Arial" w:hAnsi="Arial" w:cs="Arial"/>
          <w:sz w:val="22"/>
          <w:szCs w:val="22"/>
        </w:rPr>
        <w:t xml:space="preserve"> </w:t>
      </w:r>
      <w:r w:rsidR="007E6385" w:rsidRPr="00E37160">
        <w:rPr>
          <w:rFonts w:ascii="Arial" w:hAnsi="Arial" w:cs="Arial"/>
          <w:sz w:val="22"/>
          <w:szCs w:val="22"/>
        </w:rPr>
        <w:t>przypadnie na</w:t>
      </w:r>
      <w:r w:rsidR="0053599E">
        <w:rPr>
          <w:rFonts w:ascii="Arial" w:hAnsi="Arial" w:cs="Arial"/>
          <w:sz w:val="22"/>
          <w:szCs w:val="22"/>
        </w:rPr>
        <w:t xml:space="preserve"> </w:t>
      </w:r>
      <w:r w:rsidR="0052383C">
        <w:rPr>
          <w:rFonts w:ascii="Arial" w:hAnsi="Arial" w:cs="Arial"/>
          <w:b/>
          <w:bCs/>
          <w:sz w:val="22"/>
          <w:szCs w:val="22"/>
        </w:rPr>
        <w:t>7</w:t>
      </w:r>
      <w:r w:rsidR="0053599E" w:rsidRPr="0053599E">
        <w:rPr>
          <w:rFonts w:ascii="Arial" w:hAnsi="Arial" w:cs="Arial"/>
          <w:b/>
          <w:bCs/>
          <w:sz w:val="22"/>
          <w:szCs w:val="22"/>
        </w:rPr>
        <w:t xml:space="preserve"> kwietnia 2026 r</w:t>
      </w:r>
      <w:r w:rsidR="0053599E">
        <w:rPr>
          <w:rFonts w:ascii="Arial" w:hAnsi="Arial" w:cs="Arial"/>
          <w:sz w:val="22"/>
          <w:szCs w:val="22"/>
        </w:rPr>
        <w:t>.</w:t>
      </w:r>
    </w:p>
    <w:p w14:paraId="785F6BEC" w14:textId="77777777" w:rsidR="00431121" w:rsidRPr="00E37160" w:rsidRDefault="00C5345D" w:rsidP="00431121">
      <w:pPr>
        <w:pStyle w:val="Default"/>
        <w:rPr>
          <w:rFonts w:ascii="Arial" w:hAnsi="Arial" w:cs="Arial"/>
          <w:color w:val="000000"/>
          <w:sz w:val="24"/>
          <w:szCs w:val="24"/>
        </w:rPr>
      </w:pPr>
      <w:r w:rsidRPr="00E37160">
        <w:rPr>
          <w:rFonts w:ascii="Arial" w:hAnsi="Arial" w:cs="Arial"/>
        </w:rPr>
        <w:t xml:space="preserve">ION nie później </w:t>
      </w:r>
      <w:r w:rsidR="00832217" w:rsidRPr="00E37160">
        <w:rPr>
          <w:rFonts w:ascii="Arial" w:hAnsi="Arial" w:cs="Arial"/>
        </w:rPr>
        <w:t xml:space="preserve">niż 7 dni od </w:t>
      </w:r>
      <w:r w:rsidR="00431121" w:rsidRPr="00E37160">
        <w:rPr>
          <w:rFonts w:ascii="Arial" w:hAnsi="Arial" w:cs="Arial"/>
        </w:rPr>
        <w:t xml:space="preserve"> dnia </w:t>
      </w:r>
      <w:r w:rsidR="00832217" w:rsidRPr="00E37160">
        <w:rPr>
          <w:rFonts w:ascii="Arial" w:hAnsi="Arial" w:cs="Arial"/>
        </w:rPr>
        <w:t>zatwierdzenia wynik</w:t>
      </w:r>
      <w:r w:rsidR="00431121" w:rsidRPr="00E37160">
        <w:rPr>
          <w:rFonts w:ascii="Arial" w:hAnsi="Arial" w:cs="Arial"/>
        </w:rPr>
        <w:t>ów</w:t>
      </w:r>
      <w:r w:rsidR="00832217" w:rsidRPr="00E37160">
        <w:rPr>
          <w:rFonts w:ascii="Arial" w:hAnsi="Arial" w:cs="Arial"/>
        </w:rPr>
        <w:t xml:space="preserve"> oceny</w:t>
      </w:r>
      <w:r w:rsidR="00431121" w:rsidRPr="00E37160">
        <w:rPr>
          <w:rFonts w:ascii="Arial" w:hAnsi="Arial" w:cs="Arial"/>
        </w:rPr>
        <w:t xml:space="preserve">, podaje do publicznej wiadomości  na stronie internetowej oraz na portalu informację o projektach wybranych do dofinansowania oraz projektach, które otrzymały ocenę negatywną </w:t>
      </w:r>
      <w:r w:rsidR="00832217" w:rsidRPr="00E37160">
        <w:rPr>
          <w:rFonts w:ascii="Arial" w:hAnsi="Arial" w:cs="Arial"/>
        </w:rPr>
        <w:t xml:space="preserve"> </w:t>
      </w:r>
      <w:r w:rsidR="00431121" w:rsidRPr="00E37160">
        <w:rPr>
          <w:rFonts w:ascii="Arial" w:hAnsi="Arial" w:cs="Arial"/>
        </w:rPr>
        <w:t xml:space="preserve">o której mowa w </w:t>
      </w:r>
      <w:r w:rsidR="00832217" w:rsidRPr="00E37160">
        <w:rPr>
          <w:rFonts w:ascii="Arial" w:hAnsi="Arial" w:cs="Arial"/>
        </w:rPr>
        <w:t>art.56 ust.5 i 6 ustawy.</w:t>
      </w:r>
      <w:r w:rsidR="00431121" w:rsidRPr="00E37160">
        <w:rPr>
          <w:rFonts w:ascii="Arial" w:hAnsi="Arial" w:cs="Arial"/>
        </w:rPr>
        <w:t xml:space="preserve"> </w:t>
      </w:r>
    </w:p>
    <w:p w14:paraId="7FBC46AC" w14:textId="77777777" w:rsidR="00431121" w:rsidRPr="00E37160" w:rsidRDefault="00431121" w:rsidP="00431121">
      <w:pPr>
        <w:autoSpaceDE w:val="0"/>
        <w:autoSpaceDN w:val="0"/>
        <w:adjustRightInd w:val="0"/>
        <w:rPr>
          <w:rFonts w:ascii="Arial" w:hAnsi="Arial" w:cs="Arial"/>
          <w:color w:val="000000"/>
          <w:sz w:val="22"/>
          <w:szCs w:val="22"/>
        </w:rPr>
      </w:pPr>
      <w:r w:rsidRPr="00E37160">
        <w:rPr>
          <w:rFonts w:ascii="Arial" w:hAnsi="Arial" w:cs="Arial"/>
          <w:color w:val="000000"/>
          <w:sz w:val="22"/>
          <w:szCs w:val="22"/>
        </w:rPr>
        <w:t xml:space="preserve">W przypadku projektów wybranych do dofinansowania w informacji podaje się również wysokość przyznanej kwoty dofinansowania wynikającą z wyboru projektu do dofinansowania. </w:t>
      </w:r>
      <w:r w:rsidR="005B7C18" w:rsidRPr="00E37160">
        <w:rPr>
          <w:rFonts w:ascii="Arial" w:hAnsi="Arial" w:cs="Arial"/>
          <w:color w:val="000000"/>
          <w:sz w:val="22"/>
          <w:szCs w:val="22"/>
        </w:rPr>
        <w:t>Opublikowanie ww. informacji w odniesieniu do wszystkich projektów objętych postępowaniem oznacza zakończenie postępowania.</w:t>
      </w:r>
    </w:p>
    <w:p w14:paraId="74F0441E" w14:textId="77777777" w:rsidR="00C5345D" w:rsidRPr="00E37160" w:rsidRDefault="00C5345D" w:rsidP="003A4438">
      <w:pPr>
        <w:spacing w:before="120" w:after="120" w:line="271" w:lineRule="auto"/>
        <w:rPr>
          <w:rFonts w:ascii="Arial" w:hAnsi="Arial" w:cs="Arial"/>
          <w:sz w:val="22"/>
          <w:szCs w:val="22"/>
        </w:rPr>
      </w:pPr>
    </w:p>
    <w:p w14:paraId="40723B0B" w14:textId="77777777" w:rsidR="004E75AD" w:rsidRPr="00E37160" w:rsidRDefault="007E6385" w:rsidP="003A4438">
      <w:pPr>
        <w:pStyle w:val="Styl12"/>
      </w:pPr>
      <w:bookmarkStart w:id="506" w:name="_Toc200089428"/>
      <w:r w:rsidRPr="00E37160">
        <w:t xml:space="preserve">Anulowanie </w:t>
      </w:r>
      <w:r w:rsidR="002278C3" w:rsidRPr="00E37160">
        <w:rPr>
          <w:lang w:val="pl-PL"/>
        </w:rPr>
        <w:t>naboru</w:t>
      </w:r>
      <w:bookmarkEnd w:id="506"/>
    </w:p>
    <w:p w14:paraId="794FF07B" w14:textId="77777777" w:rsidR="004E75AD" w:rsidRPr="00E37160" w:rsidRDefault="007F1229" w:rsidP="003A4438">
      <w:pPr>
        <w:spacing w:before="120" w:after="120" w:line="271" w:lineRule="auto"/>
        <w:rPr>
          <w:rFonts w:ascii="Arial" w:hAnsi="Arial" w:cs="Arial"/>
          <w:sz w:val="22"/>
          <w:szCs w:val="22"/>
        </w:rPr>
      </w:pPr>
      <w:r w:rsidRPr="00E37160">
        <w:rPr>
          <w:rFonts w:ascii="Arial" w:hAnsi="Arial" w:cs="Arial"/>
          <w:sz w:val="22"/>
          <w:szCs w:val="22"/>
        </w:rPr>
        <w:t xml:space="preserve">IP </w:t>
      </w:r>
      <w:r w:rsidR="007E772A" w:rsidRPr="00E37160">
        <w:rPr>
          <w:rFonts w:ascii="Arial" w:hAnsi="Arial" w:cs="Arial"/>
          <w:sz w:val="22"/>
          <w:szCs w:val="22"/>
        </w:rPr>
        <w:t xml:space="preserve">FEPZ </w:t>
      </w:r>
      <w:r w:rsidR="007E6385" w:rsidRPr="00E37160">
        <w:rPr>
          <w:rFonts w:ascii="Arial" w:hAnsi="Arial" w:cs="Arial"/>
          <w:sz w:val="22"/>
          <w:szCs w:val="22"/>
        </w:rPr>
        <w:t>zastrzega sobie prawo do anulowania</w:t>
      </w:r>
      <w:r w:rsidR="0018798A" w:rsidRPr="00E37160">
        <w:rPr>
          <w:rFonts w:ascii="Arial" w:hAnsi="Arial" w:cs="Arial"/>
          <w:sz w:val="22"/>
          <w:szCs w:val="22"/>
        </w:rPr>
        <w:t xml:space="preserve"> </w:t>
      </w:r>
      <w:r w:rsidR="002278C3" w:rsidRPr="00E37160">
        <w:rPr>
          <w:rFonts w:ascii="Arial" w:hAnsi="Arial" w:cs="Arial"/>
          <w:sz w:val="22"/>
          <w:szCs w:val="22"/>
        </w:rPr>
        <w:t>naboru</w:t>
      </w:r>
      <w:r w:rsidR="007E6385" w:rsidRPr="00E37160">
        <w:rPr>
          <w:rFonts w:ascii="Arial" w:hAnsi="Arial" w:cs="Arial"/>
          <w:sz w:val="22"/>
          <w:szCs w:val="22"/>
        </w:rPr>
        <w:t xml:space="preserve"> w przypadku ogłoszenia aktów prawnych lub wytycznych horyzontalnych w istotny sposób sprzecznych z postanowieniami niniejszego regulaminu</w:t>
      </w:r>
      <w:r w:rsidR="00CE1070" w:rsidRPr="00E37160">
        <w:rPr>
          <w:rFonts w:ascii="Arial" w:hAnsi="Arial" w:cs="Arial"/>
          <w:sz w:val="22"/>
          <w:szCs w:val="22"/>
        </w:rPr>
        <w:t xml:space="preserve">, w przypadku </w:t>
      </w:r>
      <w:r w:rsidR="00E5448F" w:rsidRPr="00E37160">
        <w:rPr>
          <w:rFonts w:ascii="Arial" w:hAnsi="Arial" w:cs="Arial"/>
          <w:sz w:val="22"/>
          <w:szCs w:val="22"/>
        </w:rPr>
        <w:t>wycofania wszy</w:t>
      </w:r>
      <w:r w:rsidR="009B268D" w:rsidRPr="00E37160">
        <w:rPr>
          <w:rFonts w:ascii="Arial" w:hAnsi="Arial" w:cs="Arial"/>
          <w:sz w:val="22"/>
          <w:szCs w:val="22"/>
        </w:rPr>
        <w:t>s</w:t>
      </w:r>
      <w:r w:rsidR="00E5448F" w:rsidRPr="00E37160">
        <w:rPr>
          <w:rFonts w:ascii="Arial" w:hAnsi="Arial" w:cs="Arial"/>
          <w:sz w:val="22"/>
          <w:szCs w:val="22"/>
        </w:rPr>
        <w:t>tkich wnios</w:t>
      </w:r>
      <w:r w:rsidR="00CE1070" w:rsidRPr="00E37160">
        <w:rPr>
          <w:rFonts w:ascii="Arial" w:hAnsi="Arial" w:cs="Arial"/>
          <w:sz w:val="22"/>
          <w:szCs w:val="22"/>
        </w:rPr>
        <w:t>ków złożonych w ramach przedmiotowego naboru</w:t>
      </w:r>
      <w:r w:rsidR="007E6385" w:rsidRPr="00E37160">
        <w:rPr>
          <w:rFonts w:ascii="Arial" w:hAnsi="Arial" w:cs="Arial"/>
          <w:sz w:val="22"/>
          <w:szCs w:val="22"/>
        </w:rPr>
        <w:t xml:space="preserve"> lub w innych przypadkach uzasadnionych odpowiednią decyzją </w:t>
      </w:r>
      <w:r w:rsidRPr="00E37160">
        <w:rPr>
          <w:rFonts w:ascii="Arial" w:hAnsi="Arial" w:cs="Arial"/>
          <w:sz w:val="22"/>
          <w:szCs w:val="22"/>
        </w:rPr>
        <w:t>IP</w:t>
      </w:r>
      <w:r w:rsidR="007E772A" w:rsidRPr="00E37160">
        <w:rPr>
          <w:rFonts w:ascii="Arial" w:hAnsi="Arial" w:cs="Arial"/>
          <w:sz w:val="22"/>
          <w:szCs w:val="22"/>
        </w:rPr>
        <w:t>FEPZ</w:t>
      </w:r>
      <w:r w:rsidR="007E6385" w:rsidRPr="00E37160">
        <w:rPr>
          <w:rFonts w:ascii="Arial" w:hAnsi="Arial" w:cs="Arial"/>
          <w:sz w:val="22"/>
          <w:szCs w:val="22"/>
        </w:rPr>
        <w:t>.</w:t>
      </w:r>
    </w:p>
    <w:p w14:paraId="0AC99693" w14:textId="77777777" w:rsidR="008A3007" w:rsidRPr="00E37160" w:rsidRDefault="008A3007" w:rsidP="003A4438">
      <w:pPr>
        <w:pStyle w:val="Styl12"/>
      </w:pPr>
      <w:bookmarkStart w:id="507" w:name="_Toc430850059"/>
      <w:bookmarkStart w:id="508" w:name="_Toc430850060"/>
      <w:bookmarkStart w:id="509" w:name="_Toc13562647"/>
      <w:bookmarkStart w:id="510" w:name="_Toc200089429"/>
      <w:bookmarkEnd w:id="507"/>
      <w:bookmarkEnd w:id="508"/>
      <w:bookmarkEnd w:id="509"/>
      <w:r w:rsidRPr="00E37160">
        <w:t>Rzecznik Funduszy Europejskich</w:t>
      </w:r>
      <w:bookmarkEnd w:id="510"/>
      <w:r w:rsidRPr="00E37160">
        <w:t xml:space="preserve"> </w:t>
      </w:r>
    </w:p>
    <w:p w14:paraId="72A22A7D" w14:textId="77777777" w:rsidR="008A3007" w:rsidRPr="00E37160" w:rsidRDefault="008A3007" w:rsidP="00C405F1">
      <w:pPr>
        <w:spacing w:before="120" w:after="120" w:line="271" w:lineRule="auto"/>
        <w:rPr>
          <w:rFonts w:ascii="Arial" w:hAnsi="Arial" w:cs="Arial"/>
          <w:sz w:val="22"/>
          <w:szCs w:val="22"/>
        </w:rPr>
      </w:pPr>
      <w:r w:rsidRPr="00E37160">
        <w:rPr>
          <w:rFonts w:ascii="Arial" w:hAnsi="Arial" w:cs="Arial"/>
          <w:sz w:val="22"/>
          <w:szCs w:val="22"/>
        </w:rPr>
        <w:t xml:space="preserve">Na podstawie art. 14 ustawy , IZ </w:t>
      </w:r>
      <w:r w:rsidR="007E772A" w:rsidRPr="00E37160">
        <w:rPr>
          <w:rFonts w:ascii="Arial" w:hAnsi="Arial" w:cs="Arial"/>
          <w:sz w:val="22"/>
          <w:szCs w:val="22"/>
        </w:rPr>
        <w:t xml:space="preserve">FEPZ </w:t>
      </w:r>
      <w:r w:rsidRPr="00E37160">
        <w:rPr>
          <w:rFonts w:ascii="Arial" w:hAnsi="Arial" w:cs="Arial"/>
          <w:sz w:val="22"/>
          <w:szCs w:val="22"/>
        </w:rPr>
        <w:t>powołała Rzecznika Funduszy Europejskich.</w:t>
      </w:r>
    </w:p>
    <w:p w14:paraId="5244FA3D" w14:textId="77777777" w:rsidR="008A3007" w:rsidRPr="00E37160" w:rsidRDefault="008A3007" w:rsidP="003A4438">
      <w:pPr>
        <w:pStyle w:val="NormalnyWeb"/>
        <w:spacing w:before="120" w:after="120" w:line="271" w:lineRule="auto"/>
        <w:rPr>
          <w:rFonts w:ascii="Arial" w:hAnsi="Arial" w:cs="Arial"/>
          <w:sz w:val="22"/>
          <w:szCs w:val="22"/>
        </w:rPr>
      </w:pPr>
      <w:r w:rsidRPr="00E37160">
        <w:rPr>
          <w:rFonts w:ascii="Arial" w:hAnsi="Arial" w:cs="Arial"/>
          <w:sz w:val="22"/>
          <w:szCs w:val="22"/>
        </w:rPr>
        <w:t>Do zadań Rzecznika Funduszy Europejskich należy, w szczególności:</w:t>
      </w:r>
    </w:p>
    <w:p w14:paraId="3B40E7AD" w14:textId="77777777" w:rsidR="008A3007" w:rsidRPr="00E37160" w:rsidRDefault="008A3007" w:rsidP="003A3602">
      <w:pPr>
        <w:pStyle w:val="NormalnyWeb"/>
        <w:numPr>
          <w:ilvl w:val="0"/>
          <w:numId w:val="54"/>
        </w:numPr>
        <w:spacing w:before="120" w:after="120" w:line="271" w:lineRule="auto"/>
        <w:rPr>
          <w:rFonts w:ascii="Arial" w:hAnsi="Arial" w:cs="Arial"/>
          <w:sz w:val="22"/>
          <w:szCs w:val="22"/>
        </w:rPr>
      </w:pPr>
      <w:r w:rsidRPr="00E37160">
        <w:rPr>
          <w:rFonts w:ascii="Arial" w:hAnsi="Arial" w:cs="Arial"/>
          <w:sz w:val="22"/>
          <w:szCs w:val="22"/>
        </w:rPr>
        <w:t xml:space="preserve">przyjmowanie zgłoszeń dotyczących utrudnień i propozycji usprawnień w zakresie realizacji </w:t>
      </w:r>
      <w:r w:rsidR="007E772A" w:rsidRPr="00E37160">
        <w:rPr>
          <w:rFonts w:ascii="Arial" w:hAnsi="Arial" w:cs="Arial"/>
          <w:sz w:val="22"/>
          <w:szCs w:val="22"/>
        </w:rPr>
        <w:t xml:space="preserve">programu Fundusze Europejskie dla Pomorza Zachodniego 2021-2027 </w:t>
      </w:r>
      <w:r w:rsidRPr="00E37160">
        <w:rPr>
          <w:rFonts w:ascii="Arial" w:hAnsi="Arial" w:cs="Arial"/>
          <w:sz w:val="22"/>
          <w:szCs w:val="22"/>
        </w:rPr>
        <w:t>przez właściwą instytucję;</w:t>
      </w:r>
    </w:p>
    <w:p w14:paraId="4404B8CE" w14:textId="77777777" w:rsidR="008A3007" w:rsidRPr="00E37160" w:rsidRDefault="008A3007" w:rsidP="003A3602">
      <w:pPr>
        <w:pStyle w:val="NormalnyWeb"/>
        <w:numPr>
          <w:ilvl w:val="0"/>
          <w:numId w:val="54"/>
        </w:numPr>
        <w:spacing w:before="120" w:after="120" w:line="271" w:lineRule="auto"/>
        <w:rPr>
          <w:rFonts w:ascii="Arial" w:hAnsi="Arial" w:cs="Arial"/>
          <w:sz w:val="22"/>
          <w:szCs w:val="22"/>
        </w:rPr>
      </w:pPr>
      <w:r w:rsidRPr="00E37160">
        <w:rPr>
          <w:rFonts w:ascii="Arial" w:hAnsi="Arial" w:cs="Arial"/>
          <w:sz w:val="22"/>
          <w:szCs w:val="22"/>
        </w:rPr>
        <w:lastRenderedPageBreak/>
        <w:t>analizowanie zgłoszeń, o których mowa w punkcie 1;</w:t>
      </w:r>
    </w:p>
    <w:p w14:paraId="04329254" w14:textId="77777777" w:rsidR="008A3007" w:rsidRPr="00E37160" w:rsidRDefault="008A3007" w:rsidP="003A3602">
      <w:pPr>
        <w:pStyle w:val="NormalnyWeb"/>
        <w:numPr>
          <w:ilvl w:val="0"/>
          <w:numId w:val="54"/>
        </w:numPr>
        <w:spacing w:before="120" w:after="120" w:line="271" w:lineRule="auto"/>
        <w:rPr>
          <w:rFonts w:ascii="Arial" w:hAnsi="Arial" w:cs="Arial"/>
          <w:sz w:val="22"/>
          <w:szCs w:val="22"/>
        </w:rPr>
      </w:pPr>
      <w:r w:rsidRPr="00E37160">
        <w:rPr>
          <w:rFonts w:ascii="Arial" w:hAnsi="Arial" w:cs="Arial"/>
          <w:sz w:val="22"/>
          <w:szCs w:val="22"/>
        </w:rPr>
        <w:t>udzielanie wyjaśnień w zakresie zgłoszeń, o których mowa w punkcie 1;</w:t>
      </w:r>
    </w:p>
    <w:p w14:paraId="23244BAD" w14:textId="77777777" w:rsidR="008A3007" w:rsidRPr="00E37160" w:rsidRDefault="008A3007" w:rsidP="003A3602">
      <w:pPr>
        <w:pStyle w:val="NormalnyWeb"/>
        <w:numPr>
          <w:ilvl w:val="0"/>
          <w:numId w:val="54"/>
        </w:numPr>
        <w:spacing w:before="120" w:after="120" w:line="271" w:lineRule="auto"/>
        <w:rPr>
          <w:rFonts w:ascii="Arial" w:hAnsi="Arial" w:cs="Arial"/>
          <w:sz w:val="22"/>
          <w:szCs w:val="22"/>
        </w:rPr>
      </w:pPr>
      <w:r w:rsidRPr="00E37160">
        <w:rPr>
          <w:rFonts w:ascii="Arial" w:hAnsi="Arial" w:cs="Arial"/>
          <w:sz w:val="22"/>
          <w:szCs w:val="22"/>
        </w:rPr>
        <w:t xml:space="preserve">dokonywanie okresowych przeglądów procedur w ramach </w:t>
      </w:r>
      <w:r w:rsidR="007E772A" w:rsidRPr="00E37160">
        <w:rPr>
          <w:rFonts w:ascii="Arial" w:hAnsi="Arial" w:cs="Arial"/>
          <w:sz w:val="22"/>
          <w:szCs w:val="22"/>
        </w:rPr>
        <w:t xml:space="preserve">programu Fundusze Europejskie dla Pomorza Zachodniego 2021-2027 </w:t>
      </w:r>
      <w:r w:rsidRPr="00E37160">
        <w:rPr>
          <w:rFonts w:ascii="Arial" w:hAnsi="Arial" w:cs="Arial"/>
          <w:sz w:val="22"/>
          <w:szCs w:val="22"/>
        </w:rPr>
        <w:t>obowiązujących we właściwej instytucji;</w:t>
      </w:r>
    </w:p>
    <w:p w14:paraId="4277F74D" w14:textId="77777777" w:rsidR="008A3007" w:rsidRPr="00E37160" w:rsidRDefault="008A3007" w:rsidP="003A3602">
      <w:pPr>
        <w:pStyle w:val="NormalnyWeb"/>
        <w:numPr>
          <w:ilvl w:val="0"/>
          <w:numId w:val="54"/>
        </w:numPr>
        <w:spacing w:before="120" w:after="120" w:line="271" w:lineRule="auto"/>
        <w:rPr>
          <w:rFonts w:ascii="Arial" w:hAnsi="Arial" w:cs="Arial"/>
          <w:sz w:val="22"/>
          <w:szCs w:val="22"/>
        </w:rPr>
      </w:pPr>
      <w:r w:rsidRPr="00E37160">
        <w:rPr>
          <w:rFonts w:ascii="Arial" w:hAnsi="Arial" w:cs="Arial"/>
          <w:sz w:val="22"/>
          <w:szCs w:val="22"/>
        </w:rPr>
        <w:t>formułowanie propozycji usprawnień dla właściwej instytucji.</w:t>
      </w:r>
    </w:p>
    <w:p w14:paraId="0F571B71" w14:textId="77777777" w:rsidR="007E772A" w:rsidRPr="00E37160" w:rsidRDefault="007E772A" w:rsidP="003A3602">
      <w:pPr>
        <w:pStyle w:val="NormalnyWeb"/>
        <w:numPr>
          <w:ilvl w:val="0"/>
          <w:numId w:val="54"/>
        </w:numPr>
        <w:spacing w:before="120" w:after="120" w:line="271" w:lineRule="auto"/>
        <w:rPr>
          <w:rFonts w:ascii="Arial" w:hAnsi="Arial" w:cs="Arial"/>
          <w:sz w:val="22"/>
          <w:szCs w:val="22"/>
        </w:rPr>
      </w:pPr>
      <w:r w:rsidRPr="00E37160">
        <w:rPr>
          <w:rFonts w:ascii="Arial" w:hAnsi="Arial" w:cs="Arial"/>
          <w:bCs/>
          <w:sz w:val="22"/>
          <w:szCs w:val="22"/>
        </w:rPr>
        <w:t>realizowanie funkcji mediacyjnej w kontaktach podmiotu przekazującego zgłoszenie, o którym mowa w pkt 1,</w:t>
      </w:r>
      <w:r w:rsidRPr="00E37160">
        <w:rPr>
          <w:rFonts w:ascii="Arial" w:hAnsi="Arial" w:cs="Arial"/>
          <w:sz w:val="22"/>
          <w:szCs w:val="22"/>
        </w:rPr>
        <w:t xml:space="preserve"> </w:t>
      </w:r>
      <w:r w:rsidRPr="00E37160">
        <w:rPr>
          <w:rFonts w:ascii="Arial" w:hAnsi="Arial" w:cs="Arial"/>
          <w:bCs/>
          <w:sz w:val="22"/>
          <w:szCs w:val="22"/>
        </w:rPr>
        <w:t>z właściwą instytucją.</w:t>
      </w:r>
    </w:p>
    <w:p w14:paraId="1BC4890E" w14:textId="77777777" w:rsidR="007E772A" w:rsidRPr="00E37160" w:rsidRDefault="007E772A" w:rsidP="007E772A">
      <w:pPr>
        <w:spacing w:before="120" w:after="120" w:line="271" w:lineRule="auto"/>
        <w:rPr>
          <w:rFonts w:ascii="Arial" w:hAnsi="Arial" w:cs="Arial"/>
          <w:bCs/>
          <w:sz w:val="22"/>
          <w:szCs w:val="22"/>
        </w:rPr>
      </w:pPr>
    </w:p>
    <w:p w14:paraId="5DCAB11B" w14:textId="77777777" w:rsidR="008A3007" w:rsidRPr="00E37160" w:rsidRDefault="008A3007" w:rsidP="003A4438">
      <w:pPr>
        <w:spacing w:before="120" w:after="120" w:line="271" w:lineRule="auto"/>
        <w:rPr>
          <w:rFonts w:ascii="Arial" w:eastAsia="Calibri" w:hAnsi="Arial" w:cs="Arial"/>
          <w:b/>
          <w:color w:val="FF0000"/>
          <w:sz w:val="22"/>
          <w:szCs w:val="22"/>
        </w:rPr>
      </w:pPr>
    </w:p>
    <w:p w14:paraId="43F93C8A" w14:textId="77777777" w:rsidR="008A3007" w:rsidRPr="00E37160" w:rsidRDefault="008A3007" w:rsidP="003A4438">
      <w:pPr>
        <w:spacing w:before="120" w:after="120" w:line="271" w:lineRule="auto"/>
        <w:rPr>
          <w:rFonts w:ascii="Arial" w:hAnsi="Arial" w:cs="Arial"/>
          <w:bCs/>
          <w:sz w:val="22"/>
          <w:szCs w:val="22"/>
        </w:rPr>
      </w:pPr>
      <w:r w:rsidRPr="00E37160">
        <w:rPr>
          <w:rFonts w:ascii="Arial" w:hAnsi="Arial" w:cs="Arial"/>
          <w:bCs/>
          <w:sz w:val="22"/>
          <w:szCs w:val="22"/>
        </w:rPr>
        <w:t>Kontakt:</w:t>
      </w:r>
    </w:p>
    <w:p w14:paraId="4B944AE8" w14:textId="77777777" w:rsidR="008A3007" w:rsidRPr="00E37160" w:rsidRDefault="008A3007" w:rsidP="003A4438">
      <w:pPr>
        <w:spacing w:before="120" w:after="120" w:line="271" w:lineRule="auto"/>
        <w:rPr>
          <w:rFonts w:ascii="Arial" w:hAnsi="Arial" w:cs="Arial"/>
          <w:b/>
          <w:bCs/>
          <w:sz w:val="22"/>
          <w:szCs w:val="22"/>
        </w:rPr>
      </w:pPr>
      <w:r w:rsidRPr="00E37160">
        <w:rPr>
          <w:rFonts w:ascii="Arial" w:hAnsi="Arial" w:cs="Arial"/>
          <w:b/>
          <w:bCs/>
          <w:sz w:val="22"/>
          <w:szCs w:val="22"/>
        </w:rPr>
        <w:t xml:space="preserve">Rzecznik Funduszy Europejskich </w:t>
      </w:r>
    </w:p>
    <w:p w14:paraId="130A78C8" w14:textId="285E89C4" w:rsidR="008A3007" w:rsidRPr="00E37160" w:rsidRDefault="008A3007" w:rsidP="003A4438">
      <w:pPr>
        <w:spacing w:before="120" w:after="120" w:line="271" w:lineRule="auto"/>
        <w:rPr>
          <w:rFonts w:ascii="Arial" w:hAnsi="Arial" w:cs="Arial"/>
          <w:b/>
          <w:bCs/>
          <w:sz w:val="22"/>
          <w:szCs w:val="22"/>
        </w:rPr>
      </w:pPr>
      <w:r w:rsidRPr="00E37160">
        <w:rPr>
          <w:rFonts w:ascii="Arial" w:hAnsi="Arial" w:cs="Arial"/>
          <w:bCs/>
          <w:sz w:val="22"/>
          <w:szCs w:val="22"/>
        </w:rPr>
        <w:t xml:space="preserve">e-mail: </w:t>
      </w:r>
      <w:hyperlink r:id="rId105" w:history="1">
        <w:r w:rsidR="00376935" w:rsidRPr="00175C80">
          <w:rPr>
            <w:rStyle w:val="Hipercze"/>
            <w:rFonts w:ascii="Arial" w:hAnsi="Arial" w:cs="Arial"/>
            <w:b/>
            <w:bCs/>
            <w:sz w:val="22"/>
            <w:szCs w:val="22"/>
          </w:rPr>
          <w:t>rzecznikfe@wzp.pl</w:t>
        </w:r>
      </w:hyperlink>
    </w:p>
    <w:p w14:paraId="13C8439C" w14:textId="77777777" w:rsidR="008A3007" w:rsidRPr="00E37160" w:rsidRDefault="008A3007" w:rsidP="003A4438">
      <w:pPr>
        <w:spacing w:before="120" w:after="120" w:line="271" w:lineRule="auto"/>
        <w:rPr>
          <w:rFonts w:ascii="Arial" w:hAnsi="Arial" w:cs="Arial"/>
          <w:b/>
          <w:bCs/>
          <w:sz w:val="22"/>
          <w:szCs w:val="22"/>
        </w:rPr>
      </w:pPr>
      <w:r w:rsidRPr="00E37160">
        <w:rPr>
          <w:rFonts w:ascii="Arial" w:hAnsi="Arial" w:cs="Arial"/>
          <w:bCs/>
          <w:sz w:val="22"/>
          <w:szCs w:val="22"/>
        </w:rPr>
        <w:t xml:space="preserve">telefon: </w:t>
      </w:r>
      <w:r w:rsidR="00745703" w:rsidRPr="00E37160">
        <w:rPr>
          <w:rFonts w:ascii="Arial" w:hAnsi="Arial" w:cs="Arial"/>
          <w:b/>
          <w:bCs/>
          <w:sz w:val="22"/>
          <w:szCs w:val="22"/>
        </w:rPr>
        <w:t>+48 91 452 88 18</w:t>
      </w:r>
    </w:p>
    <w:p w14:paraId="04D67EEF" w14:textId="77777777" w:rsidR="008A3007" w:rsidRPr="00E37160" w:rsidRDefault="0013276F" w:rsidP="003A4438">
      <w:pPr>
        <w:spacing w:before="120" w:after="120" w:line="271" w:lineRule="auto"/>
        <w:rPr>
          <w:rFonts w:ascii="Arial" w:hAnsi="Arial" w:cs="Arial"/>
          <w:sz w:val="22"/>
          <w:szCs w:val="22"/>
        </w:rPr>
      </w:pPr>
      <w:r w:rsidRPr="00E37160">
        <w:rPr>
          <w:rFonts w:ascii="Arial" w:hAnsi="Arial" w:cs="Arial"/>
          <w:sz w:val="22"/>
          <w:szCs w:val="22"/>
        </w:rPr>
        <w:br w:type="page"/>
      </w:r>
    </w:p>
    <w:p w14:paraId="33D04056" w14:textId="77777777" w:rsidR="004E75AD" w:rsidRPr="00E37160" w:rsidRDefault="00B248AB" w:rsidP="003A4438">
      <w:pPr>
        <w:pStyle w:val="RozdziaRK"/>
      </w:pPr>
      <w:bookmarkStart w:id="511" w:name="_Toc200089430"/>
      <w:r w:rsidRPr="00E37160">
        <w:lastRenderedPageBreak/>
        <w:t>ZAŁĄCZNIKI</w:t>
      </w:r>
      <w:bookmarkEnd w:id="505"/>
      <w:bookmarkEnd w:id="511"/>
    </w:p>
    <w:p w14:paraId="5740EED8" w14:textId="77777777" w:rsidR="007F3686" w:rsidRPr="00E37160" w:rsidRDefault="007F3686" w:rsidP="003A3602">
      <w:pPr>
        <w:pStyle w:val="Tekstpodstawowy"/>
        <w:numPr>
          <w:ilvl w:val="1"/>
          <w:numId w:val="34"/>
        </w:numPr>
        <w:spacing w:before="120" w:line="271" w:lineRule="auto"/>
        <w:ind w:left="709" w:hanging="709"/>
        <w:rPr>
          <w:rFonts w:ascii="Arial" w:hAnsi="Arial" w:cs="Arial"/>
          <w:sz w:val="22"/>
          <w:szCs w:val="22"/>
        </w:rPr>
      </w:pPr>
      <w:r w:rsidRPr="00E37160">
        <w:rPr>
          <w:rFonts w:ascii="Arial" w:hAnsi="Arial" w:cs="Arial"/>
          <w:sz w:val="22"/>
          <w:szCs w:val="22"/>
        </w:rPr>
        <w:t>Wzór wniosku o dofinansowanie projektu,</w:t>
      </w:r>
    </w:p>
    <w:p w14:paraId="7117B8DF" w14:textId="10F71646" w:rsidR="00A34AD6" w:rsidRPr="00E37160" w:rsidRDefault="00A34AD6" w:rsidP="003A3602">
      <w:pPr>
        <w:pStyle w:val="Tekstpodstawowy"/>
        <w:numPr>
          <w:ilvl w:val="2"/>
          <w:numId w:val="34"/>
        </w:numPr>
        <w:spacing w:before="120" w:line="271" w:lineRule="auto"/>
        <w:ind w:hanging="940"/>
        <w:rPr>
          <w:rFonts w:ascii="Arial" w:hAnsi="Arial" w:cs="Arial"/>
          <w:sz w:val="22"/>
          <w:szCs w:val="22"/>
          <w:lang w:val="pl-PL"/>
        </w:rPr>
      </w:pPr>
      <w:r w:rsidRPr="00E37160">
        <w:rPr>
          <w:rFonts w:ascii="Arial" w:hAnsi="Arial" w:cs="Arial"/>
          <w:sz w:val="22"/>
          <w:szCs w:val="22"/>
        </w:rPr>
        <w:t>Informacja na temat składu osobowego spółki cywilnej</w:t>
      </w:r>
      <w:r w:rsidR="00D463C3">
        <w:rPr>
          <w:rFonts w:ascii="Arial" w:hAnsi="Arial" w:cs="Arial"/>
          <w:sz w:val="22"/>
          <w:szCs w:val="22"/>
          <w:lang w:val="pl-PL"/>
        </w:rPr>
        <w:t>,</w:t>
      </w:r>
    </w:p>
    <w:p w14:paraId="361C2C23" w14:textId="57501F75" w:rsidR="007F3686" w:rsidRPr="00E37160" w:rsidRDefault="007F3686" w:rsidP="003A3602">
      <w:pPr>
        <w:pStyle w:val="Tekstpodstawowy"/>
        <w:numPr>
          <w:ilvl w:val="1"/>
          <w:numId w:val="34"/>
        </w:numPr>
        <w:spacing w:before="120" w:line="271" w:lineRule="auto"/>
        <w:ind w:left="709" w:hanging="709"/>
        <w:rPr>
          <w:rFonts w:ascii="Arial" w:hAnsi="Arial" w:cs="Arial"/>
          <w:sz w:val="22"/>
          <w:szCs w:val="22"/>
        </w:rPr>
      </w:pPr>
      <w:r w:rsidRPr="00E37160">
        <w:rPr>
          <w:rFonts w:ascii="Arial" w:hAnsi="Arial" w:cs="Arial"/>
          <w:sz w:val="22"/>
          <w:szCs w:val="22"/>
        </w:rPr>
        <w:t>Wzór umowy o dofinansowanie projektu</w:t>
      </w:r>
      <w:r w:rsidR="00394662" w:rsidRPr="00E37160">
        <w:rPr>
          <w:rFonts w:ascii="Arial" w:hAnsi="Arial" w:cs="Arial"/>
          <w:sz w:val="22"/>
          <w:szCs w:val="22"/>
          <w:lang w:val="pl-PL"/>
        </w:rPr>
        <w:t xml:space="preserve"> </w:t>
      </w:r>
      <w:r w:rsidR="007772EE">
        <w:rPr>
          <w:rFonts w:ascii="Arial" w:hAnsi="Arial" w:cs="Arial"/>
          <w:sz w:val="22"/>
          <w:szCs w:val="22"/>
          <w:lang w:val="pl-PL"/>
        </w:rPr>
        <w:t>w ramach FEPZ 2021-2027</w:t>
      </w:r>
      <w:r w:rsidRPr="00E37160">
        <w:rPr>
          <w:rFonts w:ascii="Arial" w:hAnsi="Arial" w:cs="Arial"/>
          <w:sz w:val="22"/>
          <w:szCs w:val="22"/>
        </w:rPr>
        <w:t>,</w:t>
      </w:r>
    </w:p>
    <w:p w14:paraId="71D60E8F" w14:textId="77777777" w:rsidR="007F3686" w:rsidRPr="00E37160" w:rsidRDefault="007F3686" w:rsidP="003A3602">
      <w:pPr>
        <w:pStyle w:val="Tekstpodstawowy"/>
        <w:numPr>
          <w:ilvl w:val="1"/>
          <w:numId w:val="34"/>
        </w:numPr>
        <w:spacing w:before="120" w:line="271" w:lineRule="auto"/>
        <w:ind w:left="709" w:hanging="709"/>
        <w:rPr>
          <w:rFonts w:ascii="Arial" w:hAnsi="Arial" w:cs="Arial"/>
          <w:sz w:val="22"/>
          <w:szCs w:val="22"/>
        </w:rPr>
      </w:pPr>
      <w:r w:rsidRPr="00E37160">
        <w:rPr>
          <w:rFonts w:ascii="Arial" w:hAnsi="Arial" w:cs="Arial"/>
          <w:sz w:val="22"/>
          <w:szCs w:val="22"/>
        </w:rPr>
        <w:t xml:space="preserve">Dodatkowe załączniki do sporządzenia umowy: </w:t>
      </w:r>
    </w:p>
    <w:p w14:paraId="3BF9679B" w14:textId="77777777" w:rsidR="007F3686" w:rsidRPr="00E37160" w:rsidRDefault="007F3686" w:rsidP="003A3602">
      <w:pPr>
        <w:pStyle w:val="Tekstpodstawowy"/>
        <w:numPr>
          <w:ilvl w:val="2"/>
          <w:numId w:val="34"/>
        </w:numPr>
        <w:spacing w:before="120" w:line="271" w:lineRule="auto"/>
        <w:ind w:hanging="940"/>
        <w:rPr>
          <w:rFonts w:ascii="Arial" w:hAnsi="Arial" w:cs="Arial"/>
          <w:sz w:val="22"/>
          <w:szCs w:val="22"/>
        </w:rPr>
      </w:pPr>
      <w:r w:rsidRPr="00E37160">
        <w:rPr>
          <w:rFonts w:ascii="Arial" w:hAnsi="Arial" w:cs="Arial"/>
          <w:sz w:val="22"/>
          <w:szCs w:val="22"/>
        </w:rPr>
        <w:t xml:space="preserve">Deklaracja poświadczająca udział własny </w:t>
      </w:r>
      <w:r w:rsidR="00B81A74" w:rsidRPr="00E37160">
        <w:rPr>
          <w:rFonts w:ascii="Arial" w:hAnsi="Arial" w:cs="Arial"/>
          <w:sz w:val="22"/>
          <w:szCs w:val="22"/>
          <w:lang w:val="pl-PL"/>
        </w:rPr>
        <w:t>wnioskodawcy</w:t>
      </w:r>
      <w:r w:rsidRPr="00E37160">
        <w:rPr>
          <w:rFonts w:ascii="Arial" w:hAnsi="Arial" w:cs="Arial"/>
          <w:sz w:val="22"/>
          <w:szCs w:val="22"/>
        </w:rPr>
        <w:t>,</w:t>
      </w:r>
    </w:p>
    <w:p w14:paraId="6A086F43" w14:textId="77777777" w:rsidR="00996F79" w:rsidRPr="00E37160" w:rsidRDefault="007F3686" w:rsidP="003A3602">
      <w:pPr>
        <w:pStyle w:val="Tekstpodstawowy"/>
        <w:numPr>
          <w:ilvl w:val="2"/>
          <w:numId w:val="34"/>
        </w:numPr>
        <w:spacing w:before="120" w:line="271" w:lineRule="auto"/>
        <w:ind w:hanging="940"/>
        <w:rPr>
          <w:rFonts w:ascii="Arial" w:hAnsi="Arial" w:cs="Arial"/>
          <w:sz w:val="22"/>
          <w:szCs w:val="22"/>
        </w:rPr>
      </w:pPr>
      <w:r w:rsidRPr="00E37160">
        <w:rPr>
          <w:rFonts w:ascii="Arial" w:hAnsi="Arial" w:cs="Arial"/>
          <w:sz w:val="22"/>
          <w:szCs w:val="22"/>
        </w:rPr>
        <w:t>Informacja o jednostce realizującej projekt,</w:t>
      </w:r>
    </w:p>
    <w:p w14:paraId="60A141E4" w14:textId="77777777" w:rsidR="00996F79" w:rsidRPr="00E37160" w:rsidRDefault="007F3686" w:rsidP="003A3602">
      <w:pPr>
        <w:pStyle w:val="Tekstpodstawowy"/>
        <w:numPr>
          <w:ilvl w:val="2"/>
          <w:numId w:val="34"/>
        </w:numPr>
        <w:spacing w:before="120" w:line="271" w:lineRule="auto"/>
        <w:ind w:hanging="940"/>
        <w:rPr>
          <w:rFonts w:ascii="Arial" w:hAnsi="Arial" w:cs="Arial"/>
          <w:sz w:val="22"/>
          <w:szCs w:val="22"/>
        </w:rPr>
      </w:pPr>
      <w:r w:rsidRPr="00E37160">
        <w:rPr>
          <w:rFonts w:ascii="Arial" w:hAnsi="Arial" w:cs="Arial"/>
          <w:sz w:val="22"/>
          <w:szCs w:val="22"/>
        </w:rPr>
        <w:t xml:space="preserve">Informacja o numerze rachunku </w:t>
      </w:r>
      <w:r w:rsidR="007515C7" w:rsidRPr="00E37160">
        <w:rPr>
          <w:rFonts w:ascii="Arial" w:hAnsi="Arial" w:cs="Arial"/>
          <w:sz w:val="22"/>
          <w:szCs w:val="22"/>
          <w:lang w:val="pl-PL"/>
        </w:rPr>
        <w:t>płatniczego</w:t>
      </w:r>
      <w:r w:rsidRPr="00E37160">
        <w:rPr>
          <w:rFonts w:ascii="Arial" w:hAnsi="Arial" w:cs="Arial"/>
          <w:sz w:val="22"/>
          <w:szCs w:val="22"/>
        </w:rPr>
        <w:t xml:space="preserve"> wyodrębnionego przez </w:t>
      </w:r>
      <w:r w:rsidR="00B81A74" w:rsidRPr="00E37160">
        <w:rPr>
          <w:rFonts w:ascii="Arial" w:hAnsi="Arial" w:cs="Arial"/>
          <w:sz w:val="22"/>
          <w:szCs w:val="22"/>
          <w:lang w:val="pl-PL"/>
        </w:rPr>
        <w:t>Wnioskodawcę</w:t>
      </w:r>
      <w:r w:rsidR="00B81A74" w:rsidRPr="00E37160">
        <w:rPr>
          <w:rFonts w:ascii="Arial" w:hAnsi="Arial" w:cs="Arial"/>
          <w:sz w:val="22"/>
          <w:szCs w:val="22"/>
        </w:rPr>
        <w:t xml:space="preserve"> </w:t>
      </w:r>
      <w:r w:rsidRPr="00E37160">
        <w:rPr>
          <w:rFonts w:ascii="Arial" w:hAnsi="Arial" w:cs="Arial"/>
          <w:sz w:val="22"/>
          <w:szCs w:val="22"/>
        </w:rPr>
        <w:t>na</w:t>
      </w:r>
      <w:r w:rsidR="0026591D" w:rsidRPr="00E37160">
        <w:rPr>
          <w:rFonts w:ascii="Arial" w:hAnsi="Arial" w:cs="Arial"/>
          <w:sz w:val="22"/>
          <w:szCs w:val="22"/>
        </w:rPr>
        <w:t> </w:t>
      </w:r>
      <w:r w:rsidRPr="00E37160">
        <w:rPr>
          <w:rFonts w:ascii="Arial" w:hAnsi="Arial" w:cs="Arial"/>
          <w:sz w:val="22"/>
          <w:szCs w:val="22"/>
        </w:rPr>
        <w:t>potrzeby projektu,</w:t>
      </w:r>
    </w:p>
    <w:p w14:paraId="2569BEE4" w14:textId="77777777" w:rsidR="009A402F" w:rsidRPr="00E37160" w:rsidRDefault="00F23350" w:rsidP="003A3602">
      <w:pPr>
        <w:pStyle w:val="Tekstpodstawowy"/>
        <w:numPr>
          <w:ilvl w:val="2"/>
          <w:numId w:val="34"/>
        </w:numPr>
        <w:spacing w:before="120" w:line="271" w:lineRule="auto"/>
        <w:ind w:hanging="940"/>
        <w:rPr>
          <w:rFonts w:ascii="Arial" w:hAnsi="Arial" w:cs="Arial"/>
          <w:sz w:val="22"/>
          <w:szCs w:val="22"/>
        </w:rPr>
      </w:pPr>
      <w:r w:rsidRPr="00E37160">
        <w:rPr>
          <w:rFonts w:ascii="Arial" w:hAnsi="Arial" w:cs="Arial"/>
          <w:sz w:val="22"/>
          <w:szCs w:val="22"/>
        </w:rPr>
        <w:t>Oświadczenie Wnioskodawcy o niekaralności karą zakazu dostępu do środków publicznych (o których mowa w art. 5 ust. 3 pkt 1 i 4 ustawy z dnia 27 sierpnia 2009 r. o finansach publicznych)</w:t>
      </w:r>
      <w:r w:rsidR="00DA1848" w:rsidRPr="00E37160">
        <w:rPr>
          <w:rFonts w:ascii="Arial" w:hAnsi="Arial" w:cs="Arial"/>
          <w:sz w:val="22"/>
          <w:szCs w:val="22"/>
        </w:rPr>
        <w:t>,</w:t>
      </w:r>
    </w:p>
    <w:p w14:paraId="64CCFC5B" w14:textId="77777777" w:rsidR="007F3686" w:rsidRPr="00E37160" w:rsidRDefault="007F3686" w:rsidP="003A3602">
      <w:pPr>
        <w:pStyle w:val="Tekstpodstawowy"/>
        <w:numPr>
          <w:ilvl w:val="2"/>
          <w:numId w:val="34"/>
        </w:numPr>
        <w:spacing w:before="120" w:line="271" w:lineRule="auto"/>
        <w:ind w:hanging="940"/>
        <w:rPr>
          <w:rFonts w:ascii="Arial" w:hAnsi="Arial" w:cs="Arial"/>
          <w:sz w:val="22"/>
          <w:szCs w:val="22"/>
        </w:rPr>
      </w:pPr>
      <w:r w:rsidRPr="00E37160">
        <w:rPr>
          <w:rFonts w:ascii="Arial" w:hAnsi="Arial" w:cs="Arial"/>
          <w:sz w:val="22"/>
          <w:szCs w:val="22"/>
        </w:rPr>
        <w:t xml:space="preserve">Wzór pełnomocnictwa do reprezentowania </w:t>
      </w:r>
      <w:r w:rsidR="00B81A74" w:rsidRPr="00E37160">
        <w:rPr>
          <w:rFonts w:ascii="Arial" w:hAnsi="Arial" w:cs="Arial"/>
          <w:sz w:val="22"/>
          <w:szCs w:val="22"/>
          <w:lang w:val="pl-PL"/>
        </w:rPr>
        <w:t>Wnioskodawcy</w:t>
      </w:r>
      <w:r w:rsidR="00B81A74" w:rsidRPr="00E37160">
        <w:rPr>
          <w:rFonts w:ascii="Arial" w:hAnsi="Arial" w:cs="Arial"/>
          <w:sz w:val="22"/>
          <w:szCs w:val="22"/>
        </w:rPr>
        <w:t xml:space="preserve"> </w:t>
      </w:r>
      <w:r w:rsidRPr="00E37160">
        <w:rPr>
          <w:rFonts w:ascii="Arial" w:hAnsi="Arial" w:cs="Arial"/>
          <w:sz w:val="22"/>
          <w:szCs w:val="22"/>
        </w:rPr>
        <w:t>(osoba fizyczna),</w:t>
      </w:r>
    </w:p>
    <w:p w14:paraId="26FA0C7F" w14:textId="77777777" w:rsidR="00615582" w:rsidRPr="00E37160" w:rsidRDefault="007F3686" w:rsidP="003A3602">
      <w:pPr>
        <w:pStyle w:val="Tekstpodstawowy"/>
        <w:numPr>
          <w:ilvl w:val="2"/>
          <w:numId w:val="34"/>
        </w:numPr>
        <w:spacing w:before="120" w:line="271" w:lineRule="auto"/>
        <w:ind w:hanging="940"/>
        <w:rPr>
          <w:rFonts w:ascii="Arial" w:hAnsi="Arial" w:cs="Arial"/>
          <w:sz w:val="22"/>
          <w:szCs w:val="22"/>
        </w:rPr>
      </w:pPr>
      <w:r w:rsidRPr="00E37160">
        <w:rPr>
          <w:rFonts w:ascii="Arial" w:hAnsi="Arial" w:cs="Arial"/>
          <w:sz w:val="22"/>
          <w:szCs w:val="22"/>
        </w:rPr>
        <w:t xml:space="preserve">Wzór pełnomocnictwa do reprezentowania </w:t>
      </w:r>
      <w:r w:rsidR="00B81A74" w:rsidRPr="00E37160">
        <w:rPr>
          <w:rFonts w:ascii="Arial" w:hAnsi="Arial" w:cs="Arial"/>
          <w:sz w:val="22"/>
          <w:szCs w:val="22"/>
          <w:lang w:val="pl-PL"/>
        </w:rPr>
        <w:t>Wnioskodawca</w:t>
      </w:r>
      <w:r w:rsidR="00B81A74" w:rsidRPr="00E37160">
        <w:rPr>
          <w:rFonts w:ascii="Arial" w:hAnsi="Arial" w:cs="Arial"/>
          <w:sz w:val="22"/>
          <w:szCs w:val="22"/>
        </w:rPr>
        <w:t xml:space="preserve"> </w:t>
      </w:r>
      <w:r w:rsidRPr="00E37160">
        <w:rPr>
          <w:rFonts w:ascii="Arial" w:hAnsi="Arial" w:cs="Arial"/>
          <w:sz w:val="22"/>
          <w:szCs w:val="22"/>
        </w:rPr>
        <w:t>(osoba prawna)</w:t>
      </w:r>
      <w:r w:rsidR="00615582" w:rsidRPr="00E37160">
        <w:rPr>
          <w:rFonts w:ascii="Arial" w:hAnsi="Arial" w:cs="Arial"/>
          <w:sz w:val="22"/>
          <w:szCs w:val="22"/>
        </w:rPr>
        <w:t>,</w:t>
      </w:r>
    </w:p>
    <w:p w14:paraId="61BE2B04" w14:textId="77777777" w:rsidR="00615582" w:rsidRPr="00E37160" w:rsidRDefault="00615582" w:rsidP="003A3602">
      <w:pPr>
        <w:pStyle w:val="Tekstpodstawowy"/>
        <w:numPr>
          <w:ilvl w:val="2"/>
          <w:numId w:val="34"/>
        </w:numPr>
        <w:spacing w:before="120" w:line="271" w:lineRule="auto"/>
        <w:ind w:hanging="940"/>
        <w:rPr>
          <w:rFonts w:ascii="Arial" w:hAnsi="Arial" w:cs="Arial"/>
          <w:sz w:val="22"/>
          <w:szCs w:val="22"/>
        </w:rPr>
      </w:pPr>
      <w:r w:rsidRPr="00E37160">
        <w:rPr>
          <w:rFonts w:ascii="Arial" w:hAnsi="Arial" w:cs="Arial"/>
          <w:sz w:val="22"/>
          <w:szCs w:val="22"/>
        </w:rPr>
        <w:t>Pełnomocnictwo do podpisania umowy o dofinansowanie projektu w imieniu i na rzecz Partnerów (jeżeli dotyczy), o ile upoważnienie takie nie stanowi elementu umowy partnerskiej,</w:t>
      </w:r>
    </w:p>
    <w:p w14:paraId="57853236" w14:textId="77777777" w:rsidR="007F3686" w:rsidRPr="00E37160" w:rsidRDefault="007F3686" w:rsidP="003A3602">
      <w:pPr>
        <w:pStyle w:val="Tekstpodstawowy"/>
        <w:numPr>
          <w:ilvl w:val="1"/>
          <w:numId w:val="34"/>
        </w:numPr>
        <w:spacing w:before="120" w:line="271" w:lineRule="auto"/>
        <w:ind w:left="709" w:hanging="709"/>
        <w:rPr>
          <w:rFonts w:ascii="Arial" w:hAnsi="Arial" w:cs="Arial"/>
          <w:sz w:val="22"/>
          <w:szCs w:val="22"/>
        </w:rPr>
      </w:pPr>
      <w:r w:rsidRPr="00E37160">
        <w:rPr>
          <w:rFonts w:ascii="Arial" w:hAnsi="Arial" w:cs="Arial"/>
          <w:sz w:val="22"/>
          <w:szCs w:val="22"/>
        </w:rPr>
        <w:t xml:space="preserve">Załączniki stanowiące zabezpieczenie prawidłowej realizacji umowy o dofinansowanie projektu: </w:t>
      </w:r>
    </w:p>
    <w:p w14:paraId="2BE421D4" w14:textId="77777777" w:rsidR="007F3686" w:rsidRPr="00E37160" w:rsidRDefault="00A539CF" w:rsidP="003A4438">
      <w:pPr>
        <w:pStyle w:val="Tekstpodstawowy"/>
        <w:spacing w:before="120" w:line="271" w:lineRule="auto"/>
        <w:ind w:left="352" w:firstLine="357"/>
        <w:rPr>
          <w:rFonts w:ascii="Arial" w:hAnsi="Arial" w:cs="Arial"/>
          <w:sz w:val="22"/>
          <w:szCs w:val="22"/>
        </w:rPr>
      </w:pPr>
      <w:r w:rsidRPr="00E37160">
        <w:rPr>
          <w:rFonts w:ascii="Arial" w:hAnsi="Arial"/>
          <w:sz w:val="22"/>
        </w:rPr>
        <w:t>7.</w:t>
      </w:r>
      <w:r w:rsidR="00D11330" w:rsidRPr="00E37160">
        <w:rPr>
          <w:rFonts w:ascii="Arial" w:hAnsi="Arial"/>
          <w:sz w:val="22"/>
          <w:lang w:val="pl-PL"/>
        </w:rPr>
        <w:t>4</w:t>
      </w:r>
      <w:r w:rsidRPr="00E37160">
        <w:rPr>
          <w:rFonts w:ascii="Arial" w:hAnsi="Arial"/>
          <w:sz w:val="22"/>
        </w:rPr>
        <w:t xml:space="preserve">.1 </w:t>
      </w:r>
      <w:r w:rsidRPr="00E37160">
        <w:rPr>
          <w:rFonts w:ascii="Arial" w:hAnsi="Arial"/>
          <w:sz w:val="22"/>
        </w:rPr>
        <w:tab/>
      </w:r>
      <w:r w:rsidR="007F3686" w:rsidRPr="00E37160">
        <w:rPr>
          <w:rFonts w:ascii="Arial" w:hAnsi="Arial" w:cs="Arial"/>
          <w:sz w:val="22"/>
          <w:szCs w:val="22"/>
        </w:rPr>
        <w:t>Wzór weksla,</w:t>
      </w:r>
    </w:p>
    <w:p w14:paraId="69F27E2E" w14:textId="77777777" w:rsidR="005B72DB" w:rsidRPr="00E37160" w:rsidRDefault="00A539CF" w:rsidP="007E7D58">
      <w:pPr>
        <w:pStyle w:val="Tekstpodstawowy"/>
        <w:spacing w:before="120" w:line="271" w:lineRule="auto"/>
        <w:ind w:left="352" w:firstLine="357"/>
        <w:rPr>
          <w:rFonts w:ascii="Arial" w:hAnsi="Arial" w:cs="Arial"/>
          <w:sz w:val="22"/>
          <w:szCs w:val="22"/>
          <w:lang w:val="pl-PL"/>
        </w:rPr>
      </w:pPr>
      <w:r w:rsidRPr="00E37160">
        <w:rPr>
          <w:rFonts w:ascii="Arial" w:hAnsi="Arial"/>
          <w:sz w:val="22"/>
        </w:rPr>
        <w:t>7.</w:t>
      </w:r>
      <w:r w:rsidR="00D11330" w:rsidRPr="00E37160">
        <w:rPr>
          <w:rFonts w:ascii="Arial" w:hAnsi="Arial"/>
          <w:sz w:val="22"/>
          <w:lang w:val="pl-PL"/>
        </w:rPr>
        <w:t>4</w:t>
      </w:r>
      <w:r w:rsidRPr="00E37160">
        <w:rPr>
          <w:rFonts w:ascii="Arial" w:hAnsi="Arial"/>
          <w:sz w:val="22"/>
        </w:rPr>
        <w:t xml:space="preserve">.2 </w:t>
      </w:r>
      <w:r w:rsidRPr="00E37160">
        <w:rPr>
          <w:rFonts w:ascii="Arial" w:hAnsi="Arial"/>
          <w:sz w:val="22"/>
        </w:rPr>
        <w:tab/>
      </w:r>
      <w:r w:rsidR="007F3686" w:rsidRPr="00E37160">
        <w:rPr>
          <w:rFonts w:ascii="Arial" w:hAnsi="Arial" w:cs="Arial"/>
          <w:sz w:val="22"/>
          <w:szCs w:val="22"/>
        </w:rPr>
        <w:t>Wzór deklaracji wekslowej.</w:t>
      </w:r>
    </w:p>
    <w:p w14:paraId="16DFA572" w14:textId="37D3B2AE" w:rsidR="000B5A68" w:rsidRPr="00E37160" w:rsidRDefault="001D29A8" w:rsidP="003A3602">
      <w:pPr>
        <w:pStyle w:val="Tekstpodstawowy"/>
        <w:numPr>
          <w:ilvl w:val="1"/>
          <w:numId w:val="34"/>
        </w:numPr>
        <w:spacing w:before="120" w:line="271" w:lineRule="auto"/>
        <w:ind w:left="709" w:hanging="709"/>
        <w:rPr>
          <w:rFonts w:ascii="Arial" w:hAnsi="Arial" w:cs="Arial"/>
          <w:sz w:val="22"/>
          <w:szCs w:val="22"/>
        </w:rPr>
      </w:pPr>
      <w:r w:rsidRPr="00E37160">
        <w:rPr>
          <w:rFonts w:ascii="Arial" w:hAnsi="Arial" w:cs="Arial"/>
          <w:sz w:val="22"/>
          <w:szCs w:val="22"/>
          <w:lang w:val="pl-PL"/>
        </w:rPr>
        <w:t>K</w:t>
      </w:r>
      <w:r w:rsidR="006D1FD9" w:rsidRPr="00E37160">
        <w:rPr>
          <w:rFonts w:ascii="Arial" w:hAnsi="Arial" w:cs="Arial"/>
          <w:sz w:val="22"/>
          <w:szCs w:val="22"/>
          <w:lang w:val="pl-PL"/>
        </w:rPr>
        <w:t>art</w:t>
      </w:r>
      <w:r w:rsidRPr="00E37160">
        <w:rPr>
          <w:rFonts w:ascii="Arial" w:hAnsi="Arial" w:cs="Arial"/>
          <w:sz w:val="22"/>
          <w:szCs w:val="22"/>
          <w:lang w:val="pl-PL"/>
        </w:rPr>
        <w:t>a</w:t>
      </w:r>
      <w:r w:rsidR="006D1FD9" w:rsidRPr="00E37160">
        <w:rPr>
          <w:rFonts w:ascii="Arial" w:hAnsi="Arial" w:cs="Arial"/>
          <w:sz w:val="22"/>
          <w:szCs w:val="22"/>
          <w:lang w:val="pl-PL"/>
        </w:rPr>
        <w:t xml:space="preserve"> oceny </w:t>
      </w:r>
      <w:r w:rsidR="00C74D3E" w:rsidRPr="00E37160">
        <w:rPr>
          <w:rFonts w:ascii="Arial" w:hAnsi="Arial" w:cs="Arial"/>
          <w:sz w:val="22"/>
          <w:szCs w:val="22"/>
          <w:lang w:val="pl-PL"/>
        </w:rPr>
        <w:t xml:space="preserve">formalnej </w:t>
      </w:r>
      <w:r w:rsidR="006D1FD9" w:rsidRPr="00E37160">
        <w:rPr>
          <w:rFonts w:ascii="Arial" w:hAnsi="Arial" w:cs="Arial"/>
          <w:sz w:val="22"/>
          <w:szCs w:val="22"/>
          <w:lang w:val="pl-PL"/>
        </w:rPr>
        <w:t xml:space="preserve">wniosku o dofinansowanie projektu w postępowaniu konkurencyjnym </w:t>
      </w:r>
      <w:r w:rsidR="006D1FD9" w:rsidRPr="00E37160">
        <w:rPr>
          <w:rFonts w:ascii="Arial" w:hAnsi="Arial" w:cs="Arial"/>
          <w:sz w:val="22"/>
          <w:szCs w:val="22"/>
        </w:rPr>
        <w:t xml:space="preserve"> w ramach</w:t>
      </w:r>
      <w:r w:rsidR="006D1FD9" w:rsidRPr="00E37160">
        <w:rPr>
          <w:rFonts w:ascii="Arial" w:hAnsi="Arial" w:cs="Arial"/>
          <w:sz w:val="22"/>
          <w:szCs w:val="22"/>
          <w:lang w:val="pl-PL"/>
        </w:rPr>
        <w:t xml:space="preserve"> FEPZ</w:t>
      </w:r>
      <w:r w:rsidR="006D1FD9" w:rsidRPr="00E37160">
        <w:rPr>
          <w:rFonts w:ascii="Arial" w:hAnsi="Arial" w:cs="Arial"/>
          <w:sz w:val="22"/>
          <w:szCs w:val="22"/>
        </w:rPr>
        <w:t xml:space="preserve">  20</w:t>
      </w:r>
      <w:r w:rsidR="006D1FD9" w:rsidRPr="00E37160">
        <w:rPr>
          <w:rFonts w:ascii="Arial" w:hAnsi="Arial" w:cs="Arial"/>
          <w:sz w:val="22"/>
          <w:szCs w:val="22"/>
          <w:lang w:val="pl-PL"/>
        </w:rPr>
        <w:t>21</w:t>
      </w:r>
      <w:r w:rsidR="006D1FD9" w:rsidRPr="00E37160">
        <w:rPr>
          <w:rFonts w:ascii="Arial" w:hAnsi="Arial" w:cs="Arial"/>
          <w:sz w:val="22"/>
          <w:szCs w:val="22"/>
        </w:rPr>
        <w:t>-</w:t>
      </w:r>
      <w:r w:rsidR="00A630DF" w:rsidRPr="00E37160">
        <w:rPr>
          <w:rFonts w:ascii="Arial" w:hAnsi="Arial" w:cs="Arial"/>
          <w:sz w:val="22"/>
          <w:szCs w:val="22"/>
          <w:lang w:val="pl-PL"/>
        </w:rPr>
        <w:t>2027</w:t>
      </w:r>
      <w:r w:rsidR="000B5A68" w:rsidRPr="00E37160">
        <w:rPr>
          <w:rFonts w:ascii="Arial" w:hAnsi="Arial" w:cs="Arial"/>
          <w:sz w:val="22"/>
          <w:szCs w:val="22"/>
        </w:rPr>
        <w:t>,</w:t>
      </w:r>
    </w:p>
    <w:p w14:paraId="1CDACE1F" w14:textId="4F7A9B9F" w:rsidR="000D563C" w:rsidRPr="00E37160" w:rsidRDefault="00BB0EAF" w:rsidP="003A3602">
      <w:pPr>
        <w:pStyle w:val="Tekstpodstawowy"/>
        <w:numPr>
          <w:ilvl w:val="1"/>
          <w:numId w:val="34"/>
        </w:numPr>
        <w:spacing w:before="120" w:line="271" w:lineRule="auto"/>
        <w:ind w:left="0" w:firstLine="0"/>
        <w:rPr>
          <w:rFonts w:ascii="Arial" w:hAnsi="Arial" w:cs="Arial"/>
          <w:sz w:val="22"/>
          <w:szCs w:val="22"/>
        </w:rPr>
      </w:pPr>
      <w:r w:rsidRPr="00E37160">
        <w:rPr>
          <w:rFonts w:ascii="Arial" w:hAnsi="Arial" w:cs="Arial"/>
          <w:sz w:val="22"/>
          <w:szCs w:val="22"/>
          <w:lang w:val="pl-PL"/>
        </w:rPr>
        <w:t>K</w:t>
      </w:r>
      <w:r w:rsidR="00602B00" w:rsidRPr="00E37160">
        <w:rPr>
          <w:rFonts w:ascii="Arial" w:hAnsi="Arial" w:cs="Arial"/>
          <w:sz w:val="22"/>
          <w:szCs w:val="22"/>
          <w:lang w:val="pl-PL"/>
        </w:rPr>
        <w:t>art</w:t>
      </w:r>
      <w:r w:rsidRPr="00E37160">
        <w:rPr>
          <w:rFonts w:ascii="Arial" w:hAnsi="Arial" w:cs="Arial"/>
          <w:sz w:val="22"/>
          <w:szCs w:val="22"/>
          <w:lang w:val="pl-PL"/>
        </w:rPr>
        <w:t>a</w:t>
      </w:r>
      <w:r w:rsidR="00602B00" w:rsidRPr="00E37160">
        <w:rPr>
          <w:rFonts w:ascii="Arial" w:hAnsi="Arial" w:cs="Arial"/>
          <w:sz w:val="22"/>
          <w:szCs w:val="22"/>
          <w:lang w:val="pl-PL"/>
        </w:rPr>
        <w:t xml:space="preserve"> oceny</w:t>
      </w:r>
      <w:r w:rsidR="00602B00" w:rsidRPr="00E37160">
        <w:rPr>
          <w:rFonts w:ascii="Arial" w:hAnsi="Arial" w:cs="Arial"/>
          <w:sz w:val="22"/>
          <w:szCs w:val="22"/>
        </w:rPr>
        <w:t xml:space="preserve"> </w:t>
      </w:r>
      <w:r w:rsidR="00C74D3E" w:rsidRPr="00E37160">
        <w:rPr>
          <w:rFonts w:ascii="Arial" w:hAnsi="Arial" w:cs="Arial"/>
          <w:sz w:val="22"/>
          <w:szCs w:val="22"/>
          <w:lang w:val="pl-PL"/>
        </w:rPr>
        <w:t xml:space="preserve">merytorycznej I stopnia </w:t>
      </w:r>
      <w:r w:rsidR="00602B00" w:rsidRPr="00E37160">
        <w:rPr>
          <w:rFonts w:ascii="Arial" w:hAnsi="Arial" w:cs="Arial"/>
          <w:sz w:val="22"/>
          <w:szCs w:val="22"/>
          <w:lang w:val="pl-PL"/>
        </w:rPr>
        <w:t xml:space="preserve">wniosku </w:t>
      </w:r>
      <w:r w:rsidR="00602B00" w:rsidRPr="00E37160">
        <w:rPr>
          <w:rFonts w:ascii="Arial" w:hAnsi="Arial" w:cs="Arial"/>
          <w:sz w:val="22"/>
          <w:szCs w:val="22"/>
        </w:rPr>
        <w:t xml:space="preserve">o dofinansowanie projektu </w:t>
      </w:r>
      <w:r w:rsidR="00602B00" w:rsidRPr="00E37160">
        <w:rPr>
          <w:rFonts w:ascii="Arial" w:hAnsi="Arial" w:cs="Arial"/>
          <w:sz w:val="22"/>
          <w:szCs w:val="22"/>
          <w:lang w:val="pl-PL"/>
        </w:rPr>
        <w:t xml:space="preserve">w postępowaniu konkurencyjnym </w:t>
      </w:r>
      <w:r w:rsidR="00602B00" w:rsidRPr="00E37160">
        <w:rPr>
          <w:rFonts w:ascii="Arial" w:hAnsi="Arial" w:cs="Arial"/>
          <w:sz w:val="22"/>
          <w:szCs w:val="22"/>
        </w:rPr>
        <w:t xml:space="preserve">w ramach </w:t>
      </w:r>
      <w:r w:rsidR="00602B00" w:rsidRPr="00E37160">
        <w:rPr>
          <w:rFonts w:ascii="Arial" w:hAnsi="Arial" w:cs="Arial"/>
          <w:sz w:val="22"/>
          <w:szCs w:val="22"/>
          <w:lang w:val="pl-PL"/>
        </w:rPr>
        <w:t xml:space="preserve">FEPZ </w:t>
      </w:r>
      <w:r w:rsidR="00602B00" w:rsidRPr="00E37160">
        <w:rPr>
          <w:rFonts w:ascii="Arial" w:hAnsi="Arial" w:cs="Arial"/>
          <w:sz w:val="22"/>
          <w:szCs w:val="22"/>
        </w:rPr>
        <w:t>20</w:t>
      </w:r>
      <w:r w:rsidR="00602B00" w:rsidRPr="00E37160">
        <w:rPr>
          <w:rFonts w:ascii="Arial" w:hAnsi="Arial" w:cs="Arial"/>
          <w:sz w:val="22"/>
          <w:szCs w:val="22"/>
          <w:lang w:val="pl-PL"/>
        </w:rPr>
        <w:t>21</w:t>
      </w:r>
      <w:r w:rsidR="00602B00" w:rsidRPr="00E37160">
        <w:rPr>
          <w:rFonts w:ascii="Arial" w:hAnsi="Arial" w:cs="Arial"/>
          <w:sz w:val="22"/>
          <w:szCs w:val="22"/>
        </w:rPr>
        <w:t>-202</w:t>
      </w:r>
      <w:r w:rsidR="00602B00" w:rsidRPr="00E37160">
        <w:rPr>
          <w:rFonts w:ascii="Arial" w:hAnsi="Arial" w:cs="Arial"/>
          <w:sz w:val="22"/>
          <w:szCs w:val="22"/>
          <w:lang w:val="pl-PL"/>
        </w:rPr>
        <w:t>7</w:t>
      </w:r>
      <w:r w:rsidR="00C74D3E" w:rsidRPr="00E37160">
        <w:rPr>
          <w:rFonts w:ascii="Arial" w:hAnsi="Arial" w:cs="Arial"/>
          <w:sz w:val="22"/>
          <w:szCs w:val="22"/>
          <w:lang w:val="pl-PL"/>
        </w:rPr>
        <w:t>,</w:t>
      </w:r>
    </w:p>
    <w:p w14:paraId="11224E96" w14:textId="2DB0F782" w:rsidR="000B5A68" w:rsidRPr="00E37160" w:rsidRDefault="00BB0EAF" w:rsidP="003A3602">
      <w:pPr>
        <w:pStyle w:val="Tekstpodstawowy"/>
        <w:numPr>
          <w:ilvl w:val="1"/>
          <w:numId w:val="34"/>
        </w:numPr>
        <w:spacing w:before="120" w:line="271" w:lineRule="auto"/>
        <w:ind w:left="0" w:firstLine="0"/>
        <w:rPr>
          <w:rFonts w:ascii="Arial" w:hAnsi="Arial" w:cs="Arial"/>
          <w:sz w:val="22"/>
          <w:szCs w:val="22"/>
        </w:rPr>
      </w:pPr>
      <w:r w:rsidRPr="00E37160">
        <w:rPr>
          <w:rFonts w:ascii="Arial" w:hAnsi="Arial" w:cs="Arial"/>
          <w:sz w:val="22"/>
          <w:szCs w:val="22"/>
          <w:lang w:val="pl-PL"/>
        </w:rPr>
        <w:t>K</w:t>
      </w:r>
      <w:r w:rsidR="000D563C" w:rsidRPr="00E37160">
        <w:rPr>
          <w:rFonts w:ascii="Arial" w:hAnsi="Arial" w:cs="Arial"/>
          <w:sz w:val="22"/>
          <w:szCs w:val="22"/>
          <w:lang w:val="pl-PL"/>
        </w:rPr>
        <w:t>art</w:t>
      </w:r>
      <w:r w:rsidRPr="00E37160">
        <w:rPr>
          <w:rFonts w:ascii="Arial" w:hAnsi="Arial" w:cs="Arial"/>
          <w:sz w:val="22"/>
          <w:szCs w:val="22"/>
          <w:lang w:val="pl-PL"/>
        </w:rPr>
        <w:t>a</w:t>
      </w:r>
      <w:r w:rsidR="000D563C" w:rsidRPr="00E37160">
        <w:rPr>
          <w:rFonts w:ascii="Arial" w:hAnsi="Arial" w:cs="Arial"/>
          <w:sz w:val="22"/>
          <w:szCs w:val="22"/>
          <w:lang w:val="pl-PL"/>
        </w:rPr>
        <w:t xml:space="preserve"> oceny </w:t>
      </w:r>
      <w:r w:rsidR="00C74D3E" w:rsidRPr="00E37160">
        <w:rPr>
          <w:rFonts w:ascii="Arial" w:hAnsi="Arial" w:cs="Arial"/>
          <w:sz w:val="22"/>
          <w:szCs w:val="22"/>
          <w:lang w:val="pl-PL"/>
        </w:rPr>
        <w:t xml:space="preserve">merytorycznej II stopnia </w:t>
      </w:r>
      <w:r w:rsidR="000D563C" w:rsidRPr="00E37160">
        <w:rPr>
          <w:rFonts w:ascii="Arial" w:hAnsi="Arial" w:cs="Arial"/>
          <w:sz w:val="22"/>
          <w:szCs w:val="22"/>
          <w:lang w:val="pl-PL"/>
        </w:rPr>
        <w:t xml:space="preserve">wniosku o dofinansowanie projektu w postępowaniu konkurencyjnym </w:t>
      </w:r>
      <w:r w:rsidR="000D563C" w:rsidRPr="00E37160">
        <w:rPr>
          <w:rFonts w:ascii="Arial" w:hAnsi="Arial" w:cs="Arial"/>
          <w:sz w:val="22"/>
          <w:szCs w:val="22"/>
        </w:rPr>
        <w:t xml:space="preserve"> w ramach</w:t>
      </w:r>
      <w:r w:rsidR="000D563C" w:rsidRPr="00E37160">
        <w:rPr>
          <w:rFonts w:ascii="Arial" w:hAnsi="Arial" w:cs="Arial"/>
          <w:sz w:val="22"/>
          <w:szCs w:val="22"/>
          <w:lang w:val="pl-PL"/>
        </w:rPr>
        <w:t xml:space="preserve"> FEPZ</w:t>
      </w:r>
      <w:r w:rsidR="000D563C" w:rsidRPr="00E37160">
        <w:rPr>
          <w:rFonts w:ascii="Arial" w:hAnsi="Arial" w:cs="Arial"/>
          <w:sz w:val="22"/>
          <w:szCs w:val="22"/>
        </w:rPr>
        <w:t xml:space="preserve">  20</w:t>
      </w:r>
      <w:r w:rsidR="000D563C" w:rsidRPr="00E37160">
        <w:rPr>
          <w:rFonts w:ascii="Arial" w:hAnsi="Arial" w:cs="Arial"/>
          <w:sz w:val="22"/>
          <w:szCs w:val="22"/>
          <w:lang w:val="pl-PL"/>
        </w:rPr>
        <w:t>21</w:t>
      </w:r>
      <w:r w:rsidR="000D563C" w:rsidRPr="00E37160">
        <w:rPr>
          <w:rFonts w:ascii="Arial" w:hAnsi="Arial" w:cs="Arial"/>
          <w:sz w:val="22"/>
          <w:szCs w:val="22"/>
        </w:rPr>
        <w:t>-202</w:t>
      </w:r>
      <w:r w:rsidR="000D563C" w:rsidRPr="00E37160">
        <w:rPr>
          <w:rFonts w:ascii="Arial" w:hAnsi="Arial" w:cs="Arial"/>
          <w:sz w:val="22"/>
          <w:szCs w:val="22"/>
          <w:lang w:val="pl-PL"/>
        </w:rPr>
        <w:t>7,</w:t>
      </w:r>
      <w:r w:rsidR="00602B00" w:rsidRPr="00E37160">
        <w:rPr>
          <w:rFonts w:ascii="Arial" w:hAnsi="Arial" w:cs="Arial"/>
          <w:sz w:val="22"/>
          <w:szCs w:val="22"/>
          <w:lang w:val="pl-PL"/>
        </w:rPr>
        <w:t xml:space="preserve"> </w:t>
      </w:r>
    </w:p>
    <w:p w14:paraId="6C2D835E" w14:textId="7913FA68" w:rsidR="00046465" w:rsidRPr="00E37160" w:rsidRDefault="00BB0EAF" w:rsidP="003A3602">
      <w:pPr>
        <w:pStyle w:val="Tekstpodstawowy"/>
        <w:numPr>
          <w:ilvl w:val="1"/>
          <w:numId w:val="34"/>
        </w:numPr>
        <w:spacing w:before="120" w:line="271" w:lineRule="auto"/>
        <w:ind w:left="0" w:firstLine="0"/>
        <w:rPr>
          <w:rFonts w:ascii="Arial" w:hAnsi="Arial" w:cs="Arial"/>
          <w:sz w:val="22"/>
          <w:szCs w:val="22"/>
        </w:rPr>
      </w:pPr>
      <w:bookmarkStart w:id="512" w:name="_Hlk135643138"/>
      <w:r w:rsidRPr="00E37160">
        <w:rPr>
          <w:rFonts w:ascii="Arial" w:hAnsi="Arial" w:cs="Arial"/>
          <w:sz w:val="22"/>
          <w:szCs w:val="22"/>
          <w:lang w:val="pl-PL"/>
        </w:rPr>
        <w:t>K</w:t>
      </w:r>
      <w:r w:rsidR="002261DF" w:rsidRPr="00E37160">
        <w:rPr>
          <w:rFonts w:ascii="Arial" w:hAnsi="Arial" w:cs="Arial"/>
          <w:sz w:val="22"/>
          <w:szCs w:val="22"/>
          <w:lang w:val="pl-PL"/>
        </w:rPr>
        <w:t>art</w:t>
      </w:r>
      <w:r w:rsidRPr="00E37160">
        <w:rPr>
          <w:rFonts w:ascii="Arial" w:hAnsi="Arial" w:cs="Arial"/>
          <w:sz w:val="22"/>
          <w:szCs w:val="22"/>
          <w:lang w:val="pl-PL"/>
        </w:rPr>
        <w:t>a</w:t>
      </w:r>
      <w:r w:rsidR="002261DF" w:rsidRPr="00E37160">
        <w:rPr>
          <w:rFonts w:ascii="Arial" w:hAnsi="Arial" w:cs="Arial"/>
          <w:sz w:val="22"/>
          <w:szCs w:val="22"/>
          <w:lang w:val="pl-PL"/>
        </w:rPr>
        <w:t xml:space="preserve"> </w:t>
      </w:r>
      <w:r w:rsidR="00C74D3E" w:rsidRPr="00E37160">
        <w:rPr>
          <w:rFonts w:ascii="Arial" w:hAnsi="Arial" w:cs="Arial"/>
          <w:sz w:val="22"/>
          <w:szCs w:val="22"/>
          <w:lang w:val="pl-PL"/>
        </w:rPr>
        <w:t xml:space="preserve">negocjacji </w:t>
      </w:r>
      <w:r w:rsidR="002261DF" w:rsidRPr="00E37160">
        <w:rPr>
          <w:rFonts w:ascii="Arial" w:hAnsi="Arial" w:cs="Arial"/>
          <w:sz w:val="22"/>
          <w:szCs w:val="22"/>
          <w:lang w:val="pl-PL"/>
        </w:rPr>
        <w:t xml:space="preserve">w postępowaniu konkurencyjnym </w:t>
      </w:r>
      <w:r w:rsidR="002261DF" w:rsidRPr="00E37160">
        <w:rPr>
          <w:rFonts w:ascii="Arial" w:hAnsi="Arial" w:cs="Arial"/>
          <w:sz w:val="22"/>
          <w:szCs w:val="22"/>
        </w:rPr>
        <w:t xml:space="preserve"> w ramach</w:t>
      </w:r>
      <w:r w:rsidR="002261DF" w:rsidRPr="00E37160">
        <w:rPr>
          <w:rFonts w:ascii="Arial" w:hAnsi="Arial" w:cs="Arial"/>
          <w:sz w:val="22"/>
          <w:szCs w:val="22"/>
          <w:lang w:val="pl-PL"/>
        </w:rPr>
        <w:t xml:space="preserve"> FEPZ</w:t>
      </w:r>
      <w:r w:rsidR="002261DF" w:rsidRPr="00E37160">
        <w:rPr>
          <w:rFonts w:ascii="Arial" w:hAnsi="Arial" w:cs="Arial"/>
          <w:sz w:val="22"/>
          <w:szCs w:val="22"/>
        </w:rPr>
        <w:t xml:space="preserve">  20</w:t>
      </w:r>
      <w:r w:rsidR="002261DF" w:rsidRPr="00E37160">
        <w:rPr>
          <w:rFonts w:ascii="Arial" w:hAnsi="Arial" w:cs="Arial"/>
          <w:sz w:val="22"/>
          <w:szCs w:val="22"/>
          <w:lang w:val="pl-PL"/>
        </w:rPr>
        <w:t>21</w:t>
      </w:r>
      <w:r w:rsidR="002261DF" w:rsidRPr="00E37160">
        <w:rPr>
          <w:rFonts w:ascii="Arial" w:hAnsi="Arial" w:cs="Arial"/>
          <w:sz w:val="22"/>
          <w:szCs w:val="22"/>
        </w:rPr>
        <w:t>-202</w:t>
      </w:r>
      <w:r w:rsidR="002261DF" w:rsidRPr="00E37160">
        <w:rPr>
          <w:rFonts w:ascii="Arial" w:hAnsi="Arial" w:cs="Arial"/>
          <w:sz w:val="22"/>
          <w:szCs w:val="22"/>
          <w:lang w:val="pl-PL"/>
        </w:rPr>
        <w:t>7</w:t>
      </w:r>
      <w:bookmarkEnd w:id="512"/>
      <w:r w:rsidR="002261DF" w:rsidRPr="00E37160">
        <w:rPr>
          <w:rFonts w:ascii="Arial" w:hAnsi="Arial" w:cs="Arial"/>
          <w:sz w:val="22"/>
          <w:szCs w:val="22"/>
          <w:lang w:val="pl-PL"/>
        </w:rPr>
        <w:t xml:space="preserve">, </w:t>
      </w:r>
    </w:p>
    <w:p w14:paraId="291593CD" w14:textId="0E7A733A" w:rsidR="00D11330" w:rsidRPr="00E37160" w:rsidRDefault="00BB0EAF" w:rsidP="003A3602">
      <w:pPr>
        <w:pStyle w:val="Tekstpodstawowy"/>
        <w:numPr>
          <w:ilvl w:val="1"/>
          <w:numId w:val="34"/>
        </w:numPr>
        <w:spacing w:before="120" w:line="271" w:lineRule="auto"/>
        <w:ind w:left="0" w:firstLine="0"/>
        <w:rPr>
          <w:rFonts w:ascii="Arial" w:hAnsi="Arial" w:cs="Arial"/>
          <w:sz w:val="22"/>
          <w:szCs w:val="22"/>
        </w:rPr>
      </w:pPr>
      <w:r w:rsidRPr="00E37160">
        <w:rPr>
          <w:rFonts w:ascii="Arial" w:hAnsi="Arial" w:cs="Arial"/>
          <w:sz w:val="22"/>
          <w:szCs w:val="22"/>
          <w:lang w:val="pl-PL"/>
        </w:rPr>
        <w:t>K</w:t>
      </w:r>
      <w:proofErr w:type="spellStart"/>
      <w:r w:rsidR="00D11330" w:rsidRPr="00E37160">
        <w:rPr>
          <w:rFonts w:ascii="Arial" w:hAnsi="Arial" w:cs="Arial"/>
          <w:sz w:val="22"/>
          <w:szCs w:val="22"/>
        </w:rPr>
        <w:t>art</w:t>
      </w:r>
      <w:r w:rsidRPr="00E37160">
        <w:rPr>
          <w:rFonts w:ascii="Arial" w:hAnsi="Arial" w:cs="Arial"/>
          <w:sz w:val="22"/>
          <w:szCs w:val="22"/>
          <w:lang w:val="pl-PL"/>
        </w:rPr>
        <w:t>a</w:t>
      </w:r>
      <w:proofErr w:type="spellEnd"/>
      <w:r w:rsidR="00D11330" w:rsidRPr="00E37160">
        <w:rPr>
          <w:rFonts w:ascii="Arial" w:hAnsi="Arial" w:cs="Arial"/>
          <w:sz w:val="22"/>
          <w:szCs w:val="22"/>
        </w:rPr>
        <w:t xml:space="preserve"> oceny</w:t>
      </w:r>
      <w:r w:rsidR="00C74D3E" w:rsidRPr="00E37160">
        <w:rPr>
          <w:rFonts w:ascii="Arial" w:hAnsi="Arial" w:cs="Arial"/>
          <w:sz w:val="22"/>
          <w:szCs w:val="22"/>
        </w:rPr>
        <w:t xml:space="preserve"> </w:t>
      </w:r>
      <w:r w:rsidR="00C74D3E" w:rsidRPr="00E37160">
        <w:rPr>
          <w:rFonts w:ascii="Arial" w:hAnsi="Arial" w:cs="Arial"/>
          <w:sz w:val="22"/>
          <w:szCs w:val="22"/>
          <w:lang w:val="pl-PL"/>
        </w:rPr>
        <w:t xml:space="preserve">spełnienia </w:t>
      </w:r>
      <w:r w:rsidR="00C74D3E" w:rsidRPr="00E37160">
        <w:rPr>
          <w:rFonts w:ascii="Arial" w:hAnsi="Arial" w:cs="Arial"/>
          <w:sz w:val="22"/>
          <w:szCs w:val="22"/>
        </w:rPr>
        <w:t>kryterium</w:t>
      </w:r>
      <w:r w:rsidR="00C74D3E" w:rsidRPr="00E37160">
        <w:rPr>
          <w:rFonts w:ascii="Arial" w:hAnsi="Arial" w:cs="Arial"/>
          <w:sz w:val="22"/>
          <w:szCs w:val="22"/>
          <w:lang w:val="pl-PL"/>
        </w:rPr>
        <w:t xml:space="preserve"> </w:t>
      </w:r>
      <w:r w:rsidR="00C74D3E" w:rsidRPr="00E37160">
        <w:rPr>
          <w:rFonts w:ascii="Arial" w:hAnsi="Arial" w:cs="Arial"/>
          <w:sz w:val="22"/>
          <w:szCs w:val="22"/>
        </w:rPr>
        <w:t>specyficzn</w:t>
      </w:r>
      <w:r w:rsidR="00C74D3E" w:rsidRPr="00E37160">
        <w:rPr>
          <w:rFonts w:ascii="Arial" w:hAnsi="Arial" w:cs="Arial"/>
          <w:sz w:val="22"/>
          <w:szCs w:val="22"/>
          <w:lang w:val="pl-PL"/>
        </w:rPr>
        <w:t>ego</w:t>
      </w:r>
      <w:r w:rsidR="00C74D3E" w:rsidRPr="00E37160">
        <w:rPr>
          <w:rFonts w:ascii="Arial" w:hAnsi="Arial" w:cs="Arial"/>
          <w:sz w:val="22"/>
          <w:szCs w:val="22"/>
        </w:rPr>
        <w:t xml:space="preserve"> dopuszczalności negocjac</w:t>
      </w:r>
      <w:r w:rsidR="00D4776D" w:rsidRPr="00E37160">
        <w:rPr>
          <w:rFonts w:ascii="Arial" w:hAnsi="Arial" w:cs="Arial"/>
          <w:sz w:val="22"/>
          <w:szCs w:val="22"/>
          <w:lang w:val="pl-PL"/>
        </w:rPr>
        <w:t>y</w:t>
      </w:r>
      <w:r w:rsidR="00C74D3E" w:rsidRPr="00E37160">
        <w:rPr>
          <w:rFonts w:ascii="Arial" w:hAnsi="Arial" w:cs="Arial"/>
          <w:sz w:val="22"/>
          <w:szCs w:val="22"/>
          <w:lang w:val="pl-PL"/>
        </w:rPr>
        <w:t xml:space="preserve">jne w postępowaniu konkurencyjnym </w:t>
      </w:r>
      <w:r w:rsidR="00C74D3E" w:rsidRPr="00E37160">
        <w:rPr>
          <w:rFonts w:ascii="Arial" w:hAnsi="Arial" w:cs="Arial"/>
          <w:sz w:val="22"/>
          <w:szCs w:val="22"/>
        </w:rPr>
        <w:t xml:space="preserve"> w ramach</w:t>
      </w:r>
      <w:r w:rsidR="00C74D3E" w:rsidRPr="00E37160">
        <w:rPr>
          <w:rFonts w:ascii="Arial" w:hAnsi="Arial" w:cs="Arial"/>
          <w:sz w:val="22"/>
          <w:szCs w:val="22"/>
          <w:lang w:val="pl-PL"/>
        </w:rPr>
        <w:t xml:space="preserve"> FEPZ</w:t>
      </w:r>
      <w:r w:rsidR="00C74D3E" w:rsidRPr="00E37160">
        <w:rPr>
          <w:rFonts w:ascii="Arial" w:hAnsi="Arial" w:cs="Arial"/>
          <w:sz w:val="22"/>
          <w:szCs w:val="22"/>
        </w:rPr>
        <w:t xml:space="preserve">  20</w:t>
      </w:r>
      <w:r w:rsidR="00C74D3E" w:rsidRPr="00E37160">
        <w:rPr>
          <w:rFonts w:ascii="Arial" w:hAnsi="Arial" w:cs="Arial"/>
          <w:sz w:val="22"/>
          <w:szCs w:val="22"/>
          <w:lang w:val="pl-PL"/>
        </w:rPr>
        <w:t>21</w:t>
      </w:r>
      <w:r w:rsidR="00C74D3E" w:rsidRPr="00E37160">
        <w:rPr>
          <w:rFonts w:ascii="Arial" w:hAnsi="Arial" w:cs="Arial"/>
          <w:sz w:val="22"/>
          <w:szCs w:val="22"/>
        </w:rPr>
        <w:t>-202</w:t>
      </w:r>
      <w:r w:rsidR="00C74D3E" w:rsidRPr="00E37160">
        <w:rPr>
          <w:rFonts w:ascii="Arial" w:hAnsi="Arial" w:cs="Arial"/>
          <w:sz w:val="22"/>
          <w:szCs w:val="22"/>
          <w:lang w:val="pl-PL"/>
        </w:rPr>
        <w:t>7</w:t>
      </w:r>
      <w:r w:rsidR="00D463C3">
        <w:rPr>
          <w:rFonts w:ascii="Arial" w:hAnsi="Arial" w:cs="Arial"/>
          <w:sz w:val="22"/>
          <w:szCs w:val="22"/>
          <w:lang w:val="pl-PL"/>
        </w:rPr>
        <w:t>,</w:t>
      </w:r>
    </w:p>
    <w:p w14:paraId="3BD3F39E" w14:textId="0AA32CE6" w:rsidR="00D11330" w:rsidRPr="00E37160" w:rsidRDefault="00D11330" w:rsidP="00680F35">
      <w:pPr>
        <w:pStyle w:val="Tekstpodstawowy"/>
        <w:numPr>
          <w:ilvl w:val="1"/>
          <w:numId w:val="34"/>
        </w:numPr>
        <w:spacing w:before="120" w:line="271" w:lineRule="auto"/>
        <w:ind w:left="0" w:firstLine="0"/>
        <w:rPr>
          <w:rStyle w:val="Hipercze"/>
          <w:rFonts w:ascii="Arial" w:hAnsi="Arial" w:cs="Arial"/>
          <w:color w:val="auto"/>
          <w:sz w:val="22"/>
          <w:szCs w:val="22"/>
          <w:u w:val="none"/>
        </w:rPr>
      </w:pPr>
      <w:r w:rsidRPr="00E37160">
        <w:rPr>
          <w:rFonts w:ascii="Arial" w:hAnsi="Arial" w:cs="Arial"/>
          <w:sz w:val="22"/>
          <w:szCs w:val="22"/>
        </w:rPr>
        <w:t xml:space="preserve">Formularz informacji przedstawianych przy ubieganiu się o pomoc de </w:t>
      </w:r>
      <w:proofErr w:type="spellStart"/>
      <w:r w:rsidRPr="00E37160">
        <w:rPr>
          <w:rFonts w:ascii="Arial" w:hAnsi="Arial" w:cs="Arial"/>
          <w:sz w:val="22"/>
          <w:szCs w:val="22"/>
        </w:rPr>
        <w:t>minimis</w:t>
      </w:r>
      <w:proofErr w:type="spellEnd"/>
      <w:r w:rsidR="00D463C3">
        <w:rPr>
          <w:rFonts w:ascii="Arial" w:hAnsi="Arial" w:cs="Arial"/>
          <w:sz w:val="22"/>
          <w:szCs w:val="22"/>
          <w:lang w:val="pl-PL"/>
        </w:rPr>
        <w:t>,</w:t>
      </w:r>
    </w:p>
    <w:p w14:paraId="4D35CD90" w14:textId="30FE2934" w:rsidR="00B6329A" w:rsidRPr="00E37160" w:rsidRDefault="008002C3" w:rsidP="003A3602">
      <w:pPr>
        <w:pStyle w:val="Tekstpodstawowy"/>
        <w:numPr>
          <w:ilvl w:val="1"/>
          <w:numId w:val="53"/>
        </w:numPr>
        <w:spacing w:before="120" w:line="271" w:lineRule="auto"/>
        <w:ind w:left="0" w:firstLine="0"/>
        <w:rPr>
          <w:rFonts w:ascii="Arial" w:hAnsi="Arial" w:cs="Arial"/>
          <w:sz w:val="22"/>
          <w:szCs w:val="22"/>
        </w:rPr>
      </w:pPr>
      <w:r w:rsidRPr="00E37160">
        <w:rPr>
          <w:rStyle w:val="Hipercze"/>
          <w:rFonts w:ascii="Arial" w:hAnsi="Arial" w:cs="Arial"/>
          <w:color w:val="auto"/>
          <w:sz w:val="22"/>
          <w:szCs w:val="22"/>
          <w:u w:val="none"/>
        </w:rPr>
        <w:t xml:space="preserve">Formularz informacji przedstawianych przy ubieganiu się o pomoc inną niż pomoc w rolnictwie lub rybołówstwie,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lub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w rolnictwie lub rybołówstwie</w:t>
      </w:r>
      <w:r w:rsidR="00D463C3">
        <w:rPr>
          <w:rStyle w:val="Hipercze"/>
          <w:rFonts w:ascii="Arial" w:hAnsi="Arial" w:cs="Arial"/>
          <w:color w:val="auto"/>
          <w:sz w:val="22"/>
          <w:szCs w:val="22"/>
          <w:u w:val="none"/>
          <w:lang w:val="pl-PL"/>
        </w:rPr>
        <w:t>,</w:t>
      </w:r>
    </w:p>
    <w:p w14:paraId="241BECFF" w14:textId="44DF54A3" w:rsidR="00150F53" w:rsidRPr="002204DB" w:rsidRDefault="00DE2E7A" w:rsidP="003A3602">
      <w:pPr>
        <w:pStyle w:val="Tekstpodstawowy"/>
        <w:numPr>
          <w:ilvl w:val="1"/>
          <w:numId w:val="53"/>
        </w:numPr>
        <w:spacing w:before="120" w:line="271" w:lineRule="auto"/>
        <w:ind w:left="0" w:firstLine="0"/>
        <w:rPr>
          <w:rFonts w:ascii="Arial" w:hAnsi="Arial" w:cs="Arial"/>
          <w:strike/>
          <w:sz w:val="22"/>
          <w:szCs w:val="22"/>
        </w:rPr>
      </w:pPr>
      <w:r w:rsidRPr="00CF3DEC">
        <w:rPr>
          <w:rFonts w:ascii="Arial" w:hAnsi="Arial" w:cs="Arial"/>
          <w:sz w:val="22"/>
          <w:szCs w:val="22"/>
          <w:lang w:val="pl-PL"/>
        </w:rPr>
        <w:t>Katalog</w:t>
      </w:r>
      <w:r w:rsidRPr="00CF3DEC">
        <w:rPr>
          <w:rFonts w:ascii="Arial" w:hAnsi="Arial" w:cs="Arial"/>
          <w:sz w:val="22"/>
          <w:szCs w:val="22"/>
        </w:rPr>
        <w:t xml:space="preserve"> </w:t>
      </w:r>
      <w:r w:rsidR="00150F53" w:rsidRPr="00CF3DEC">
        <w:rPr>
          <w:rFonts w:ascii="Arial" w:hAnsi="Arial" w:cs="Arial"/>
          <w:sz w:val="22"/>
          <w:szCs w:val="22"/>
        </w:rPr>
        <w:t xml:space="preserve">standardu i cen rynkowych </w:t>
      </w:r>
      <w:r w:rsidR="00822460" w:rsidRPr="00CF3DEC">
        <w:rPr>
          <w:rFonts w:ascii="Arial" w:hAnsi="Arial" w:cs="Arial"/>
          <w:sz w:val="22"/>
          <w:szCs w:val="22"/>
          <w:lang w:val="pl-PL"/>
        </w:rPr>
        <w:t>towarów</w:t>
      </w:r>
      <w:r w:rsidR="00150F53" w:rsidRPr="00CF3DEC">
        <w:rPr>
          <w:rFonts w:ascii="Arial" w:hAnsi="Arial" w:cs="Arial"/>
          <w:sz w:val="22"/>
          <w:szCs w:val="22"/>
        </w:rPr>
        <w:t xml:space="preserve"> i usług </w:t>
      </w:r>
      <w:r w:rsidR="00822460" w:rsidRPr="00CF3DEC">
        <w:rPr>
          <w:rFonts w:ascii="Arial" w:hAnsi="Arial" w:cs="Arial"/>
          <w:sz w:val="22"/>
          <w:szCs w:val="22"/>
          <w:lang w:val="pl-PL"/>
        </w:rPr>
        <w:t xml:space="preserve">dla programu FEPZ 2021-2027 </w:t>
      </w:r>
      <w:r w:rsidR="00150F53" w:rsidRPr="00CF3DEC">
        <w:rPr>
          <w:rFonts w:ascii="Arial" w:hAnsi="Arial" w:cs="Arial"/>
          <w:sz w:val="22"/>
          <w:szCs w:val="22"/>
        </w:rPr>
        <w:t xml:space="preserve">typowych dla </w:t>
      </w:r>
      <w:r w:rsidRPr="00CF3DEC">
        <w:rPr>
          <w:rFonts w:ascii="Arial" w:hAnsi="Arial" w:cs="Arial"/>
          <w:sz w:val="22"/>
          <w:szCs w:val="22"/>
          <w:lang w:val="pl-PL"/>
        </w:rPr>
        <w:t>naboru</w:t>
      </w:r>
      <w:r w:rsidRPr="00CF3DEC">
        <w:rPr>
          <w:rFonts w:ascii="Arial" w:hAnsi="Arial" w:cs="Arial"/>
          <w:sz w:val="22"/>
          <w:szCs w:val="22"/>
        </w:rPr>
        <w:t xml:space="preserve"> </w:t>
      </w:r>
      <w:r w:rsidR="00CF3DEC">
        <w:rPr>
          <w:rFonts w:ascii="Arial" w:hAnsi="Arial" w:cs="Arial"/>
          <w:sz w:val="22"/>
          <w:szCs w:val="22"/>
        </w:rPr>
        <w:t>z dnia 1 czerwca 2025 r.</w:t>
      </w:r>
      <w:r w:rsidR="00D463C3">
        <w:rPr>
          <w:rFonts w:ascii="Arial" w:hAnsi="Arial" w:cs="Arial"/>
          <w:sz w:val="22"/>
          <w:szCs w:val="22"/>
          <w:lang w:val="pl-PL"/>
        </w:rPr>
        <w:t>,</w:t>
      </w:r>
    </w:p>
    <w:p w14:paraId="5E5FCAC0" w14:textId="46BEC9EE" w:rsidR="00350D13" w:rsidRPr="00E37160" w:rsidRDefault="00350D13" w:rsidP="003A3602">
      <w:pPr>
        <w:pStyle w:val="Tekstpodstawowy"/>
        <w:numPr>
          <w:ilvl w:val="1"/>
          <w:numId w:val="53"/>
        </w:numPr>
        <w:spacing w:before="120" w:line="271" w:lineRule="auto"/>
        <w:ind w:left="0" w:firstLine="0"/>
        <w:rPr>
          <w:rFonts w:ascii="Arial" w:hAnsi="Arial" w:cs="Arial"/>
          <w:sz w:val="22"/>
          <w:szCs w:val="22"/>
        </w:rPr>
      </w:pPr>
      <w:r w:rsidRPr="00E37160">
        <w:rPr>
          <w:rFonts w:ascii="Arial" w:hAnsi="Arial"/>
          <w:sz w:val="22"/>
        </w:rPr>
        <w:t xml:space="preserve">Wzór oświadczenia o uzyskanej pomocy de </w:t>
      </w:r>
      <w:proofErr w:type="spellStart"/>
      <w:r w:rsidRPr="00E37160">
        <w:rPr>
          <w:rFonts w:ascii="Arial" w:hAnsi="Arial"/>
          <w:sz w:val="22"/>
        </w:rPr>
        <w:t>minimis</w:t>
      </w:r>
      <w:proofErr w:type="spellEnd"/>
      <w:r w:rsidR="00D463C3">
        <w:rPr>
          <w:rFonts w:ascii="Arial" w:hAnsi="Arial"/>
          <w:sz w:val="22"/>
          <w:lang w:val="pl-PL"/>
        </w:rPr>
        <w:t>,</w:t>
      </w:r>
    </w:p>
    <w:p w14:paraId="1BF218F8" w14:textId="20558BB3" w:rsidR="00604567" w:rsidRPr="00E37160" w:rsidRDefault="00604567" w:rsidP="003A3602">
      <w:pPr>
        <w:pStyle w:val="Tekstpodstawowy"/>
        <w:numPr>
          <w:ilvl w:val="1"/>
          <w:numId w:val="53"/>
        </w:numPr>
        <w:spacing w:before="120" w:line="271" w:lineRule="auto"/>
        <w:ind w:left="0" w:firstLine="0"/>
        <w:rPr>
          <w:rFonts w:ascii="Arial" w:hAnsi="Arial" w:cs="Arial"/>
          <w:sz w:val="22"/>
          <w:szCs w:val="22"/>
        </w:rPr>
      </w:pPr>
      <w:r w:rsidRPr="00E37160">
        <w:rPr>
          <w:rFonts w:ascii="Arial" w:hAnsi="Arial"/>
          <w:sz w:val="22"/>
        </w:rPr>
        <w:t xml:space="preserve">Wzór oświadczenia o nieuzyskaniu pomocy de </w:t>
      </w:r>
      <w:proofErr w:type="spellStart"/>
      <w:r w:rsidRPr="00E37160">
        <w:rPr>
          <w:rFonts w:ascii="Arial" w:hAnsi="Arial"/>
          <w:sz w:val="22"/>
        </w:rPr>
        <w:t>minimis</w:t>
      </w:r>
      <w:proofErr w:type="spellEnd"/>
      <w:r w:rsidR="00D463C3">
        <w:rPr>
          <w:rFonts w:ascii="Arial" w:hAnsi="Arial"/>
          <w:sz w:val="22"/>
          <w:lang w:val="pl-PL"/>
        </w:rPr>
        <w:t>,</w:t>
      </w:r>
    </w:p>
    <w:p w14:paraId="31B4A72E" w14:textId="0CDD1C82" w:rsidR="00604567" w:rsidRPr="00E37160" w:rsidRDefault="00604567" w:rsidP="003A3602">
      <w:pPr>
        <w:pStyle w:val="Tekstpodstawowy"/>
        <w:numPr>
          <w:ilvl w:val="1"/>
          <w:numId w:val="53"/>
        </w:numPr>
        <w:spacing w:before="120" w:line="271" w:lineRule="auto"/>
        <w:ind w:left="0" w:firstLine="0"/>
        <w:rPr>
          <w:rFonts w:ascii="Arial" w:hAnsi="Arial" w:cs="Arial"/>
          <w:sz w:val="22"/>
          <w:szCs w:val="22"/>
        </w:rPr>
      </w:pPr>
      <w:r w:rsidRPr="00E37160">
        <w:rPr>
          <w:rFonts w:ascii="Arial" w:hAnsi="Arial" w:cs="Arial"/>
          <w:sz w:val="22"/>
          <w:szCs w:val="22"/>
        </w:rPr>
        <w:lastRenderedPageBreak/>
        <w:t xml:space="preserve">Wzór oświadczenia dotyczącego pomocy de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wg aktualnego stanu</w:t>
      </w:r>
      <w:r w:rsidR="00D463C3">
        <w:rPr>
          <w:rFonts w:ascii="Arial" w:hAnsi="Arial"/>
          <w:sz w:val="22"/>
          <w:lang w:val="pl-PL"/>
        </w:rPr>
        <w:t>,</w:t>
      </w:r>
    </w:p>
    <w:p w14:paraId="7A7E5551" w14:textId="7B1E1897" w:rsidR="00A94189" w:rsidRPr="00E37160" w:rsidRDefault="00831240" w:rsidP="003A3602">
      <w:pPr>
        <w:pStyle w:val="Tekstpodstawowy"/>
        <w:numPr>
          <w:ilvl w:val="1"/>
          <w:numId w:val="53"/>
        </w:numPr>
        <w:spacing w:before="120" w:line="271" w:lineRule="auto"/>
        <w:ind w:left="0" w:firstLine="0"/>
        <w:rPr>
          <w:rFonts w:ascii="Arial" w:hAnsi="Arial" w:cs="Arial"/>
          <w:sz w:val="22"/>
          <w:szCs w:val="22"/>
        </w:rPr>
      </w:pPr>
      <w:r>
        <w:rPr>
          <w:rFonts w:ascii="Arial" w:hAnsi="Arial"/>
          <w:sz w:val="22"/>
        </w:rPr>
        <w:t>I</w:t>
      </w:r>
      <w:r w:rsidRPr="00831240">
        <w:rPr>
          <w:rFonts w:ascii="Arial" w:hAnsi="Arial"/>
          <w:sz w:val="22"/>
          <w:lang w:val="pl-PL"/>
        </w:rPr>
        <w:t>nstrukcja wypełniania wniosku o dofinansowanie projektu w ramach PROGRAMU FUNDUSZE EUROPEJSKIE DLA POMORZA ZACHODNIEGO 2021-2027.</w:t>
      </w:r>
    </w:p>
    <w:p w14:paraId="5B9BFAD0" w14:textId="77777777" w:rsidR="00D11330" w:rsidRPr="00E37160" w:rsidRDefault="00D11330" w:rsidP="006D7C6E">
      <w:pPr>
        <w:rPr>
          <w:rFonts w:ascii="Arial" w:hAnsi="Arial" w:cs="Arial"/>
          <w:b/>
          <w:color w:val="FF0000"/>
          <w:sz w:val="22"/>
          <w:szCs w:val="22"/>
        </w:rPr>
      </w:pPr>
    </w:p>
    <w:p w14:paraId="09F1D71B" w14:textId="77777777" w:rsidR="007F3686" w:rsidRPr="00E37160" w:rsidRDefault="009F2A84" w:rsidP="006D7C6E">
      <w:pPr>
        <w:rPr>
          <w:rFonts w:ascii="Arial" w:hAnsi="Arial" w:cs="Arial"/>
          <w:sz w:val="22"/>
          <w:szCs w:val="22"/>
        </w:rPr>
      </w:pPr>
      <w:r w:rsidRPr="00E37160">
        <w:rPr>
          <w:rFonts w:ascii="Arial" w:hAnsi="Arial" w:cs="Arial"/>
          <w:b/>
          <w:color w:val="FF0000"/>
          <w:sz w:val="22"/>
          <w:szCs w:val="22"/>
        </w:rPr>
        <w:t>Uwaga</w:t>
      </w:r>
      <w:r w:rsidR="007F3686" w:rsidRPr="00E37160">
        <w:rPr>
          <w:rFonts w:ascii="Arial" w:hAnsi="Arial" w:cs="Arial"/>
          <w:b/>
          <w:color w:val="FF0000"/>
          <w:sz w:val="22"/>
          <w:szCs w:val="22"/>
        </w:rPr>
        <w:t>!</w:t>
      </w:r>
      <w:r w:rsidR="007F3686" w:rsidRPr="00E37160">
        <w:rPr>
          <w:rFonts w:ascii="Arial" w:hAnsi="Arial" w:cs="Arial"/>
          <w:sz w:val="22"/>
          <w:szCs w:val="22"/>
        </w:rPr>
        <w:t xml:space="preserve"> </w:t>
      </w:r>
      <w:r w:rsidR="00481BFC" w:rsidRPr="00E37160">
        <w:rPr>
          <w:rFonts w:ascii="Arial" w:hAnsi="Arial" w:cs="Arial"/>
          <w:sz w:val="22"/>
          <w:szCs w:val="22"/>
        </w:rPr>
        <w:t xml:space="preserve">ION </w:t>
      </w:r>
      <w:r w:rsidR="007F3686" w:rsidRPr="00E37160">
        <w:rPr>
          <w:rFonts w:ascii="Arial" w:hAnsi="Arial" w:cs="Arial"/>
          <w:sz w:val="22"/>
          <w:szCs w:val="22"/>
        </w:rPr>
        <w:t>informuje, iż zapisy ww</w:t>
      </w:r>
      <w:r w:rsidR="00DA1848" w:rsidRPr="00E37160">
        <w:rPr>
          <w:rFonts w:ascii="Arial" w:hAnsi="Arial" w:cs="Arial"/>
          <w:sz w:val="22"/>
          <w:szCs w:val="22"/>
        </w:rPr>
        <w:t>.</w:t>
      </w:r>
      <w:r w:rsidR="007F3686" w:rsidRPr="00E37160">
        <w:rPr>
          <w:rFonts w:ascii="Arial" w:hAnsi="Arial" w:cs="Arial"/>
          <w:sz w:val="22"/>
          <w:szCs w:val="22"/>
        </w:rPr>
        <w:t xml:space="preserve"> </w:t>
      </w:r>
      <w:r w:rsidR="0084234C" w:rsidRPr="00E37160">
        <w:rPr>
          <w:rFonts w:ascii="Arial" w:hAnsi="Arial" w:cs="Arial"/>
          <w:sz w:val="22"/>
          <w:szCs w:val="22"/>
        </w:rPr>
        <w:t>doku</w:t>
      </w:r>
      <w:r w:rsidR="00B56D8F" w:rsidRPr="00E37160">
        <w:rPr>
          <w:rFonts w:ascii="Arial" w:hAnsi="Arial" w:cs="Arial"/>
          <w:sz w:val="22"/>
          <w:szCs w:val="22"/>
        </w:rPr>
        <w:t>mentów</w:t>
      </w:r>
      <w:r w:rsidR="0084234C" w:rsidRPr="00E37160">
        <w:rPr>
          <w:rFonts w:ascii="Arial" w:hAnsi="Arial" w:cs="Arial"/>
          <w:sz w:val="22"/>
          <w:szCs w:val="22"/>
        </w:rPr>
        <w:t xml:space="preserve"> </w:t>
      </w:r>
      <w:r w:rsidR="007F3686" w:rsidRPr="00E37160">
        <w:rPr>
          <w:rFonts w:ascii="Arial" w:hAnsi="Arial" w:cs="Arial"/>
          <w:sz w:val="22"/>
          <w:szCs w:val="22"/>
        </w:rPr>
        <w:t>mogą ulec zmianie. W związku z czym zaleca się, aby potencjalni wnioskodawcy na bieżąco zapoznawali się z informacjami zamieszczonymi na stronie</w:t>
      </w:r>
      <w:r w:rsidR="00D11330" w:rsidRPr="00E37160">
        <w:rPr>
          <w:rFonts w:ascii="Arial" w:hAnsi="Arial" w:cs="Arial"/>
          <w:sz w:val="22"/>
          <w:szCs w:val="22"/>
        </w:rPr>
        <w:t xml:space="preserve"> </w:t>
      </w:r>
      <w:r w:rsidR="007F3686" w:rsidRPr="00E37160">
        <w:rPr>
          <w:rFonts w:ascii="Arial" w:hAnsi="Arial" w:cs="Arial"/>
          <w:sz w:val="22"/>
          <w:szCs w:val="22"/>
        </w:rPr>
        <w:t>internetowej</w:t>
      </w:r>
      <w:r w:rsidR="00D11330" w:rsidRPr="00E37160">
        <w:rPr>
          <w:rFonts w:ascii="Arial" w:hAnsi="Arial" w:cs="Arial"/>
          <w:sz w:val="22"/>
          <w:szCs w:val="22"/>
        </w:rPr>
        <w:t xml:space="preserve"> </w:t>
      </w:r>
      <w:hyperlink r:id="rId106" w:history="1">
        <w:r w:rsidR="00B11F2A" w:rsidRPr="00E37160">
          <w:rPr>
            <w:rStyle w:val="Hipercze"/>
            <w:rFonts w:ascii="Arial" w:hAnsi="Arial" w:cs="Arial"/>
            <w:sz w:val="22"/>
            <w:szCs w:val="22"/>
          </w:rPr>
          <w:t>https://funduszeue.wzp.pl</w:t>
        </w:r>
      </w:hyperlink>
      <w:r w:rsidR="00B11F2A" w:rsidRPr="00E37160">
        <w:rPr>
          <w:rStyle w:val="Hipercze"/>
          <w:rFonts w:ascii="Arial" w:hAnsi="Arial" w:cs="Arial"/>
          <w:sz w:val="22"/>
          <w:szCs w:val="22"/>
        </w:rPr>
        <w:t xml:space="preserve"> </w:t>
      </w:r>
      <w:r w:rsidR="00D11330" w:rsidRPr="00E37160">
        <w:rPr>
          <w:rStyle w:val="Hipercze"/>
          <w:rFonts w:ascii="Arial" w:hAnsi="Arial" w:cs="Arial"/>
          <w:sz w:val="22"/>
          <w:szCs w:val="22"/>
        </w:rPr>
        <w:t xml:space="preserve"> </w:t>
      </w:r>
      <w:r w:rsidR="00E36F91" w:rsidRPr="00E37160">
        <w:rPr>
          <w:rFonts w:ascii="Arial" w:hAnsi="Arial" w:cs="Arial"/>
          <w:sz w:val="22"/>
          <w:szCs w:val="22"/>
        </w:rPr>
        <w:t>oraz</w:t>
      </w:r>
      <w:r w:rsidR="006D7C6E" w:rsidRPr="00E37160">
        <w:rPr>
          <w:rFonts w:ascii="Arial" w:hAnsi="Arial" w:cs="Arial"/>
          <w:sz w:val="22"/>
          <w:szCs w:val="22"/>
        </w:rPr>
        <w:t> </w:t>
      </w:r>
      <w:hyperlink r:id="rId107" w:history="1">
        <w:r w:rsidR="00312186" w:rsidRPr="00E37160">
          <w:rPr>
            <w:rStyle w:val="Hipercze"/>
            <w:rFonts w:ascii="Arial" w:hAnsi="Arial" w:cs="Arial"/>
            <w:sz w:val="22"/>
            <w:szCs w:val="22"/>
          </w:rPr>
          <w:t>www.funduszeeuropejskie.gov.pl</w:t>
        </w:r>
      </w:hyperlink>
      <w:r w:rsidR="00E36F91" w:rsidRPr="00E37160">
        <w:rPr>
          <w:rFonts w:ascii="Arial" w:hAnsi="Arial" w:cs="Arial"/>
          <w:sz w:val="22"/>
          <w:szCs w:val="22"/>
        </w:rPr>
        <w:t xml:space="preserve">. </w:t>
      </w:r>
    </w:p>
    <w:p w14:paraId="1DD5DC9C" w14:textId="77777777" w:rsidR="00141212" w:rsidRPr="00E37160" w:rsidRDefault="00141212" w:rsidP="003A4438">
      <w:pPr>
        <w:spacing w:before="120" w:after="120" w:line="271" w:lineRule="auto"/>
        <w:rPr>
          <w:rFonts w:ascii="Arial" w:hAnsi="Arial" w:cs="Arial"/>
          <w:sz w:val="22"/>
          <w:szCs w:val="22"/>
        </w:rPr>
        <w:sectPr w:rsidR="00141212" w:rsidRPr="00E37160" w:rsidSect="00536120">
          <w:headerReference w:type="default" r:id="rId108"/>
          <w:footerReference w:type="even" r:id="rId109"/>
          <w:footerReference w:type="default" r:id="rId110"/>
          <w:headerReference w:type="first" r:id="rId111"/>
          <w:footerReference w:type="first" r:id="rId112"/>
          <w:endnotePr>
            <w:numFmt w:val="decimal"/>
          </w:endnotePr>
          <w:type w:val="continuous"/>
          <w:pgSz w:w="11906" w:h="16838" w:code="9"/>
          <w:pgMar w:top="1418" w:right="1418" w:bottom="1418" w:left="1418" w:header="709" w:footer="709" w:gutter="0"/>
          <w:pgNumType w:start="1"/>
          <w:cols w:space="708"/>
          <w:titlePg/>
          <w:docGrid w:linePitch="360"/>
        </w:sectPr>
      </w:pPr>
    </w:p>
    <w:p w14:paraId="307D102F" w14:textId="77777777" w:rsidR="00462661" w:rsidRPr="0010532A" w:rsidRDefault="00D25A72" w:rsidP="003A4438">
      <w:pPr>
        <w:spacing w:before="120" w:after="120" w:line="271" w:lineRule="auto"/>
        <w:rPr>
          <w:rFonts w:ascii="Arial" w:hAnsi="Arial" w:cs="Arial"/>
          <w:sz w:val="22"/>
          <w:szCs w:val="22"/>
        </w:rPr>
      </w:pPr>
      <w:r w:rsidRPr="00E37160">
        <w:rPr>
          <w:rFonts w:ascii="Arial" w:hAnsi="Arial" w:cs="Arial"/>
          <w:noProof/>
          <w:sz w:val="22"/>
          <w:szCs w:val="22"/>
        </w:rPr>
        <w:lastRenderedPageBreak/>
        <mc:AlternateContent>
          <mc:Choice Requires="wps">
            <w:drawing>
              <wp:anchor distT="0" distB="0" distL="114300" distR="114300" simplePos="0" relativeHeight="251658240" behindDoc="0" locked="0" layoutInCell="1" allowOverlap="1" wp14:anchorId="19D8F7BD" wp14:editId="33A4C0B0">
                <wp:simplePos x="0" y="0"/>
                <wp:positionH relativeFrom="column">
                  <wp:posOffset>1000760</wp:posOffset>
                </wp:positionH>
                <wp:positionV relativeFrom="page">
                  <wp:posOffset>7729220</wp:posOffset>
                </wp:positionV>
                <wp:extent cx="3894455" cy="2099945"/>
                <wp:effectExtent l="0" t="0" r="0" b="0"/>
                <wp:wrapNone/>
                <wp:docPr id="2"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94455" cy="2099945"/>
                        </a:xfrm>
                        <a:prstGeom prst="rect">
                          <a:avLst/>
                        </a:prstGeom>
                        <a:noFill/>
                        <a:ln w="2540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1B2DC688" w14:textId="77777777" w:rsidR="00337394" w:rsidRPr="00115B98" w:rsidRDefault="00337394" w:rsidP="00115B98">
                            <w:pPr>
                              <w:jc w:val="center"/>
                              <w:rPr>
                                <w:rFonts w:ascii="TitilliumText25L" w:hAnsi="TitilliumText25L"/>
                              </w:rPr>
                            </w:pPr>
                            <w:r w:rsidRPr="00115B98">
                              <w:rPr>
                                <w:rFonts w:ascii="TitilliumText25L" w:hAnsi="TitilliumText25L"/>
                              </w:rPr>
                              <w:t>Wojewódzki Urząd Pracy w Szczecinie</w:t>
                            </w:r>
                          </w:p>
                          <w:p w14:paraId="46260F8B" w14:textId="77777777" w:rsidR="00337394" w:rsidRPr="00115B98" w:rsidRDefault="00337394" w:rsidP="00115B98">
                            <w:pPr>
                              <w:jc w:val="center"/>
                              <w:rPr>
                                <w:rFonts w:ascii="TitilliumText25L" w:hAnsi="TitilliumText25L"/>
                              </w:rPr>
                            </w:pPr>
                            <w:r w:rsidRPr="00115B98">
                              <w:rPr>
                                <w:rFonts w:ascii="TitilliumText25L" w:hAnsi="TitilliumText25L"/>
                              </w:rPr>
                              <w:t>ul. A. Mickiewicza 41</w:t>
                            </w:r>
                          </w:p>
                          <w:p w14:paraId="3D2F33EB" w14:textId="77777777" w:rsidR="00337394" w:rsidRPr="00115B98" w:rsidRDefault="00337394" w:rsidP="00115B98">
                            <w:pPr>
                              <w:jc w:val="center"/>
                              <w:rPr>
                                <w:rFonts w:ascii="TitilliumText25L" w:hAnsi="TitilliumText25L"/>
                              </w:rPr>
                            </w:pPr>
                            <w:r w:rsidRPr="00115B98">
                              <w:rPr>
                                <w:rFonts w:ascii="TitilliumText25L" w:hAnsi="TitilliumText25L"/>
                              </w:rPr>
                              <w:t>70-383 Szczecin</w:t>
                            </w:r>
                          </w:p>
                          <w:p w14:paraId="56E791D7" w14:textId="77777777" w:rsidR="00337394" w:rsidRPr="00115B98" w:rsidRDefault="00337394" w:rsidP="00115B98"/>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19D8F7BD" id="Prostokąt 10" o:spid="_x0000_s1026" style="position:absolute;margin-left:78.8pt;margin-top:608.6pt;width:306.65pt;height:165.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" filled="f" strokecolor="white" strokeweight="2pt">
                <v:path arrowok="t"/>
                <v:textbox>
                  <w:txbxContent>
                    <w:p w14:paraId="1B2DC688" w14:textId="77777777" w:rsidR="00337394" w:rsidRPr="00115B98" w:rsidRDefault="00337394" w:rsidP="00115B98">
                      <w:pPr>
                        <w:jc w:val="center"/>
                        <w:rPr>
                          <w:rFonts w:ascii="TitilliumText25L" w:hAnsi="TitilliumText25L"/>
                        </w:rPr>
                      </w:pPr>
                      <w:r w:rsidRPr="00115B98">
                        <w:rPr>
                          <w:rFonts w:ascii="TitilliumText25L" w:hAnsi="TitilliumText25L"/>
                        </w:rPr>
                        <w:t>Wojewódzki Urząd Pracy w Szczecinie</w:t>
                      </w:r>
                    </w:p>
                    <w:p w14:paraId="46260F8B" w14:textId="77777777" w:rsidR="00337394" w:rsidRPr="00115B98" w:rsidRDefault="00337394" w:rsidP="00115B98">
                      <w:pPr>
                        <w:jc w:val="center"/>
                        <w:rPr>
                          <w:rFonts w:ascii="TitilliumText25L" w:hAnsi="TitilliumText25L"/>
                        </w:rPr>
                      </w:pPr>
                      <w:r w:rsidRPr="00115B98">
                        <w:rPr>
                          <w:rFonts w:ascii="TitilliumText25L" w:hAnsi="TitilliumText25L"/>
                        </w:rPr>
                        <w:t>ul. A. Mickiewicza 41</w:t>
                      </w:r>
                    </w:p>
                    <w:p w14:paraId="3D2F33EB" w14:textId="77777777" w:rsidR="00337394" w:rsidRPr="00115B98" w:rsidRDefault="00337394" w:rsidP="00115B98">
                      <w:pPr>
                        <w:jc w:val="center"/>
                        <w:rPr>
                          <w:rFonts w:ascii="TitilliumText25L" w:hAnsi="TitilliumText25L"/>
                        </w:rPr>
                      </w:pPr>
                      <w:r w:rsidRPr="00115B98">
                        <w:rPr>
                          <w:rFonts w:ascii="TitilliumText25L" w:hAnsi="TitilliumText25L"/>
                        </w:rPr>
                        <w:t>70-383 Szczecin</w:t>
                      </w:r>
                    </w:p>
                    <w:p w14:paraId="56E791D7" w14:textId="77777777" w:rsidR="00337394" w:rsidRPr="00115B98" w:rsidRDefault="00337394" w:rsidP="00115B98"/>
                  </w:txbxContent>
                </v:textbox>
                <w10:wrap anchory="page"/>
              </v:rect>
            </w:pict>
          </mc:Fallback>
        </mc:AlternateContent>
      </w:r>
      <w:r w:rsidRPr="00E37160">
        <w:rPr>
          <w:rFonts w:ascii="Arial" w:hAnsi="Arial" w:cs="Arial"/>
          <w:noProof/>
          <w:sz w:val="22"/>
          <w:szCs w:val="22"/>
        </w:rPr>
        <mc:AlternateContent>
          <mc:Choice Requires="wps">
            <w:drawing>
              <wp:anchor distT="0" distB="0" distL="114300" distR="114300" simplePos="0" relativeHeight="251657216" behindDoc="0" locked="0" layoutInCell="1" allowOverlap="1" wp14:anchorId="5280EE29" wp14:editId="373D8D03">
                <wp:simplePos x="0" y="0"/>
                <wp:positionH relativeFrom="column">
                  <wp:posOffset>1000760</wp:posOffset>
                </wp:positionH>
                <wp:positionV relativeFrom="page">
                  <wp:posOffset>7729220</wp:posOffset>
                </wp:positionV>
                <wp:extent cx="3894455" cy="2099945"/>
                <wp:effectExtent l="0" t="0" r="0" b="0"/>
                <wp:wrapNone/>
                <wp:docPr id="4"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94455" cy="2099945"/>
                        </a:xfrm>
                        <a:prstGeom prst="rect">
                          <a:avLst/>
                        </a:prstGeom>
                        <a:noFill/>
                        <a:ln w="2540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0DF3C492" w14:textId="77777777" w:rsidR="00337394" w:rsidRPr="00115B98" w:rsidRDefault="00337394" w:rsidP="00115B98">
                            <w:pPr>
                              <w:jc w:val="center"/>
                              <w:rPr>
                                <w:rFonts w:ascii="TitilliumText25L" w:hAnsi="TitilliumText25L"/>
                              </w:rPr>
                            </w:pPr>
                            <w:r w:rsidRPr="00115B98">
                              <w:rPr>
                                <w:rFonts w:ascii="TitilliumText25L" w:hAnsi="TitilliumText25L"/>
                              </w:rPr>
                              <w:t>Wojewódzki Urząd Pracy w Szczecinie</w:t>
                            </w:r>
                          </w:p>
                          <w:p w14:paraId="5BC8C36B" w14:textId="77777777" w:rsidR="00337394" w:rsidRPr="00115B98" w:rsidRDefault="00337394" w:rsidP="00115B98">
                            <w:pPr>
                              <w:jc w:val="center"/>
                              <w:rPr>
                                <w:rFonts w:ascii="TitilliumText25L" w:hAnsi="TitilliumText25L"/>
                              </w:rPr>
                            </w:pPr>
                            <w:r w:rsidRPr="00115B98">
                              <w:rPr>
                                <w:rFonts w:ascii="TitilliumText25L" w:hAnsi="TitilliumText25L"/>
                              </w:rPr>
                              <w:t>ul. A. Mickiewicza 41</w:t>
                            </w:r>
                          </w:p>
                          <w:p w14:paraId="3FFDCA6B" w14:textId="77777777" w:rsidR="00337394" w:rsidRPr="00115B98" w:rsidRDefault="00337394" w:rsidP="00115B98">
                            <w:pPr>
                              <w:jc w:val="center"/>
                              <w:rPr>
                                <w:rFonts w:ascii="TitilliumText25L" w:hAnsi="TitilliumText25L"/>
                              </w:rPr>
                            </w:pPr>
                            <w:r w:rsidRPr="00115B98">
                              <w:rPr>
                                <w:rFonts w:ascii="TitilliumText25L" w:hAnsi="TitilliumText25L"/>
                              </w:rPr>
                              <w:t>70-383 Szczecin</w:t>
                            </w:r>
                          </w:p>
                          <w:p w14:paraId="064B4FF4" w14:textId="77777777" w:rsidR="00337394" w:rsidRPr="00115B98" w:rsidRDefault="00337394" w:rsidP="00115B98"/>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5280EE29" id="_x0000_s1027" style="position:absolute;margin-left:78.8pt;margin-top:608.6pt;width:306.65pt;height:165.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" filled="f" strokecolor="white" strokeweight="2pt">
                <v:path arrowok="t"/>
                <v:textbox>
                  <w:txbxContent>
                    <w:p w14:paraId="0DF3C492" w14:textId="77777777" w:rsidR="00337394" w:rsidRPr="00115B98" w:rsidRDefault="00337394" w:rsidP="00115B98">
                      <w:pPr>
                        <w:jc w:val="center"/>
                        <w:rPr>
                          <w:rFonts w:ascii="TitilliumText25L" w:hAnsi="TitilliumText25L"/>
                        </w:rPr>
                      </w:pPr>
                      <w:r w:rsidRPr="00115B98">
                        <w:rPr>
                          <w:rFonts w:ascii="TitilliumText25L" w:hAnsi="TitilliumText25L"/>
                        </w:rPr>
                        <w:t>Wojewódzki Urząd Pracy w Szczecinie</w:t>
                      </w:r>
                    </w:p>
                    <w:p w14:paraId="5BC8C36B" w14:textId="77777777" w:rsidR="00337394" w:rsidRPr="00115B98" w:rsidRDefault="00337394" w:rsidP="00115B98">
                      <w:pPr>
                        <w:jc w:val="center"/>
                        <w:rPr>
                          <w:rFonts w:ascii="TitilliumText25L" w:hAnsi="TitilliumText25L"/>
                        </w:rPr>
                      </w:pPr>
                      <w:r w:rsidRPr="00115B98">
                        <w:rPr>
                          <w:rFonts w:ascii="TitilliumText25L" w:hAnsi="TitilliumText25L"/>
                        </w:rPr>
                        <w:t>ul. A. Mickiewicza 41</w:t>
                      </w:r>
                    </w:p>
                    <w:p w14:paraId="3FFDCA6B" w14:textId="77777777" w:rsidR="00337394" w:rsidRPr="00115B98" w:rsidRDefault="00337394" w:rsidP="00115B98">
                      <w:pPr>
                        <w:jc w:val="center"/>
                        <w:rPr>
                          <w:rFonts w:ascii="TitilliumText25L" w:hAnsi="TitilliumText25L"/>
                        </w:rPr>
                      </w:pPr>
                      <w:r w:rsidRPr="00115B98">
                        <w:rPr>
                          <w:rFonts w:ascii="TitilliumText25L" w:hAnsi="TitilliumText25L"/>
                        </w:rPr>
                        <w:t>70-383 Szczecin</w:t>
                      </w:r>
                    </w:p>
                    <w:p w14:paraId="064B4FF4" w14:textId="77777777" w:rsidR="00337394" w:rsidRPr="00115B98" w:rsidRDefault="00337394" w:rsidP="00115B98"/>
                  </w:txbxContent>
                </v:textbox>
                <w10:wrap anchory="page"/>
              </v:rect>
            </w:pict>
          </mc:Fallback>
        </mc:AlternateContent>
      </w:r>
      <w:r w:rsidRPr="00E37160">
        <w:rPr>
          <w:rFonts w:ascii="Arial" w:hAnsi="Arial" w:cs="Arial"/>
          <w:noProof/>
          <w:sz w:val="22"/>
          <w:szCs w:val="22"/>
        </w:rPr>
        <mc:AlternateContent>
          <mc:Choice Requires="wps">
            <w:drawing>
              <wp:anchor distT="0" distB="0" distL="114300" distR="114300" simplePos="0" relativeHeight="251656192" behindDoc="0" locked="0" layoutInCell="1" allowOverlap="1" wp14:anchorId="4F577811" wp14:editId="69A6050E">
                <wp:simplePos x="0" y="0"/>
                <wp:positionH relativeFrom="column">
                  <wp:posOffset>1000760</wp:posOffset>
                </wp:positionH>
                <wp:positionV relativeFrom="page">
                  <wp:posOffset>7729220</wp:posOffset>
                </wp:positionV>
                <wp:extent cx="3894455" cy="2099945"/>
                <wp:effectExtent l="0" t="0" r="0" b="0"/>
                <wp:wrapNone/>
                <wp:docPr id="3"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94455" cy="2099945"/>
                        </a:xfrm>
                        <a:prstGeom prst="rect">
                          <a:avLst/>
                        </a:prstGeom>
                        <a:noFill/>
                        <a:ln w="2540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47B3E95F" w14:textId="77777777" w:rsidR="00337394" w:rsidRPr="00115B98" w:rsidRDefault="00337394" w:rsidP="00115B98">
                            <w:pPr>
                              <w:jc w:val="center"/>
                              <w:rPr>
                                <w:rFonts w:ascii="TitilliumText25L" w:hAnsi="TitilliumText25L"/>
                              </w:rPr>
                            </w:pPr>
                            <w:r w:rsidRPr="00115B98">
                              <w:rPr>
                                <w:rFonts w:ascii="TitilliumText25L" w:hAnsi="TitilliumText25L"/>
                              </w:rPr>
                              <w:t>Wojewódzki Urząd Pracy w Szczecinie</w:t>
                            </w:r>
                          </w:p>
                          <w:p w14:paraId="5C0CC192" w14:textId="77777777" w:rsidR="00337394" w:rsidRPr="00115B98" w:rsidRDefault="00337394" w:rsidP="00115B98">
                            <w:pPr>
                              <w:jc w:val="center"/>
                              <w:rPr>
                                <w:rFonts w:ascii="TitilliumText25L" w:hAnsi="TitilliumText25L"/>
                              </w:rPr>
                            </w:pPr>
                            <w:r w:rsidRPr="00115B98">
                              <w:rPr>
                                <w:rFonts w:ascii="TitilliumText25L" w:hAnsi="TitilliumText25L"/>
                              </w:rPr>
                              <w:t>ul. A. Mickiewicza 41</w:t>
                            </w:r>
                          </w:p>
                          <w:p w14:paraId="706AD2A1" w14:textId="77777777" w:rsidR="00337394" w:rsidRPr="00115B98" w:rsidRDefault="00337394" w:rsidP="00115B98">
                            <w:pPr>
                              <w:jc w:val="center"/>
                              <w:rPr>
                                <w:rFonts w:ascii="TitilliumText25L" w:hAnsi="TitilliumText25L"/>
                              </w:rPr>
                            </w:pPr>
                            <w:r w:rsidRPr="00115B98">
                              <w:rPr>
                                <w:rFonts w:ascii="TitilliumText25L" w:hAnsi="TitilliumText25L"/>
                              </w:rPr>
                              <w:t>70-383 Szczecin</w:t>
                            </w:r>
                          </w:p>
                          <w:p w14:paraId="4D1F6D76" w14:textId="77777777" w:rsidR="00337394" w:rsidRPr="00115B98" w:rsidRDefault="00337394" w:rsidP="00115B98"/>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4F577811" id="_x0000_s1028" style="position:absolute;margin-left:78.8pt;margin-top:608.6pt;width:306.65pt;height:165.3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" filled="f" strokecolor="white" strokeweight="2pt">
                <v:path arrowok="t"/>
                <v:textbox>
                  <w:txbxContent>
                    <w:p w14:paraId="47B3E95F" w14:textId="77777777" w:rsidR="00337394" w:rsidRPr="00115B98" w:rsidRDefault="00337394" w:rsidP="00115B98">
                      <w:pPr>
                        <w:jc w:val="center"/>
                        <w:rPr>
                          <w:rFonts w:ascii="TitilliumText25L" w:hAnsi="TitilliumText25L"/>
                        </w:rPr>
                      </w:pPr>
                      <w:r w:rsidRPr="00115B98">
                        <w:rPr>
                          <w:rFonts w:ascii="TitilliumText25L" w:hAnsi="TitilliumText25L"/>
                        </w:rPr>
                        <w:t>Wojewódzki Urząd Pracy w Szczecinie</w:t>
                      </w:r>
                    </w:p>
                    <w:p w14:paraId="5C0CC192" w14:textId="77777777" w:rsidR="00337394" w:rsidRPr="00115B98" w:rsidRDefault="00337394" w:rsidP="00115B98">
                      <w:pPr>
                        <w:jc w:val="center"/>
                        <w:rPr>
                          <w:rFonts w:ascii="TitilliumText25L" w:hAnsi="TitilliumText25L"/>
                        </w:rPr>
                      </w:pPr>
                      <w:r w:rsidRPr="00115B98">
                        <w:rPr>
                          <w:rFonts w:ascii="TitilliumText25L" w:hAnsi="TitilliumText25L"/>
                        </w:rPr>
                        <w:t>ul. A. Mickiewicza 41</w:t>
                      </w:r>
                    </w:p>
                    <w:p w14:paraId="706AD2A1" w14:textId="77777777" w:rsidR="00337394" w:rsidRPr="00115B98" w:rsidRDefault="00337394" w:rsidP="00115B98">
                      <w:pPr>
                        <w:jc w:val="center"/>
                        <w:rPr>
                          <w:rFonts w:ascii="TitilliumText25L" w:hAnsi="TitilliumText25L"/>
                        </w:rPr>
                      </w:pPr>
                      <w:r w:rsidRPr="00115B98">
                        <w:rPr>
                          <w:rFonts w:ascii="TitilliumText25L" w:hAnsi="TitilliumText25L"/>
                        </w:rPr>
                        <w:t>70-383 Szczecin</w:t>
                      </w:r>
                    </w:p>
                    <w:p w14:paraId="4D1F6D76" w14:textId="77777777" w:rsidR="00337394" w:rsidRPr="00115B98" w:rsidRDefault="00337394" w:rsidP="00115B98"/>
                  </w:txbxContent>
                </v:textbox>
                <w10:wrap anchory="page"/>
              </v:rect>
            </w:pict>
          </mc:Fallback>
        </mc:AlternateContent>
      </w:r>
    </w:p>
    <w:sectPr w:rsidR="00462661" w:rsidRPr="0010532A" w:rsidSect="00763309">
      <w:headerReference w:type="first" r:id="rId113"/>
      <w:footerReference w:type="first" r:id="rId114"/>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0EF9C9" w14:textId="77777777" w:rsidR="00AD6D8D" w:rsidRDefault="00AD6D8D">
      <w:r>
        <w:separator/>
      </w:r>
    </w:p>
  </w:endnote>
  <w:endnote w:type="continuationSeparator" w:id="0">
    <w:p w14:paraId="5BF1A7F8" w14:textId="77777777" w:rsidR="00AD6D8D" w:rsidRDefault="00AD6D8D">
      <w:r>
        <w:continuationSeparator/>
      </w:r>
    </w:p>
  </w:endnote>
  <w:endnote w:type="continuationNotice" w:id="1">
    <w:p w14:paraId="1B05B64D" w14:textId="77777777" w:rsidR="00AD6D8D" w:rsidRDefault="00AD6D8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EUAlbertina">
    <w:altName w:val="Times New Roman"/>
    <w:panose1 w:val="00000000000000000000"/>
    <w:charset w:val="00"/>
    <w:family w:val="swiss"/>
    <w:notTrueType/>
    <w:pitch w:val="default"/>
    <w:sig w:usb0="00000001"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Open Sans">
    <w:panose1 w:val="00000000000000000000"/>
    <w:charset w:val="EE"/>
    <w:family w:val="auto"/>
    <w:pitch w:val="variable"/>
    <w:sig w:usb0="E00002FF" w:usb1="4000201B" w:usb2="00000028" w:usb3="00000000" w:csb0="0000019F" w:csb1="00000000"/>
  </w:font>
  <w:font w:name="MyriadPro-Regular">
    <w:altName w:val="Yu Gothic"/>
    <w:panose1 w:val="00000000000000000000"/>
    <w:charset w:val="80"/>
    <w:family w:val="auto"/>
    <w:notTrueType/>
    <w:pitch w:val="default"/>
    <w:sig w:usb0="00000000" w:usb1="08070000" w:usb2="00000010" w:usb3="00000000" w:csb0="00020002" w:csb1="00000000"/>
  </w:font>
  <w:font w:name="Verdana">
    <w:panose1 w:val="020B0604030504040204"/>
    <w:charset w:val="EE"/>
    <w:family w:val="swiss"/>
    <w:pitch w:val="variable"/>
    <w:sig w:usb0="A00006FF" w:usb1="4000205B" w:usb2="00000010" w:usb3="00000000" w:csb0="0000019F" w:csb1="00000000"/>
  </w:font>
  <w:font w:name="Cambria Math">
    <w:panose1 w:val="02040503050406030204"/>
    <w:charset w:val="EE"/>
    <w:family w:val="roman"/>
    <w:pitch w:val="variable"/>
    <w:sig w:usb0="E00006FF" w:usb1="420024FF" w:usb2="02000000" w:usb3="00000000" w:csb0="0000019F" w:csb1="00000000"/>
  </w:font>
  <w:font w:name="Myriad Pro">
    <w:altName w:val="Segoe UI"/>
    <w:panose1 w:val="00000000000000000000"/>
    <w:charset w:val="00"/>
    <w:family w:val="swiss"/>
    <w:notTrueType/>
    <w:pitch w:val="variable"/>
    <w:sig w:usb0="A00002AF" w:usb1="5000204B" w:usb2="00000000" w:usb3="00000000" w:csb0="0000009F" w:csb1="00000000"/>
  </w:font>
  <w:font w:name="Aptos">
    <w:charset w:val="00"/>
    <w:family w:val="swiss"/>
    <w:pitch w:val="variable"/>
    <w:sig w:usb0="20000287" w:usb1="00000003" w:usb2="00000000" w:usb3="00000000" w:csb0="0000019F" w:csb1="00000000"/>
  </w:font>
  <w:font w:name="TitilliumText25L">
    <w:altName w:val="Arial"/>
    <w:panose1 w:val="00000000000000000000"/>
    <w:charset w:val="00"/>
    <w:family w:val="modern"/>
    <w:notTrueType/>
    <w:pitch w:val="variable"/>
    <w:sig w:usb0="00000001" w:usb1="0000004B" w:usb2="00000000" w:usb3="00000000" w:csb0="00000193"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AECC06" w14:textId="77777777" w:rsidR="00337394" w:rsidRDefault="0033739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49</w:t>
    </w:r>
    <w:r>
      <w:rPr>
        <w:rStyle w:val="Numerstrony"/>
      </w:rPr>
      <w:fldChar w:fldCharType="end"/>
    </w:r>
    <w:r>
      <w:rPr>
        <w:rStyle w:val="Numerstrony"/>
      </w:rPr>
      <w:fldChar w:fldCharType="begin"/>
    </w:r>
    <w:r>
      <w:rPr>
        <w:rStyle w:val="Numerstrony"/>
      </w:rPr>
      <w:instrText xml:space="preserve">PAGE  </w:instrText>
    </w:r>
    <w:r>
      <w:rPr>
        <w:rStyle w:val="Numerstrony"/>
      </w:rPr>
      <w:fldChar w:fldCharType="end"/>
    </w:r>
  </w:p>
  <w:p w14:paraId="65D604A1" w14:textId="77777777" w:rsidR="00337394" w:rsidRDefault="00337394">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000E68" w14:textId="456D3D50" w:rsidR="00337394" w:rsidRDefault="00337394">
    <w:pPr>
      <w:pStyle w:val="Stopka"/>
      <w:jc w:val="right"/>
    </w:pPr>
    <w:r>
      <w:fldChar w:fldCharType="begin"/>
    </w:r>
    <w:r>
      <w:instrText xml:space="preserve"> PAGE   \* MERGEFORMAT </w:instrText>
    </w:r>
    <w:r>
      <w:fldChar w:fldCharType="separate"/>
    </w:r>
    <w:r>
      <w:rPr>
        <w:noProof/>
      </w:rPr>
      <w:t>21</w:t>
    </w:r>
    <w:r>
      <w:fldChar w:fldCharType="end"/>
    </w:r>
  </w:p>
  <w:p w14:paraId="6535A77C" w14:textId="77777777" w:rsidR="00337394" w:rsidRDefault="00337394" w:rsidP="00D23A88">
    <w:pPr>
      <w:pStyle w:val="Stopka"/>
      <w:ind w:right="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75B83F" w14:textId="77777777" w:rsidR="00017FB2" w:rsidRDefault="00017FB2" w:rsidP="00017FB2">
    <w:pPr>
      <w:pStyle w:val="Stopka"/>
    </w:pPr>
    <w:r w:rsidRPr="002E1A9A">
      <w:rPr>
        <w:rStyle w:val="Odwoanieprzypisudolnego"/>
        <w:rFonts w:ascii="Arial" w:hAnsi="Arial" w:cs="Arial"/>
        <w:sz w:val="16"/>
        <w:szCs w:val="16"/>
      </w:rPr>
      <w:footnoteRef/>
    </w:r>
    <w:r w:rsidRPr="002E1A9A">
      <w:rPr>
        <w:rFonts w:ascii="Arial" w:hAnsi="Arial" w:cs="Arial"/>
        <w:sz w:val="16"/>
        <w:szCs w:val="16"/>
      </w:rPr>
      <w:t xml:space="preserve"> Niniejszy Regulamin wyboru projektów określa zakres, który może zostać przez Instytucję Pośredniczącą FEPZ 2021-2027 zmieniony lub uzupełniony, w tym w szczególności w zakresie niezbędnym dla zachowania zgodności jego zapisów z treścią przepisów prawa wspólnotowego lub krajowego, wytycznych i zasad realizacji projektów w ramach EFS+. </w:t>
    </w:r>
  </w:p>
  <w:p w14:paraId="4AE83FF0" w14:textId="7A4483FC" w:rsidR="00337394" w:rsidRDefault="00337394" w:rsidP="004A6805">
    <w:pPr>
      <w:pStyle w:val="Stopka"/>
    </w:pPr>
  </w:p>
  <w:p w14:paraId="4AE9AFD5" w14:textId="4CD0607D" w:rsidR="00337394" w:rsidRDefault="00337394">
    <w:pPr>
      <w:pStyle w:val="Stopka"/>
    </w:pPr>
    <w:r>
      <w:rPr>
        <w:rFonts w:ascii="Arial" w:hAnsi="Arial" w:cs="Arial"/>
        <w:noProof/>
        <w:szCs w:val="20"/>
        <w:lang w:eastAsia="pl-PL"/>
      </w:rPr>
      <w:drawing>
        <wp:anchor distT="0" distB="0" distL="114300" distR="114300" simplePos="0" relativeHeight="251669504" behindDoc="0" locked="0" layoutInCell="1" allowOverlap="1" wp14:anchorId="724C99B7" wp14:editId="6532FB0A">
          <wp:simplePos x="0" y="0"/>
          <wp:positionH relativeFrom="margin">
            <wp:align>center</wp:align>
          </wp:positionH>
          <wp:positionV relativeFrom="paragraph">
            <wp:posOffset>145114</wp:posOffset>
          </wp:positionV>
          <wp:extent cx="5744845" cy="422275"/>
          <wp:effectExtent l="0" t="0" r="8255" b="0"/>
          <wp:wrapNone/>
          <wp:docPr id="21" name="Obraz 21" descr="C:\Users\wojciech.krycki\AppData\Local\Microsoft\Windows\INetCache\Content.Word\Ciag_pozioma_kolor bez tł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wojciech.krycki\AppData\Local\Microsoft\Windows\INetCache\Content.Word\Ciag_pozioma_kolor bez tł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4845" cy="4222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0B4976" w14:textId="366EFDC0" w:rsidR="00337394" w:rsidRDefault="00337394">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C23D03" w14:textId="77777777" w:rsidR="00337394" w:rsidRDefault="00337394" w:rsidP="004A6805">
    <w:pPr>
      <w:pStyle w:val="Stopka"/>
    </w:pPr>
    <w:r w:rsidRPr="002E1A9A">
      <w:rPr>
        <w:rFonts w:ascii="Arial" w:hAnsi="Arial" w:cs="Arial"/>
        <w:sz w:val="16"/>
        <w:szCs w:val="16"/>
      </w:rPr>
      <w:t xml:space="preserve"> </w:t>
    </w:r>
  </w:p>
  <w:p w14:paraId="3EAB5F87" w14:textId="77777777" w:rsidR="00337394" w:rsidRDefault="00337394" w:rsidP="004A6805">
    <w:pPr>
      <w:pStyle w:val="Stopka"/>
    </w:pPr>
    <w:r>
      <w:rPr>
        <w:noProof/>
        <w:lang w:val="pl-PL" w:eastAsia="pl-PL"/>
      </w:rPr>
      <w:drawing>
        <wp:anchor distT="0" distB="0" distL="114300" distR="114300" simplePos="0" relativeHeight="251663360" behindDoc="0" locked="0" layoutInCell="1" allowOverlap="1" wp14:anchorId="57B62ABA" wp14:editId="0292138A">
          <wp:simplePos x="0" y="0"/>
          <wp:positionH relativeFrom="margin">
            <wp:align>left</wp:align>
          </wp:positionH>
          <wp:positionV relativeFrom="paragraph">
            <wp:posOffset>80645</wp:posOffset>
          </wp:positionV>
          <wp:extent cx="5759450" cy="643255"/>
          <wp:effectExtent l="0" t="0" r="0" b="0"/>
          <wp:wrapNone/>
          <wp:docPr id="16"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6432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F7C83CD" w14:textId="77777777" w:rsidR="00337394" w:rsidRDefault="00337394">
    <w:pPr>
      <w:pStyle w:val="Stopka"/>
    </w:pPr>
  </w:p>
  <w:p w14:paraId="76D92D6E" w14:textId="77777777" w:rsidR="00337394" w:rsidRDefault="0033739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F12CED" w14:textId="77777777" w:rsidR="00AD6D8D" w:rsidRDefault="00AD6D8D">
      <w:r>
        <w:separator/>
      </w:r>
    </w:p>
  </w:footnote>
  <w:footnote w:type="continuationSeparator" w:id="0">
    <w:p w14:paraId="2BFBE7D6" w14:textId="77777777" w:rsidR="00AD6D8D" w:rsidRDefault="00AD6D8D">
      <w:r>
        <w:continuationSeparator/>
      </w:r>
    </w:p>
  </w:footnote>
  <w:footnote w:type="continuationNotice" w:id="1">
    <w:p w14:paraId="7D68494D" w14:textId="77777777" w:rsidR="00AD6D8D" w:rsidRDefault="00AD6D8D"/>
  </w:footnote>
  <w:footnote w:id="2">
    <w:p w14:paraId="01E54BBF" w14:textId="77777777" w:rsidR="00337394" w:rsidRPr="00090410" w:rsidRDefault="00337394" w:rsidP="0083464C">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W przypadku gdy w trakcie trwania naboru zostaną zaktualizowane Wytyczne, możliwe jest ich stosowanie wyłącznie pod warunkiem aktualizacji Regulaminu </w:t>
      </w:r>
      <w:r w:rsidRPr="00090410">
        <w:rPr>
          <w:rFonts w:ascii="Arial" w:hAnsi="Arial" w:cs="Arial"/>
          <w:sz w:val="22"/>
          <w:szCs w:val="22"/>
          <w:lang w:val="pl-PL"/>
        </w:rPr>
        <w:t>wyboru</w:t>
      </w:r>
      <w:r w:rsidRPr="00090410">
        <w:rPr>
          <w:rFonts w:ascii="Arial" w:hAnsi="Arial" w:cs="Arial"/>
          <w:sz w:val="22"/>
          <w:szCs w:val="22"/>
        </w:rPr>
        <w:t xml:space="preserve"> w tym zakresie. </w:t>
      </w:r>
    </w:p>
  </w:footnote>
  <w:footnote w:id="3">
    <w:p w14:paraId="54979801" w14:textId="77777777" w:rsidR="00337394" w:rsidRPr="00090410" w:rsidRDefault="00337394" w:rsidP="0083464C">
      <w:pPr>
        <w:spacing w:before="40" w:after="40"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W ramach FEPZ </w:t>
      </w:r>
      <w:r>
        <w:rPr>
          <w:rFonts w:ascii="Arial" w:hAnsi="Arial" w:cs="Arial"/>
          <w:sz w:val="22"/>
          <w:szCs w:val="22"/>
        </w:rPr>
        <w:t xml:space="preserve">2021-2027 </w:t>
      </w:r>
      <w:r w:rsidRPr="00090410">
        <w:rPr>
          <w:rFonts w:ascii="Arial" w:hAnsi="Arial" w:cs="Arial"/>
          <w:sz w:val="22"/>
          <w:szCs w:val="22"/>
        </w:rPr>
        <w:t xml:space="preserve">nabory mają charakter zamknięty z określoną datą rozpoczęcia i zakończenia naboru. </w:t>
      </w:r>
    </w:p>
  </w:footnote>
  <w:footnote w:id="4">
    <w:p w14:paraId="1B1F538A" w14:textId="1B9C0AE1" w:rsidR="00337394" w:rsidRPr="00090410" w:rsidRDefault="00337394" w:rsidP="0083464C">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Nie dotyczy personelu projektu zaangażowanego w ramach kosztów pośrednich zgodnie </w:t>
      </w:r>
      <w:r w:rsidRPr="00090410">
        <w:rPr>
          <w:rFonts w:ascii="Arial" w:hAnsi="Arial" w:cs="Arial"/>
          <w:sz w:val="22"/>
          <w:szCs w:val="22"/>
          <w:lang w:val="pl-PL"/>
        </w:rPr>
        <w:t>Podrozdziałem 3.12 Wytycznych dotyczących kwalifikowalności wydatków na lata 2021-2027 )</w:t>
      </w:r>
      <w:r w:rsidRPr="00090410">
        <w:rPr>
          <w:rFonts w:ascii="Arial" w:hAnsi="Arial" w:cs="Arial"/>
          <w:sz w:val="22"/>
          <w:szCs w:val="22"/>
        </w:rPr>
        <w:t xml:space="preserve">.  </w:t>
      </w:r>
    </w:p>
  </w:footnote>
  <w:footnote w:id="5">
    <w:p w14:paraId="37985E2C" w14:textId="77777777" w:rsidR="00337394" w:rsidRPr="00090410" w:rsidRDefault="00337394">
      <w:pPr>
        <w:pStyle w:val="Tekstprzypisudolnego"/>
        <w:rPr>
          <w:lang w:val="pl-PL"/>
        </w:rPr>
      </w:pPr>
      <w:r w:rsidRPr="00090410">
        <w:rPr>
          <w:rStyle w:val="Odwoanieprzypisudolnego"/>
        </w:rPr>
        <w:footnoteRef/>
      </w:r>
      <w:r w:rsidRPr="00090410">
        <w:t xml:space="preserve"> </w:t>
      </w:r>
      <w:r w:rsidRPr="00090410">
        <w:rPr>
          <w:rFonts w:ascii="Arial" w:hAnsi="Arial" w:cs="Arial"/>
          <w:sz w:val="22"/>
          <w:szCs w:val="22"/>
          <w:lang w:val="pl-PL"/>
        </w:rPr>
        <w:t>Z wyłączeniem</w:t>
      </w:r>
      <w:r w:rsidRPr="00090410">
        <w:rPr>
          <w:lang w:val="pl-PL"/>
        </w:rPr>
        <w:t xml:space="preserve"> </w:t>
      </w:r>
      <w:r w:rsidRPr="00090410">
        <w:rPr>
          <w:rFonts w:ascii="Arial" w:hAnsi="Arial" w:cs="Arial"/>
          <w:sz w:val="22"/>
          <w:szCs w:val="22"/>
          <w:lang w:val="pl-PL"/>
        </w:rPr>
        <w:t>kryterium specyficznego dopuszczalności negocjacyjnego, które jest oceniane podczas IV etapu oceny(jeśli dotyczy).</w:t>
      </w:r>
    </w:p>
  </w:footnote>
  <w:footnote w:id="6">
    <w:p w14:paraId="42238115" w14:textId="77777777" w:rsidR="00337394" w:rsidRPr="00090410" w:rsidRDefault="00337394" w:rsidP="005E6671">
      <w:pPr>
        <w:pStyle w:val="Tekstprzypisudolnego"/>
        <w:rPr>
          <w:lang w:val="pl-PL"/>
        </w:rPr>
      </w:pPr>
      <w:r w:rsidRPr="00090410">
        <w:rPr>
          <w:rStyle w:val="Odwoanieprzypisudolnego"/>
        </w:rPr>
        <w:footnoteRef/>
      </w:r>
      <w:r w:rsidRPr="00090410">
        <w:t xml:space="preserve"> </w:t>
      </w:r>
      <w:r w:rsidRPr="00090410">
        <w:rPr>
          <w:rFonts w:ascii="Arial" w:hAnsi="Arial" w:cs="Arial"/>
          <w:sz w:val="22"/>
          <w:szCs w:val="22"/>
          <w:lang w:val="pl-PL"/>
        </w:rPr>
        <w:t xml:space="preserve">Z wyjątkiem kryterium wspólnego dopuszczalności </w:t>
      </w:r>
      <w:r w:rsidRPr="00090410">
        <w:rPr>
          <w:rFonts w:ascii="Arial" w:hAnsi="Arial" w:cs="Arial"/>
          <w:b/>
          <w:sz w:val="22"/>
          <w:szCs w:val="22"/>
          <w:lang w:val="pl-PL"/>
        </w:rPr>
        <w:t>Możliwość oceny merytorycznej wniosku</w:t>
      </w:r>
      <w:r w:rsidRPr="00090410">
        <w:rPr>
          <w:rFonts w:ascii="Arial" w:hAnsi="Arial" w:cs="Arial"/>
          <w:sz w:val="22"/>
          <w:szCs w:val="22"/>
          <w:lang w:val="pl-PL"/>
        </w:rPr>
        <w:t>, które zweryfikowano podczas I etapu oceny.</w:t>
      </w:r>
    </w:p>
  </w:footnote>
  <w:footnote w:id="7">
    <w:p w14:paraId="2FF17C88" w14:textId="77777777" w:rsidR="00337394" w:rsidRPr="004427A2" w:rsidRDefault="00337394">
      <w:pPr>
        <w:pStyle w:val="Tekstprzypisudolnego"/>
        <w:rPr>
          <w:lang w:val="pl-PL"/>
        </w:rPr>
      </w:pPr>
      <w:r>
        <w:rPr>
          <w:rStyle w:val="Odwoanieprzypisudolnego"/>
        </w:rPr>
        <w:footnoteRef/>
      </w:r>
      <w:r>
        <w:t xml:space="preserve"> </w:t>
      </w:r>
      <w:bookmarkStart w:id="450" w:name="_Hlk161125019"/>
      <w:r w:rsidRPr="00597978">
        <w:rPr>
          <w:rFonts w:ascii="Arial" w:hAnsi="Arial" w:cs="Arial"/>
          <w:sz w:val="22"/>
          <w:szCs w:val="22"/>
        </w:rPr>
        <w:t xml:space="preserve">W </w:t>
      </w:r>
      <w:r w:rsidRPr="00597978">
        <w:rPr>
          <w:rFonts w:ascii="Arial" w:hAnsi="Arial" w:cs="Arial"/>
          <w:sz w:val="22"/>
          <w:szCs w:val="22"/>
          <w:lang w:val="pl-PL"/>
        </w:rPr>
        <w:t>przypadku</w:t>
      </w:r>
      <w:r w:rsidRPr="00597978">
        <w:rPr>
          <w:rFonts w:ascii="Arial" w:hAnsi="Arial" w:cs="Arial"/>
          <w:sz w:val="22"/>
          <w:szCs w:val="22"/>
        </w:rPr>
        <w:t xml:space="preserve"> umow</w:t>
      </w:r>
      <w:r w:rsidRPr="00597978">
        <w:rPr>
          <w:rFonts w:ascii="Arial" w:hAnsi="Arial" w:cs="Arial"/>
          <w:sz w:val="22"/>
          <w:szCs w:val="22"/>
          <w:lang w:val="pl-PL"/>
        </w:rPr>
        <w:t>y</w:t>
      </w:r>
      <w:r w:rsidRPr="00597978">
        <w:rPr>
          <w:rFonts w:ascii="Arial" w:hAnsi="Arial" w:cs="Arial"/>
          <w:sz w:val="22"/>
          <w:szCs w:val="22"/>
        </w:rPr>
        <w:t xml:space="preserve"> zawieran</w:t>
      </w:r>
      <w:r w:rsidRPr="00597978">
        <w:rPr>
          <w:rFonts w:ascii="Arial" w:hAnsi="Arial" w:cs="Arial"/>
          <w:sz w:val="22"/>
          <w:szCs w:val="22"/>
          <w:lang w:val="pl-PL"/>
        </w:rPr>
        <w:t>ej</w:t>
      </w:r>
      <w:r w:rsidRPr="00597978">
        <w:rPr>
          <w:rFonts w:ascii="Arial" w:hAnsi="Arial" w:cs="Arial"/>
          <w:sz w:val="22"/>
          <w:szCs w:val="22"/>
        </w:rPr>
        <w:t xml:space="preserve"> w formie elektronicznej</w:t>
      </w:r>
      <w:r w:rsidRPr="00597978">
        <w:rPr>
          <w:sz w:val="22"/>
          <w:szCs w:val="22"/>
        </w:rPr>
        <w:t xml:space="preserve">, </w:t>
      </w:r>
      <w:r w:rsidRPr="00597978">
        <w:rPr>
          <w:rFonts w:ascii="Arial" w:hAnsi="Arial" w:cs="Arial"/>
          <w:sz w:val="22"/>
          <w:szCs w:val="22"/>
        </w:rPr>
        <w:t xml:space="preserve">wymóg podpisania elektronicznym podpisem kwalifikowanym przez osobę uprawnioną nie dotyczy tych dokumentów, które zostały Beneficjentowi wydane w wersjach papierowych przez uprawnione organy. Takie </w:t>
      </w:r>
      <w:r w:rsidRPr="00597978">
        <w:rPr>
          <w:rFonts w:ascii="Arial" w:hAnsi="Arial" w:cs="Arial"/>
          <w:sz w:val="22"/>
          <w:szCs w:val="22"/>
          <w:lang w:val="pl-PL"/>
        </w:rPr>
        <w:t>dokumenty</w:t>
      </w:r>
      <w:r>
        <w:rPr>
          <w:rFonts w:ascii="Arial" w:hAnsi="Arial" w:cs="Arial"/>
          <w:sz w:val="22"/>
          <w:szCs w:val="22"/>
        </w:rPr>
        <w:t xml:space="preserve"> należy złożyć w formie skanów dokumentów.</w:t>
      </w:r>
      <w:bookmarkEnd w:id="450"/>
    </w:p>
  </w:footnote>
  <w:footnote w:id="8">
    <w:p w14:paraId="5E434CA3" w14:textId="77777777" w:rsidR="00337394" w:rsidRPr="00090410" w:rsidRDefault="00337394" w:rsidP="004D0158">
      <w:pPr>
        <w:pStyle w:val="Tekstprzypisudolnego"/>
        <w:spacing w:before="40" w:after="40"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Powyższe dokumenty nie są wymagane od publicznych służb zatrudnienia oraz Ochotniczych Hufców Pracy.</w:t>
      </w:r>
    </w:p>
  </w:footnote>
  <w:footnote w:id="9">
    <w:p w14:paraId="56E0043F" w14:textId="77777777" w:rsidR="00337394" w:rsidRPr="003E0E37" w:rsidRDefault="00337394" w:rsidP="00AC42B2">
      <w:pPr>
        <w:pStyle w:val="Tekstprzypisudolnego"/>
        <w:rPr>
          <w:rFonts w:ascii="Arial" w:hAnsi="Arial" w:cs="Arial"/>
          <w:sz w:val="22"/>
          <w:szCs w:val="22"/>
        </w:rPr>
      </w:pPr>
      <w:r>
        <w:rPr>
          <w:rStyle w:val="Odwoanieprzypisudolnego"/>
        </w:rPr>
        <w:footnoteRef/>
      </w:r>
      <w:r>
        <w:t xml:space="preserve"> </w:t>
      </w:r>
      <w:r w:rsidRPr="003E0E37">
        <w:rPr>
          <w:rFonts w:ascii="Arial" w:hAnsi="Arial" w:cs="Arial"/>
          <w:sz w:val="22"/>
          <w:szCs w:val="22"/>
        </w:rPr>
        <w:t>Wiążący kurs euro znajduje się na stronie:</w:t>
      </w:r>
    </w:p>
    <w:p w14:paraId="6B0FC877" w14:textId="77777777" w:rsidR="00337394" w:rsidRPr="003E0E37" w:rsidRDefault="00337394" w:rsidP="00AC42B2">
      <w:pPr>
        <w:pStyle w:val="Tekstprzypisudolnego"/>
        <w:rPr>
          <w:lang w:val="pl-PL"/>
        </w:rPr>
      </w:pPr>
      <w:r w:rsidRPr="003E0E37">
        <w:rPr>
          <w:rFonts w:ascii="Arial" w:hAnsi="Arial" w:cs="Arial"/>
          <w:sz w:val="22"/>
          <w:szCs w:val="22"/>
        </w:rPr>
        <w:t>https://commission.europa.eu/funding-tenders/procedures-guidelines-tenders/information-contractors-and-beneficiaries/exchange-rate-inforeuro_en</w:t>
      </w:r>
    </w:p>
    <w:p w14:paraId="578A666E" w14:textId="77777777" w:rsidR="00337394" w:rsidRPr="00AC42B2" w:rsidRDefault="00337394">
      <w:pPr>
        <w:pStyle w:val="Tekstprzypisudolnego"/>
        <w:rPr>
          <w:lang w:val="pl-PL"/>
        </w:rPr>
      </w:pPr>
    </w:p>
  </w:footnote>
  <w:footnote w:id="10">
    <w:p w14:paraId="738864B2" w14:textId="77777777" w:rsidR="00337394" w:rsidRPr="003E0E37" w:rsidRDefault="00337394" w:rsidP="00057D91">
      <w:pPr>
        <w:pStyle w:val="Tekstprzypisudolnego"/>
        <w:rPr>
          <w:rFonts w:ascii="Arial" w:hAnsi="Arial" w:cs="Arial"/>
          <w:sz w:val="22"/>
          <w:szCs w:val="22"/>
        </w:rPr>
      </w:pPr>
      <w:r>
        <w:rPr>
          <w:rStyle w:val="Odwoanieprzypisudolnego"/>
        </w:rPr>
        <w:footnoteRef/>
      </w:r>
      <w:r>
        <w:t xml:space="preserve"> </w:t>
      </w:r>
      <w:r w:rsidRPr="003E0E37">
        <w:rPr>
          <w:rFonts w:ascii="Arial" w:hAnsi="Arial" w:cs="Arial"/>
          <w:sz w:val="22"/>
          <w:szCs w:val="22"/>
        </w:rPr>
        <w:t>Wiążący kurs euro znajduje się na stronie:</w:t>
      </w:r>
    </w:p>
    <w:p w14:paraId="528BFF97" w14:textId="77777777" w:rsidR="00337394" w:rsidRPr="003E0E37" w:rsidRDefault="00337394" w:rsidP="00057D91">
      <w:pPr>
        <w:pStyle w:val="Tekstprzypisudolnego"/>
        <w:rPr>
          <w:lang w:val="pl-PL"/>
        </w:rPr>
      </w:pPr>
      <w:r w:rsidRPr="003E0E37">
        <w:rPr>
          <w:rFonts w:ascii="Arial" w:hAnsi="Arial" w:cs="Arial"/>
          <w:sz w:val="22"/>
          <w:szCs w:val="22"/>
        </w:rPr>
        <w:t>https://commission.europa.eu/funding-tenders/procedures-guidelines-tenders/information-contractors-and-beneficiaries/exchange-rate-inforeuro_en</w:t>
      </w:r>
    </w:p>
    <w:p w14:paraId="5FD938AB" w14:textId="77777777" w:rsidR="00337394" w:rsidRPr="000E7A9B" w:rsidRDefault="00337394" w:rsidP="00057D91">
      <w:pPr>
        <w:pStyle w:val="Tekstprzypisudolnego"/>
        <w:rPr>
          <w:lang w:val="pl-PL"/>
        </w:rPr>
      </w:pPr>
    </w:p>
  </w:footnote>
  <w:footnote w:id="11">
    <w:p w14:paraId="2B5FD8C8" w14:textId="77777777" w:rsidR="00337394" w:rsidRPr="00F0114D" w:rsidRDefault="00337394">
      <w:pPr>
        <w:pStyle w:val="Tekstprzypisudolnego"/>
        <w:rPr>
          <w:lang w:val="pl-PL"/>
        </w:rPr>
      </w:pPr>
      <w:r>
        <w:rPr>
          <w:rStyle w:val="Odwoanieprzypisudolnego"/>
        </w:rPr>
        <w:footnoteRef/>
      </w:r>
      <w:r>
        <w:t xml:space="preserve"> </w:t>
      </w:r>
      <w:r w:rsidRPr="00090410">
        <w:rPr>
          <w:rFonts w:ascii="Arial" w:hAnsi="Arial" w:cs="Arial"/>
          <w:sz w:val="22"/>
          <w:szCs w:val="22"/>
        </w:rPr>
        <w:t>Nie dotyczy jednostek sektora finansów publicznych</w:t>
      </w:r>
      <w:r>
        <w:rPr>
          <w:rFonts w:ascii="Arial" w:hAnsi="Arial" w:cs="Arial"/>
          <w:sz w:val="22"/>
          <w:szCs w:val="22"/>
          <w:lang w:val="pl-PL"/>
        </w:rPr>
        <w:t>.</w:t>
      </w:r>
    </w:p>
  </w:footnote>
  <w:footnote w:id="12">
    <w:p w14:paraId="4ACFC63C" w14:textId="77777777" w:rsidR="00337394" w:rsidRPr="003E0E37" w:rsidRDefault="00337394" w:rsidP="003E0E37">
      <w:pPr>
        <w:pStyle w:val="Tekstprzypisudolnego"/>
        <w:rPr>
          <w:rFonts w:ascii="Arial" w:hAnsi="Arial" w:cs="Arial"/>
          <w:sz w:val="22"/>
          <w:szCs w:val="22"/>
        </w:rPr>
      </w:pPr>
      <w:r>
        <w:rPr>
          <w:rStyle w:val="Odwoanieprzypisudolnego"/>
        </w:rPr>
        <w:footnoteRef/>
      </w:r>
      <w:r>
        <w:t xml:space="preserve"> </w:t>
      </w:r>
      <w:r w:rsidRPr="003E0E37">
        <w:rPr>
          <w:rFonts w:ascii="Arial" w:hAnsi="Arial" w:cs="Arial"/>
          <w:sz w:val="22"/>
          <w:szCs w:val="22"/>
        </w:rPr>
        <w:t>Wiążący kurs euro znajduje się na stronie:</w:t>
      </w:r>
    </w:p>
    <w:p w14:paraId="1FF4B754" w14:textId="77777777" w:rsidR="00337394" w:rsidRPr="003E0E37" w:rsidRDefault="00337394" w:rsidP="003E0E37">
      <w:pPr>
        <w:pStyle w:val="Tekstprzypisudolnego"/>
        <w:rPr>
          <w:rFonts w:ascii="Arial" w:hAnsi="Arial" w:cs="Arial"/>
          <w:sz w:val="22"/>
          <w:szCs w:val="22"/>
        </w:rPr>
      </w:pPr>
      <w:r w:rsidRPr="003E0E37">
        <w:rPr>
          <w:rFonts w:ascii="Arial" w:hAnsi="Arial" w:cs="Arial"/>
          <w:sz w:val="22"/>
          <w:szCs w:val="22"/>
        </w:rPr>
        <w:t>https://commission.europa.eu/funding-tenders/procedures-guidelines-tenders/information-contractors-and-</w:t>
      </w:r>
    </w:p>
    <w:p w14:paraId="0A29C897" w14:textId="77777777" w:rsidR="00337394" w:rsidRPr="003E0E37" w:rsidDel="008F290C" w:rsidRDefault="00337394" w:rsidP="003E0E37">
      <w:pPr>
        <w:pStyle w:val="Tekstprzypisudolnego"/>
        <w:rPr>
          <w:del w:id="462" w:author="Heropolitańska Karolina" w:date="2025-10-09T07:43:00Z" w16du:dateUtc="2025-10-09T05:43:00Z"/>
          <w:lang w:val="pl-PL"/>
        </w:rPr>
      </w:pPr>
      <w:r w:rsidRPr="003E0E37">
        <w:rPr>
          <w:rFonts w:ascii="Arial" w:hAnsi="Arial" w:cs="Arial"/>
          <w:sz w:val="22"/>
          <w:szCs w:val="22"/>
        </w:rPr>
        <w:t>beneficiaries/exchange-rate-inforeuro_en</w:t>
      </w:r>
    </w:p>
  </w:footnote>
  <w:footnote w:id="13">
    <w:p w14:paraId="43C5990E" w14:textId="77777777" w:rsidR="00337394" w:rsidRPr="00090410" w:rsidRDefault="00337394" w:rsidP="0083464C">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Nie dotyczy jednostek sektora finansów publicznych.</w:t>
      </w:r>
    </w:p>
  </w:footnote>
  <w:footnote w:id="14">
    <w:p w14:paraId="0E8D8E4C" w14:textId="77777777" w:rsidR="00337394" w:rsidRPr="00090410" w:rsidRDefault="00337394" w:rsidP="0083464C">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W przypadku, gdy wartość dofinansowania projektu przekracza limit określony w rozporządzeniu</w:t>
      </w:r>
      <w:r w:rsidRPr="00090410">
        <w:t xml:space="preserve"> </w:t>
      </w:r>
      <w:r w:rsidRPr="00090410">
        <w:rPr>
          <w:rFonts w:ascii="Arial" w:hAnsi="Arial" w:cs="Arial"/>
          <w:sz w:val="22"/>
          <w:szCs w:val="22"/>
        </w:rPr>
        <w:t xml:space="preserve">Ministra Funduszy i Polityki Regionalnej w sprawie zaliczek w ramach programów finansowanych z udziałem środków europejskich, stosuje się przepisy </w:t>
      </w:r>
      <w:r w:rsidRPr="00F02D9C">
        <w:rPr>
          <w:rFonts w:ascii="Arial" w:hAnsi="Arial" w:cs="Arial"/>
          <w:sz w:val="22"/>
          <w:szCs w:val="22"/>
        </w:rPr>
        <w:t xml:space="preserve">§ 5 ust. 4  </w:t>
      </w:r>
      <w:r w:rsidRPr="00090410">
        <w:rPr>
          <w:rFonts w:ascii="Arial" w:hAnsi="Arial" w:cs="Arial"/>
          <w:sz w:val="22"/>
          <w:szCs w:val="22"/>
        </w:rPr>
        <w:t>ww. rozporządzenia.</w:t>
      </w:r>
      <w:r w:rsidRPr="00CA0474">
        <w:t xml:space="preserve"> </w:t>
      </w:r>
      <w:r w:rsidRPr="00CA0474">
        <w:rPr>
          <w:rFonts w:ascii="Arial" w:hAnsi="Arial" w:cs="Arial"/>
          <w:sz w:val="22"/>
          <w:szCs w:val="22"/>
        </w:rPr>
        <w:t>Powyższe zapisy nie odnoszą się do podmiotów wskazanych w § 5 ust. 2 pkt 2 ww. rozporządzenia.</w:t>
      </w:r>
    </w:p>
  </w:footnote>
  <w:footnote w:id="15">
    <w:p w14:paraId="34097A80" w14:textId="77777777" w:rsidR="00337394" w:rsidRPr="003D35D9" w:rsidRDefault="00337394" w:rsidP="009C108E">
      <w:pPr>
        <w:pStyle w:val="Tekstprzypisudolnego"/>
        <w:rPr>
          <w:rFonts w:ascii="Arial" w:hAnsi="Arial" w:cs="Arial"/>
          <w:sz w:val="18"/>
          <w:szCs w:val="18"/>
        </w:rPr>
      </w:pPr>
      <w:r w:rsidRPr="003D35D9">
        <w:rPr>
          <w:rStyle w:val="Odwoanieprzypisudolnego"/>
          <w:rFonts w:ascii="Arial" w:hAnsi="Arial" w:cs="Arial"/>
          <w:sz w:val="18"/>
          <w:szCs w:val="18"/>
        </w:rPr>
        <w:footnoteRef/>
      </w:r>
      <w:r w:rsidRPr="003D35D9">
        <w:rPr>
          <w:rFonts w:ascii="Arial" w:hAnsi="Arial" w:cs="Arial"/>
          <w:sz w:val="18"/>
          <w:szCs w:val="18"/>
        </w:rPr>
        <w:t xml:space="preserve"> W przypadku uczniów uczestniczących w zajęciach dodatkowych walidacja może być przeprowadzona przez nauczyciela/osobę prowadzącą zajęcia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4707E0" w14:textId="5CA13140" w:rsidR="00337394" w:rsidRDefault="00337394" w:rsidP="00F529B9">
    <w:pPr>
      <w:pStyle w:val="Nagwek"/>
      <w:jc w:val="right"/>
    </w:pPr>
    <w:r w:rsidRPr="00F529B9">
      <w:rPr>
        <w:rFonts w:ascii="Aptos" w:eastAsia="Aptos" w:hAnsi="Aptos"/>
        <w:noProof/>
        <w:kern w:val="2"/>
        <w:szCs w:val="22"/>
        <w:lang w:val="pl-PL" w:eastAsia="pl-PL"/>
        <w14:ligatures w14:val="standardContextual"/>
      </w:rPr>
      <w:drawing>
        <wp:anchor distT="0" distB="0" distL="114300" distR="114300" simplePos="0" relativeHeight="251667456" behindDoc="0" locked="0" layoutInCell="1" allowOverlap="1" wp14:anchorId="1BB0A193" wp14:editId="5008726B">
          <wp:simplePos x="0" y="0"/>
          <wp:positionH relativeFrom="column">
            <wp:posOffset>3880819</wp:posOffset>
          </wp:positionH>
          <wp:positionV relativeFrom="paragraph">
            <wp:posOffset>-116951</wp:posOffset>
          </wp:positionV>
          <wp:extent cx="1863960" cy="312023"/>
          <wp:effectExtent l="0" t="0" r="3175" b="0"/>
          <wp:wrapNone/>
          <wp:docPr id="5" name="Graf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3641978" name=""/>
                  <pic:cNvPicPr/>
                </pic:nvPicPr>
                <pic:blipFill>
                  <a:blip r:embed="rId1">
                    <a:extLst>
                      <a:ext uri="{96DAC541-7B7A-43D3-8B79-37D633B846F1}">
                        <asvg:svgBlip xmlns:asvg="http://schemas.microsoft.com/office/drawing/2016/SVG/main" r:embed="rId2"/>
                      </a:ext>
                    </a:extLst>
                  </a:blip>
                  <a:stretch>
                    <a:fillRect/>
                  </a:stretch>
                </pic:blipFill>
                <pic:spPr>
                  <a:xfrm>
                    <a:off x="0" y="0"/>
                    <a:ext cx="1863960" cy="312023"/>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74D04B" w14:textId="77777777" w:rsidR="00337394" w:rsidRDefault="00337394" w:rsidP="004A6805">
    <w:pPr>
      <w:tabs>
        <w:tab w:val="left" w:pos="8116"/>
      </w:tabs>
      <w:spacing w:before="120" w:after="120" w:line="271" w:lineRule="auto"/>
      <w:rPr>
        <w:rFonts w:ascii="Open Sans" w:hAnsi="Open Sans" w:cs="Open Sans"/>
        <w:b/>
        <w:sz w:val="22"/>
        <w:szCs w:val="22"/>
      </w:rPr>
    </w:pPr>
    <w:r>
      <w:rPr>
        <w:noProof/>
      </w:rPr>
      <w:drawing>
        <wp:anchor distT="0" distB="0" distL="114300" distR="114300" simplePos="0" relativeHeight="251659264" behindDoc="1" locked="0" layoutInCell="1" allowOverlap="1" wp14:anchorId="5462A420" wp14:editId="673F30EC">
          <wp:simplePos x="0" y="0"/>
          <wp:positionH relativeFrom="page">
            <wp:posOffset>0</wp:posOffset>
          </wp:positionH>
          <wp:positionV relativeFrom="page">
            <wp:posOffset>-3810</wp:posOffset>
          </wp:positionV>
          <wp:extent cx="5461635" cy="3810000"/>
          <wp:effectExtent l="0" t="0" r="0" b="0"/>
          <wp:wrapNone/>
          <wp:docPr id="1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61635" cy="3810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967AB5C" w14:textId="77777777" w:rsidR="00337394" w:rsidRDefault="00337394" w:rsidP="004A6805">
    <w:pPr>
      <w:spacing w:before="120" w:after="120" w:line="271" w:lineRule="auto"/>
      <w:rPr>
        <w:rFonts w:ascii="Open Sans" w:hAnsi="Open Sans" w:cs="Open Sans"/>
        <w:b/>
        <w:sz w:val="22"/>
        <w:szCs w:val="22"/>
      </w:rPr>
    </w:pPr>
  </w:p>
  <w:p w14:paraId="6925A14A" w14:textId="77777777" w:rsidR="00337394" w:rsidRDefault="00337394" w:rsidP="004A6805">
    <w:pPr>
      <w:spacing w:before="120" w:after="120" w:line="271" w:lineRule="auto"/>
      <w:rPr>
        <w:rFonts w:ascii="Open Sans" w:hAnsi="Open Sans" w:cs="Open Sans"/>
        <w:b/>
        <w:sz w:val="22"/>
        <w:szCs w:val="22"/>
      </w:rPr>
    </w:pPr>
  </w:p>
  <w:p w14:paraId="63A98EEA" w14:textId="77777777" w:rsidR="00337394" w:rsidRDefault="00337394" w:rsidP="004A6805">
    <w:pPr>
      <w:spacing w:before="120" w:after="120" w:line="271" w:lineRule="auto"/>
      <w:rPr>
        <w:rFonts w:ascii="Open Sans" w:hAnsi="Open Sans" w:cs="Open Sans"/>
        <w:b/>
        <w:sz w:val="22"/>
        <w:szCs w:val="22"/>
      </w:rPr>
    </w:pPr>
  </w:p>
  <w:p w14:paraId="7ADC8A96" w14:textId="77777777" w:rsidR="00337394" w:rsidRDefault="00337394" w:rsidP="004A6805">
    <w:pPr>
      <w:spacing w:before="120" w:after="120" w:line="271" w:lineRule="auto"/>
      <w:rPr>
        <w:rFonts w:ascii="Open Sans" w:hAnsi="Open Sans" w:cs="Open Sans"/>
        <w:b/>
        <w:sz w:val="22"/>
        <w:szCs w:val="22"/>
      </w:rPr>
    </w:pPr>
  </w:p>
  <w:p w14:paraId="79BD85B0" w14:textId="77777777" w:rsidR="00337394" w:rsidRDefault="00337394" w:rsidP="004A6805">
    <w:pPr>
      <w:spacing w:before="120" w:after="120" w:line="271" w:lineRule="auto"/>
      <w:rPr>
        <w:rFonts w:ascii="Open Sans" w:hAnsi="Open Sans" w:cs="Open Sans"/>
        <w:b/>
        <w:sz w:val="22"/>
        <w:szCs w:val="22"/>
      </w:rPr>
    </w:pPr>
  </w:p>
  <w:p w14:paraId="76BEB209" w14:textId="77777777" w:rsidR="00337394" w:rsidRDefault="00337394" w:rsidP="004A6805">
    <w:pPr>
      <w:tabs>
        <w:tab w:val="left" w:pos="6358"/>
      </w:tabs>
      <w:spacing w:before="120" w:after="120" w:line="271" w:lineRule="auto"/>
      <w:rPr>
        <w:rFonts w:ascii="Open Sans" w:hAnsi="Open Sans" w:cs="Open Sans"/>
        <w:b/>
        <w:sz w:val="22"/>
        <w:szCs w:val="22"/>
      </w:rPr>
    </w:pPr>
    <w:r>
      <w:rPr>
        <w:rFonts w:ascii="Open Sans" w:hAnsi="Open Sans" w:cs="Open Sans"/>
        <w:b/>
        <w:sz w:val="22"/>
        <w:szCs w:val="22"/>
      </w:rPr>
      <w:tab/>
    </w:r>
    <w:r>
      <w:rPr>
        <w:rFonts w:ascii="Open Sans" w:hAnsi="Open Sans" w:cs="Open Sans"/>
        <w:b/>
        <w:sz w:val="22"/>
        <w:szCs w:val="22"/>
      </w:rPr>
      <w:softHyphen/>
    </w:r>
    <w:r>
      <w:rPr>
        <w:rFonts w:ascii="Open Sans" w:hAnsi="Open Sans" w:cs="Open Sans"/>
        <w:b/>
        <w:sz w:val="22"/>
        <w:szCs w:val="22"/>
      </w:rPr>
      <w:softHyphen/>
    </w:r>
    <w:r>
      <w:rPr>
        <w:rFonts w:ascii="Open Sans" w:hAnsi="Open Sans" w:cs="Open Sans"/>
        <w:b/>
        <w:sz w:val="22"/>
        <w:szCs w:val="22"/>
      </w:rPr>
      <w:softHyphen/>
    </w:r>
    <w:r>
      <w:rPr>
        <w:rFonts w:ascii="Open Sans" w:hAnsi="Open Sans" w:cs="Open Sans"/>
        <w:b/>
        <w:sz w:val="22"/>
        <w:szCs w:val="22"/>
      </w:rPr>
      <w:softHyphen/>
    </w:r>
  </w:p>
  <w:p w14:paraId="0CC10247" w14:textId="77777777" w:rsidR="00337394" w:rsidRDefault="00337394" w:rsidP="004A6805">
    <w:pPr>
      <w:spacing w:before="120" w:after="120" w:line="271" w:lineRule="auto"/>
      <w:rPr>
        <w:rFonts w:ascii="Open Sans" w:hAnsi="Open Sans" w:cs="Open Sans"/>
        <w:b/>
        <w:sz w:val="22"/>
        <w:szCs w:val="22"/>
      </w:rPr>
    </w:pPr>
    <w:r>
      <w:rPr>
        <w:noProof/>
      </w:rPr>
      <mc:AlternateContent>
        <mc:Choice Requires="wps">
          <w:drawing>
            <wp:anchor distT="0" distB="0" distL="114300" distR="114300" simplePos="0" relativeHeight="251658240" behindDoc="1" locked="0" layoutInCell="1" allowOverlap="1" wp14:anchorId="7E44AAA4" wp14:editId="54DF05AF">
              <wp:simplePos x="0" y="0"/>
              <wp:positionH relativeFrom="page">
                <wp:posOffset>438150</wp:posOffset>
              </wp:positionH>
              <wp:positionV relativeFrom="paragraph">
                <wp:posOffset>322580</wp:posOffset>
              </wp:positionV>
              <wp:extent cx="7124700" cy="7058025"/>
              <wp:effectExtent l="0" t="0" r="0" b="0"/>
              <wp:wrapNone/>
              <wp:docPr id="1" name="Prostokąt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124700" cy="7058025"/>
                      </a:xfrm>
                      <a:prstGeom prst="rect">
                        <a:avLst/>
                      </a:prstGeom>
                      <a:solidFill>
                        <a:srgbClr val="A6D4FF"/>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C1A4F1" id="Prostokąt 7" o:spid="_x0000_s1026" style="position:absolute;margin-left:34.5pt;margin-top:25.4pt;width:561pt;height:555.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" fillcolor="#a6d4ff" stroked="f" strokeweight="1pt">
              <w10:wrap anchorx="page"/>
            </v:rect>
          </w:pict>
        </mc:Fallback>
      </mc:AlternateContent>
    </w:r>
  </w:p>
  <w:p w14:paraId="63810CC5" w14:textId="77777777" w:rsidR="00337394" w:rsidRDefault="00337394" w:rsidP="004A6805">
    <w:pPr>
      <w:spacing w:before="120" w:after="120" w:line="271" w:lineRule="auto"/>
      <w:rPr>
        <w:rFonts w:ascii="Open Sans" w:hAnsi="Open Sans" w:cs="Open Sans"/>
        <w:b/>
        <w:sz w:val="22"/>
        <w:szCs w:val="22"/>
      </w:rPr>
    </w:pPr>
  </w:p>
  <w:p w14:paraId="68D3DD7F" w14:textId="77777777" w:rsidR="00337394" w:rsidRDefault="00337394" w:rsidP="0052206A">
    <w:pPr>
      <w:tabs>
        <w:tab w:val="left" w:pos="3899"/>
      </w:tabs>
      <w:spacing w:before="120" w:after="120" w:line="271" w:lineRule="auto"/>
      <w:rPr>
        <w:rFonts w:ascii="Open Sans" w:hAnsi="Open Sans" w:cs="Open Sans"/>
        <w:b/>
        <w:sz w:val="22"/>
        <w:szCs w:val="22"/>
      </w:rPr>
    </w:pPr>
    <w:r>
      <w:rPr>
        <w:rFonts w:ascii="Open Sans" w:hAnsi="Open Sans" w:cs="Open Sans"/>
        <w:b/>
        <w:sz w:val="22"/>
        <w:szCs w:val="22"/>
      </w:rPr>
      <w:tab/>
    </w:r>
  </w:p>
  <w:p w14:paraId="22E53B9D" w14:textId="77777777" w:rsidR="00337394" w:rsidRDefault="00337394" w:rsidP="004A6805">
    <w:pPr>
      <w:spacing w:before="120" w:after="120" w:line="271" w:lineRule="auto"/>
      <w:jc w:val="right"/>
      <w:rPr>
        <w:rFonts w:ascii="Open Sans" w:hAnsi="Open Sans" w:cs="Open Sans"/>
        <w:b/>
        <w:sz w:val="22"/>
        <w:szCs w:val="22"/>
      </w:rPr>
    </w:pPr>
  </w:p>
  <w:p w14:paraId="4F2CADC8" w14:textId="77777777" w:rsidR="00337394" w:rsidRDefault="00337394" w:rsidP="004A6805">
    <w:pPr>
      <w:spacing w:before="120" w:after="120" w:line="271" w:lineRule="auto"/>
      <w:rPr>
        <w:rFonts w:ascii="Open Sans" w:hAnsi="Open Sans" w:cs="Open Sans"/>
        <w:b/>
        <w:sz w:val="22"/>
        <w:szCs w:val="22"/>
      </w:rPr>
    </w:pPr>
  </w:p>
  <w:p w14:paraId="0013B0E5" w14:textId="77777777" w:rsidR="00337394" w:rsidRPr="0053577B" w:rsidRDefault="00337394" w:rsidP="004A6805">
    <w:pPr>
      <w:spacing w:before="120" w:after="120" w:line="271" w:lineRule="auto"/>
      <w:rPr>
        <w:rFonts w:ascii="Open Sans" w:hAnsi="Open Sans" w:cs="Open Sans"/>
        <w:b/>
        <w:color w:val="11306E"/>
        <w:sz w:val="22"/>
        <w:szCs w:val="22"/>
      </w:rPr>
    </w:pPr>
    <w:r w:rsidRPr="0053577B">
      <w:rPr>
        <w:rFonts w:ascii="Open Sans" w:hAnsi="Open Sans" w:cs="Open Sans"/>
        <w:b/>
        <w:color w:val="11306E"/>
        <w:sz w:val="22"/>
        <w:szCs w:val="22"/>
      </w:rPr>
      <w:t>WOJEWÓDZKI URZĄD PRACY W SZCZECINIE</w:t>
    </w:r>
  </w:p>
  <w:p w14:paraId="0E75EF80" w14:textId="77777777" w:rsidR="00337394" w:rsidRPr="0053577B" w:rsidRDefault="00337394" w:rsidP="004A6805">
    <w:pPr>
      <w:spacing w:before="120" w:after="120" w:line="271" w:lineRule="auto"/>
      <w:rPr>
        <w:rFonts w:ascii="Open Sans" w:hAnsi="Open Sans" w:cs="Open Sans"/>
        <w:b/>
        <w:color w:val="11306E"/>
        <w:sz w:val="22"/>
        <w:szCs w:val="22"/>
      </w:rPr>
    </w:pPr>
    <w:r w:rsidRPr="0053577B">
      <w:rPr>
        <w:rFonts w:ascii="Open Sans" w:hAnsi="Open Sans" w:cs="Open Sans"/>
        <w:b/>
        <w:color w:val="11306E"/>
        <w:sz w:val="22"/>
        <w:szCs w:val="22"/>
      </w:rPr>
      <w:t xml:space="preserve">INSTYTUCJA POŚREDNICZĄCA PROGRAMU FUNDUSZE EUROPEJSKIE </w:t>
    </w:r>
  </w:p>
  <w:p w14:paraId="5D71BEB7" w14:textId="77777777" w:rsidR="00337394" w:rsidRPr="0053577B" w:rsidRDefault="00337394" w:rsidP="004A6805">
    <w:pPr>
      <w:spacing w:before="120" w:after="120" w:line="271" w:lineRule="auto"/>
      <w:rPr>
        <w:rFonts w:ascii="Open Sans" w:hAnsi="Open Sans" w:cs="Open Sans"/>
        <w:b/>
        <w:color w:val="11306E"/>
        <w:sz w:val="22"/>
        <w:szCs w:val="22"/>
      </w:rPr>
    </w:pPr>
    <w:r w:rsidRPr="0053577B">
      <w:rPr>
        <w:rFonts w:ascii="Open Sans" w:hAnsi="Open Sans" w:cs="Open Sans"/>
        <w:b/>
        <w:color w:val="11306E"/>
        <w:sz w:val="22"/>
        <w:szCs w:val="22"/>
      </w:rPr>
      <w:t xml:space="preserve">DLA POMORZA ZACHODNIEGO 2021-2027 </w:t>
    </w:r>
  </w:p>
  <w:p w14:paraId="6FAE6955" w14:textId="77777777" w:rsidR="00337394" w:rsidRPr="0053577B" w:rsidRDefault="00337394" w:rsidP="004A6805">
    <w:pPr>
      <w:spacing w:before="120" w:after="120" w:line="271" w:lineRule="auto"/>
      <w:rPr>
        <w:rFonts w:ascii="Open Sans" w:hAnsi="Open Sans" w:cs="Open Sans"/>
        <w:b/>
        <w:color w:val="11306E"/>
        <w:sz w:val="22"/>
        <w:szCs w:val="22"/>
      </w:rPr>
    </w:pPr>
  </w:p>
  <w:p w14:paraId="2F22AFC7" w14:textId="77777777" w:rsidR="00017FB2" w:rsidRDefault="00017FB2" w:rsidP="00017FB2">
    <w:pPr>
      <w:spacing w:before="120" w:after="120" w:line="271" w:lineRule="auto"/>
      <w:rPr>
        <w:rFonts w:ascii="Open Sans" w:hAnsi="Open Sans" w:cs="Open Sans"/>
        <w:b/>
        <w:color w:val="11306E"/>
        <w:sz w:val="22"/>
        <w:szCs w:val="22"/>
      </w:rPr>
    </w:pPr>
    <w:r w:rsidRPr="0053577B">
      <w:rPr>
        <w:rFonts w:ascii="Open Sans" w:hAnsi="Open Sans" w:cs="Open Sans"/>
        <w:b/>
        <w:color w:val="11306E"/>
        <w:sz w:val="22"/>
        <w:szCs w:val="22"/>
      </w:rPr>
      <w:t>Regulamin wyboru projektów</w:t>
    </w:r>
    <w:r w:rsidRPr="0053577B">
      <w:rPr>
        <w:rStyle w:val="Odwoanieprzypisudolnego"/>
        <w:rFonts w:ascii="Open Sans" w:hAnsi="Open Sans" w:cs="Open Sans"/>
        <w:b/>
        <w:color w:val="11306E"/>
        <w:sz w:val="22"/>
        <w:szCs w:val="22"/>
      </w:rPr>
      <w:footnoteRef/>
    </w:r>
    <w:r w:rsidRPr="0053577B">
      <w:rPr>
        <w:rFonts w:ascii="Open Sans" w:hAnsi="Open Sans" w:cs="Open Sans"/>
        <w:b/>
        <w:color w:val="11306E"/>
        <w:sz w:val="22"/>
        <w:szCs w:val="22"/>
      </w:rPr>
      <w:t xml:space="preserve"> w ramach</w:t>
    </w:r>
  </w:p>
  <w:p w14:paraId="0F37F974" w14:textId="77777777" w:rsidR="00337394" w:rsidRPr="0053577B" w:rsidRDefault="00337394" w:rsidP="004A6805">
    <w:pPr>
      <w:spacing w:before="120" w:after="120" w:line="271" w:lineRule="auto"/>
      <w:rPr>
        <w:rFonts w:ascii="Open Sans" w:hAnsi="Open Sans" w:cs="Open Sans"/>
        <w:color w:val="11306E"/>
        <w:sz w:val="22"/>
        <w:szCs w:val="22"/>
      </w:rPr>
    </w:pPr>
    <w:r w:rsidRPr="0053577B">
      <w:rPr>
        <w:rFonts w:ascii="Open Sans" w:hAnsi="Open Sans" w:cs="Open Sans"/>
        <w:b/>
        <w:color w:val="11306E"/>
        <w:sz w:val="22"/>
        <w:szCs w:val="22"/>
      </w:rPr>
      <w:t xml:space="preserve">Priorytet 6: </w:t>
    </w:r>
    <w:r w:rsidRPr="0053577B">
      <w:rPr>
        <w:rFonts w:ascii="Open Sans" w:hAnsi="Open Sans" w:cs="Open Sans"/>
        <w:color w:val="11306E"/>
        <w:sz w:val="22"/>
        <w:szCs w:val="22"/>
      </w:rPr>
      <w:t>Fundusze Europejskie na rzecz aktywnego Pomorza Zachodniego</w:t>
    </w:r>
  </w:p>
  <w:p w14:paraId="7169813F" w14:textId="77777777" w:rsidR="00337394" w:rsidRPr="0053577B" w:rsidRDefault="00337394" w:rsidP="004A6805">
    <w:pPr>
      <w:spacing w:before="120" w:after="120" w:line="271" w:lineRule="auto"/>
      <w:rPr>
        <w:rFonts w:ascii="Open Sans" w:hAnsi="Open Sans" w:cs="Open Sans"/>
        <w:b/>
        <w:color w:val="11306E"/>
        <w:sz w:val="22"/>
        <w:szCs w:val="22"/>
      </w:rPr>
    </w:pPr>
  </w:p>
  <w:p w14:paraId="7790513C" w14:textId="77777777" w:rsidR="00337394" w:rsidRPr="0053577B" w:rsidRDefault="00337394" w:rsidP="004A6805">
    <w:pPr>
      <w:spacing w:before="120" w:after="120" w:line="271" w:lineRule="auto"/>
      <w:rPr>
        <w:rFonts w:ascii="Open Sans" w:hAnsi="Open Sans" w:cs="Open Sans"/>
        <w:color w:val="11306E"/>
        <w:sz w:val="22"/>
        <w:szCs w:val="22"/>
      </w:rPr>
    </w:pPr>
    <w:r w:rsidRPr="0053577B">
      <w:rPr>
        <w:rFonts w:ascii="Open Sans" w:hAnsi="Open Sans" w:cs="Open Sans"/>
        <w:b/>
        <w:color w:val="11306E"/>
        <w:sz w:val="22"/>
        <w:szCs w:val="22"/>
      </w:rPr>
      <w:br/>
    </w:r>
  </w:p>
  <w:p w14:paraId="768954AB" w14:textId="77777777" w:rsidR="00337394" w:rsidRPr="00522A73" w:rsidRDefault="00337394" w:rsidP="004A6805">
    <w:pPr>
      <w:pStyle w:val="Nagwek"/>
      <w:tabs>
        <w:tab w:val="clear" w:pos="4536"/>
        <w:tab w:val="clear" w:pos="9072"/>
        <w:tab w:val="right" w:pos="9070"/>
      </w:tabs>
      <w:jc w:val="both"/>
      <w:rPr>
        <w:sz w:val="20"/>
      </w:rPr>
    </w:pPr>
    <w:r>
      <w:rPr>
        <w:sz w:val="20"/>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76AC62" w14:textId="77777777" w:rsidR="00337394" w:rsidRPr="00522A73" w:rsidRDefault="00337394" w:rsidP="00522A73">
    <w:pPr>
      <w:pStyle w:val="Nagwek"/>
      <w:jc w:val="both"/>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1E449878"/>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2"/>
    <w:multiLevelType w:val="singleLevel"/>
    <w:tmpl w:val="6FBACC7E"/>
    <w:lvl w:ilvl="0">
      <w:start w:val="1"/>
      <w:numFmt w:val="bullet"/>
      <w:pStyle w:val="Listapunktowana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EA1A6A9E"/>
    <w:lvl w:ilvl="0">
      <w:start w:val="1"/>
      <w:numFmt w:val="bullet"/>
      <w:pStyle w:val="Listapunktowana2"/>
      <w:lvlText w:val=""/>
      <w:lvlJc w:val="left"/>
      <w:pPr>
        <w:tabs>
          <w:tab w:val="num" w:pos="643"/>
        </w:tabs>
        <w:ind w:left="643" w:hanging="360"/>
      </w:pPr>
      <w:rPr>
        <w:rFonts w:ascii="Symbol" w:hAnsi="Symbol" w:hint="default"/>
      </w:rPr>
    </w:lvl>
  </w:abstractNum>
  <w:abstractNum w:abstractNumId="3"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Symbol" w:hAnsi="Symbol" w:cs="Symbol" w:hint="default"/>
      </w:rPr>
    </w:lvl>
  </w:abstractNum>
  <w:abstractNum w:abstractNumId="4" w15:restartNumberingAfterBreak="0">
    <w:nsid w:val="00000005"/>
    <w:multiLevelType w:val="multilevel"/>
    <w:tmpl w:val="541653E8"/>
    <w:name w:val="WWNum6"/>
    <w:lvl w:ilvl="0">
      <w:start w:val="1"/>
      <w:numFmt w:val="decimal"/>
      <w:lvlText w:val="%1."/>
      <w:lvlJc w:val="left"/>
      <w:pPr>
        <w:tabs>
          <w:tab w:val="num" w:pos="0"/>
        </w:tabs>
        <w:ind w:left="644" w:hanging="360"/>
      </w:pPr>
      <w:rPr>
        <w:rFonts w:eastAsia="Times New Roman" w:cs="Arial"/>
        <w:bCs/>
        <w:i w:val="0"/>
        <w:color w:val="000000"/>
        <w:sz w:val="20"/>
        <w:szCs w:val="20"/>
        <w:lang w:val="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C"/>
    <w:multiLevelType w:val="multilevel"/>
    <w:tmpl w:val="0000000C"/>
    <w:name w:val="WWNum13"/>
    <w:lvl w:ilvl="0">
      <w:start w:val="1"/>
      <w:numFmt w:val="decimal"/>
      <w:lvlText w:val="%1."/>
      <w:lvlJc w:val="left"/>
      <w:pPr>
        <w:tabs>
          <w:tab w:val="num" w:pos="0"/>
        </w:tabs>
        <w:ind w:left="720" w:hanging="360"/>
      </w:pPr>
      <w:rPr>
        <w:rFonts w:eastAsia="Calibri" w:cs="Arial"/>
        <w:i/>
        <w:color w:val="000000"/>
        <w:sz w:val="20"/>
        <w:lang w:val="pl-PL"/>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 w15:restartNumberingAfterBreak="0">
    <w:nsid w:val="0000001E"/>
    <w:multiLevelType w:val="multilevel"/>
    <w:tmpl w:val="B0205E52"/>
    <w:name w:val="WWNum33"/>
    <w:lvl w:ilvl="0">
      <w:start w:val="1"/>
      <w:numFmt w:val="decimal"/>
      <w:lvlText w:val="%1."/>
      <w:lvlJc w:val="left"/>
      <w:pPr>
        <w:tabs>
          <w:tab w:val="num" w:pos="0"/>
        </w:tabs>
        <w:ind w:left="720" w:hanging="360"/>
      </w:pPr>
      <w:rPr>
        <w:rFonts w:cs="Arial"/>
        <w:b w:val="0"/>
        <w:sz w:val="20"/>
        <w:szCs w:val="2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 w15:restartNumberingAfterBreak="0">
    <w:nsid w:val="00000021"/>
    <w:multiLevelType w:val="multilevel"/>
    <w:tmpl w:val="C4DCA04E"/>
    <w:name w:val="WWNum36"/>
    <w:lvl w:ilvl="0">
      <w:start w:val="1"/>
      <w:numFmt w:val="decimal"/>
      <w:lvlText w:val="%1."/>
      <w:lvlJc w:val="left"/>
      <w:pPr>
        <w:tabs>
          <w:tab w:val="num" w:pos="0"/>
        </w:tabs>
        <w:ind w:left="644" w:hanging="360"/>
      </w:pPr>
      <w:rPr>
        <w:i w:val="0"/>
        <w:color w:val="00000A"/>
        <w:sz w:val="20"/>
        <w:szCs w:val="2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8" w15:restartNumberingAfterBreak="0">
    <w:nsid w:val="00D87AA8"/>
    <w:multiLevelType w:val="hybridMultilevel"/>
    <w:tmpl w:val="9A66CB44"/>
    <w:lvl w:ilvl="0" w:tplc="70B0A76E">
      <w:start w:val="1"/>
      <w:numFmt w:val="decimal"/>
      <w:lvlText w:val="5.3.1.%1."/>
      <w:lvlJc w:val="left"/>
      <w:pPr>
        <w:ind w:left="502" w:hanging="360"/>
      </w:pPr>
      <w:rPr>
        <w:rFonts w:hint="default"/>
      </w:rPr>
    </w:lvl>
    <w:lvl w:ilvl="1" w:tplc="7E7609FA">
      <w:numFmt w:val="bullet"/>
      <w:lvlText w:val=""/>
      <w:lvlJc w:val="left"/>
      <w:pPr>
        <w:ind w:left="1440" w:hanging="360"/>
      </w:pPr>
      <w:rPr>
        <w:rFonts w:ascii="Symbol" w:eastAsia="Times New Roman" w:hAnsi="Symbol" w:cs="Aria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27872C4"/>
    <w:multiLevelType w:val="hybridMultilevel"/>
    <w:tmpl w:val="5380DB8A"/>
    <w:lvl w:ilvl="0" w:tplc="9298558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7531D75"/>
    <w:multiLevelType w:val="hybridMultilevel"/>
    <w:tmpl w:val="6BA630AA"/>
    <w:lvl w:ilvl="0" w:tplc="2EE207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8B53A2E"/>
    <w:multiLevelType w:val="hybridMultilevel"/>
    <w:tmpl w:val="610EBBF4"/>
    <w:lvl w:ilvl="0" w:tplc="99142E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D326A69"/>
    <w:multiLevelType w:val="multilevel"/>
    <w:tmpl w:val="B556567A"/>
    <w:lvl w:ilvl="0">
      <w:start w:val="3"/>
      <w:numFmt w:val="decimal"/>
      <w:lvlText w:val="%1"/>
      <w:lvlJc w:val="left"/>
      <w:pPr>
        <w:ind w:left="375" w:hanging="375"/>
      </w:pPr>
      <w:rPr>
        <w:rFonts w:hint="default"/>
      </w:rPr>
    </w:lvl>
    <w:lvl w:ilvl="1">
      <w:start w:val="1"/>
      <w:numFmt w:val="decimal"/>
      <w:lvlText w:val="%1.%2"/>
      <w:lvlJc w:val="left"/>
      <w:pPr>
        <w:ind w:left="750" w:hanging="375"/>
      </w:pPr>
      <w:rPr>
        <w:rFonts w:hint="default"/>
        <w:i w:val="0"/>
      </w:rPr>
    </w:lvl>
    <w:lvl w:ilvl="2">
      <w:start w:val="1"/>
      <w:numFmt w:val="decimal"/>
      <w:lvlText w:val="3.1.%3."/>
      <w:lvlJc w:val="left"/>
      <w:pPr>
        <w:ind w:left="1713" w:hanging="720"/>
      </w:pPr>
      <w:rPr>
        <w:rFonts w:ascii="Arial" w:hAnsi="Arial" w:cs="Arial" w:hint="default"/>
        <w:b w:val="0"/>
        <w:i w:val="0"/>
        <w:sz w:val="22"/>
        <w:szCs w:val="22"/>
        <w:lang w:val="pl-PL"/>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5160" w:hanging="2160"/>
      </w:pPr>
      <w:rPr>
        <w:rFonts w:hint="default"/>
      </w:rPr>
    </w:lvl>
  </w:abstractNum>
  <w:abstractNum w:abstractNumId="13" w15:restartNumberingAfterBreak="0">
    <w:nsid w:val="0D413852"/>
    <w:multiLevelType w:val="hybridMultilevel"/>
    <w:tmpl w:val="F3BE72E6"/>
    <w:lvl w:ilvl="0" w:tplc="A60A7160">
      <w:start w:val="1"/>
      <w:numFmt w:val="decimal"/>
      <w:lvlText w:val="4.7.%1"/>
      <w:lvlJc w:val="left"/>
      <w:pPr>
        <w:ind w:left="780" w:hanging="360"/>
      </w:pPr>
      <w:rPr>
        <w:rFonts w:hint="default"/>
        <w:b w:val="0"/>
        <w:sz w:val="22"/>
        <w:szCs w:val="22"/>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4" w15:restartNumberingAfterBreak="0">
    <w:nsid w:val="0D633285"/>
    <w:multiLevelType w:val="hybridMultilevel"/>
    <w:tmpl w:val="3A7058E0"/>
    <w:lvl w:ilvl="0" w:tplc="D3EA46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19D7A81"/>
    <w:multiLevelType w:val="multilevel"/>
    <w:tmpl w:val="A016E900"/>
    <w:lvl w:ilvl="0">
      <w:start w:val="7"/>
      <w:numFmt w:val="decimal"/>
      <w:lvlText w:val="%1."/>
      <w:lvlJc w:val="left"/>
      <w:pPr>
        <w:ind w:left="360" w:hanging="360"/>
      </w:pPr>
      <w:rPr>
        <w:rFonts w:hint="default"/>
      </w:rPr>
    </w:lvl>
    <w:lvl w:ilvl="1">
      <w:start w:val="11"/>
      <w:numFmt w:val="decimal"/>
      <w:lvlText w:val="%1.%2."/>
      <w:lvlJc w:val="left"/>
      <w:pPr>
        <w:ind w:left="792" w:hanging="432"/>
      </w:pPr>
      <w:rPr>
        <w:rFonts w:hint="default"/>
        <w:i w:val="0"/>
        <w:strike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3B534B0"/>
    <w:multiLevelType w:val="hybridMultilevel"/>
    <w:tmpl w:val="304A109C"/>
    <w:lvl w:ilvl="0" w:tplc="0415000D">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479247F"/>
    <w:multiLevelType w:val="hybridMultilevel"/>
    <w:tmpl w:val="C77C84AE"/>
    <w:lvl w:ilvl="0" w:tplc="6E10F6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56C1724"/>
    <w:multiLevelType w:val="hybridMultilevel"/>
    <w:tmpl w:val="8E44542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164D3CC8"/>
    <w:multiLevelType w:val="multilevel"/>
    <w:tmpl w:val="19DEABBE"/>
    <w:lvl w:ilvl="0">
      <w:start w:val="4"/>
      <w:numFmt w:val="decimal"/>
      <w:lvlText w:val="%1."/>
      <w:lvlJc w:val="left"/>
      <w:pPr>
        <w:ind w:left="720" w:hanging="720"/>
      </w:pPr>
      <w:rPr>
        <w:rFonts w:hint="default"/>
      </w:rPr>
    </w:lvl>
    <w:lvl w:ilvl="1">
      <w:start w:val="8"/>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168C3B95"/>
    <w:multiLevelType w:val="hybridMultilevel"/>
    <w:tmpl w:val="8E0E4D7E"/>
    <w:lvl w:ilvl="0" w:tplc="99142E18">
      <w:start w:val="1"/>
      <w:numFmt w:val="bullet"/>
      <w:lvlText w:val=""/>
      <w:lvlJc w:val="left"/>
      <w:pPr>
        <w:ind w:left="720" w:hanging="360"/>
      </w:pPr>
      <w:rPr>
        <w:rFonts w:ascii="Symbol" w:hAnsi="Symbol" w:hint="default"/>
      </w:rPr>
    </w:lvl>
    <w:lvl w:ilvl="1" w:tplc="99142E18">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73B689B"/>
    <w:multiLevelType w:val="multilevel"/>
    <w:tmpl w:val="0DD05A82"/>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18A701D3"/>
    <w:multiLevelType w:val="hybridMultilevel"/>
    <w:tmpl w:val="5AE0A35E"/>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18AB7AC7"/>
    <w:multiLevelType w:val="hybridMultilevel"/>
    <w:tmpl w:val="F47AB806"/>
    <w:lvl w:ilvl="0" w:tplc="4F8AC4B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A0A3992"/>
    <w:multiLevelType w:val="hybridMultilevel"/>
    <w:tmpl w:val="169CA1FC"/>
    <w:lvl w:ilvl="0" w:tplc="04150017">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5" w15:restartNumberingAfterBreak="0">
    <w:nsid w:val="1B1B1BE4"/>
    <w:multiLevelType w:val="hybridMultilevel"/>
    <w:tmpl w:val="7B2A69AA"/>
    <w:lvl w:ilvl="0" w:tplc="B1582570">
      <w:start w:val="1"/>
      <w:numFmt w:val="decimal"/>
      <w:lvlText w:val="4.2.%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D410290"/>
    <w:multiLevelType w:val="multilevel"/>
    <w:tmpl w:val="E34C8044"/>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1DED3502"/>
    <w:multiLevelType w:val="hybridMultilevel"/>
    <w:tmpl w:val="A20405B4"/>
    <w:lvl w:ilvl="0" w:tplc="2FE4AF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0760C7F"/>
    <w:multiLevelType w:val="multilevel"/>
    <w:tmpl w:val="D5C6CFC4"/>
    <w:lvl w:ilvl="0">
      <w:start w:val="3"/>
      <w:numFmt w:val="decimal"/>
      <w:lvlText w:val="%1."/>
      <w:lvlJc w:val="left"/>
      <w:pPr>
        <w:ind w:left="360" w:hanging="360"/>
      </w:pPr>
      <w:rPr>
        <w:rFonts w:hint="default"/>
      </w:rPr>
    </w:lvl>
    <w:lvl w:ilvl="1">
      <w:start w:val="1"/>
      <w:numFmt w:val="decimal"/>
      <w:lvlText w:val="3.2.%2."/>
      <w:lvlJc w:val="left"/>
      <w:pPr>
        <w:ind w:left="792" w:hanging="432"/>
      </w:pPr>
      <w:rPr>
        <w:rFonts w:hint="default"/>
      </w:rPr>
    </w:lvl>
    <w:lvl w:ilvl="2">
      <w:start w:val="7"/>
      <w:numFmt w:val="decimal"/>
      <w:lvlText w:val="3.2.%3."/>
      <w:lvlJc w:val="left"/>
      <w:pPr>
        <w:ind w:left="788"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20B326B2"/>
    <w:multiLevelType w:val="hybridMultilevel"/>
    <w:tmpl w:val="788E6D4C"/>
    <w:lvl w:ilvl="0" w:tplc="5B02E4C0">
      <w:start w:val="1"/>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2635027E"/>
    <w:multiLevelType w:val="hybridMultilevel"/>
    <w:tmpl w:val="041870E8"/>
    <w:lvl w:ilvl="0" w:tplc="04150011">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65B24FD"/>
    <w:multiLevelType w:val="hybridMultilevel"/>
    <w:tmpl w:val="59B02C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72C0C0A"/>
    <w:multiLevelType w:val="hybridMultilevel"/>
    <w:tmpl w:val="DF823B42"/>
    <w:lvl w:ilvl="0" w:tplc="AB7AD5F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8FA36F9"/>
    <w:multiLevelType w:val="multilevel"/>
    <w:tmpl w:val="3006CB02"/>
    <w:lvl w:ilvl="0">
      <w:start w:val="1"/>
      <w:numFmt w:val="decimal"/>
      <w:lvlText w:val="4.8.4.%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4.8.2.%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2AFC501A"/>
    <w:multiLevelType w:val="hybridMultilevel"/>
    <w:tmpl w:val="7FA8F1DA"/>
    <w:lvl w:ilvl="0" w:tplc="A5B2281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C420DCB"/>
    <w:multiLevelType w:val="hybridMultilevel"/>
    <w:tmpl w:val="09DC9EC6"/>
    <w:lvl w:ilvl="0" w:tplc="00000009">
      <w:start w:val="1"/>
      <w:numFmt w:val="bullet"/>
      <w:lvlText w:val=""/>
      <w:lvlJc w:val="left"/>
      <w:pPr>
        <w:ind w:left="1944" w:hanging="360"/>
      </w:pPr>
      <w:rPr>
        <w:rFonts w:ascii="Symbol" w:hAnsi="Symbol" w:cs="Symbol" w:hint="default"/>
        <w:i/>
      </w:rPr>
    </w:lvl>
    <w:lvl w:ilvl="1" w:tplc="04090003" w:tentative="1">
      <w:start w:val="1"/>
      <w:numFmt w:val="bullet"/>
      <w:lvlText w:val="o"/>
      <w:lvlJc w:val="left"/>
      <w:pPr>
        <w:ind w:left="2664" w:hanging="360"/>
      </w:pPr>
      <w:rPr>
        <w:rFonts w:ascii="Courier New" w:hAnsi="Courier New" w:cs="Courier New" w:hint="default"/>
      </w:rPr>
    </w:lvl>
    <w:lvl w:ilvl="2" w:tplc="04090005" w:tentative="1">
      <w:start w:val="1"/>
      <w:numFmt w:val="bullet"/>
      <w:lvlText w:val=""/>
      <w:lvlJc w:val="left"/>
      <w:pPr>
        <w:ind w:left="3384" w:hanging="360"/>
      </w:pPr>
      <w:rPr>
        <w:rFonts w:ascii="Wingdings" w:hAnsi="Wingdings" w:hint="default"/>
      </w:rPr>
    </w:lvl>
    <w:lvl w:ilvl="3" w:tplc="04090001" w:tentative="1">
      <w:start w:val="1"/>
      <w:numFmt w:val="bullet"/>
      <w:lvlText w:val=""/>
      <w:lvlJc w:val="left"/>
      <w:pPr>
        <w:ind w:left="4104" w:hanging="360"/>
      </w:pPr>
      <w:rPr>
        <w:rFonts w:ascii="Symbol" w:hAnsi="Symbol" w:hint="default"/>
      </w:rPr>
    </w:lvl>
    <w:lvl w:ilvl="4" w:tplc="04090003" w:tentative="1">
      <w:start w:val="1"/>
      <w:numFmt w:val="bullet"/>
      <w:lvlText w:val="o"/>
      <w:lvlJc w:val="left"/>
      <w:pPr>
        <w:ind w:left="4824" w:hanging="360"/>
      </w:pPr>
      <w:rPr>
        <w:rFonts w:ascii="Courier New" w:hAnsi="Courier New" w:cs="Courier New" w:hint="default"/>
      </w:rPr>
    </w:lvl>
    <w:lvl w:ilvl="5" w:tplc="04090005" w:tentative="1">
      <w:start w:val="1"/>
      <w:numFmt w:val="bullet"/>
      <w:lvlText w:val=""/>
      <w:lvlJc w:val="left"/>
      <w:pPr>
        <w:ind w:left="5544" w:hanging="360"/>
      </w:pPr>
      <w:rPr>
        <w:rFonts w:ascii="Wingdings" w:hAnsi="Wingdings" w:hint="default"/>
      </w:rPr>
    </w:lvl>
    <w:lvl w:ilvl="6" w:tplc="04090001" w:tentative="1">
      <w:start w:val="1"/>
      <w:numFmt w:val="bullet"/>
      <w:lvlText w:val=""/>
      <w:lvlJc w:val="left"/>
      <w:pPr>
        <w:ind w:left="6264" w:hanging="360"/>
      </w:pPr>
      <w:rPr>
        <w:rFonts w:ascii="Symbol" w:hAnsi="Symbol" w:hint="default"/>
      </w:rPr>
    </w:lvl>
    <w:lvl w:ilvl="7" w:tplc="04090003" w:tentative="1">
      <w:start w:val="1"/>
      <w:numFmt w:val="bullet"/>
      <w:lvlText w:val="o"/>
      <w:lvlJc w:val="left"/>
      <w:pPr>
        <w:ind w:left="6984" w:hanging="360"/>
      </w:pPr>
      <w:rPr>
        <w:rFonts w:ascii="Courier New" w:hAnsi="Courier New" w:cs="Courier New" w:hint="default"/>
      </w:rPr>
    </w:lvl>
    <w:lvl w:ilvl="8" w:tplc="04090005" w:tentative="1">
      <w:start w:val="1"/>
      <w:numFmt w:val="bullet"/>
      <w:lvlText w:val=""/>
      <w:lvlJc w:val="left"/>
      <w:pPr>
        <w:ind w:left="7704" w:hanging="360"/>
      </w:pPr>
      <w:rPr>
        <w:rFonts w:ascii="Wingdings" w:hAnsi="Wingdings" w:hint="default"/>
      </w:rPr>
    </w:lvl>
  </w:abstractNum>
  <w:abstractNum w:abstractNumId="36" w15:restartNumberingAfterBreak="0">
    <w:nsid w:val="2C4C0CC1"/>
    <w:multiLevelType w:val="multilevel"/>
    <w:tmpl w:val="0A78EECA"/>
    <w:lvl w:ilvl="0">
      <w:start w:val="1"/>
      <w:numFmt w:val="decimal"/>
      <w:lvlText w:val="4.1.3.%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2D362094"/>
    <w:multiLevelType w:val="hybridMultilevel"/>
    <w:tmpl w:val="F6281BD2"/>
    <w:lvl w:ilvl="0" w:tplc="20548B9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DB70094"/>
    <w:multiLevelType w:val="multilevel"/>
    <w:tmpl w:val="20F0FD64"/>
    <w:lvl w:ilvl="0">
      <w:start w:val="3"/>
      <w:numFmt w:val="decimal"/>
      <w:lvlText w:val="%1."/>
      <w:lvlJc w:val="left"/>
      <w:pPr>
        <w:ind w:left="360" w:hanging="360"/>
      </w:pPr>
      <w:rPr>
        <w:rFonts w:hint="default"/>
      </w:rPr>
    </w:lvl>
    <w:lvl w:ilvl="1">
      <w:start w:val="1"/>
      <w:numFmt w:val="decimal"/>
      <w:pStyle w:val="Styl5"/>
      <w:lvlText w:val="%1.%2."/>
      <w:lvlJc w:val="left"/>
      <w:pPr>
        <w:ind w:left="574"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2DEE3C8E"/>
    <w:multiLevelType w:val="hybridMultilevel"/>
    <w:tmpl w:val="B81CAEB2"/>
    <w:lvl w:ilvl="0" w:tplc="6FBC19B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06C6E08"/>
    <w:multiLevelType w:val="multilevel"/>
    <w:tmpl w:val="4CE45ADC"/>
    <w:lvl w:ilvl="0">
      <w:start w:val="6"/>
      <w:numFmt w:val="decimal"/>
      <w:lvlText w:val="%1."/>
      <w:lvlJc w:val="left"/>
      <w:pPr>
        <w:ind w:left="360" w:hanging="360"/>
      </w:pPr>
      <w:rPr>
        <w:rFonts w:hint="default"/>
      </w:rPr>
    </w:lvl>
    <w:lvl w:ilvl="1">
      <w:start w:val="1"/>
      <w:numFmt w:val="decimal"/>
      <w:pStyle w:val="Styl1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30A205D6"/>
    <w:multiLevelType w:val="hybridMultilevel"/>
    <w:tmpl w:val="041870E8"/>
    <w:lvl w:ilvl="0" w:tplc="04150011">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0D76E14"/>
    <w:multiLevelType w:val="hybridMultilevel"/>
    <w:tmpl w:val="2B12B1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27A3F56"/>
    <w:multiLevelType w:val="multilevel"/>
    <w:tmpl w:val="7C2AF730"/>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646" w:hanging="504"/>
      </w:pPr>
      <w:rPr>
        <w:rFonts w:ascii="Arial" w:hAnsi="Arial" w:cs="Arial"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32E37512"/>
    <w:multiLevelType w:val="multilevel"/>
    <w:tmpl w:val="C5AA8C4A"/>
    <w:lvl w:ilvl="0">
      <w:start w:val="3"/>
      <w:numFmt w:val="decimal"/>
      <w:lvlText w:val="%1"/>
      <w:lvlJc w:val="left"/>
      <w:pPr>
        <w:ind w:left="435" w:hanging="435"/>
      </w:pPr>
      <w:rPr>
        <w:rFonts w:hint="default"/>
        <w:color w:val="auto"/>
      </w:rPr>
    </w:lvl>
    <w:lvl w:ilvl="1">
      <w:start w:val="4"/>
      <w:numFmt w:val="decimal"/>
      <w:lvlText w:val="%1.%2"/>
      <w:lvlJc w:val="left"/>
      <w:pPr>
        <w:ind w:left="435" w:hanging="435"/>
      </w:pPr>
      <w:rPr>
        <w:rFonts w:hint="default"/>
        <w:color w:val="auto"/>
      </w:rPr>
    </w:lvl>
    <w:lvl w:ilvl="2">
      <w:start w:val="10"/>
      <w:numFmt w:val="decimal"/>
      <w:lvlText w:val="3.5.%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45" w15:restartNumberingAfterBreak="0">
    <w:nsid w:val="33516E6A"/>
    <w:multiLevelType w:val="multilevel"/>
    <w:tmpl w:val="1F929728"/>
    <w:lvl w:ilvl="0">
      <w:start w:val="5"/>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pStyle w:val="Styl11"/>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346007C8"/>
    <w:multiLevelType w:val="multilevel"/>
    <w:tmpl w:val="B2B69110"/>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359E3B9D"/>
    <w:multiLevelType w:val="hybridMultilevel"/>
    <w:tmpl w:val="D1BA66EE"/>
    <w:lvl w:ilvl="0" w:tplc="23888E24">
      <w:start w:val="3"/>
      <w:numFmt w:val="decimal"/>
      <w:lvlText w:val="3.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5FC4249"/>
    <w:multiLevelType w:val="multilevel"/>
    <w:tmpl w:val="3F9C9FC4"/>
    <w:lvl w:ilvl="0">
      <w:start w:val="5"/>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5.2.%3."/>
      <w:lvlJc w:val="left"/>
      <w:pPr>
        <w:ind w:left="720" w:hanging="720"/>
      </w:pPr>
      <w:rPr>
        <w:rFonts w:hint="default"/>
        <w:b w:val="0"/>
        <w:sz w:val="22"/>
        <w:szCs w:val="22"/>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3A9C3AEC"/>
    <w:multiLevelType w:val="multilevel"/>
    <w:tmpl w:val="1C7E8472"/>
    <w:lvl w:ilvl="0">
      <w:start w:val="1"/>
      <w:numFmt w:val="none"/>
      <w:lvlText w:val="4.8.4.3"/>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4.8.2.%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3B600488"/>
    <w:multiLevelType w:val="hybridMultilevel"/>
    <w:tmpl w:val="0DF4AFAC"/>
    <w:lvl w:ilvl="0" w:tplc="FB6C05D8">
      <w:start w:val="1"/>
      <w:numFmt w:val="decimal"/>
      <w:lvlText w:val="3.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C87452D"/>
    <w:multiLevelType w:val="multilevel"/>
    <w:tmpl w:val="44EA5562"/>
    <w:lvl w:ilvl="0">
      <w:start w:val="4"/>
      <w:numFmt w:val="decimal"/>
      <w:lvlText w:val="%1."/>
      <w:lvlJc w:val="left"/>
      <w:pPr>
        <w:ind w:left="720" w:hanging="720"/>
      </w:pPr>
      <w:rPr>
        <w:rFonts w:hint="default"/>
      </w:rPr>
    </w:lvl>
    <w:lvl w:ilvl="1">
      <w:start w:val="8"/>
      <w:numFmt w:val="decimal"/>
      <w:lvlText w:val="%1.%2."/>
      <w:lvlJc w:val="left"/>
      <w:pPr>
        <w:ind w:left="720" w:hanging="72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3CE42B8D"/>
    <w:multiLevelType w:val="hybridMultilevel"/>
    <w:tmpl w:val="DBAA8E6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D3B4789"/>
    <w:multiLevelType w:val="hybridMultilevel"/>
    <w:tmpl w:val="E110A666"/>
    <w:lvl w:ilvl="0" w:tplc="910AA882">
      <w:start w:val="1"/>
      <w:numFmt w:val="decimal"/>
      <w:lvlText w:val="4.4.%1"/>
      <w:lvlJc w:val="left"/>
      <w:pPr>
        <w:ind w:left="720"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045543D"/>
    <w:multiLevelType w:val="multilevel"/>
    <w:tmpl w:val="0415001D"/>
    <w:name w:val="a.2222222222222222322322222222222"/>
    <w:lvl w:ilvl="0">
      <w:start w:val="1"/>
      <w:numFmt w:val="decimal"/>
      <w:lvlText w:val="%1)"/>
      <w:lvlJc w:val="left"/>
      <w:pPr>
        <w:ind w:left="360" w:hanging="360"/>
      </w:pPr>
      <w:rPr>
        <w:rFonts w:hint="default"/>
        <w:b w:val="0"/>
        <w:i w:val="0"/>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5" w15:restartNumberingAfterBreak="0">
    <w:nsid w:val="40541407"/>
    <w:multiLevelType w:val="multilevel"/>
    <w:tmpl w:val="D16497B6"/>
    <w:lvl w:ilvl="0">
      <w:start w:val="1"/>
      <w:numFmt w:val="decimal"/>
      <w:lvlText w:val="%1."/>
      <w:lvlJc w:val="left"/>
      <w:pPr>
        <w:ind w:left="360" w:hanging="360"/>
      </w:pPr>
      <w:rPr>
        <w:rFonts w:hint="default"/>
      </w:rPr>
    </w:lvl>
    <w:lvl w:ilvl="1">
      <w:start w:val="1"/>
      <w:numFmt w:val="decimal"/>
      <w:pStyle w:val="Styl3"/>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6" w15:restartNumberingAfterBreak="0">
    <w:nsid w:val="417147A6"/>
    <w:multiLevelType w:val="multilevel"/>
    <w:tmpl w:val="B6A0B2DE"/>
    <w:lvl w:ilvl="0">
      <w:start w:val="4"/>
      <w:numFmt w:val="decimal"/>
      <w:lvlText w:val="%1."/>
      <w:lvlJc w:val="left"/>
      <w:pPr>
        <w:ind w:left="360" w:hanging="360"/>
      </w:pPr>
      <w:rPr>
        <w:rFonts w:hint="default"/>
      </w:rPr>
    </w:lvl>
    <w:lvl w:ilvl="1">
      <w:start w:val="8"/>
      <w:numFmt w:val="decimal"/>
      <w:lvlText w:val="%1.%2."/>
      <w:lvlJc w:val="left"/>
      <w:pPr>
        <w:ind w:left="792" w:hanging="432"/>
      </w:pPr>
      <w:rPr>
        <w:rFonts w:hint="default"/>
      </w:rPr>
    </w:lvl>
    <w:lvl w:ilvl="2">
      <w:start w:val="7"/>
      <w:numFmt w:val="decimal"/>
      <w:lvlText w:val="4.4.%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7" w15:restartNumberingAfterBreak="0">
    <w:nsid w:val="418B21A7"/>
    <w:multiLevelType w:val="hybridMultilevel"/>
    <w:tmpl w:val="8B4A0A0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40B17AA"/>
    <w:multiLevelType w:val="multilevel"/>
    <w:tmpl w:val="3AA8A320"/>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9" w15:restartNumberingAfterBreak="0">
    <w:nsid w:val="444E3455"/>
    <w:multiLevelType w:val="hybridMultilevel"/>
    <w:tmpl w:val="AE6A87C4"/>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446C1DCF"/>
    <w:multiLevelType w:val="hybridMultilevel"/>
    <w:tmpl w:val="90DA82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5004F97"/>
    <w:multiLevelType w:val="hybridMultilevel"/>
    <w:tmpl w:val="28E657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455D4953"/>
    <w:multiLevelType w:val="hybridMultilevel"/>
    <w:tmpl w:val="83A606C4"/>
    <w:lvl w:ilvl="0" w:tplc="8402DB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46F039C1"/>
    <w:multiLevelType w:val="hybridMultilevel"/>
    <w:tmpl w:val="DCA42B64"/>
    <w:lvl w:ilvl="0" w:tplc="57107BD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4" w15:restartNumberingAfterBreak="0">
    <w:nsid w:val="480F3988"/>
    <w:multiLevelType w:val="hybridMultilevel"/>
    <w:tmpl w:val="8D8A592E"/>
    <w:lvl w:ilvl="0" w:tplc="57107BD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5" w15:restartNumberingAfterBreak="0">
    <w:nsid w:val="48134531"/>
    <w:multiLevelType w:val="hybridMultilevel"/>
    <w:tmpl w:val="78D4E8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484843F8"/>
    <w:multiLevelType w:val="multilevel"/>
    <w:tmpl w:val="CBA28912"/>
    <w:lvl w:ilvl="0">
      <w:start w:val="4"/>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4.2.%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7" w15:restartNumberingAfterBreak="0">
    <w:nsid w:val="4A806127"/>
    <w:multiLevelType w:val="hybridMultilevel"/>
    <w:tmpl w:val="DA28EE2E"/>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4CC61274"/>
    <w:multiLevelType w:val="multilevel"/>
    <w:tmpl w:val="13D08636"/>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4"/>
      <w:numFmt w:val="decimal"/>
      <w:lvlText w:val="4.4.%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9" w15:restartNumberingAfterBreak="0">
    <w:nsid w:val="4CDF3B8F"/>
    <w:multiLevelType w:val="hybridMultilevel"/>
    <w:tmpl w:val="1980B562"/>
    <w:lvl w:ilvl="0" w:tplc="EE0E3D5E">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D1447AF"/>
    <w:multiLevelType w:val="hybridMultilevel"/>
    <w:tmpl w:val="0C84A72A"/>
    <w:lvl w:ilvl="0" w:tplc="72CEC826">
      <w:start w:val="1"/>
      <w:numFmt w:val="lowerLetter"/>
      <w:lvlText w:val="%1)"/>
      <w:lvlJc w:val="left"/>
      <w:pPr>
        <w:ind w:left="720" w:hanging="360"/>
      </w:pPr>
      <w:rPr>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EDF016F"/>
    <w:multiLevelType w:val="hybridMultilevel"/>
    <w:tmpl w:val="70FA9934"/>
    <w:lvl w:ilvl="0" w:tplc="5B02E4C0">
      <w:start w:val="1"/>
      <w:numFmt w:val="bullet"/>
      <w:lvlText w:val="-"/>
      <w:lvlJc w:val="left"/>
      <w:pPr>
        <w:ind w:left="780" w:hanging="360"/>
      </w:pPr>
      <w:rPr>
        <w:rFonts w:ascii="Arial" w:eastAsia="Times New Roman" w:hAnsi="Arial" w:cs="Aria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72" w15:restartNumberingAfterBreak="0">
    <w:nsid w:val="4F792026"/>
    <w:multiLevelType w:val="hybridMultilevel"/>
    <w:tmpl w:val="2DEC0404"/>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4FB21EC3"/>
    <w:multiLevelType w:val="hybridMultilevel"/>
    <w:tmpl w:val="A1B656CC"/>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74" w15:restartNumberingAfterBreak="0">
    <w:nsid w:val="51154A21"/>
    <w:multiLevelType w:val="hybridMultilevel"/>
    <w:tmpl w:val="74ECE6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2D16884"/>
    <w:multiLevelType w:val="multilevel"/>
    <w:tmpl w:val="47A84F5C"/>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6" w15:restartNumberingAfterBreak="0">
    <w:nsid w:val="54811C97"/>
    <w:multiLevelType w:val="hybridMultilevel"/>
    <w:tmpl w:val="F08607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54EF1144"/>
    <w:multiLevelType w:val="hybridMultilevel"/>
    <w:tmpl w:val="13306EEE"/>
    <w:lvl w:ilvl="0" w:tplc="D3EA467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8" w15:restartNumberingAfterBreak="0">
    <w:nsid w:val="551D0AD5"/>
    <w:multiLevelType w:val="hybridMultilevel"/>
    <w:tmpl w:val="380EBFF6"/>
    <w:lvl w:ilvl="0" w:tplc="454838C4">
      <w:start w:val="5"/>
      <w:numFmt w:val="decimal"/>
      <w:lvlText w:val="2.2.%1."/>
      <w:lvlJc w:val="left"/>
      <w:pPr>
        <w:ind w:left="57" w:firstLine="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5B66798"/>
    <w:multiLevelType w:val="hybridMultilevel"/>
    <w:tmpl w:val="3DE2718C"/>
    <w:lvl w:ilvl="0" w:tplc="3FC02FD8">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56860EF1"/>
    <w:multiLevelType w:val="multilevel"/>
    <w:tmpl w:val="903CB442"/>
    <w:lvl w:ilvl="0">
      <w:start w:val="4"/>
      <w:numFmt w:val="decimal"/>
      <w:lvlText w:val="%1"/>
      <w:lvlJc w:val="left"/>
      <w:pPr>
        <w:ind w:left="435" w:hanging="435"/>
      </w:pPr>
      <w:rPr>
        <w:rFonts w:hint="default"/>
      </w:rPr>
    </w:lvl>
    <w:lvl w:ilvl="1">
      <w:start w:val="5"/>
      <w:numFmt w:val="decimal"/>
      <w:lvlText w:val="%1.%2"/>
      <w:lvlJc w:val="left"/>
      <w:pPr>
        <w:ind w:left="435" w:hanging="435"/>
      </w:pPr>
      <w:rPr>
        <w:rFonts w:hint="default"/>
      </w:rPr>
    </w:lvl>
    <w:lvl w:ilvl="2">
      <w:start w:val="1"/>
      <w:numFmt w:val="decimal"/>
      <w:lvlText w:val="%1.%2.%3"/>
      <w:lvlJc w:val="left"/>
      <w:pPr>
        <w:ind w:left="720" w:hanging="720"/>
      </w:pPr>
      <w:rPr>
        <w:rFonts w:hint="default"/>
        <w:lang w:val="pl-PL"/>
      </w:rPr>
    </w:lvl>
    <w:lvl w:ilvl="3">
      <w:start w:val="1"/>
      <w:numFmt w:val="decimal"/>
      <w:lvlText w:val="4.5.3.%4."/>
      <w:lvlJc w:val="left"/>
      <w:pPr>
        <w:ind w:left="1571" w:hanging="720"/>
      </w:pPr>
      <w:rPr>
        <w:rFonts w:hint="default"/>
        <w:b w:val="0"/>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593A4609"/>
    <w:multiLevelType w:val="multilevel"/>
    <w:tmpl w:val="1E726C1C"/>
    <w:lvl w:ilvl="0">
      <w:start w:val="4"/>
      <w:numFmt w:val="decimal"/>
      <w:lvlText w:val="%1"/>
      <w:lvlJc w:val="left"/>
      <w:pPr>
        <w:ind w:left="405" w:hanging="405"/>
      </w:pPr>
      <w:rPr>
        <w:rFonts w:hint="default"/>
      </w:rPr>
    </w:lvl>
    <w:lvl w:ilvl="1">
      <w:start w:val="1"/>
      <w:numFmt w:val="decimal"/>
      <w:pStyle w:val="Styl6"/>
      <w:lvlText w:val="%1.%2"/>
      <w:lvlJc w:val="left"/>
      <w:pPr>
        <w:ind w:left="1155" w:hanging="720"/>
      </w:pPr>
      <w:rPr>
        <w:rFonts w:hint="default"/>
        <w:sz w:val="28"/>
        <w:szCs w:val="28"/>
      </w:rPr>
    </w:lvl>
    <w:lvl w:ilvl="2">
      <w:start w:val="1"/>
      <w:numFmt w:val="decimal"/>
      <w:lvlText w:val="%1.%2.%3"/>
      <w:lvlJc w:val="left"/>
      <w:pPr>
        <w:ind w:left="1590" w:hanging="720"/>
      </w:pPr>
      <w:rPr>
        <w:rFonts w:hint="default"/>
      </w:rPr>
    </w:lvl>
    <w:lvl w:ilvl="3">
      <w:start w:val="1"/>
      <w:numFmt w:val="decimal"/>
      <w:lvlText w:val="%1.%2.%3.%4"/>
      <w:lvlJc w:val="left"/>
      <w:pPr>
        <w:ind w:left="1648" w:hanging="1080"/>
      </w:pPr>
      <w:rPr>
        <w:rFonts w:ascii="Arial" w:hAnsi="Arial" w:cs="Arial" w:hint="default"/>
        <w:b w:val="0"/>
        <w:sz w:val="22"/>
        <w:szCs w:val="22"/>
      </w:rPr>
    </w:lvl>
    <w:lvl w:ilvl="4">
      <w:start w:val="1"/>
      <w:numFmt w:val="decimal"/>
      <w:lvlText w:val="%1.%2.%3.%4.%5"/>
      <w:lvlJc w:val="left"/>
      <w:pPr>
        <w:ind w:left="3180" w:hanging="144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82" w15:restartNumberingAfterBreak="0">
    <w:nsid w:val="5A3A2895"/>
    <w:multiLevelType w:val="hybridMultilevel"/>
    <w:tmpl w:val="727454CA"/>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5B976E5F"/>
    <w:multiLevelType w:val="multilevel"/>
    <w:tmpl w:val="AE4AC884"/>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504" w:hanging="504"/>
      </w:pPr>
      <w:rPr>
        <w:rFonts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4" w15:restartNumberingAfterBreak="0">
    <w:nsid w:val="5BCA211D"/>
    <w:multiLevelType w:val="hybridMultilevel"/>
    <w:tmpl w:val="5FCA4E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5C207C3A"/>
    <w:multiLevelType w:val="hybridMultilevel"/>
    <w:tmpl w:val="23BA0E18"/>
    <w:lvl w:ilvl="0" w:tplc="71320F1A">
      <w:start w:val="1"/>
      <w:numFmt w:val="decimal"/>
      <w:lvlText w:val="3.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5E7738C7"/>
    <w:multiLevelType w:val="hybridMultilevel"/>
    <w:tmpl w:val="4AB8EAAA"/>
    <w:lvl w:ilvl="0" w:tplc="473897FA">
      <w:start w:val="1"/>
      <w:numFmt w:val="bullet"/>
      <w:lvlText w:val=""/>
      <w:lvlJc w:val="left"/>
      <w:pPr>
        <w:ind w:left="1143" w:hanging="360"/>
      </w:pPr>
      <w:rPr>
        <w:rFonts w:ascii="Symbol" w:hAnsi="Symbol" w:hint="default"/>
        <w:color w:val="auto"/>
      </w:rPr>
    </w:lvl>
    <w:lvl w:ilvl="1" w:tplc="04150003" w:tentative="1">
      <w:start w:val="1"/>
      <w:numFmt w:val="bullet"/>
      <w:lvlText w:val="o"/>
      <w:lvlJc w:val="left"/>
      <w:pPr>
        <w:ind w:left="1863" w:hanging="360"/>
      </w:pPr>
      <w:rPr>
        <w:rFonts w:ascii="Courier New" w:hAnsi="Courier New" w:cs="Courier New" w:hint="default"/>
      </w:rPr>
    </w:lvl>
    <w:lvl w:ilvl="2" w:tplc="04150005" w:tentative="1">
      <w:start w:val="1"/>
      <w:numFmt w:val="bullet"/>
      <w:lvlText w:val=""/>
      <w:lvlJc w:val="left"/>
      <w:pPr>
        <w:ind w:left="2583" w:hanging="360"/>
      </w:pPr>
      <w:rPr>
        <w:rFonts w:ascii="Wingdings" w:hAnsi="Wingdings" w:hint="default"/>
      </w:rPr>
    </w:lvl>
    <w:lvl w:ilvl="3" w:tplc="04150001" w:tentative="1">
      <w:start w:val="1"/>
      <w:numFmt w:val="bullet"/>
      <w:lvlText w:val=""/>
      <w:lvlJc w:val="left"/>
      <w:pPr>
        <w:ind w:left="3303" w:hanging="360"/>
      </w:pPr>
      <w:rPr>
        <w:rFonts w:ascii="Symbol" w:hAnsi="Symbol" w:hint="default"/>
      </w:rPr>
    </w:lvl>
    <w:lvl w:ilvl="4" w:tplc="04150003" w:tentative="1">
      <w:start w:val="1"/>
      <w:numFmt w:val="bullet"/>
      <w:lvlText w:val="o"/>
      <w:lvlJc w:val="left"/>
      <w:pPr>
        <w:ind w:left="4023" w:hanging="360"/>
      </w:pPr>
      <w:rPr>
        <w:rFonts w:ascii="Courier New" w:hAnsi="Courier New" w:cs="Courier New" w:hint="default"/>
      </w:rPr>
    </w:lvl>
    <w:lvl w:ilvl="5" w:tplc="04150005" w:tentative="1">
      <w:start w:val="1"/>
      <w:numFmt w:val="bullet"/>
      <w:lvlText w:val=""/>
      <w:lvlJc w:val="left"/>
      <w:pPr>
        <w:ind w:left="4743" w:hanging="360"/>
      </w:pPr>
      <w:rPr>
        <w:rFonts w:ascii="Wingdings" w:hAnsi="Wingdings" w:hint="default"/>
      </w:rPr>
    </w:lvl>
    <w:lvl w:ilvl="6" w:tplc="04150001" w:tentative="1">
      <w:start w:val="1"/>
      <w:numFmt w:val="bullet"/>
      <w:lvlText w:val=""/>
      <w:lvlJc w:val="left"/>
      <w:pPr>
        <w:ind w:left="5463" w:hanging="360"/>
      </w:pPr>
      <w:rPr>
        <w:rFonts w:ascii="Symbol" w:hAnsi="Symbol" w:hint="default"/>
      </w:rPr>
    </w:lvl>
    <w:lvl w:ilvl="7" w:tplc="04150003" w:tentative="1">
      <w:start w:val="1"/>
      <w:numFmt w:val="bullet"/>
      <w:lvlText w:val="o"/>
      <w:lvlJc w:val="left"/>
      <w:pPr>
        <w:ind w:left="6183" w:hanging="360"/>
      </w:pPr>
      <w:rPr>
        <w:rFonts w:ascii="Courier New" w:hAnsi="Courier New" w:cs="Courier New" w:hint="default"/>
      </w:rPr>
    </w:lvl>
    <w:lvl w:ilvl="8" w:tplc="04150005" w:tentative="1">
      <w:start w:val="1"/>
      <w:numFmt w:val="bullet"/>
      <w:lvlText w:val=""/>
      <w:lvlJc w:val="left"/>
      <w:pPr>
        <w:ind w:left="6903" w:hanging="360"/>
      </w:pPr>
      <w:rPr>
        <w:rFonts w:ascii="Wingdings" w:hAnsi="Wingdings" w:hint="default"/>
      </w:rPr>
    </w:lvl>
  </w:abstractNum>
  <w:abstractNum w:abstractNumId="87" w15:restartNumberingAfterBreak="0">
    <w:nsid w:val="607B0852"/>
    <w:multiLevelType w:val="multilevel"/>
    <w:tmpl w:val="50C4E20A"/>
    <w:lvl w:ilvl="0">
      <w:start w:val="1"/>
      <w:numFmt w:val="upperRoman"/>
      <w:pStyle w:val="RozdziaRK"/>
      <w:lvlText w:val="%1."/>
      <w:lvlJc w:val="left"/>
      <w:pPr>
        <w:ind w:left="862" w:hanging="720"/>
      </w:pPr>
      <w:rPr>
        <w:rFonts w:hint="default"/>
      </w:rPr>
    </w:lvl>
    <w:lvl w:ilvl="1">
      <w:start w:val="1"/>
      <w:numFmt w:val="decimal"/>
      <w:isLgl/>
      <w:lvlText w:val="%1.%2"/>
      <w:lvlJc w:val="left"/>
      <w:pPr>
        <w:ind w:left="870" w:hanging="51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8" w15:restartNumberingAfterBreak="0">
    <w:nsid w:val="6137334F"/>
    <w:multiLevelType w:val="multilevel"/>
    <w:tmpl w:val="44C211B2"/>
    <w:lvl w:ilvl="0">
      <w:start w:val="3"/>
      <w:numFmt w:val="decimal"/>
      <w:lvlText w:val="%1."/>
      <w:lvlJc w:val="left"/>
      <w:pPr>
        <w:ind w:left="360" w:hanging="360"/>
      </w:pPr>
      <w:rPr>
        <w:rFonts w:hint="default"/>
      </w:rPr>
    </w:lvl>
    <w:lvl w:ilvl="1">
      <w:start w:val="1"/>
      <w:numFmt w:val="decimal"/>
      <w:lvlText w:val="3.2.%2."/>
      <w:lvlJc w:val="left"/>
      <w:pPr>
        <w:ind w:left="792" w:hanging="432"/>
      </w:pPr>
      <w:rPr>
        <w:rFonts w:hint="default"/>
      </w:rPr>
    </w:lvl>
    <w:lvl w:ilvl="2">
      <w:start w:val="3"/>
      <w:numFmt w:val="decimal"/>
      <w:lvlText w:val="3.2.%3."/>
      <w:lvlJc w:val="left"/>
      <w:pPr>
        <w:ind w:left="788"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9" w15:restartNumberingAfterBreak="0">
    <w:nsid w:val="61B236C2"/>
    <w:multiLevelType w:val="hybridMultilevel"/>
    <w:tmpl w:val="C6543352"/>
    <w:lvl w:ilvl="0" w:tplc="C066C2E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0" w15:restartNumberingAfterBreak="0">
    <w:nsid w:val="62954D0B"/>
    <w:multiLevelType w:val="hybridMultilevel"/>
    <w:tmpl w:val="B93A6FD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648A5BC9"/>
    <w:multiLevelType w:val="multilevel"/>
    <w:tmpl w:val="8AF6938C"/>
    <w:lvl w:ilvl="0">
      <w:start w:val="3"/>
      <w:numFmt w:val="decimal"/>
      <w:lvlText w:val="%1"/>
      <w:lvlJc w:val="left"/>
      <w:pPr>
        <w:ind w:left="435" w:hanging="435"/>
      </w:pPr>
      <w:rPr>
        <w:rFonts w:hint="default"/>
        <w:color w:val="auto"/>
      </w:rPr>
    </w:lvl>
    <w:lvl w:ilvl="1">
      <w:start w:val="4"/>
      <w:numFmt w:val="decimal"/>
      <w:lvlText w:val="%1.%2"/>
      <w:lvlJc w:val="left"/>
      <w:pPr>
        <w:ind w:left="435" w:hanging="435"/>
      </w:pPr>
      <w:rPr>
        <w:rFonts w:hint="default"/>
        <w:color w:val="auto"/>
      </w:rPr>
    </w:lvl>
    <w:lvl w:ilvl="2">
      <w:start w:val="1"/>
      <w:numFmt w:val="decimal"/>
      <w:lvlText w:val="3.4.%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92" w15:restartNumberingAfterBreak="0">
    <w:nsid w:val="64ED14C4"/>
    <w:multiLevelType w:val="hybridMultilevel"/>
    <w:tmpl w:val="5E381DD2"/>
    <w:lvl w:ilvl="0" w:tplc="6BB0A7EA">
      <w:start w:val="1"/>
      <w:numFmt w:val="decimal"/>
      <w:lvlText w:val="4.8.%1"/>
      <w:lvlJc w:val="left"/>
      <w:pPr>
        <w:ind w:left="502" w:hanging="360"/>
      </w:pPr>
      <w:rPr>
        <w:rFonts w:hint="default"/>
        <w:b/>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69F321C"/>
    <w:multiLevelType w:val="hybridMultilevel"/>
    <w:tmpl w:val="0B787A3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4" w15:restartNumberingAfterBreak="0">
    <w:nsid w:val="66F21C63"/>
    <w:multiLevelType w:val="hybridMultilevel"/>
    <w:tmpl w:val="381CEE12"/>
    <w:lvl w:ilvl="0" w:tplc="AE360384">
      <w:start w:val="1"/>
      <w:numFmt w:val="decimal"/>
      <w:lvlText w:val="4.6.%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688D260F"/>
    <w:multiLevelType w:val="hybridMultilevel"/>
    <w:tmpl w:val="8BBE9A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68943C4B"/>
    <w:multiLevelType w:val="multilevel"/>
    <w:tmpl w:val="F8100AC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decimal"/>
      <w:lvlText w:val="%1.%2.%3.%4."/>
      <w:lvlJc w:val="left"/>
      <w:pPr>
        <w:ind w:left="135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7" w15:restartNumberingAfterBreak="0">
    <w:nsid w:val="69970F3B"/>
    <w:multiLevelType w:val="hybridMultilevel"/>
    <w:tmpl w:val="F70630E8"/>
    <w:lvl w:ilvl="0" w:tplc="8402DB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6A6E5D40"/>
    <w:multiLevelType w:val="hybridMultilevel"/>
    <w:tmpl w:val="75025F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6AB1508A"/>
    <w:multiLevelType w:val="hybridMultilevel"/>
    <w:tmpl w:val="AE26538E"/>
    <w:lvl w:ilvl="0" w:tplc="7E4EFEAA">
      <w:start w:val="1"/>
      <w:numFmt w:val="decimal"/>
      <w:lvlText w:val="4.3.%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6AE06317"/>
    <w:multiLevelType w:val="multilevel"/>
    <w:tmpl w:val="8C26FF42"/>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pStyle w:val="Styl9"/>
      <w:lvlText w:val="5.1.%3."/>
      <w:lvlJc w:val="left"/>
      <w:pPr>
        <w:ind w:left="504" w:hanging="504"/>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rPr>
        <w:rFonts w:hint="default"/>
        <w:b w:val="0"/>
      </w:rPr>
    </w:lvl>
    <w:lvl w:ilvl="4">
      <w:start w:val="1"/>
      <w:numFmt w:val="decimal"/>
      <w:lvlText w:val="%1.%2.%3.%4.%5."/>
      <w:lvlJc w:val="left"/>
      <w:pPr>
        <w:ind w:left="79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1" w15:restartNumberingAfterBreak="0">
    <w:nsid w:val="6BCE0385"/>
    <w:multiLevelType w:val="hybridMultilevel"/>
    <w:tmpl w:val="66728996"/>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6C2D57F0"/>
    <w:multiLevelType w:val="multilevel"/>
    <w:tmpl w:val="C5AA8B74"/>
    <w:lvl w:ilvl="0">
      <w:start w:val="4"/>
      <w:numFmt w:val="decimal"/>
      <w:lvlText w:val="%1."/>
      <w:lvlJc w:val="left"/>
      <w:pPr>
        <w:ind w:left="720" w:hanging="720"/>
      </w:pPr>
      <w:rPr>
        <w:rFonts w:hint="default"/>
      </w:rPr>
    </w:lvl>
    <w:lvl w:ilvl="1">
      <w:start w:val="8"/>
      <w:numFmt w:val="decimal"/>
      <w:lvlText w:val="%1.%2."/>
      <w:lvlJc w:val="left"/>
      <w:pPr>
        <w:ind w:left="720" w:hanging="72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3" w15:restartNumberingAfterBreak="0">
    <w:nsid w:val="6F1C42E4"/>
    <w:multiLevelType w:val="hybridMultilevel"/>
    <w:tmpl w:val="A6EC5C1A"/>
    <w:lvl w:ilvl="0" w:tplc="7420951C">
      <w:start w:val="1"/>
      <w:numFmt w:val="decimal"/>
      <w:lvlText w:val="4.5.%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6FB94C34"/>
    <w:multiLevelType w:val="hybridMultilevel"/>
    <w:tmpl w:val="7F1E0AA0"/>
    <w:lvl w:ilvl="0" w:tplc="A60A7160">
      <w:start w:val="1"/>
      <w:numFmt w:val="decimal"/>
      <w:lvlText w:val="4.7.%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6FC93171"/>
    <w:multiLevelType w:val="multilevel"/>
    <w:tmpl w:val="C2CCB70A"/>
    <w:lvl w:ilvl="0">
      <w:start w:val="4"/>
      <w:numFmt w:val="decimal"/>
      <w:lvlText w:val="%1"/>
      <w:lvlJc w:val="left"/>
      <w:pPr>
        <w:ind w:left="360" w:hanging="360"/>
      </w:pPr>
      <w:rPr>
        <w:rFonts w:hint="default"/>
      </w:rPr>
    </w:lvl>
    <w:lvl w:ilvl="1">
      <w:start w:val="4"/>
      <w:numFmt w:val="decimal"/>
      <w:lvlText w:val="%1.%2"/>
      <w:lvlJc w:val="left"/>
      <w:pPr>
        <w:ind w:left="795" w:hanging="360"/>
      </w:pPr>
      <w:rPr>
        <w:rFonts w:hint="default"/>
      </w:rPr>
    </w:lvl>
    <w:lvl w:ilvl="2">
      <w:start w:val="1"/>
      <w:numFmt w:val="decimal"/>
      <w:lvlText w:val="4.4.%3."/>
      <w:lvlJc w:val="left"/>
      <w:pPr>
        <w:ind w:left="1590" w:hanging="720"/>
      </w:pPr>
      <w:rPr>
        <w:rFonts w:hint="default"/>
        <w:i w:val="0"/>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106" w15:restartNumberingAfterBreak="0">
    <w:nsid w:val="71301818"/>
    <w:multiLevelType w:val="hybridMultilevel"/>
    <w:tmpl w:val="2ED883EA"/>
    <w:lvl w:ilvl="0" w:tplc="9AEAB1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71354FD0"/>
    <w:multiLevelType w:val="hybridMultilevel"/>
    <w:tmpl w:val="40C2E284"/>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08" w15:restartNumberingAfterBreak="0">
    <w:nsid w:val="765F7308"/>
    <w:multiLevelType w:val="hybridMultilevel"/>
    <w:tmpl w:val="6C7A1B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776C2AF2"/>
    <w:multiLevelType w:val="multilevel"/>
    <w:tmpl w:val="4008DD7C"/>
    <w:lvl w:ilvl="0">
      <w:start w:val="3"/>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ascii="Arial" w:hAnsi="Arial" w:cs="Arial"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0" w15:restartNumberingAfterBreak="0">
    <w:nsid w:val="7BE96EC2"/>
    <w:multiLevelType w:val="multilevel"/>
    <w:tmpl w:val="5D90F5CA"/>
    <w:lvl w:ilvl="0">
      <w:start w:val="2"/>
      <w:numFmt w:val="decimal"/>
      <w:lvlText w:val="%1."/>
      <w:lvlJc w:val="left"/>
      <w:pPr>
        <w:ind w:left="360" w:hanging="360"/>
      </w:pPr>
      <w:rPr>
        <w:rFonts w:hint="default"/>
      </w:rPr>
    </w:lvl>
    <w:lvl w:ilvl="1">
      <w:start w:val="1"/>
      <w:numFmt w:val="decimal"/>
      <w:pStyle w:val="Styl4"/>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1" w15:restartNumberingAfterBreak="0">
    <w:nsid w:val="7C756CDA"/>
    <w:multiLevelType w:val="hybridMultilevel"/>
    <w:tmpl w:val="60B2FA08"/>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2" w15:restartNumberingAfterBreak="0">
    <w:nsid w:val="7CD01DF4"/>
    <w:multiLevelType w:val="multilevel"/>
    <w:tmpl w:val="A0F6A25E"/>
    <w:lvl w:ilvl="0">
      <w:start w:val="5"/>
      <w:numFmt w:val="decimal"/>
      <w:lvlText w:val="%1."/>
      <w:lvlJc w:val="left"/>
      <w:pPr>
        <w:ind w:left="360" w:hanging="360"/>
      </w:pPr>
      <w:rPr>
        <w:rFonts w:hint="default"/>
      </w:rPr>
    </w:lvl>
    <w:lvl w:ilvl="1">
      <w:start w:val="1"/>
      <w:numFmt w:val="decimal"/>
      <w:pStyle w:val="Styl8"/>
      <w:lvlText w:val="%1.%2."/>
      <w:lvlJc w:val="left"/>
      <w:pPr>
        <w:ind w:left="4118" w:hanging="432"/>
      </w:pPr>
      <w:rPr>
        <w:rFonts w:hint="default"/>
      </w:rPr>
    </w:lvl>
    <w:lvl w:ilvl="2">
      <w:start w:val="1"/>
      <w:numFmt w:val="decimal"/>
      <w:pStyle w:val="Styl10"/>
      <w:lvlText w:val="%1.%2.%3."/>
      <w:lvlJc w:val="left"/>
      <w:pPr>
        <w:ind w:left="930" w:hanging="504"/>
      </w:pPr>
      <w:rPr>
        <w:rFonts w:hint="default"/>
      </w:rPr>
    </w:lvl>
    <w:lvl w:ilvl="3">
      <w:start w:val="1"/>
      <w:numFmt w:val="decimal"/>
      <w:lvlText w:val="%1.%2.%3.%4."/>
      <w:lvlJc w:val="left"/>
      <w:pPr>
        <w:ind w:left="64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3" w15:restartNumberingAfterBreak="0">
    <w:nsid w:val="7CDE2744"/>
    <w:multiLevelType w:val="hybridMultilevel"/>
    <w:tmpl w:val="2BD620AA"/>
    <w:lvl w:ilvl="0" w:tplc="F2CAE380">
      <w:start w:val="1"/>
      <w:numFmt w:val="lowerLetter"/>
      <w:lvlText w:val="%1)"/>
      <w:lvlJc w:val="left"/>
      <w:pPr>
        <w:ind w:left="1069" w:hanging="360"/>
      </w:pPr>
      <w:rPr>
        <w:rFonts w:hint="default"/>
      </w:rPr>
    </w:lvl>
    <w:lvl w:ilvl="1" w:tplc="5B02E4C0">
      <w:start w:val="1"/>
      <w:numFmt w:val="bullet"/>
      <w:lvlText w:val="-"/>
      <w:lvlJc w:val="left"/>
      <w:pPr>
        <w:ind w:left="-2467" w:hanging="360"/>
      </w:pPr>
      <w:rPr>
        <w:rFonts w:ascii="Arial" w:eastAsia="Times New Roman" w:hAnsi="Arial" w:cs="Arial" w:hint="default"/>
      </w:rPr>
    </w:lvl>
    <w:lvl w:ilvl="2" w:tplc="0415001B" w:tentative="1">
      <w:start w:val="1"/>
      <w:numFmt w:val="lowerRoman"/>
      <w:lvlText w:val="%3."/>
      <w:lvlJc w:val="right"/>
      <w:pPr>
        <w:ind w:left="-1747" w:hanging="180"/>
      </w:pPr>
    </w:lvl>
    <w:lvl w:ilvl="3" w:tplc="0415000F">
      <w:start w:val="1"/>
      <w:numFmt w:val="decimal"/>
      <w:lvlText w:val="%4."/>
      <w:lvlJc w:val="left"/>
      <w:pPr>
        <w:ind w:left="-1027" w:hanging="360"/>
      </w:pPr>
    </w:lvl>
    <w:lvl w:ilvl="4" w:tplc="04150019">
      <w:start w:val="1"/>
      <w:numFmt w:val="lowerLetter"/>
      <w:lvlText w:val="%5."/>
      <w:lvlJc w:val="left"/>
      <w:pPr>
        <w:ind w:left="-307" w:hanging="360"/>
      </w:pPr>
    </w:lvl>
    <w:lvl w:ilvl="5" w:tplc="0415001B">
      <w:start w:val="1"/>
      <w:numFmt w:val="lowerRoman"/>
      <w:lvlText w:val="%6."/>
      <w:lvlJc w:val="right"/>
      <w:pPr>
        <w:ind w:left="413" w:hanging="180"/>
      </w:pPr>
    </w:lvl>
    <w:lvl w:ilvl="6" w:tplc="88ACA778">
      <w:start w:val="1"/>
      <w:numFmt w:val="decimal"/>
      <w:lvlText w:val="%7."/>
      <w:lvlJc w:val="left"/>
      <w:pPr>
        <w:ind w:left="1133" w:hanging="360"/>
      </w:pPr>
      <w:rPr>
        <w:b w:val="0"/>
      </w:rPr>
    </w:lvl>
    <w:lvl w:ilvl="7" w:tplc="04150019" w:tentative="1">
      <w:start w:val="1"/>
      <w:numFmt w:val="lowerLetter"/>
      <w:lvlText w:val="%8."/>
      <w:lvlJc w:val="left"/>
      <w:pPr>
        <w:ind w:left="1853" w:hanging="360"/>
      </w:pPr>
    </w:lvl>
    <w:lvl w:ilvl="8" w:tplc="0415001B" w:tentative="1">
      <w:start w:val="1"/>
      <w:numFmt w:val="lowerRoman"/>
      <w:lvlText w:val="%9."/>
      <w:lvlJc w:val="right"/>
      <w:pPr>
        <w:ind w:left="2573" w:hanging="180"/>
      </w:pPr>
    </w:lvl>
  </w:abstractNum>
  <w:abstractNum w:abstractNumId="114" w15:restartNumberingAfterBreak="0">
    <w:nsid w:val="7D422B43"/>
    <w:multiLevelType w:val="hybridMultilevel"/>
    <w:tmpl w:val="AA0AED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34357437">
    <w:abstractNumId w:val="2"/>
  </w:num>
  <w:num w:numId="2" w16cid:durableId="1742488380">
    <w:abstractNumId w:val="1"/>
  </w:num>
  <w:num w:numId="3" w16cid:durableId="1422218515">
    <w:abstractNumId w:val="0"/>
  </w:num>
  <w:num w:numId="4" w16cid:durableId="60950207">
    <w:abstractNumId w:val="31"/>
  </w:num>
  <w:num w:numId="5" w16cid:durableId="645279180">
    <w:abstractNumId w:val="86"/>
  </w:num>
  <w:num w:numId="6" w16cid:durableId="146749160">
    <w:abstractNumId w:val="14"/>
  </w:num>
  <w:num w:numId="7" w16cid:durableId="1587685835">
    <w:abstractNumId w:val="70"/>
  </w:num>
  <w:num w:numId="8" w16cid:durableId="1346899875">
    <w:abstractNumId w:val="12"/>
  </w:num>
  <w:num w:numId="9" w16cid:durableId="2059280533">
    <w:abstractNumId w:val="90"/>
  </w:num>
  <w:num w:numId="10" w16cid:durableId="464737134">
    <w:abstractNumId w:val="60"/>
  </w:num>
  <w:num w:numId="11" w16cid:durableId="633485371">
    <w:abstractNumId w:val="57"/>
  </w:num>
  <w:num w:numId="12" w16cid:durableId="1796673166">
    <w:abstractNumId w:val="29"/>
  </w:num>
  <w:num w:numId="13" w16cid:durableId="1914391433">
    <w:abstractNumId w:val="55"/>
  </w:num>
  <w:num w:numId="14" w16cid:durableId="1641612989">
    <w:abstractNumId w:val="110"/>
  </w:num>
  <w:num w:numId="15" w16cid:durableId="854466793">
    <w:abstractNumId w:val="87"/>
  </w:num>
  <w:num w:numId="16" w16cid:durableId="1098259520">
    <w:abstractNumId w:val="43"/>
  </w:num>
  <w:num w:numId="17" w16cid:durableId="563104637">
    <w:abstractNumId w:val="83"/>
  </w:num>
  <w:num w:numId="18" w16cid:durableId="1800803024">
    <w:abstractNumId w:val="58"/>
  </w:num>
  <w:num w:numId="19" w16cid:durableId="1437751720">
    <w:abstractNumId w:val="97"/>
  </w:num>
  <w:num w:numId="20" w16cid:durableId="396366256">
    <w:abstractNumId w:val="38"/>
  </w:num>
  <w:num w:numId="21" w16cid:durableId="897589245">
    <w:abstractNumId w:val="88"/>
  </w:num>
  <w:num w:numId="22" w16cid:durableId="356195254">
    <w:abstractNumId w:val="109"/>
  </w:num>
  <w:num w:numId="23" w16cid:durableId="1394741313">
    <w:abstractNumId w:val="36"/>
  </w:num>
  <w:num w:numId="24" w16cid:durableId="1412236569">
    <w:abstractNumId w:val="34"/>
  </w:num>
  <w:num w:numId="25" w16cid:durableId="128910318">
    <w:abstractNumId w:val="113"/>
    <w:lvlOverride w:ilvl="0">
      <w:startOverride w:val="1"/>
    </w:lvlOverride>
  </w:num>
  <w:num w:numId="26" w16cid:durableId="108822028">
    <w:abstractNumId w:val="69"/>
  </w:num>
  <w:num w:numId="27" w16cid:durableId="130749838">
    <w:abstractNumId w:val="112"/>
  </w:num>
  <w:num w:numId="28" w16cid:durableId="1751392364">
    <w:abstractNumId w:val="100"/>
  </w:num>
  <w:num w:numId="29" w16cid:durableId="1767993428">
    <w:abstractNumId w:val="21"/>
  </w:num>
  <w:num w:numId="30" w16cid:durableId="1655796014">
    <w:abstractNumId w:val="96"/>
  </w:num>
  <w:num w:numId="31" w16cid:durableId="2001275407">
    <w:abstractNumId w:val="40"/>
  </w:num>
  <w:num w:numId="32" w16cid:durableId="440686459">
    <w:abstractNumId w:val="62"/>
  </w:num>
  <w:num w:numId="33" w16cid:durableId="3169269">
    <w:abstractNumId w:val="26"/>
  </w:num>
  <w:num w:numId="34" w16cid:durableId="23407935">
    <w:abstractNumId w:val="46"/>
  </w:num>
  <w:num w:numId="35" w16cid:durableId="1223129624">
    <w:abstractNumId w:val="9"/>
  </w:num>
  <w:num w:numId="36" w16cid:durableId="1669937095">
    <w:abstractNumId w:val="91"/>
  </w:num>
  <w:num w:numId="37" w16cid:durableId="617563351">
    <w:abstractNumId w:val="39"/>
  </w:num>
  <w:num w:numId="38" w16cid:durableId="50887890">
    <w:abstractNumId w:val="37"/>
  </w:num>
  <w:num w:numId="39" w16cid:durableId="280116119">
    <w:abstractNumId w:val="105"/>
  </w:num>
  <w:num w:numId="40" w16cid:durableId="628098198">
    <w:abstractNumId w:val="80"/>
  </w:num>
  <w:num w:numId="41" w16cid:durableId="1324771267">
    <w:abstractNumId w:val="10"/>
  </w:num>
  <w:num w:numId="42" w16cid:durableId="205415496">
    <w:abstractNumId w:val="71"/>
  </w:num>
  <w:num w:numId="43" w16cid:durableId="582881228">
    <w:abstractNumId w:val="24"/>
  </w:num>
  <w:num w:numId="44" w16cid:durableId="1723410200">
    <w:abstractNumId w:val="45"/>
  </w:num>
  <w:num w:numId="45" w16cid:durableId="1365405360">
    <w:abstractNumId w:val="75"/>
  </w:num>
  <w:num w:numId="46" w16cid:durableId="934097525">
    <w:abstractNumId w:val="32"/>
  </w:num>
  <w:num w:numId="47" w16cid:durableId="189227413">
    <w:abstractNumId w:val="48"/>
  </w:num>
  <w:num w:numId="48" w16cid:durableId="795299810">
    <w:abstractNumId w:val="30"/>
  </w:num>
  <w:num w:numId="49" w16cid:durableId="386148758">
    <w:abstractNumId w:val="41"/>
  </w:num>
  <w:num w:numId="50" w16cid:durableId="770932181">
    <w:abstractNumId w:val="64"/>
  </w:num>
  <w:num w:numId="51" w16cid:durableId="633020480">
    <w:abstractNumId w:val="63"/>
  </w:num>
  <w:num w:numId="52" w16cid:durableId="948775554">
    <w:abstractNumId w:val="82"/>
  </w:num>
  <w:num w:numId="53" w16cid:durableId="722213984">
    <w:abstractNumId w:val="15"/>
  </w:num>
  <w:num w:numId="54" w16cid:durableId="3494504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437992372">
    <w:abstractNumId w:val="92"/>
  </w:num>
  <w:num w:numId="56" w16cid:durableId="1853371074">
    <w:abstractNumId w:val="28"/>
  </w:num>
  <w:num w:numId="57" w16cid:durableId="923608432">
    <w:abstractNumId w:val="8"/>
  </w:num>
  <w:num w:numId="58" w16cid:durableId="691304205">
    <w:abstractNumId w:val="22"/>
  </w:num>
  <w:num w:numId="59" w16cid:durableId="1249272109">
    <w:abstractNumId w:val="42"/>
  </w:num>
  <w:num w:numId="60" w16cid:durableId="842357602">
    <w:abstractNumId w:val="89"/>
  </w:num>
  <w:num w:numId="61" w16cid:durableId="117845390">
    <w:abstractNumId w:val="23"/>
  </w:num>
  <w:num w:numId="62" w16cid:durableId="985865188">
    <w:abstractNumId w:val="106"/>
  </w:num>
  <w:num w:numId="63" w16cid:durableId="2099521288">
    <w:abstractNumId w:val="66"/>
  </w:num>
  <w:num w:numId="64" w16cid:durableId="181600990">
    <w:abstractNumId w:val="35"/>
  </w:num>
  <w:num w:numId="65" w16cid:durableId="1678578992">
    <w:abstractNumId w:val="47"/>
  </w:num>
  <w:num w:numId="66" w16cid:durableId="1254315175">
    <w:abstractNumId w:val="17"/>
  </w:num>
  <w:num w:numId="67" w16cid:durableId="1220937608">
    <w:abstractNumId w:val="94"/>
  </w:num>
  <w:num w:numId="68" w16cid:durableId="830408816">
    <w:abstractNumId w:val="111"/>
  </w:num>
  <w:num w:numId="69" w16cid:durableId="1624269260">
    <w:abstractNumId w:val="67"/>
  </w:num>
  <w:num w:numId="70" w16cid:durableId="383410495">
    <w:abstractNumId w:val="68"/>
  </w:num>
  <w:num w:numId="71" w16cid:durableId="154687707">
    <w:abstractNumId w:val="100"/>
    <w:lvlOverride w:ilvl="0">
      <w:lvl w:ilvl="0">
        <w:start w:val="5"/>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2"/>
        <w:numFmt w:val="decimal"/>
        <w:pStyle w:val="Styl9"/>
        <w:lvlText w:val="%1.%2.%3."/>
        <w:lvlJc w:val="left"/>
        <w:pPr>
          <w:ind w:left="504" w:hanging="504"/>
        </w:pPr>
        <w:rPr>
          <w:rFonts w:hint="default"/>
          <w:i w:val="0"/>
        </w:rPr>
      </w:lvl>
    </w:lvlOverride>
    <w:lvlOverride w:ilvl="3">
      <w:lvl w:ilvl="3">
        <w:start w:val="1"/>
        <w:numFmt w:val="decimal"/>
        <w:lvlText w:val="%1.%2.%3.%4."/>
        <w:lvlJc w:val="left"/>
        <w:pPr>
          <w:ind w:left="0" w:firstLine="1080"/>
        </w:pPr>
        <w:rPr>
          <w:rFonts w:hint="default"/>
          <w:b w:val="0"/>
        </w:rPr>
      </w:lvl>
    </w:lvlOverride>
    <w:lvlOverride w:ilvl="4">
      <w:lvl w:ilvl="4">
        <w:start w:val="1"/>
        <w:numFmt w:val="decimal"/>
        <w:lvlText w:val="%1.%2.%3.%4.%5."/>
        <w:lvlJc w:val="left"/>
        <w:pPr>
          <w:ind w:left="79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72" w16cid:durableId="1249729242">
    <w:abstractNumId w:val="52"/>
  </w:num>
  <w:num w:numId="73" w16cid:durableId="1338729167">
    <w:abstractNumId w:val="92"/>
    <w:lvlOverride w:ilvl="0">
      <w:startOverride w:val="1"/>
    </w:lvlOverride>
  </w:num>
  <w:num w:numId="74" w16cid:durableId="1743023706">
    <w:abstractNumId w:val="79"/>
  </w:num>
  <w:num w:numId="75" w16cid:durableId="1223247883">
    <w:abstractNumId w:val="95"/>
  </w:num>
  <w:num w:numId="76" w16cid:durableId="1997411754">
    <w:abstractNumId w:val="81"/>
  </w:num>
  <w:num w:numId="77" w16cid:durableId="760957632">
    <w:abstractNumId w:val="50"/>
  </w:num>
  <w:num w:numId="78" w16cid:durableId="1014383692">
    <w:abstractNumId w:val="85"/>
  </w:num>
  <w:num w:numId="79" w16cid:durableId="1002008634">
    <w:abstractNumId w:val="44"/>
  </w:num>
  <w:num w:numId="80" w16cid:durableId="34622233">
    <w:abstractNumId w:val="25"/>
  </w:num>
  <w:num w:numId="81" w16cid:durableId="1746954381">
    <w:abstractNumId w:val="99"/>
  </w:num>
  <w:num w:numId="82" w16cid:durableId="1564873724">
    <w:abstractNumId w:val="103"/>
  </w:num>
  <w:num w:numId="83" w16cid:durableId="659120564">
    <w:abstractNumId w:val="13"/>
  </w:num>
  <w:num w:numId="84" w16cid:durableId="1101953351">
    <w:abstractNumId w:val="104"/>
  </w:num>
  <w:num w:numId="85" w16cid:durableId="1482383501">
    <w:abstractNumId w:val="53"/>
  </w:num>
  <w:num w:numId="86" w16cid:durableId="2090420035">
    <w:abstractNumId w:val="56"/>
  </w:num>
  <w:num w:numId="87" w16cid:durableId="383330535">
    <w:abstractNumId w:val="81"/>
    <w:lvlOverride w:ilvl="0">
      <w:startOverride w:val="4"/>
    </w:lvlOverride>
    <w:lvlOverride w:ilvl="1">
      <w:startOverride w:val="8"/>
    </w:lvlOverride>
    <w:lvlOverride w:ilvl="2">
      <w:startOverride w:val="2"/>
    </w:lvlOverride>
    <w:lvlOverride w:ilvl="3">
      <w:startOverride w:val="1"/>
    </w:lvlOverride>
  </w:num>
  <w:num w:numId="88" w16cid:durableId="1882553538">
    <w:abstractNumId w:val="33"/>
  </w:num>
  <w:num w:numId="89" w16cid:durableId="1756591475">
    <w:abstractNumId w:val="49"/>
  </w:num>
  <w:num w:numId="90" w16cid:durableId="490953536">
    <w:abstractNumId w:val="19"/>
  </w:num>
  <w:num w:numId="91" w16cid:durableId="1959412278">
    <w:abstractNumId w:val="51"/>
  </w:num>
  <w:num w:numId="92" w16cid:durableId="391924345">
    <w:abstractNumId w:val="102"/>
  </w:num>
  <w:num w:numId="93" w16cid:durableId="298609599">
    <w:abstractNumId w:val="27"/>
  </w:num>
  <w:num w:numId="94" w16cid:durableId="2040932226">
    <w:abstractNumId w:val="59"/>
  </w:num>
  <w:num w:numId="95" w16cid:durableId="797577240">
    <w:abstractNumId w:val="72"/>
  </w:num>
  <w:num w:numId="96" w16cid:durableId="1358431107">
    <w:abstractNumId w:val="61"/>
  </w:num>
  <w:num w:numId="97" w16cid:durableId="1364670606">
    <w:abstractNumId w:val="101"/>
  </w:num>
  <w:num w:numId="98" w16cid:durableId="886530396">
    <w:abstractNumId w:val="11"/>
  </w:num>
  <w:num w:numId="99" w16cid:durableId="1083257842">
    <w:abstractNumId w:val="20"/>
  </w:num>
  <w:num w:numId="100" w16cid:durableId="440077360">
    <w:abstractNumId w:val="78"/>
  </w:num>
  <w:num w:numId="101" w16cid:durableId="1427118212">
    <w:abstractNumId w:val="93"/>
  </w:num>
  <w:num w:numId="102" w16cid:durableId="791830692">
    <w:abstractNumId w:val="77"/>
  </w:num>
  <w:num w:numId="103" w16cid:durableId="274406945">
    <w:abstractNumId w:val="65"/>
  </w:num>
  <w:num w:numId="104" w16cid:durableId="389351432">
    <w:abstractNumId w:val="114"/>
  </w:num>
  <w:num w:numId="105" w16cid:durableId="1530490011">
    <w:abstractNumId w:val="108"/>
  </w:num>
  <w:num w:numId="106" w16cid:durableId="2146384209">
    <w:abstractNumId w:val="98"/>
  </w:num>
  <w:num w:numId="107" w16cid:durableId="882056770">
    <w:abstractNumId w:val="84"/>
  </w:num>
  <w:num w:numId="108" w16cid:durableId="1280260699">
    <w:abstractNumId w:val="107"/>
  </w:num>
  <w:num w:numId="109" w16cid:durableId="100928106">
    <w:abstractNumId w:val="73"/>
  </w:num>
  <w:num w:numId="110" w16cid:durableId="1941060008">
    <w:abstractNumId w:val="16"/>
  </w:num>
  <w:num w:numId="111" w16cid:durableId="99031802">
    <w:abstractNumId w:val="74"/>
  </w:num>
  <w:num w:numId="112" w16cid:durableId="1659963742">
    <w:abstractNumId w:val="76"/>
  </w:num>
  <w:numIdMacAtCleanup w:val="10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Heropolitańska Karolina">
    <w15:presenceInfo w15:providerId="AD" w15:userId="S-1-5-21-3393568487-1861379847-1670424583-922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357"/>
  <w:hyphenationZone w:val="425"/>
  <w:drawingGridHorizontalSpacing w:val="120"/>
  <w:displayHorizontalDrawingGridEvery w:val="2"/>
  <w:noPunctuationKerning/>
  <w:characterSpacingControl w:val="doNotCompress"/>
  <w:hdrShapeDefaults>
    <o:shapedefaults v:ext="edit" spidmax="43009">
      <o:colormru v:ext="edit" colors="#ffc"/>
    </o:shapedefaults>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6531"/>
    <w:rsid w:val="00000025"/>
    <w:rsid w:val="000002D5"/>
    <w:rsid w:val="0000078C"/>
    <w:rsid w:val="0000082C"/>
    <w:rsid w:val="00000925"/>
    <w:rsid w:val="00000A20"/>
    <w:rsid w:val="00000B95"/>
    <w:rsid w:val="00000DF4"/>
    <w:rsid w:val="000012C4"/>
    <w:rsid w:val="00001340"/>
    <w:rsid w:val="000014E5"/>
    <w:rsid w:val="0000154B"/>
    <w:rsid w:val="000015D4"/>
    <w:rsid w:val="0000184A"/>
    <w:rsid w:val="00001BC5"/>
    <w:rsid w:val="000028B0"/>
    <w:rsid w:val="00002E8C"/>
    <w:rsid w:val="0000357C"/>
    <w:rsid w:val="000039C6"/>
    <w:rsid w:val="00003FAE"/>
    <w:rsid w:val="000040A8"/>
    <w:rsid w:val="0000486A"/>
    <w:rsid w:val="00004FC4"/>
    <w:rsid w:val="000050AB"/>
    <w:rsid w:val="00006844"/>
    <w:rsid w:val="00006886"/>
    <w:rsid w:val="00006A75"/>
    <w:rsid w:val="00006B67"/>
    <w:rsid w:val="000073CA"/>
    <w:rsid w:val="00007B16"/>
    <w:rsid w:val="00007BBC"/>
    <w:rsid w:val="0001082F"/>
    <w:rsid w:val="000109C7"/>
    <w:rsid w:val="000109CF"/>
    <w:rsid w:val="00010A41"/>
    <w:rsid w:val="00010EDE"/>
    <w:rsid w:val="00011036"/>
    <w:rsid w:val="0001189D"/>
    <w:rsid w:val="00011DEF"/>
    <w:rsid w:val="00011F2A"/>
    <w:rsid w:val="00012078"/>
    <w:rsid w:val="00012541"/>
    <w:rsid w:val="00012664"/>
    <w:rsid w:val="00012A41"/>
    <w:rsid w:val="00012B81"/>
    <w:rsid w:val="00012C53"/>
    <w:rsid w:val="00012EC7"/>
    <w:rsid w:val="00013632"/>
    <w:rsid w:val="00013B35"/>
    <w:rsid w:val="00013B37"/>
    <w:rsid w:val="00014274"/>
    <w:rsid w:val="000145F4"/>
    <w:rsid w:val="00014823"/>
    <w:rsid w:val="00016065"/>
    <w:rsid w:val="00016195"/>
    <w:rsid w:val="000163A2"/>
    <w:rsid w:val="000167C3"/>
    <w:rsid w:val="000167F7"/>
    <w:rsid w:val="000170B2"/>
    <w:rsid w:val="00017361"/>
    <w:rsid w:val="0001747A"/>
    <w:rsid w:val="00017839"/>
    <w:rsid w:val="00017DD2"/>
    <w:rsid w:val="00017FB2"/>
    <w:rsid w:val="00020437"/>
    <w:rsid w:val="00020537"/>
    <w:rsid w:val="00020925"/>
    <w:rsid w:val="0002110D"/>
    <w:rsid w:val="000213E3"/>
    <w:rsid w:val="0002144D"/>
    <w:rsid w:val="00021781"/>
    <w:rsid w:val="00021863"/>
    <w:rsid w:val="00021993"/>
    <w:rsid w:val="00021E89"/>
    <w:rsid w:val="000224D6"/>
    <w:rsid w:val="0002253A"/>
    <w:rsid w:val="000225FA"/>
    <w:rsid w:val="00022B30"/>
    <w:rsid w:val="00023554"/>
    <w:rsid w:val="0002367B"/>
    <w:rsid w:val="000238D0"/>
    <w:rsid w:val="000239C8"/>
    <w:rsid w:val="000239ED"/>
    <w:rsid w:val="00023CC7"/>
    <w:rsid w:val="00023D20"/>
    <w:rsid w:val="00023D88"/>
    <w:rsid w:val="00023E6C"/>
    <w:rsid w:val="00023F60"/>
    <w:rsid w:val="00023FFE"/>
    <w:rsid w:val="000241B3"/>
    <w:rsid w:val="00024321"/>
    <w:rsid w:val="00024633"/>
    <w:rsid w:val="000246E5"/>
    <w:rsid w:val="0002480B"/>
    <w:rsid w:val="0002482A"/>
    <w:rsid w:val="00024B2E"/>
    <w:rsid w:val="00024EBC"/>
    <w:rsid w:val="00024EDA"/>
    <w:rsid w:val="00025134"/>
    <w:rsid w:val="0002535C"/>
    <w:rsid w:val="000257EA"/>
    <w:rsid w:val="0002655E"/>
    <w:rsid w:val="00026804"/>
    <w:rsid w:val="00026A09"/>
    <w:rsid w:val="00026A54"/>
    <w:rsid w:val="0002705F"/>
    <w:rsid w:val="0002748F"/>
    <w:rsid w:val="00027BFD"/>
    <w:rsid w:val="000300CC"/>
    <w:rsid w:val="00030A55"/>
    <w:rsid w:val="00030F0F"/>
    <w:rsid w:val="0003112B"/>
    <w:rsid w:val="0003127E"/>
    <w:rsid w:val="00032551"/>
    <w:rsid w:val="000328BF"/>
    <w:rsid w:val="00033312"/>
    <w:rsid w:val="000336BD"/>
    <w:rsid w:val="000339F1"/>
    <w:rsid w:val="00033FCB"/>
    <w:rsid w:val="000340B5"/>
    <w:rsid w:val="00034118"/>
    <w:rsid w:val="0003418F"/>
    <w:rsid w:val="00034532"/>
    <w:rsid w:val="00034999"/>
    <w:rsid w:val="000349BA"/>
    <w:rsid w:val="00034CED"/>
    <w:rsid w:val="00035133"/>
    <w:rsid w:val="00035353"/>
    <w:rsid w:val="00035478"/>
    <w:rsid w:val="00035691"/>
    <w:rsid w:val="00035BBF"/>
    <w:rsid w:val="00035CDE"/>
    <w:rsid w:val="00035DF9"/>
    <w:rsid w:val="00035F7A"/>
    <w:rsid w:val="00035FD2"/>
    <w:rsid w:val="00036192"/>
    <w:rsid w:val="000361B0"/>
    <w:rsid w:val="00036B99"/>
    <w:rsid w:val="00036DFF"/>
    <w:rsid w:val="00036F7F"/>
    <w:rsid w:val="00037113"/>
    <w:rsid w:val="0003736D"/>
    <w:rsid w:val="00037515"/>
    <w:rsid w:val="000377F7"/>
    <w:rsid w:val="00037CEE"/>
    <w:rsid w:val="00040042"/>
    <w:rsid w:val="0004011F"/>
    <w:rsid w:val="000401FB"/>
    <w:rsid w:val="0004020C"/>
    <w:rsid w:val="00040442"/>
    <w:rsid w:val="0004049C"/>
    <w:rsid w:val="000404F2"/>
    <w:rsid w:val="00040BAF"/>
    <w:rsid w:val="00040C85"/>
    <w:rsid w:val="000417A0"/>
    <w:rsid w:val="000419B8"/>
    <w:rsid w:val="000423D8"/>
    <w:rsid w:val="000424C1"/>
    <w:rsid w:val="00042502"/>
    <w:rsid w:val="00042DE5"/>
    <w:rsid w:val="000430D9"/>
    <w:rsid w:val="00043220"/>
    <w:rsid w:val="00043241"/>
    <w:rsid w:val="00043B9D"/>
    <w:rsid w:val="00043E7E"/>
    <w:rsid w:val="000440DA"/>
    <w:rsid w:val="00044478"/>
    <w:rsid w:val="0004462F"/>
    <w:rsid w:val="0004469A"/>
    <w:rsid w:val="000447DA"/>
    <w:rsid w:val="00044884"/>
    <w:rsid w:val="00044D33"/>
    <w:rsid w:val="000450D4"/>
    <w:rsid w:val="0004516E"/>
    <w:rsid w:val="000452EE"/>
    <w:rsid w:val="000452FA"/>
    <w:rsid w:val="0004537D"/>
    <w:rsid w:val="00045447"/>
    <w:rsid w:val="00045572"/>
    <w:rsid w:val="0004593A"/>
    <w:rsid w:val="00045C2E"/>
    <w:rsid w:val="00045DAE"/>
    <w:rsid w:val="00046165"/>
    <w:rsid w:val="00046465"/>
    <w:rsid w:val="000466EF"/>
    <w:rsid w:val="00046841"/>
    <w:rsid w:val="00047179"/>
    <w:rsid w:val="0004732D"/>
    <w:rsid w:val="00047623"/>
    <w:rsid w:val="00047768"/>
    <w:rsid w:val="00047790"/>
    <w:rsid w:val="00047D96"/>
    <w:rsid w:val="0005017A"/>
    <w:rsid w:val="00050AAA"/>
    <w:rsid w:val="00050B60"/>
    <w:rsid w:val="00050FA5"/>
    <w:rsid w:val="00051221"/>
    <w:rsid w:val="000517EA"/>
    <w:rsid w:val="0005184A"/>
    <w:rsid w:val="000518BA"/>
    <w:rsid w:val="00051A4E"/>
    <w:rsid w:val="00051AB1"/>
    <w:rsid w:val="00051D9A"/>
    <w:rsid w:val="00051F8C"/>
    <w:rsid w:val="0005284D"/>
    <w:rsid w:val="00052B42"/>
    <w:rsid w:val="00052CE7"/>
    <w:rsid w:val="000531F0"/>
    <w:rsid w:val="000531F7"/>
    <w:rsid w:val="0005343E"/>
    <w:rsid w:val="00053637"/>
    <w:rsid w:val="00053AFC"/>
    <w:rsid w:val="00053DD0"/>
    <w:rsid w:val="00053DD5"/>
    <w:rsid w:val="00053E54"/>
    <w:rsid w:val="00053FC4"/>
    <w:rsid w:val="00054037"/>
    <w:rsid w:val="000546BC"/>
    <w:rsid w:val="000548B3"/>
    <w:rsid w:val="00054956"/>
    <w:rsid w:val="00054CEC"/>
    <w:rsid w:val="00054D46"/>
    <w:rsid w:val="00054FD1"/>
    <w:rsid w:val="000552FF"/>
    <w:rsid w:val="00055369"/>
    <w:rsid w:val="000553BB"/>
    <w:rsid w:val="000558D1"/>
    <w:rsid w:val="00055A94"/>
    <w:rsid w:val="00055B1B"/>
    <w:rsid w:val="00055CC3"/>
    <w:rsid w:val="00056875"/>
    <w:rsid w:val="00056A45"/>
    <w:rsid w:val="00056AC9"/>
    <w:rsid w:val="00056C1A"/>
    <w:rsid w:val="00056F25"/>
    <w:rsid w:val="000570D7"/>
    <w:rsid w:val="0005737B"/>
    <w:rsid w:val="00057427"/>
    <w:rsid w:val="00057B4F"/>
    <w:rsid w:val="00057D7C"/>
    <w:rsid w:val="00057D91"/>
    <w:rsid w:val="00057FF7"/>
    <w:rsid w:val="00060522"/>
    <w:rsid w:val="00060DBA"/>
    <w:rsid w:val="00060EBD"/>
    <w:rsid w:val="00061253"/>
    <w:rsid w:val="000613EA"/>
    <w:rsid w:val="0006190E"/>
    <w:rsid w:val="00061F07"/>
    <w:rsid w:val="00061F7E"/>
    <w:rsid w:val="0006202B"/>
    <w:rsid w:val="00062065"/>
    <w:rsid w:val="0006220D"/>
    <w:rsid w:val="00062711"/>
    <w:rsid w:val="00062736"/>
    <w:rsid w:val="000628AB"/>
    <w:rsid w:val="0006343C"/>
    <w:rsid w:val="00063451"/>
    <w:rsid w:val="00063D4D"/>
    <w:rsid w:val="00063D57"/>
    <w:rsid w:val="00063FC8"/>
    <w:rsid w:val="0006463F"/>
    <w:rsid w:val="00064D3F"/>
    <w:rsid w:val="00064F7E"/>
    <w:rsid w:val="00065BE1"/>
    <w:rsid w:val="000662AD"/>
    <w:rsid w:val="00066397"/>
    <w:rsid w:val="000667BD"/>
    <w:rsid w:val="00066F6E"/>
    <w:rsid w:val="00067207"/>
    <w:rsid w:val="000672B9"/>
    <w:rsid w:val="00067342"/>
    <w:rsid w:val="0006754F"/>
    <w:rsid w:val="0006761C"/>
    <w:rsid w:val="000677BA"/>
    <w:rsid w:val="000678CD"/>
    <w:rsid w:val="00067BAD"/>
    <w:rsid w:val="00067DF4"/>
    <w:rsid w:val="0007009B"/>
    <w:rsid w:val="0007016A"/>
    <w:rsid w:val="000701AE"/>
    <w:rsid w:val="000702AC"/>
    <w:rsid w:val="00070847"/>
    <w:rsid w:val="00070A2B"/>
    <w:rsid w:val="00070EC7"/>
    <w:rsid w:val="00071282"/>
    <w:rsid w:val="000713F7"/>
    <w:rsid w:val="0007182D"/>
    <w:rsid w:val="00071DF4"/>
    <w:rsid w:val="00071E59"/>
    <w:rsid w:val="0007204C"/>
    <w:rsid w:val="0007215E"/>
    <w:rsid w:val="00072AB8"/>
    <w:rsid w:val="00072BA9"/>
    <w:rsid w:val="00072E22"/>
    <w:rsid w:val="00073480"/>
    <w:rsid w:val="00073ADA"/>
    <w:rsid w:val="00073C4E"/>
    <w:rsid w:val="00073F0C"/>
    <w:rsid w:val="00074007"/>
    <w:rsid w:val="00074310"/>
    <w:rsid w:val="0007440C"/>
    <w:rsid w:val="000747BA"/>
    <w:rsid w:val="00074912"/>
    <w:rsid w:val="00074996"/>
    <w:rsid w:val="00074AA1"/>
    <w:rsid w:val="00074D52"/>
    <w:rsid w:val="00074E7E"/>
    <w:rsid w:val="00075D4D"/>
    <w:rsid w:val="00075F00"/>
    <w:rsid w:val="000761D0"/>
    <w:rsid w:val="000762B1"/>
    <w:rsid w:val="00076CA2"/>
    <w:rsid w:val="00077153"/>
    <w:rsid w:val="000776B8"/>
    <w:rsid w:val="0007776B"/>
    <w:rsid w:val="00077C6E"/>
    <w:rsid w:val="00077C7B"/>
    <w:rsid w:val="00077D84"/>
    <w:rsid w:val="00080519"/>
    <w:rsid w:val="000806BB"/>
    <w:rsid w:val="00080BC0"/>
    <w:rsid w:val="00081233"/>
    <w:rsid w:val="00081540"/>
    <w:rsid w:val="00081730"/>
    <w:rsid w:val="0008188C"/>
    <w:rsid w:val="00081D3C"/>
    <w:rsid w:val="00081E49"/>
    <w:rsid w:val="00081F1C"/>
    <w:rsid w:val="000821CA"/>
    <w:rsid w:val="000826AC"/>
    <w:rsid w:val="00082E9A"/>
    <w:rsid w:val="00082F57"/>
    <w:rsid w:val="00082FAB"/>
    <w:rsid w:val="00083526"/>
    <w:rsid w:val="00083828"/>
    <w:rsid w:val="00083BDB"/>
    <w:rsid w:val="00083DF1"/>
    <w:rsid w:val="00084175"/>
    <w:rsid w:val="000841E3"/>
    <w:rsid w:val="00084526"/>
    <w:rsid w:val="000849FB"/>
    <w:rsid w:val="00084A36"/>
    <w:rsid w:val="00084D46"/>
    <w:rsid w:val="0008517F"/>
    <w:rsid w:val="0008612B"/>
    <w:rsid w:val="00086934"/>
    <w:rsid w:val="00086999"/>
    <w:rsid w:val="0008733F"/>
    <w:rsid w:val="000873E8"/>
    <w:rsid w:val="0008749F"/>
    <w:rsid w:val="00087560"/>
    <w:rsid w:val="00087569"/>
    <w:rsid w:val="000877C9"/>
    <w:rsid w:val="00087B41"/>
    <w:rsid w:val="00087B99"/>
    <w:rsid w:val="00087BC6"/>
    <w:rsid w:val="00087D56"/>
    <w:rsid w:val="00087DFE"/>
    <w:rsid w:val="00087E90"/>
    <w:rsid w:val="00087F17"/>
    <w:rsid w:val="00087FA5"/>
    <w:rsid w:val="00090410"/>
    <w:rsid w:val="00090681"/>
    <w:rsid w:val="0009077C"/>
    <w:rsid w:val="00090995"/>
    <w:rsid w:val="0009104F"/>
    <w:rsid w:val="00091068"/>
    <w:rsid w:val="000910FE"/>
    <w:rsid w:val="00091451"/>
    <w:rsid w:val="00091EF6"/>
    <w:rsid w:val="00091F02"/>
    <w:rsid w:val="00091FA8"/>
    <w:rsid w:val="00092355"/>
    <w:rsid w:val="00092966"/>
    <w:rsid w:val="00092F38"/>
    <w:rsid w:val="00093ED0"/>
    <w:rsid w:val="00093F30"/>
    <w:rsid w:val="000942AE"/>
    <w:rsid w:val="000948CE"/>
    <w:rsid w:val="00094CA6"/>
    <w:rsid w:val="00094CDD"/>
    <w:rsid w:val="000958DD"/>
    <w:rsid w:val="00096032"/>
    <w:rsid w:val="000964BA"/>
    <w:rsid w:val="00096891"/>
    <w:rsid w:val="00096968"/>
    <w:rsid w:val="00097574"/>
    <w:rsid w:val="00097684"/>
    <w:rsid w:val="00097770"/>
    <w:rsid w:val="00097975"/>
    <w:rsid w:val="00097986"/>
    <w:rsid w:val="00097B2A"/>
    <w:rsid w:val="00097CBC"/>
    <w:rsid w:val="000A021B"/>
    <w:rsid w:val="000A07AB"/>
    <w:rsid w:val="000A0866"/>
    <w:rsid w:val="000A09D7"/>
    <w:rsid w:val="000A0C51"/>
    <w:rsid w:val="000A0C5B"/>
    <w:rsid w:val="000A0D6C"/>
    <w:rsid w:val="000A1392"/>
    <w:rsid w:val="000A1978"/>
    <w:rsid w:val="000A19F6"/>
    <w:rsid w:val="000A1CFA"/>
    <w:rsid w:val="000A1D6D"/>
    <w:rsid w:val="000A1EAE"/>
    <w:rsid w:val="000A1ECE"/>
    <w:rsid w:val="000A1F6D"/>
    <w:rsid w:val="000A263F"/>
    <w:rsid w:val="000A2DAE"/>
    <w:rsid w:val="000A3191"/>
    <w:rsid w:val="000A3522"/>
    <w:rsid w:val="000A3ACF"/>
    <w:rsid w:val="000A3C51"/>
    <w:rsid w:val="000A3D2C"/>
    <w:rsid w:val="000A3EF9"/>
    <w:rsid w:val="000A41F2"/>
    <w:rsid w:val="000A426C"/>
    <w:rsid w:val="000A4570"/>
    <w:rsid w:val="000A463B"/>
    <w:rsid w:val="000A49C3"/>
    <w:rsid w:val="000A4A50"/>
    <w:rsid w:val="000A4AE8"/>
    <w:rsid w:val="000A5D20"/>
    <w:rsid w:val="000A5FF0"/>
    <w:rsid w:val="000A6177"/>
    <w:rsid w:val="000A6323"/>
    <w:rsid w:val="000A64CB"/>
    <w:rsid w:val="000A6610"/>
    <w:rsid w:val="000A66E3"/>
    <w:rsid w:val="000A6917"/>
    <w:rsid w:val="000A7164"/>
    <w:rsid w:val="000A7182"/>
    <w:rsid w:val="000A719D"/>
    <w:rsid w:val="000A7373"/>
    <w:rsid w:val="000A7490"/>
    <w:rsid w:val="000A7844"/>
    <w:rsid w:val="000A7D78"/>
    <w:rsid w:val="000B02C0"/>
    <w:rsid w:val="000B048F"/>
    <w:rsid w:val="000B062B"/>
    <w:rsid w:val="000B069A"/>
    <w:rsid w:val="000B08AC"/>
    <w:rsid w:val="000B0AFC"/>
    <w:rsid w:val="000B0B03"/>
    <w:rsid w:val="000B0DCE"/>
    <w:rsid w:val="000B0FA6"/>
    <w:rsid w:val="000B17DA"/>
    <w:rsid w:val="000B19F7"/>
    <w:rsid w:val="000B1F4B"/>
    <w:rsid w:val="000B1F77"/>
    <w:rsid w:val="000B2291"/>
    <w:rsid w:val="000B2579"/>
    <w:rsid w:val="000B32A6"/>
    <w:rsid w:val="000B378E"/>
    <w:rsid w:val="000B3B5F"/>
    <w:rsid w:val="000B3D35"/>
    <w:rsid w:val="000B4638"/>
    <w:rsid w:val="000B48F9"/>
    <w:rsid w:val="000B4CCD"/>
    <w:rsid w:val="000B4F4F"/>
    <w:rsid w:val="000B50EA"/>
    <w:rsid w:val="000B5148"/>
    <w:rsid w:val="000B546D"/>
    <w:rsid w:val="000B581D"/>
    <w:rsid w:val="000B5A35"/>
    <w:rsid w:val="000B5A68"/>
    <w:rsid w:val="000B5E35"/>
    <w:rsid w:val="000B5E85"/>
    <w:rsid w:val="000B5EE0"/>
    <w:rsid w:val="000B6157"/>
    <w:rsid w:val="000B68AD"/>
    <w:rsid w:val="000B6F2B"/>
    <w:rsid w:val="000B70BF"/>
    <w:rsid w:val="000B72F6"/>
    <w:rsid w:val="000C0034"/>
    <w:rsid w:val="000C08BA"/>
    <w:rsid w:val="000C1526"/>
    <w:rsid w:val="000C1DC5"/>
    <w:rsid w:val="000C1E53"/>
    <w:rsid w:val="000C1EA8"/>
    <w:rsid w:val="000C2284"/>
    <w:rsid w:val="000C2AB3"/>
    <w:rsid w:val="000C3BF8"/>
    <w:rsid w:val="000C3F88"/>
    <w:rsid w:val="000C4680"/>
    <w:rsid w:val="000C47DD"/>
    <w:rsid w:val="000C4823"/>
    <w:rsid w:val="000C495D"/>
    <w:rsid w:val="000C4965"/>
    <w:rsid w:val="000C4AC1"/>
    <w:rsid w:val="000C4BE2"/>
    <w:rsid w:val="000C4DCD"/>
    <w:rsid w:val="000C4ED3"/>
    <w:rsid w:val="000C5197"/>
    <w:rsid w:val="000C60EB"/>
    <w:rsid w:val="000C6A95"/>
    <w:rsid w:val="000C6F99"/>
    <w:rsid w:val="000C79C0"/>
    <w:rsid w:val="000D0063"/>
    <w:rsid w:val="000D054B"/>
    <w:rsid w:val="000D14FC"/>
    <w:rsid w:val="000D19DC"/>
    <w:rsid w:val="000D1BD0"/>
    <w:rsid w:val="000D1CE0"/>
    <w:rsid w:val="000D26A0"/>
    <w:rsid w:val="000D2865"/>
    <w:rsid w:val="000D29D6"/>
    <w:rsid w:val="000D3982"/>
    <w:rsid w:val="000D415B"/>
    <w:rsid w:val="000D43DE"/>
    <w:rsid w:val="000D443C"/>
    <w:rsid w:val="000D4504"/>
    <w:rsid w:val="000D4792"/>
    <w:rsid w:val="000D4B18"/>
    <w:rsid w:val="000D50F5"/>
    <w:rsid w:val="000D5116"/>
    <w:rsid w:val="000D52DF"/>
    <w:rsid w:val="000D563C"/>
    <w:rsid w:val="000D57FE"/>
    <w:rsid w:val="000D5A03"/>
    <w:rsid w:val="000D5AEF"/>
    <w:rsid w:val="000D6373"/>
    <w:rsid w:val="000D63F2"/>
    <w:rsid w:val="000D66B9"/>
    <w:rsid w:val="000D66D7"/>
    <w:rsid w:val="000D74A6"/>
    <w:rsid w:val="000D7AB7"/>
    <w:rsid w:val="000D7AFF"/>
    <w:rsid w:val="000D7DB1"/>
    <w:rsid w:val="000E0128"/>
    <w:rsid w:val="000E0950"/>
    <w:rsid w:val="000E0D1B"/>
    <w:rsid w:val="000E1019"/>
    <w:rsid w:val="000E1685"/>
    <w:rsid w:val="000E180F"/>
    <w:rsid w:val="000E182E"/>
    <w:rsid w:val="000E1B05"/>
    <w:rsid w:val="000E1B99"/>
    <w:rsid w:val="000E1CE0"/>
    <w:rsid w:val="000E1FC7"/>
    <w:rsid w:val="000E2007"/>
    <w:rsid w:val="000E22FD"/>
    <w:rsid w:val="000E2532"/>
    <w:rsid w:val="000E289E"/>
    <w:rsid w:val="000E2A25"/>
    <w:rsid w:val="000E300F"/>
    <w:rsid w:val="000E3131"/>
    <w:rsid w:val="000E3262"/>
    <w:rsid w:val="000E34D8"/>
    <w:rsid w:val="000E3702"/>
    <w:rsid w:val="000E3773"/>
    <w:rsid w:val="000E3EA7"/>
    <w:rsid w:val="000E4084"/>
    <w:rsid w:val="000E4460"/>
    <w:rsid w:val="000E46D7"/>
    <w:rsid w:val="000E46F3"/>
    <w:rsid w:val="000E471E"/>
    <w:rsid w:val="000E48AF"/>
    <w:rsid w:val="000E4CDD"/>
    <w:rsid w:val="000E50A1"/>
    <w:rsid w:val="000E5311"/>
    <w:rsid w:val="000E53F2"/>
    <w:rsid w:val="000E5600"/>
    <w:rsid w:val="000E5AF9"/>
    <w:rsid w:val="000E5E62"/>
    <w:rsid w:val="000E644B"/>
    <w:rsid w:val="000E6536"/>
    <w:rsid w:val="000E6570"/>
    <w:rsid w:val="000E67C4"/>
    <w:rsid w:val="000E67E0"/>
    <w:rsid w:val="000E6C54"/>
    <w:rsid w:val="000E6EBC"/>
    <w:rsid w:val="000E79B8"/>
    <w:rsid w:val="000E7A9B"/>
    <w:rsid w:val="000E7DF4"/>
    <w:rsid w:val="000F02A5"/>
    <w:rsid w:val="000F090C"/>
    <w:rsid w:val="000F0982"/>
    <w:rsid w:val="000F0BC6"/>
    <w:rsid w:val="000F0C7F"/>
    <w:rsid w:val="000F0E91"/>
    <w:rsid w:val="000F0F6A"/>
    <w:rsid w:val="000F10AC"/>
    <w:rsid w:val="000F10D7"/>
    <w:rsid w:val="000F148E"/>
    <w:rsid w:val="000F16D8"/>
    <w:rsid w:val="000F1862"/>
    <w:rsid w:val="000F1BB8"/>
    <w:rsid w:val="000F1C05"/>
    <w:rsid w:val="000F1C27"/>
    <w:rsid w:val="000F1CB2"/>
    <w:rsid w:val="000F207D"/>
    <w:rsid w:val="000F2847"/>
    <w:rsid w:val="000F286A"/>
    <w:rsid w:val="000F2885"/>
    <w:rsid w:val="000F2A69"/>
    <w:rsid w:val="000F2C35"/>
    <w:rsid w:val="000F3517"/>
    <w:rsid w:val="000F351C"/>
    <w:rsid w:val="000F36DA"/>
    <w:rsid w:val="000F3737"/>
    <w:rsid w:val="000F4009"/>
    <w:rsid w:val="000F420C"/>
    <w:rsid w:val="000F458F"/>
    <w:rsid w:val="000F49E9"/>
    <w:rsid w:val="000F4A2B"/>
    <w:rsid w:val="000F4B28"/>
    <w:rsid w:val="000F4D41"/>
    <w:rsid w:val="000F56F6"/>
    <w:rsid w:val="000F57B1"/>
    <w:rsid w:val="000F5E0F"/>
    <w:rsid w:val="000F604D"/>
    <w:rsid w:val="000F6620"/>
    <w:rsid w:val="000F67A6"/>
    <w:rsid w:val="000F7040"/>
    <w:rsid w:val="000F70AA"/>
    <w:rsid w:val="000F7275"/>
    <w:rsid w:val="000F77E5"/>
    <w:rsid w:val="000F7853"/>
    <w:rsid w:val="000F7DA7"/>
    <w:rsid w:val="000F7E5A"/>
    <w:rsid w:val="000F7F5C"/>
    <w:rsid w:val="001005AE"/>
    <w:rsid w:val="0010106E"/>
    <w:rsid w:val="001010FE"/>
    <w:rsid w:val="001012FF"/>
    <w:rsid w:val="001013E0"/>
    <w:rsid w:val="001013E5"/>
    <w:rsid w:val="001013F3"/>
    <w:rsid w:val="001018A1"/>
    <w:rsid w:val="00102203"/>
    <w:rsid w:val="001027DC"/>
    <w:rsid w:val="00102BA2"/>
    <w:rsid w:val="00102BFE"/>
    <w:rsid w:val="00102F1C"/>
    <w:rsid w:val="00103160"/>
    <w:rsid w:val="001031C5"/>
    <w:rsid w:val="00103285"/>
    <w:rsid w:val="00103E67"/>
    <w:rsid w:val="00104270"/>
    <w:rsid w:val="001042DA"/>
    <w:rsid w:val="00104498"/>
    <w:rsid w:val="0010473A"/>
    <w:rsid w:val="00104A9A"/>
    <w:rsid w:val="00104AAD"/>
    <w:rsid w:val="00104EC9"/>
    <w:rsid w:val="0010532A"/>
    <w:rsid w:val="001054CF"/>
    <w:rsid w:val="00105834"/>
    <w:rsid w:val="00105B4B"/>
    <w:rsid w:val="00105F2E"/>
    <w:rsid w:val="001064D0"/>
    <w:rsid w:val="0010687B"/>
    <w:rsid w:val="001069E2"/>
    <w:rsid w:val="00106C00"/>
    <w:rsid w:val="00106E21"/>
    <w:rsid w:val="00106FD6"/>
    <w:rsid w:val="00107014"/>
    <w:rsid w:val="00107512"/>
    <w:rsid w:val="0010764D"/>
    <w:rsid w:val="0010783F"/>
    <w:rsid w:val="0010788E"/>
    <w:rsid w:val="00107AAC"/>
    <w:rsid w:val="00107DE7"/>
    <w:rsid w:val="00107EA1"/>
    <w:rsid w:val="00107F53"/>
    <w:rsid w:val="001100EF"/>
    <w:rsid w:val="001101A8"/>
    <w:rsid w:val="0011059D"/>
    <w:rsid w:val="00110700"/>
    <w:rsid w:val="00110857"/>
    <w:rsid w:val="001108D8"/>
    <w:rsid w:val="00111254"/>
    <w:rsid w:val="001119D8"/>
    <w:rsid w:val="001119F0"/>
    <w:rsid w:val="0011202F"/>
    <w:rsid w:val="00112447"/>
    <w:rsid w:val="001127AC"/>
    <w:rsid w:val="00112DD1"/>
    <w:rsid w:val="001131E3"/>
    <w:rsid w:val="001133A5"/>
    <w:rsid w:val="001136AC"/>
    <w:rsid w:val="001136D0"/>
    <w:rsid w:val="001138DF"/>
    <w:rsid w:val="00113EDC"/>
    <w:rsid w:val="00113F93"/>
    <w:rsid w:val="001151D1"/>
    <w:rsid w:val="00115555"/>
    <w:rsid w:val="0011574A"/>
    <w:rsid w:val="00115933"/>
    <w:rsid w:val="00115B98"/>
    <w:rsid w:val="00115DD2"/>
    <w:rsid w:val="00115DFE"/>
    <w:rsid w:val="00115E06"/>
    <w:rsid w:val="00115E0A"/>
    <w:rsid w:val="00115E5D"/>
    <w:rsid w:val="0011610A"/>
    <w:rsid w:val="00116392"/>
    <w:rsid w:val="001167DD"/>
    <w:rsid w:val="001168AD"/>
    <w:rsid w:val="00116B02"/>
    <w:rsid w:val="00116EB2"/>
    <w:rsid w:val="0011716D"/>
    <w:rsid w:val="001175F6"/>
    <w:rsid w:val="00117655"/>
    <w:rsid w:val="00117C67"/>
    <w:rsid w:val="00117E7E"/>
    <w:rsid w:val="00117F07"/>
    <w:rsid w:val="0012057A"/>
    <w:rsid w:val="001206BB"/>
    <w:rsid w:val="00120875"/>
    <w:rsid w:val="00120986"/>
    <w:rsid w:val="00120AB2"/>
    <w:rsid w:val="00120D9B"/>
    <w:rsid w:val="00120FF4"/>
    <w:rsid w:val="00121049"/>
    <w:rsid w:val="001214B2"/>
    <w:rsid w:val="00121612"/>
    <w:rsid w:val="0012170A"/>
    <w:rsid w:val="0012171E"/>
    <w:rsid w:val="001217F0"/>
    <w:rsid w:val="00121A95"/>
    <w:rsid w:val="00121D4F"/>
    <w:rsid w:val="00121ECE"/>
    <w:rsid w:val="0012200D"/>
    <w:rsid w:val="00122081"/>
    <w:rsid w:val="0012209E"/>
    <w:rsid w:val="001226D1"/>
    <w:rsid w:val="0012282C"/>
    <w:rsid w:val="00122AC6"/>
    <w:rsid w:val="00122ED0"/>
    <w:rsid w:val="00123562"/>
    <w:rsid w:val="0012360B"/>
    <w:rsid w:val="00123B69"/>
    <w:rsid w:val="00123B73"/>
    <w:rsid w:val="00123E87"/>
    <w:rsid w:val="0012450C"/>
    <w:rsid w:val="00124563"/>
    <w:rsid w:val="0012469E"/>
    <w:rsid w:val="0012478D"/>
    <w:rsid w:val="001249EC"/>
    <w:rsid w:val="00124A73"/>
    <w:rsid w:val="00125240"/>
    <w:rsid w:val="001254C2"/>
    <w:rsid w:val="00125833"/>
    <w:rsid w:val="0012591F"/>
    <w:rsid w:val="00126020"/>
    <w:rsid w:val="0012634F"/>
    <w:rsid w:val="001264DD"/>
    <w:rsid w:val="00126606"/>
    <w:rsid w:val="00126765"/>
    <w:rsid w:val="00126D4C"/>
    <w:rsid w:val="00126F35"/>
    <w:rsid w:val="00127342"/>
    <w:rsid w:val="0012775F"/>
    <w:rsid w:val="001278E2"/>
    <w:rsid w:val="00127E20"/>
    <w:rsid w:val="00127F01"/>
    <w:rsid w:val="00127FD3"/>
    <w:rsid w:val="00130201"/>
    <w:rsid w:val="001307E2"/>
    <w:rsid w:val="00130D87"/>
    <w:rsid w:val="00130E61"/>
    <w:rsid w:val="00130E6D"/>
    <w:rsid w:val="00131180"/>
    <w:rsid w:val="0013162D"/>
    <w:rsid w:val="00132057"/>
    <w:rsid w:val="0013232F"/>
    <w:rsid w:val="00132375"/>
    <w:rsid w:val="0013276F"/>
    <w:rsid w:val="00132A0F"/>
    <w:rsid w:val="00132C28"/>
    <w:rsid w:val="00133738"/>
    <w:rsid w:val="00134085"/>
    <w:rsid w:val="00134755"/>
    <w:rsid w:val="00134A32"/>
    <w:rsid w:val="00134D3F"/>
    <w:rsid w:val="00134DBF"/>
    <w:rsid w:val="00134F08"/>
    <w:rsid w:val="00134F4F"/>
    <w:rsid w:val="001350A5"/>
    <w:rsid w:val="00135A0E"/>
    <w:rsid w:val="00135A6A"/>
    <w:rsid w:val="00135C61"/>
    <w:rsid w:val="00135CD0"/>
    <w:rsid w:val="00136531"/>
    <w:rsid w:val="0013666B"/>
    <w:rsid w:val="00136B42"/>
    <w:rsid w:val="00136B56"/>
    <w:rsid w:val="00136F21"/>
    <w:rsid w:val="001372C4"/>
    <w:rsid w:val="00137528"/>
    <w:rsid w:val="001375C5"/>
    <w:rsid w:val="001376B4"/>
    <w:rsid w:val="001378A0"/>
    <w:rsid w:val="00137E58"/>
    <w:rsid w:val="001401A3"/>
    <w:rsid w:val="00140696"/>
    <w:rsid w:val="00140734"/>
    <w:rsid w:val="00140C91"/>
    <w:rsid w:val="00140CD1"/>
    <w:rsid w:val="001411F7"/>
    <w:rsid w:val="00141212"/>
    <w:rsid w:val="001416B5"/>
    <w:rsid w:val="00141C75"/>
    <w:rsid w:val="00142307"/>
    <w:rsid w:val="0014289E"/>
    <w:rsid w:val="001429F4"/>
    <w:rsid w:val="00142C14"/>
    <w:rsid w:val="00142C1B"/>
    <w:rsid w:val="00142E5E"/>
    <w:rsid w:val="001433D7"/>
    <w:rsid w:val="0014362B"/>
    <w:rsid w:val="0014395F"/>
    <w:rsid w:val="00143CE5"/>
    <w:rsid w:val="00143D74"/>
    <w:rsid w:val="00144779"/>
    <w:rsid w:val="00144A8B"/>
    <w:rsid w:val="001450B2"/>
    <w:rsid w:val="00145125"/>
    <w:rsid w:val="001458D2"/>
    <w:rsid w:val="00145915"/>
    <w:rsid w:val="0014645A"/>
    <w:rsid w:val="00146517"/>
    <w:rsid w:val="00146AF3"/>
    <w:rsid w:val="00146C29"/>
    <w:rsid w:val="00147C9F"/>
    <w:rsid w:val="00147D01"/>
    <w:rsid w:val="00147F2A"/>
    <w:rsid w:val="001502EE"/>
    <w:rsid w:val="001502F4"/>
    <w:rsid w:val="0015049E"/>
    <w:rsid w:val="001505D9"/>
    <w:rsid w:val="0015070B"/>
    <w:rsid w:val="001507E8"/>
    <w:rsid w:val="00150901"/>
    <w:rsid w:val="001509F1"/>
    <w:rsid w:val="00150E45"/>
    <w:rsid w:val="00150F53"/>
    <w:rsid w:val="001510F1"/>
    <w:rsid w:val="0015129F"/>
    <w:rsid w:val="00151773"/>
    <w:rsid w:val="00151A8E"/>
    <w:rsid w:val="00151B29"/>
    <w:rsid w:val="00151C34"/>
    <w:rsid w:val="0015215F"/>
    <w:rsid w:val="0015246A"/>
    <w:rsid w:val="00152B1A"/>
    <w:rsid w:val="00152BC3"/>
    <w:rsid w:val="00152C86"/>
    <w:rsid w:val="00152E38"/>
    <w:rsid w:val="001533FB"/>
    <w:rsid w:val="001534FB"/>
    <w:rsid w:val="0015388D"/>
    <w:rsid w:val="001540EF"/>
    <w:rsid w:val="00154EC4"/>
    <w:rsid w:val="00154EE2"/>
    <w:rsid w:val="001552B5"/>
    <w:rsid w:val="001552D5"/>
    <w:rsid w:val="001554BE"/>
    <w:rsid w:val="001558CF"/>
    <w:rsid w:val="00155A5E"/>
    <w:rsid w:val="00155BD4"/>
    <w:rsid w:val="00155DA9"/>
    <w:rsid w:val="00155F74"/>
    <w:rsid w:val="001561A1"/>
    <w:rsid w:val="00156A78"/>
    <w:rsid w:val="00156C8F"/>
    <w:rsid w:val="00156E41"/>
    <w:rsid w:val="00156F3F"/>
    <w:rsid w:val="00157837"/>
    <w:rsid w:val="0015797B"/>
    <w:rsid w:val="00157B42"/>
    <w:rsid w:val="001601C0"/>
    <w:rsid w:val="001604F2"/>
    <w:rsid w:val="00160681"/>
    <w:rsid w:val="00160831"/>
    <w:rsid w:val="00160D05"/>
    <w:rsid w:val="00160E69"/>
    <w:rsid w:val="00161449"/>
    <w:rsid w:val="0016187F"/>
    <w:rsid w:val="00161905"/>
    <w:rsid w:val="00162931"/>
    <w:rsid w:val="00163235"/>
    <w:rsid w:val="0016367F"/>
    <w:rsid w:val="00163CCA"/>
    <w:rsid w:val="00163D4F"/>
    <w:rsid w:val="001640C0"/>
    <w:rsid w:val="001642CE"/>
    <w:rsid w:val="00164791"/>
    <w:rsid w:val="00164B17"/>
    <w:rsid w:val="00165073"/>
    <w:rsid w:val="001659B2"/>
    <w:rsid w:val="00165A40"/>
    <w:rsid w:val="00165E06"/>
    <w:rsid w:val="0016607D"/>
    <w:rsid w:val="001665AA"/>
    <w:rsid w:val="00166F41"/>
    <w:rsid w:val="00167C0D"/>
    <w:rsid w:val="00167C8C"/>
    <w:rsid w:val="00167DE2"/>
    <w:rsid w:val="00167FF7"/>
    <w:rsid w:val="00170536"/>
    <w:rsid w:val="00170780"/>
    <w:rsid w:val="001708CF"/>
    <w:rsid w:val="00170B28"/>
    <w:rsid w:val="00170BE9"/>
    <w:rsid w:val="00170E3C"/>
    <w:rsid w:val="00170EF8"/>
    <w:rsid w:val="001712DE"/>
    <w:rsid w:val="00171474"/>
    <w:rsid w:val="0017166F"/>
    <w:rsid w:val="00171C4E"/>
    <w:rsid w:val="00171DDA"/>
    <w:rsid w:val="001721F1"/>
    <w:rsid w:val="0017259C"/>
    <w:rsid w:val="00172782"/>
    <w:rsid w:val="001727CB"/>
    <w:rsid w:val="00172C66"/>
    <w:rsid w:val="001732D7"/>
    <w:rsid w:val="001738C9"/>
    <w:rsid w:val="00173C11"/>
    <w:rsid w:val="00173E70"/>
    <w:rsid w:val="001741AF"/>
    <w:rsid w:val="001742B3"/>
    <w:rsid w:val="00174970"/>
    <w:rsid w:val="00174CD5"/>
    <w:rsid w:val="0017517B"/>
    <w:rsid w:val="00175220"/>
    <w:rsid w:val="00175EE5"/>
    <w:rsid w:val="00176124"/>
    <w:rsid w:val="00176182"/>
    <w:rsid w:val="00176322"/>
    <w:rsid w:val="001763AE"/>
    <w:rsid w:val="0017644D"/>
    <w:rsid w:val="00176AFB"/>
    <w:rsid w:val="001770CC"/>
    <w:rsid w:val="001771B2"/>
    <w:rsid w:val="001771BC"/>
    <w:rsid w:val="001777A3"/>
    <w:rsid w:val="00177BC7"/>
    <w:rsid w:val="00177D1C"/>
    <w:rsid w:val="00177FE2"/>
    <w:rsid w:val="001805F9"/>
    <w:rsid w:val="00180C21"/>
    <w:rsid w:val="00180E2D"/>
    <w:rsid w:val="00180EA5"/>
    <w:rsid w:val="00181788"/>
    <w:rsid w:val="0018186B"/>
    <w:rsid w:val="001826CE"/>
    <w:rsid w:val="001829FD"/>
    <w:rsid w:val="00183080"/>
    <w:rsid w:val="00183216"/>
    <w:rsid w:val="001836CD"/>
    <w:rsid w:val="001838FF"/>
    <w:rsid w:val="00183920"/>
    <w:rsid w:val="00183C65"/>
    <w:rsid w:val="00183D22"/>
    <w:rsid w:val="00184305"/>
    <w:rsid w:val="00184418"/>
    <w:rsid w:val="00184562"/>
    <w:rsid w:val="001848DF"/>
    <w:rsid w:val="00184C83"/>
    <w:rsid w:val="00184E42"/>
    <w:rsid w:val="001856CC"/>
    <w:rsid w:val="00185E8E"/>
    <w:rsid w:val="00186047"/>
    <w:rsid w:val="001869FA"/>
    <w:rsid w:val="00186F5E"/>
    <w:rsid w:val="00187344"/>
    <w:rsid w:val="00187949"/>
    <w:rsid w:val="0018798A"/>
    <w:rsid w:val="00187DFC"/>
    <w:rsid w:val="0019077D"/>
    <w:rsid w:val="00190793"/>
    <w:rsid w:val="001908DC"/>
    <w:rsid w:val="00190C3B"/>
    <w:rsid w:val="00190CBF"/>
    <w:rsid w:val="00191467"/>
    <w:rsid w:val="00191F4E"/>
    <w:rsid w:val="00192015"/>
    <w:rsid w:val="00192043"/>
    <w:rsid w:val="001922C2"/>
    <w:rsid w:val="001924BF"/>
    <w:rsid w:val="0019285C"/>
    <w:rsid w:val="0019290D"/>
    <w:rsid w:val="00192948"/>
    <w:rsid w:val="00192B8A"/>
    <w:rsid w:val="00192DFE"/>
    <w:rsid w:val="00193167"/>
    <w:rsid w:val="001933D6"/>
    <w:rsid w:val="00193751"/>
    <w:rsid w:val="001937C9"/>
    <w:rsid w:val="00193AF8"/>
    <w:rsid w:val="00193C7F"/>
    <w:rsid w:val="00193C9A"/>
    <w:rsid w:val="00194143"/>
    <w:rsid w:val="0019484C"/>
    <w:rsid w:val="00194AE4"/>
    <w:rsid w:val="00194BFC"/>
    <w:rsid w:val="001953CD"/>
    <w:rsid w:val="0019555C"/>
    <w:rsid w:val="00195C2E"/>
    <w:rsid w:val="00195EBC"/>
    <w:rsid w:val="001961E3"/>
    <w:rsid w:val="001965A8"/>
    <w:rsid w:val="00197313"/>
    <w:rsid w:val="001973D4"/>
    <w:rsid w:val="00197847"/>
    <w:rsid w:val="001978A4"/>
    <w:rsid w:val="00197A3E"/>
    <w:rsid w:val="00197AE8"/>
    <w:rsid w:val="001A0E95"/>
    <w:rsid w:val="001A0F3F"/>
    <w:rsid w:val="001A10B2"/>
    <w:rsid w:val="001A15B3"/>
    <w:rsid w:val="001A1B9A"/>
    <w:rsid w:val="001A1BA1"/>
    <w:rsid w:val="001A1FDE"/>
    <w:rsid w:val="001A2CED"/>
    <w:rsid w:val="001A35E6"/>
    <w:rsid w:val="001A3676"/>
    <w:rsid w:val="001A3939"/>
    <w:rsid w:val="001A3B3A"/>
    <w:rsid w:val="001A3B8D"/>
    <w:rsid w:val="001A3BF4"/>
    <w:rsid w:val="001A3DE5"/>
    <w:rsid w:val="001A40CD"/>
    <w:rsid w:val="001A4E9F"/>
    <w:rsid w:val="001A4EEC"/>
    <w:rsid w:val="001A54F7"/>
    <w:rsid w:val="001A556B"/>
    <w:rsid w:val="001A5797"/>
    <w:rsid w:val="001A5909"/>
    <w:rsid w:val="001A5E30"/>
    <w:rsid w:val="001A5E42"/>
    <w:rsid w:val="001A63BA"/>
    <w:rsid w:val="001A6670"/>
    <w:rsid w:val="001A6ED2"/>
    <w:rsid w:val="001A75C6"/>
    <w:rsid w:val="001A786D"/>
    <w:rsid w:val="001A7896"/>
    <w:rsid w:val="001A7A57"/>
    <w:rsid w:val="001A7C42"/>
    <w:rsid w:val="001A7F47"/>
    <w:rsid w:val="001B0299"/>
    <w:rsid w:val="001B0891"/>
    <w:rsid w:val="001B0A7A"/>
    <w:rsid w:val="001B0AED"/>
    <w:rsid w:val="001B0EAE"/>
    <w:rsid w:val="001B0F54"/>
    <w:rsid w:val="001B12D7"/>
    <w:rsid w:val="001B1E26"/>
    <w:rsid w:val="001B1E81"/>
    <w:rsid w:val="001B235F"/>
    <w:rsid w:val="001B262F"/>
    <w:rsid w:val="001B26A7"/>
    <w:rsid w:val="001B2A98"/>
    <w:rsid w:val="001B3062"/>
    <w:rsid w:val="001B30EE"/>
    <w:rsid w:val="001B3295"/>
    <w:rsid w:val="001B335C"/>
    <w:rsid w:val="001B335F"/>
    <w:rsid w:val="001B352B"/>
    <w:rsid w:val="001B396E"/>
    <w:rsid w:val="001B3B9A"/>
    <w:rsid w:val="001B3CE6"/>
    <w:rsid w:val="001B4407"/>
    <w:rsid w:val="001B4590"/>
    <w:rsid w:val="001B4906"/>
    <w:rsid w:val="001B4B28"/>
    <w:rsid w:val="001B4BC3"/>
    <w:rsid w:val="001B507A"/>
    <w:rsid w:val="001B53BC"/>
    <w:rsid w:val="001B560D"/>
    <w:rsid w:val="001B5DCC"/>
    <w:rsid w:val="001B5EFF"/>
    <w:rsid w:val="001B6156"/>
    <w:rsid w:val="001B649B"/>
    <w:rsid w:val="001B68ED"/>
    <w:rsid w:val="001B6F9A"/>
    <w:rsid w:val="001B6FF4"/>
    <w:rsid w:val="001B7315"/>
    <w:rsid w:val="001B7A60"/>
    <w:rsid w:val="001B7B08"/>
    <w:rsid w:val="001C002C"/>
    <w:rsid w:val="001C0153"/>
    <w:rsid w:val="001C038F"/>
    <w:rsid w:val="001C03C5"/>
    <w:rsid w:val="001C0A9F"/>
    <w:rsid w:val="001C0B11"/>
    <w:rsid w:val="001C0F63"/>
    <w:rsid w:val="001C167D"/>
    <w:rsid w:val="001C18D9"/>
    <w:rsid w:val="001C1B2A"/>
    <w:rsid w:val="001C1DED"/>
    <w:rsid w:val="001C205A"/>
    <w:rsid w:val="001C20C2"/>
    <w:rsid w:val="001C2430"/>
    <w:rsid w:val="001C2647"/>
    <w:rsid w:val="001C26D3"/>
    <w:rsid w:val="001C2731"/>
    <w:rsid w:val="001C27E7"/>
    <w:rsid w:val="001C2A5E"/>
    <w:rsid w:val="001C2AA0"/>
    <w:rsid w:val="001C2D6B"/>
    <w:rsid w:val="001C33BE"/>
    <w:rsid w:val="001C3AC8"/>
    <w:rsid w:val="001C3D6E"/>
    <w:rsid w:val="001C4399"/>
    <w:rsid w:val="001C460B"/>
    <w:rsid w:val="001C511C"/>
    <w:rsid w:val="001C51B7"/>
    <w:rsid w:val="001C586E"/>
    <w:rsid w:val="001C60C7"/>
    <w:rsid w:val="001C613F"/>
    <w:rsid w:val="001C6315"/>
    <w:rsid w:val="001C68C9"/>
    <w:rsid w:val="001C6C5B"/>
    <w:rsid w:val="001C6CB3"/>
    <w:rsid w:val="001C6CB5"/>
    <w:rsid w:val="001C769A"/>
    <w:rsid w:val="001C77F7"/>
    <w:rsid w:val="001C785D"/>
    <w:rsid w:val="001D00CA"/>
    <w:rsid w:val="001D0925"/>
    <w:rsid w:val="001D0C2E"/>
    <w:rsid w:val="001D0C9D"/>
    <w:rsid w:val="001D0D85"/>
    <w:rsid w:val="001D0ECD"/>
    <w:rsid w:val="001D10F4"/>
    <w:rsid w:val="001D112E"/>
    <w:rsid w:val="001D1466"/>
    <w:rsid w:val="001D1A67"/>
    <w:rsid w:val="001D1DF7"/>
    <w:rsid w:val="001D23C9"/>
    <w:rsid w:val="001D24DD"/>
    <w:rsid w:val="001D24F5"/>
    <w:rsid w:val="001D26BF"/>
    <w:rsid w:val="001D2704"/>
    <w:rsid w:val="001D29A8"/>
    <w:rsid w:val="001D2CBE"/>
    <w:rsid w:val="001D2D94"/>
    <w:rsid w:val="001D2FE3"/>
    <w:rsid w:val="001D3064"/>
    <w:rsid w:val="001D327B"/>
    <w:rsid w:val="001D3CB9"/>
    <w:rsid w:val="001D3EAB"/>
    <w:rsid w:val="001D3F63"/>
    <w:rsid w:val="001D4B17"/>
    <w:rsid w:val="001D517A"/>
    <w:rsid w:val="001D5678"/>
    <w:rsid w:val="001D5819"/>
    <w:rsid w:val="001D5B6E"/>
    <w:rsid w:val="001D5C67"/>
    <w:rsid w:val="001D5CC0"/>
    <w:rsid w:val="001D6203"/>
    <w:rsid w:val="001D63D7"/>
    <w:rsid w:val="001D6760"/>
    <w:rsid w:val="001D6D2C"/>
    <w:rsid w:val="001D75DD"/>
    <w:rsid w:val="001D78BE"/>
    <w:rsid w:val="001D7E62"/>
    <w:rsid w:val="001E0647"/>
    <w:rsid w:val="001E06FF"/>
    <w:rsid w:val="001E0916"/>
    <w:rsid w:val="001E09AD"/>
    <w:rsid w:val="001E09ED"/>
    <w:rsid w:val="001E0C49"/>
    <w:rsid w:val="001E13E5"/>
    <w:rsid w:val="001E19B8"/>
    <w:rsid w:val="001E1D63"/>
    <w:rsid w:val="001E1E30"/>
    <w:rsid w:val="001E2851"/>
    <w:rsid w:val="001E2959"/>
    <w:rsid w:val="001E2F10"/>
    <w:rsid w:val="001E30AF"/>
    <w:rsid w:val="001E321A"/>
    <w:rsid w:val="001E3423"/>
    <w:rsid w:val="001E3741"/>
    <w:rsid w:val="001E3753"/>
    <w:rsid w:val="001E37B8"/>
    <w:rsid w:val="001E3871"/>
    <w:rsid w:val="001E38B3"/>
    <w:rsid w:val="001E3C85"/>
    <w:rsid w:val="001E4079"/>
    <w:rsid w:val="001E428E"/>
    <w:rsid w:val="001E50B5"/>
    <w:rsid w:val="001E51B5"/>
    <w:rsid w:val="001E5214"/>
    <w:rsid w:val="001E57EF"/>
    <w:rsid w:val="001E589E"/>
    <w:rsid w:val="001E5C07"/>
    <w:rsid w:val="001E5C44"/>
    <w:rsid w:val="001E5D36"/>
    <w:rsid w:val="001E64DC"/>
    <w:rsid w:val="001E6765"/>
    <w:rsid w:val="001E6D6C"/>
    <w:rsid w:val="001E6DC3"/>
    <w:rsid w:val="001E7010"/>
    <w:rsid w:val="001E70C2"/>
    <w:rsid w:val="001E7822"/>
    <w:rsid w:val="001E7987"/>
    <w:rsid w:val="001E7A7D"/>
    <w:rsid w:val="001E7BF1"/>
    <w:rsid w:val="001E7D5F"/>
    <w:rsid w:val="001F00D2"/>
    <w:rsid w:val="001F0560"/>
    <w:rsid w:val="001F057D"/>
    <w:rsid w:val="001F0602"/>
    <w:rsid w:val="001F078C"/>
    <w:rsid w:val="001F0923"/>
    <w:rsid w:val="001F1660"/>
    <w:rsid w:val="001F1A2D"/>
    <w:rsid w:val="001F1A55"/>
    <w:rsid w:val="001F1D1D"/>
    <w:rsid w:val="001F20A1"/>
    <w:rsid w:val="001F2C82"/>
    <w:rsid w:val="001F2DBC"/>
    <w:rsid w:val="001F2DF8"/>
    <w:rsid w:val="001F30E7"/>
    <w:rsid w:val="001F3529"/>
    <w:rsid w:val="001F3705"/>
    <w:rsid w:val="001F3773"/>
    <w:rsid w:val="001F3CD3"/>
    <w:rsid w:val="001F3FC5"/>
    <w:rsid w:val="001F464A"/>
    <w:rsid w:val="001F494C"/>
    <w:rsid w:val="001F4CB6"/>
    <w:rsid w:val="001F501B"/>
    <w:rsid w:val="001F504C"/>
    <w:rsid w:val="001F526C"/>
    <w:rsid w:val="001F5413"/>
    <w:rsid w:val="001F5509"/>
    <w:rsid w:val="001F57F4"/>
    <w:rsid w:val="001F5D59"/>
    <w:rsid w:val="001F5F24"/>
    <w:rsid w:val="001F5F8E"/>
    <w:rsid w:val="001F63DE"/>
    <w:rsid w:val="001F655C"/>
    <w:rsid w:val="001F68F0"/>
    <w:rsid w:val="001F6995"/>
    <w:rsid w:val="001F6C15"/>
    <w:rsid w:val="001F74BB"/>
    <w:rsid w:val="00200210"/>
    <w:rsid w:val="00200875"/>
    <w:rsid w:val="00200956"/>
    <w:rsid w:val="00200DA5"/>
    <w:rsid w:val="00200E85"/>
    <w:rsid w:val="002013C5"/>
    <w:rsid w:val="00201C9C"/>
    <w:rsid w:val="00202453"/>
    <w:rsid w:val="00202895"/>
    <w:rsid w:val="00202A06"/>
    <w:rsid w:val="00202D9D"/>
    <w:rsid w:val="00202E8D"/>
    <w:rsid w:val="002032B1"/>
    <w:rsid w:val="0020341D"/>
    <w:rsid w:val="002036FB"/>
    <w:rsid w:val="0020415D"/>
    <w:rsid w:val="002045C6"/>
    <w:rsid w:val="00204617"/>
    <w:rsid w:val="0020489D"/>
    <w:rsid w:val="00204D08"/>
    <w:rsid w:val="00205094"/>
    <w:rsid w:val="00205222"/>
    <w:rsid w:val="00205589"/>
    <w:rsid w:val="00205629"/>
    <w:rsid w:val="00205F61"/>
    <w:rsid w:val="0020661A"/>
    <w:rsid w:val="00206719"/>
    <w:rsid w:val="00206936"/>
    <w:rsid w:val="00206F9B"/>
    <w:rsid w:val="00206FBE"/>
    <w:rsid w:val="002070DE"/>
    <w:rsid w:val="0020714A"/>
    <w:rsid w:val="002072BA"/>
    <w:rsid w:val="00207417"/>
    <w:rsid w:val="0020779B"/>
    <w:rsid w:val="0020799C"/>
    <w:rsid w:val="00207B60"/>
    <w:rsid w:val="00207B98"/>
    <w:rsid w:val="00210307"/>
    <w:rsid w:val="00210432"/>
    <w:rsid w:val="002108A8"/>
    <w:rsid w:val="00210923"/>
    <w:rsid w:val="0021093C"/>
    <w:rsid w:val="0021098D"/>
    <w:rsid w:val="00210A61"/>
    <w:rsid w:val="00210DE6"/>
    <w:rsid w:val="00210E89"/>
    <w:rsid w:val="0021128C"/>
    <w:rsid w:val="00211466"/>
    <w:rsid w:val="00211647"/>
    <w:rsid w:val="0021202B"/>
    <w:rsid w:val="00212E61"/>
    <w:rsid w:val="00212F56"/>
    <w:rsid w:val="00212F71"/>
    <w:rsid w:val="0021360E"/>
    <w:rsid w:val="0021367E"/>
    <w:rsid w:val="00213797"/>
    <w:rsid w:val="00213879"/>
    <w:rsid w:val="00213940"/>
    <w:rsid w:val="00213DDE"/>
    <w:rsid w:val="00214090"/>
    <w:rsid w:val="00214528"/>
    <w:rsid w:val="002146BD"/>
    <w:rsid w:val="00214838"/>
    <w:rsid w:val="002148A9"/>
    <w:rsid w:val="00214A02"/>
    <w:rsid w:val="00215415"/>
    <w:rsid w:val="00215438"/>
    <w:rsid w:val="0021594B"/>
    <w:rsid w:val="00215CE6"/>
    <w:rsid w:val="00215CED"/>
    <w:rsid w:val="00216220"/>
    <w:rsid w:val="002162F1"/>
    <w:rsid w:val="00216535"/>
    <w:rsid w:val="00216869"/>
    <w:rsid w:val="0021694D"/>
    <w:rsid w:val="00216A2D"/>
    <w:rsid w:val="00216A8D"/>
    <w:rsid w:val="00216F66"/>
    <w:rsid w:val="002170D1"/>
    <w:rsid w:val="002175AD"/>
    <w:rsid w:val="002177A6"/>
    <w:rsid w:val="002177D1"/>
    <w:rsid w:val="00217819"/>
    <w:rsid w:val="00217B47"/>
    <w:rsid w:val="00217FF1"/>
    <w:rsid w:val="002201B6"/>
    <w:rsid w:val="00220417"/>
    <w:rsid w:val="002204DB"/>
    <w:rsid w:val="00220913"/>
    <w:rsid w:val="002210DC"/>
    <w:rsid w:val="002216AF"/>
    <w:rsid w:val="00221E07"/>
    <w:rsid w:val="00221EB8"/>
    <w:rsid w:val="0022205B"/>
    <w:rsid w:val="00222213"/>
    <w:rsid w:val="00222313"/>
    <w:rsid w:val="00222DAA"/>
    <w:rsid w:val="002233B0"/>
    <w:rsid w:val="002240E5"/>
    <w:rsid w:val="0022444C"/>
    <w:rsid w:val="002249CE"/>
    <w:rsid w:val="002250BD"/>
    <w:rsid w:val="0022531B"/>
    <w:rsid w:val="00225C68"/>
    <w:rsid w:val="002261DF"/>
    <w:rsid w:val="002264E7"/>
    <w:rsid w:val="002264F8"/>
    <w:rsid w:val="0022687A"/>
    <w:rsid w:val="00226890"/>
    <w:rsid w:val="002268F6"/>
    <w:rsid w:val="00226A51"/>
    <w:rsid w:val="002278C3"/>
    <w:rsid w:val="002279DD"/>
    <w:rsid w:val="00227BD1"/>
    <w:rsid w:val="00227F3B"/>
    <w:rsid w:val="00227F4B"/>
    <w:rsid w:val="002307A8"/>
    <w:rsid w:val="002308F4"/>
    <w:rsid w:val="00230D4E"/>
    <w:rsid w:val="00230E27"/>
    <w:rsid w:val="002310A5"/>
    <w:rsid w:val="0023137C"/>
    <w:rsid w:val="0023157A"/>
    <w:rsid w:val="00231878"/>
    <w:rsid w:val="00231966"/>
    <w:rsid w:val="00232336"/>
    <w:rsid w:val="002325DB"/>
    <w:rsid w:val="002327D1"/>
    <w:rsid w:val="002328F2"/>
    <w:rsid w:val="00232E14"/>
    <w:rsid w:val="00232EA8"/>
    <w:rsid w:val="00233024"/>
    <w:rsid w:val="00233067"/>
    <w:rsid w:val="00233429"/>
    <w:rsid w:val="0023353C"/>
    <w:rsid w:val="00233722"/>
    <w:rsid w:val="00233F62"/>
    <w:rsid w:val="00234069"/>
    <w:rsid w:val="0023422B"/>
    <w:rsid w:val="00234457"/>
    <w:rsid w:val="00234AE2"/>
    <w:rsid w:val="00234B1C"/>
    <w:rsid w:val="00234F16"/>
    <w:rsid w:val="00235922"/>
    <w:rsid w:val="00235C07"/>
    <w:rsid w:val="00235F93"/>
    <w:rsid w:val="00236C77"/>
    <w:rsid w:val="00236D60"/>
    <w:rsid w:val="002370FC"/>
    <w:rsid w:val="00237A52"/>
    <w:rsid w:val="00237C07"/>
    <w:rsid w:val="00237C73"/>
    <w:rsid w:val="00240359"/>
    <w:rsid w:val="002405CB"/>
    <w:rsid w:val="00240909"/>
    <w:rsid w:val="00240B55"/>
    <w:rsid w:val="00240CED"/>
    <w:rsid w:val="00241091"/>
    <w:rsid w:val="00241209"/>
    <w:rsid w:val="00241344"/>
    <w:rsid w:val="00241775"/>
    <w:rsid w:val="0024188E"/>
    <w:rsid w:val="002418F9"/>
    <w:rsid w:val="00241B76"/>
    <w:rsid w:val="00242217"/>
    <w:rsid w:val="00242A83"/>
    <w:rsid w:val="00242C6C"/>
    <w:rsid w:val="00242E18"/>
    <w:rsid w:val="0024341E"/>
    <w:rsid w:val="002437F6"/>
    <w:rsid w:val="00243B94"/>
    <w:rsid w:val="00243BA7"/>
    <w:rsid w:val="00244581"/>
    <w:rsid w:val="002447EA"/>
    <w:rsid w:val="002448CE"/>
    <w:rsid w:val="0024494F"/>
    <w:rsid w:val="00244DDD"/>
    <w:rsid w:val="00244DED"/>
    <w:rsid w:val="00244E72"/>
    <w:rsid w:val="00245054"/>
    <w:rsid w:val="00245061"/>
    <w:rsid w:val="00245961"/>
    <w:rsid w:val="00245DF6"/>
    <w:rsid w:val="00245F5B"/>
    <w:rsid w:val="0024635E"/>
    <w:rsid w:val="0024647D"/>
    <w:rsid w:val="00246526"/>
    <w:rsid w:val="002465B1"/>
    <w:rsid w:val="00246A7A"/>
    <w:rsid w:val="00246C6C"/>
    <w:rsid w:val="002470EE"/>
    <w:rsid w:val="00247498"/>
    <w:rsid w:val="002478CE"/>
    <w:rsid w:val="00247962"/>
    <w:rsid w:val="002506AC"/>
    <w:rsid w:val="002509F1"/>
    <w:rsid w:val="00250CA7"/>
    <w:rsid w:val="00251513"/>
    <w:rsid w:val="00251945"/>
    <w:rsid w:val="00251B9B"/>
    <w:rsid w:val="00251DE0"/>
    <w:rsid w:val="00251ED7"/>
    <w:rsid w:val="00252A4B"/>
    <w:rsid w:val="00252AD1"/>
    <w:rsid w:val="00252DBE"/>
    <w:rsid w:val="00252FEB"/>
    <w:rsid w:val="00253045"/>
    <w:rsid w:val="0025359F"/>
    <w:rsid w:val="00253793"/>
    <w:rsid w:val="002537FF"/>
    <w:rsid w:val="00253B05"/>
    <w:rsid w:val="00253CE5"/>
    <w:rsid w:val="00254005"/>
    <w:rsid w:val="00254748"/>
    <w:rsid w:val="00254EC9"/>
    <w:rsid w:val="00254F5D"/>
    <w:rsid w:val="0025597B"/>
    <w:rsid w:val="00255EEC"/>
    <w:rsid w:val="002566E2"/>
    <w:rsid w:val="00257541"/>
    <w:rsid w:val="002575C8"/>
    <w:rsid w:val="00257600"/>
    <w:rsid w:val="0025762D"/>
    <w:rsid w:val="002577C6"/>
    <w:rsid w:val="00257801"/>
    <w:rsid w:val="00257D81"/>
    <w:rsid w:val="00257DA8"/>
    <w:rsid w:val="002602C8"/>
    <w:rsid w:val="00260ACA"/>
    <w:rsid w:val="00260C5F"/>
    <w:rsid w:val="00260EBB"/>
    <w:rsid w:val="002615AC"/>
    <w:rsid w:val="00261CB8"/>
    <w:rsid w:val="002622B7"/>
    <w:rsid w:val="00262468"/>
    <w:rsid w:val="00262509"/>
    <w:rsid w:val="002626CC"/>
    <w:rsid w:val="002628EB"/>
    <w:rsid w:val="0026298C"/>
    <w:rsid w:val="00262A4A"/>
    <w:rsid w:val="00262B40"/>
    <w:rsid w:val="00263196"/>
    <w:rsid w:val="002632C6"/>
    <w:rsid w:val="00263575"/>
    <w:rsid w:val="002636D8"/>
    <w:rsid w:val="00263A63"/>
    <w:rsid w:val="00263AEB"/>
    <w:rsid w:val="00263FCF"/>
    <w:rsid w:val="0026419B"/>
    <w:rsid w:val="002641EF"/>
    <w:rsid w:val="0026445D"/>
    <w:rsid w:val="00264520"/>
    <w:rsid w:val="002646EE"/>
    <w:rsid w:val="0026481F"/>
    <w:rsid w:val="002652EA"/>
    <w:rsid w:val="002657FE"/>
    <w:rsid w:val="0026591D"/>
    <w:rsid w:val="00265BF6"/>
    <w:rsid w:val="00265C2A"/>
    <w:rsid w:val="00265D3A"/>
    <w:rsid w:val="00265DDF"/>
    <w:rsid w:val="00265FCE"/>
    <w:rsid w:val="00266089"/>
    <w:rsid w:val="00266850"/>
    <w:rsid w:val="00266D48"/>
    <w:rsid w:val="00267065"/>
    <w:rsid w:val="00267234"/>
    <w:rsid w:val="00267A00"/>
    <w:rsid w:val="00267A5A"/>
    <w:rsid w:val="00267D63"/>
    <w:rsid w:val="00267F08"/>
    <w:rsid w:val="00270047"/>
    <w:rsid w:val="0027019D"/>
    <w:rsid w:val="002703B2"/>
    <w:rsid w:val="002706B3"/>
    <w:rsid w:val="00270716"/>
    <w:rsid w:val="00270BB2"/>
    <w:rsid w:val="002710E8"/>
    <w:rsid w:val="002715CB"/>
    <w:rsid w:val="0027164F"/>
    <w:rsid w:val="00271C92"/>
    <w:rsid w:val="0027205C"/>
    <w:rsid w:val="00272439"/>
    <w:rsid w:val="0027262C"/>
    <w:rsid w:val="00272CD0"/>
    <w:rsid w:val="00272DDB"/>
    <w:rsid w:val="00272F86"/>
    <w:rsid w:val="002737AF"/>
    <w:rsid w:val="00273B34"/>
    <w:rsid w:val="00273FAA"/>
    <w:rsid w:val="00273FD9"/>
    <w:rsid w:val="00274328"/>
    <w:rsid w:val="002743A1"/>
    <w:rsid w:val="0027440C"/>
    <w:rsid w:val="002748E2"/>
    <w:rsid w:val="00274B09"/>
    <w:rsid w:val="00274B4E"/>
    <w:rsid w:val="00274E19"/>
    <w:rsid w:val="00274EBC"/>
    <w:rsid w:val="00274F2D"/>
    <w:rsid w:val="00274F7F"/>
    <w:rsid w:val="00275339"/>
    <w:rsid w:val="00275381"/>
    <w:rsid w:val="00275E04"/>
    <w:rsid w:val="002763A1"/>
    <w:rsid w:val="0027671D"/>
    <w:rsid w:val="00276E0F"/>
    <w:rsid w:val="0027730D"/>
    <w:rsid w:val="0027779B"/>
    <w:rsid w:val="00277809"/>
    <w:rsid w:val="00277F09"/>
    <w:rsid w:val="0028005A"/>
    <w:rsid w:val="002808AA"/>
    <w:rsid w:val="00280904"/>
    <w:rsid w:val="00280A03"/>
    <w:rsid w:val="00280D90"/>
    <w:rsid w:val="00280FA7"/>
    <w:rsid w:val="00281339"/>
    <w:rsid w:val="002814C6"/>
    <w:rsid w:val="002815B3"/>
    <w:rsid w:val="0028164B"/>
    <w:rsid w:val="00281B32"/>
    <w:rsid w:val="002824CA"/>
    <w:rsid w:val="00282771"/>
    <w:rsid w:val="00282888"/>
    <w:rsid w:val="00283436"/>
    <w:rsid w:val="00283B0D"/>
    <w:rsid w:val="00283B41"/>
    <w:rsid w:val="00283D8E"/>
    <w:rsid w:val="00283DFE"/>
    <w:rsid w:val="00284529"/>
    <w:rsid w:val="00284723"/>
    <w:rsid w:val="002849F5"/>
    <w:rsid w:val="002850EF"/>
    <w:rsid w:val="002855FE"/>
    <w:rsid w:val="0028590D"/>
    <w:rsid w:val="00285B37"/>
    <w:rsid w:val="0028619D"/>
    <w:rsid w:val="002869FD"/>
    <w:rsid w:val="00286B8B"/>
    <w:rsid w:val="00286F14"/>
    <w:rsid w:val="002870DC"/>
    <w:rsid w:val="00290238"/>
    <w:rsid w:val="0029046A"/>
    <w:rsid w:val="00290990"/>
    <w:rsid w:val="00291140"/>
    <w:rsid w:val="00291AB4"/>
    <w:rsid w:val="00291B28"/>
    <w:rsid w:val="00291B67"/>
    <w:rsid w:val="00291D2E"/>
    <w:rsid w:val="00291FC4"/>
    <w:rsid w:val="0029253D"/>
    <w:rsid w:val="00292963"/>
    <w:rsid w:val="00292DA4"/>
    <w:rsid w:val="0029326E"/>
    <w:rsid w:val="002935B3"/>
    <w:rsid w:val="00293D98"/>
    <w:rsid w:val="00293F3E"/>
    <w:rsid w:val="00294382"/>
    <w:rsid w:val="0029441F"/>
    <w:rsid w:val="00294837"/>
    <w:rsid w:val="002953F9"/>
    <w:rsid w:val="0029562F"/>
    <w:rsid w:val="00295992"/>
    <w:rsid w:val="00295C8C"/>
    <w:rsid w:val="00295F66"/>
    <w:rsid w:val="00296529"/>
    <w:rsid w:val="002968E2"/>
    <w:rsid w:val="00297B3C"/>
    <w:rsid w:val="00297C23"/>
    <w:rsid w:val="00297D5C"/>
    <w:rsid w:val="00297DE8"/>
    <w:rsid w:val="00297E02"/>
    <w:rsid w:val="002A0417"/>
    <w:rsid w:val="002A0741"/>
    <w:rsid w:val="002A0BCE"/>
    <w:rsid w:val="002A0D47"/>
    <w:rsid w:val="002A0DB8"/>
    <w:rsid w:val="002A1A7C"/>
    <w:rsid w:val="002A1B42"/>
    <w:rsid w:val="002A2582"/>
    <w:rsid w:val="002A2CBF"/>
    <w:rsid w:val="002A2E66"/>
    <w:rsid w:val="002A308C"/>
    <w:rsid w:val="002A3142"/>
    <w:rsid w:val="002A3178"/>
    <w:rsid w:val="002A3EAF"/>
    <w:rsid w:val="002A3EF5"/>
    <w:rsid w:val="002A3FCB"/>
    <w:rsid w:val="002A425A"/>
    <w:rsid w:val="002A427D"/>
    <w:rsid w:val="002A430A"/>
    <w:rsid w:val="002A43F4"/>
    <w:rsid w:val="002A4403"/>
    <w:rsid w:val="002A44D5"/>
    <w:rsid w:val="002A46C3"/>
    <w:rsid w:val="002A47A3"/>
    <w:rsid w:val="002A4830"/>
    <w:rsid w:val="002A5D5D"/>
    <w:rsid w:val="002A5EA6"/>
    <w:rsid w:val="002A5EC4"/>
    <w:rsid w:val="002A6984"/>
    <w:rsid w:val="002A6C29"/>
    <w:rsid w:val="002A6D40"/>
    <w:rsid w:val="002A6DD1"/>
    <w:rsid w:val="002A6E6F"/>
    <w:rsid w:val="002A747D"/>
    <w:rsid w:val="002A7E2B"/>
    <w:rsid w:val="002B00D6"/>
    <w:rsid w:val="002B0537"/>
    <w:rsid w:val="002B0844"/>
    <w:rsid w:val="002B0CF1"/>
    <w:rsid w:val="002B12EF"/>
    <w:rsid w:val="002B1817"/>
    <w:rsid w:val="002B25AC"/>
    <w:rsid w:val="002B2825"/>
    <w:rsid w:val="002B2B32"/>
    <w:rsid w:val="002B2BBA"/>
    <w:rsid w:val="002B38B8"/>
    <w:rsid w:val="002B3960"/>
    <w:rsid w:val="002B3A71"/>
    <w:rsid w:val="002B4229"/>
    <w:rsid w:val="002B43AB"/>
    <w:rsid w:val="002B44DF"/>
    <w:rsid w:val="002B4551"/>
    <w:rsid w:val="002B4B4C"/>
    <w:rsid w:val="002B4CB5"/>
    <w:rsid w:val="002B4FAD"/>
    <w:rsid w:val="002B51C2"/>
    <w:rsid w:val="002B530F"/>
    <w:rsid w:val="002B5812"/>
    <w:rsid w:val="002B5BCE"/>
    <w:rsid w:val="002B5C0F"/>
    <w:rsid w:val="002B5D19"/>
    <w:rsid w:val="002B5E65"/>
    <w:rsid w:val="002B664C"/>
    <w:rsid w:val="002B66F2"/>
    <w:rsid w:val="002B67BE"/>
    <w:rsid w:val="002B6AD3"/>
    <w:rsid w:val="002B708D"/>
    <w:rsid w:val="002B710D"/>
    <w:rsid w:val="002B7393"/>
    <w:rsid w:val="002B77A3"/>
    <w:rsid w:val="002B7AAB"/>
    <w:rsid w:val="002B7CED"/>
    <w:rsid w:val="002C0015"/>
    <w:rsid w:val="002C0319"/>
    <w:rsid w:val="002C0A46"/>
    <w:rsid w:val="002C0B2B"/>
    <w:rsid w:val="002C0B76"/>
    <w:rsid w:val="002C18FC"/>
    <w:rsid w:val="002C22E7"/>
    <w:rsid w:val="002C23C0"/>
    <w:rsid w:val="002C2A05"/>
    <w:rsid w:val="002C3C3B"/>
    <w:rsid w:val="002C3E48"/>
    <w:rsid w:val="002C3E5D"/>
    <w:rsid w:val="002C4079"/>
    <w:rsid w:val="002C4295"/>
    <w:rsid w:val="002C432F"/>
    <w:rsid w:val="002C4A51"/>
    <w:rsid w:val="002C4FE2"/>
    <w:rsid w:val="002C56C3"/>
    <w:rsid w:val="002C5A31"/>
    <w:rsid w:val="002C60E2"/>
    <w:rsid w:val="002C6541"/>
    <w:rsid w:val="002C67C4"/>
    <w:rsid w:val="002C68DB"/>
    <w:rsid w:val="002C6A5F"/>
    <w:rsid w:val="002C6E54"/>
    <w:rsid w:val="002C72C0"/>
    <w:rsid w:val="002C734A"/>
    <w:rsid w:val="002C7440"/>
    <w:rsid w:val="002C74C2"/>
    <w:rsid w:val="002C754C"/>
    <w:rsid w:val="002C7567"/>
    <w:rsid w:val="002C7CB6"/>
    <w:rsid w:val="002D0292"/>
    <w:rsid w:val="002D0500"/>
    <w:rsid w:val="002D0815"/>
    <w:rsid w:val="002D0BA9"/>
    <w:rsid w:val="002D0EA4"/>
    <w:rsid w:val="002D0F91"/>
    <w:rsid w:val="002D1132"/>
    <w:rsid w:val="002D120E"/>
    <w:rsid w:val="002D1581"/>
    <w:rsid w:val="002D175E"/>
    <w:rsid w:val="002D1B09"/>
    <w:rsid w:val="002D1C30"/>
    <w:rsid w:val="002D1CAE"/>
    <w:rsid w:val="002D20A5"/>
    <w:rsid w:val="002D2311"/>
    <w:rsid w:val="002D2BEA"/>
    <w:rsid w:val="002D2CB2"/>
    <w:rsid w:val="002D3203"/>
    <w:rsid w:val="002D324C"/>
    <w:rsid w:val="002D35FD"/>
    <w:rsid w:val="002D3B7D"/>
    <w:rsid w:val="002D442B"/>
    <w:rsid w:val="002D4795"/>
    <w:rsid w:val="002D50B3"/>
    <w:rsid w:val="002D5BD3"/>
    <w:rsid w:val="002D6169"/>
    <w:rsid w:val="002D629B"/>
    <w:rsid w:val="002D65EF"/>
    <w:rsid w:val="002D66D2"/>
    <w:rsid w:val="002D7091"/>
    <w:rsid w:val="002D74DB"/>
    <w:rsid w:val="002D78EC"/>
    <w:rsid w:val="002D7EDE"/>
    <w:rsid w:val="002D7F00"/>
    <w:rsid w:val="002E0231"/>
    <w:rsid w:val="002E0460"/>
    <w:rsid w:val="002E0AEE"/>
    <w:rsid w:val="002E1675"/>
    <w:rsid w:val="002E1940"/>
    <w:rsid w:val="002E1B0E"/>
    <w:rsid w:val="002E1C6C"/>
    <w:rsid w:val="002E1CD2"/>
    <w:rsid w:val="002E252D"/>
    <w:rsid w:val="002E2C26"/>
    <w:rsid w:val="002E2D57"/>
    <w:rsid w:val="002E30C0"/>
    <w:rsid w:val="002E3137"/>
    <w:rsid w:val="002E3969"/>
    <w:rsid w:val="002E3A7E"/>
    <w:rsid w:val="002E3A88"/>
    <w:rsid w:val="002E3C9D"/>
    <w:rsid w:val="002E3E11"/>
    <w:rsid w:val="002E3EB7"/>
    <w:rsid w:val="002E3F33"/>
    <w:rsid w:val="002E47B1"/>
    <w:rsid w:val="002E4A5F"/>
    <w:rsid w:val="002E4EF3"/>
    <w:rsid w:val="002E5025"/>
    <w:rsid w:val="002E5640"/>
    <w:rsid w:val="002E5CED"/>
    <w:rsid w:val="002E5EE6"/>
    <w:rsid w:val="002E61BF"/>
    <w:rsid w:val="002E69FF"/>
    <w:rsid w:val="002E7093"/>
    <w:rsid w:val="002E7763"/>
    <w:rsid w:val="002E7DD0"/>
    <w:rsid w:val="002E7FE7"/>
    <w:rsid w:val="002F005A"/>
    <w:rsid w:val="002F0438"/>
    <w:rsid w:val="002F092D"/>
    <w:rsid w:val="002F0C39"/>
    <w:rsid w:val="002F0C88"/>
    <w:rsid w:val="002F0EE7"/>
    <w:rsid w:val="002F161B"/>
    <w:rsid w:val="002F1779"/>
    <w:rsid w:val="002F1B40"/>
    <w:rsid w:val="002F20DB"/>
    <w:rsid w:val="002F2366"/>
    <w:rsid w:val="002F2D00"/>
    <w:rsid w:val="002F30F9"/>
    <w:rsid w:val="002F31E3"/>
    <w:rsid w:val="002F33D0"/>
    <w:rsid w:val="002F3450"/>
    <w:rsid w:val="002F3568"/>
    <w:rsid w:val="002F3A40"/>
    <w:rsid w:val="002F3BBB"/>
    <w:rsid w:val="002F3DAE"/>
    <w:rsid w:val="002F40C1"/>
    <w:rsid w:val="002F40F4"/>
    <w:rsid w:val="002F4122"/>
    <w:rsid w:val="002F43AA"/>
    <w:rsid w:val="002F497F"/>
    <w:rsid w:val="002F49BE"/>
    <w:rsid w:val="002F543B"/>
    <w:rsid w:val="002F598B"/>
    <w:rsid w:val="002F5A9E"/>
    <w:rsid w:val="002F5EDF"/>
    <w:rsid w:val="002F60FD"/>
    <w:rsid w:val="002F64AA"/>
    <w:rsid w:val="002F64BA"/>
    <w:rsid w:val="002F64E6"/>
    <w:rsid w:val="002F7303"/>
    <w:rsid w:val="002F7820"/>
    <w:rsid w:val="002F7F79"/>
    <w:rsid w:val="002F7F8C"/>
    <w:rsid w:val="003000F8"/>
    <w:rsid w:val="00300636"/>
    <w:rsid w:val="00300931"/>
    <w:rsid w:val="003009BB"/>
    <w:rsid w:val="00300A16"/>
    <w:rsid w:val="00300D13"/>
    <w:rsid w:val="00301322"/>
    <w:rsid w:val="003015BD"/>
    <w:rsid w:val="00301CEE"/>
    <w:rsid w:val="00302043"/>
    <w:rsid w:val="003028B4"/>
    <w:rsid w:val="00302A1E"/>
    <w:rsid w:val="00302F60"/>
    <w:rsid w:val="003030A8"/>
    <w:rsid w:val="00303281"/>
    <w:rsid w:val="00303391"/>
    <w:rsid w:val="003034FC"/>
    <w:rsid w:val="00303633"/>
    <w:rsid w:val="003036E2"/>
    <w:rsid w:val="0030418C"/>
    <w:rsid w:val="003043AF"/>
    <w:rsid w:val="00304464"/>
    <w:rsid w:val="003044A4"/>
    <w:rsid w:val="00304825"/>
    <w:rsid w:val="0030496A"/>
    <w:rsid w:val="00304C5E"/>
    <w:rsid w:val="0030518A"/>
    <w:rsid w:val="003054B8"/>
    <w:rsid w:val="003056B4"/>
    <w:rsid w:val="00305924"/>
    <w:rsid w:val="003059D8"/>
    <w:rsid w:val="003060CB"/>
    <w:rsid w:val="00306565"/>
    <w:rsid w:val="00306610"/>
    <w:rsid w:val="0030663D"/>
    <w:rsid w:val="00306796"/>
    <w:rsid w:val="00306AE2"/>
    <w:rsid w:val="00306D15"/>
    <w:rsid w:val="00306E59"/>
    <w:rsid w:val="00306E7E"/>
    <w:rsid w:val="00306EF8"/>
    <w:rsid w:val="003070F1"/>
    <w:rsid w:val="0030749F"/>
    <w:rsid w:val="003075A9"/>
    <w:rsid w:val="003078AD"/>
    <w:rsid w:val="00307A27"/>
    <w:rsid w:val="00307C78"/>
    <w:rsid w:val="00307C7D"/>
    <w:rsid w:val="00307E75"/>
    <w:rsid w:val="00307FE7"/>
    <w:rsid w:val="0031032E"/>
    <w:rsid w:val="00310516"/>
    <w:rsid w:val="003107F5"/>
    <w:rsid w:val="0031094C"/>
    <w:rsid w:val="00310C44"/>
    <w:rsid w:val="00310DD5"/>
    <w:rsid w:val="00310FA2"/>
    <w:rsid w:val="0031191E"/>
    <w:rsid w:val="00311ED4"/>
    <w:rsid w:val="00311F01"/>
    <w:rsid w:val="00311F9E"/>
    <w:rsid w:val="00312186"/>
    <w:rsid w:val="0031220A"/>
    <w:rsid w:val="0031257B"/>
    <w:rsid w:val="00312B5A"/>
    <w:rsid w:val="00312C29"/>
    <w:rsid w:val="0031303D"/>
    <w:rsid w:val="003135B3"/>
    <w:rsid w:val="00313605"/>
    <w:rsid w:val="0031361C"/>
    <w:rsid w:val="00313748"/>
    <w:rsid w:val="00313880"/>
    <w:rsid w:val="00313C12"/>
    <w:rsid w:val="00313F0B"/>
    <w:rsid w:val="00314089"/>
    <w:rsid w:val="00314666"/>
    <w:rsid w:val="00314673"/>
    <w:rsid w:val="00314F4A"/>
    <w:rsid w:val="0031510F"/>
    <w:rsid w:val="00315453"/>
    <w:rsid w:val="003155C3"/>
    <w:rsid w:val="00315FE8"/>
    <w:rsid w:val="00316430"/>
    <w:rsid w:val="00317655"/>
    <w:rsid w:val="0031789E"/>
    <w:rsid w:val="00317A95"/>
    <w:rsid w:val="00317B73"/>
    <w:rsid w:val="00317CFD"/>
    <w:rsid w:val="00317DA4"/>
    <w:rsid w:val="00317DB7"/>
    <w:rsid w:val="00317E5E"/>
    <w:rsid w:val="00317FDE"/>
    <w:rsid w:val="0032068B"/>
    <w:rsid w:val="003209E6"/>
    <w:rsid w:val="00320AD6"/>
    <w:rsid w:val="00320BDF"/>
    <w:rsid w:val="00320D57"/>
    <w:rsid w:val="0032167F"/>
    <w:rsid w:val="003216E2"/>
    <w:rsid w:val="00321854"/>
    <w:rsid w:val="003218B8"/>
    <w:rsid w:val="00322779"/>
    <w:rsid w:val="00322B6C"/>
    <w:rsid w:val="00322C87"/>
    <w:rsid w:val="00322F16"/>
    <w:rsid w:val="003230B0"/>
    <w:rsid w:val="003234AC"/>
    <w:rsid w:val="003234AD"/>
    <w:rsid w:val="00323C07"/>
    <w:rsid w:val="00323D53"/>
    <w:rsid w:val="00323E25"/>
    <w:rsid w:val="00323F50"/>
    <w:rsid w:val="003242EF"/>
    <w:rsid w:val="003244BF"/>
    <w:rsid w:val="003257BF"/>
    <w:rsid w:val="00325B27"/>
    <w:rsid w:val="00325CD6"/>
    <w:rsid w:val="00325EDF"/>
    <w:rsid w:val="0032604D"/>
    <w:rsid w:val="003260B8"/>
    <w:rsid w:val="0032616D"/>
    <w:rsid w:val="003262B3"/>
    <w:rsid w:val="0032646D"/>
    <w:rsid w:val="003269F1"/>
    <w:rsid w:val="00326F05"/>
    <w:rsid w:val="003278A1"/>
    <w:rsid w:val="00327A0A"/>
    <w:rsid w:val="0033074C"/>
    <w:rsid w:val="00330823"/>
    <w:rsid w:val="00330B32"/>
    <w:rsid w:val="00330CE1"/>
    <w:rsid w:val="00331011"/>
    <w:rsid w:val="003310F2"/>
    <w:rsid w:val="00331201"/>
    <w:rsid w:val="003315E5"/>
    <w:rsid w:val="003318A8"/>
    <w:rsid w:val="00331C8F"/>
    <w:rsid w:val="00331D4C"/>
    <w:rsid w:val="00332B1B"/>
    <w:rsid w:val="00332B3D"/>
    <w:rsid w:val="00332E27"/>
    <w:rsid w:val="00333679"/>
    <w:rsid w:val="00333FC1"/>
    <w:rsid w:val="003341C8"/>
    <w:rsid w:val="00334438"/>
    <w:rsid w:val="00334468"/>
    <w:rsid w:val="0033447A"/>
    <w:rsid w:val="00334B8A"/>
    <w:rsid w:val="00335460"/>
    <w:rsid w:val="00335902"/>
    <w:rsid w:val="00336225"/>
    <w:rsid w:val="00336A1E"/>
    <w:rsid w:val="00336CA5"/>
    <w:rsid w:val="00336E04"/>
    <w:rsid w:val="003371F3"/>
    <w:rsid w:val="003372E4"/>
    <w:rsid w:val="00337394"/>
    <w:rsid w:val="003375C1"/>
    <w:rsid w:val="0033783B"/>
    <w:rsid w:val="00337AB9"/>
    <w:rsid w:val="00337AFD"/>
    <w:rsid w:val="00337C5E"/>
    <w:rsid w:val="003400F9"/>
    <w:rsid w:val="00340479"/>
    <w:rsid w:val="003407BE"/>
    <w:rsid w:val="0034091D"/>
    <w:rsid w:val="00340A0F"/>
    <w:rsid w:val="00340CD4"/>
    <w:rsid w:val="00340CDD"/>
    <w:rsid w:val="00340E1C"/>
    <w:rsid w:val="00340E73"/>
    <w:rsid w:val="00341675"/>
    <w:rsid w:val="0034198D"/>
    <w:rsid w:val="00341A06"/>
    <w:rsid w:val="00341C23"/>
    <w:rsid w:val="00341C7F"/>
    <w:rsid w:val="00341D2B"/>
    <w:rsid w:val="00341D84"/>
    <w:rsid w:val="00341DF7"/>
    <w:rsid w:val="00342008"/>
    <w:rsid w:val="003423CB"/>
    <w:rsid w:val="003423FA"/>
    <w:rsid w:val="00342534"/>
    <w:rsid w:val="003427E4"/>
    <w:rsid w:val="00342A1D"/>
    <w:rsid w:val="00342B09"/>
    <w:rsid w:val="00342CEA"/>
    <w:rsid w:val="00342F17"/>
    <w:rsid w:val="00343343"/>
    <w:rsid w:val="003433AE"/>
    <w:rsid w:val="00343A6E"/>
    <w:rsid w:val="003440D6"/>
    <w:rsid w:val="00344978"/>
    <w:rsid w:val="00344BE8"/>
    <w:rsid w:val="00344F1E"/>
    <w:rsid w:val="003456EE"/>
    <w:rsid w:val="003457AE"/>
    <w:rsid w:val="003457FB"/>
    <w:rsid w:val="003460C7"/>
    <w:rsid w:val="00346162"/>
    <w:rsid w:val="003461FC"/>
    <w:rsid w:val="00346783"/>
    <w:rsid w:val="003468A3"/>
    <w:rsid w:val="00346E2A"/>
    <w:rsid w:val="00347058"/>
    <w:rsid w:val="003471CA"/>
    <w:rsid w:val="0034740E"/>
    <w:rsid w:val="003478E5"/>
    <w:rsid w:val="00347DB8"/>
    <w:rsid w:val="00347DE5"/>
    <w:rsid w:val="00347F9C"/>
    <w:rsid w:val="00350276"/>
    <w:rsid w:val="0035036E"/>
    <w:rsid w:val="00350394"/>
    <w:rsid w:val="003503C4"/>
    <w:rsid w:val="00350D13"/>
    <w:rsid w:val="0035118C"/>
    <w:rsid w:val="00351365"/>
    <w:rsid w:val="00351557"/>
    <w:rsid w:val="0035182C"/>
    <w:rsid w:val="00351863"/>
    <w:rsid w:val="00351B45"/>
    <w:rsid w:val="003526F5"/>
    <w:rsid w:val="003527E0"/>
    <w:rsid w:val="003531DB"/>
    <w:rsid w:val="003532D5"/>
    <w:rsid w:val="003533EC"/>
    <w:rsid w:val="003537FD"/>
    <w:rsid w:val="00353807"/>
    <w:rsid w:val="00353912"/>
    <w:rsid w:val="00353F7F"/>
    <w:rsid w:val="00354009"/>
    <w:rsid w:val="0035461E"/>
    <w:rsid w:val="00354769"/>
    <w:rsid w:val="00354782"/>
    <w:rsid w:val="0035527C"/>
    <w:rsid w:val="0035541D"/>
    <w:rsid w:val="003554B0"/>
    <w:rsid w:val="00355DBB"/>
    <w:rsid w:val="00355FA7"/>
    <w:rsid w:val="003562B8"/>
    <w:rsid w:val="00356544"/>
    <w:rsid w:val="00356610"/>
    <w:rsid w:val="00356C57"/>
    <w:rsid w:val="00356F75"/>
    <w:rsid w:val="0035724D"/>
    <w:rsid w:val="00357318"/>
    <w:rsid w:val="003574B5"/>
    <w:rsid w:val="003578B0"/>
    <w:rsid w:val="00357CC4"/>
    <w:rsid w:val="00360347"/>
    <w:rsid w:val="003605CC"/>
    <w:rsid w:val="003607D5"/>
    <w:rsid w:val="00360909"/>
    <w:rsid w:val="00360AE7"/>
    <w:rsid w:val="00360C64"/>
    <w:rsid w:val="003611E7"/>
    <w:rsid w:val="00361688"/>
    <w:rsid w:val="00361818"/>
    <w:rsid w:val="00361E64"/>
    <w:rsid w:val="0036227A"/>
    <w:rsid w:val="00362529"/>
    <w:rsid w:val="00362CAA"/>
    <w:rsid w:val="00362DEF"/>
    <w:rsid w:val="00363017"/>
    <w:rsid w:val="0036334F"/>
    <w:rsid w:val="00363729"/>
    <w:rsid w:val="003637BB"/>
    <w:rsid w:val="00363817"/>
    <w:rsid w:val="00363832"/>
    <w:rsid w:val="00363899"/>
    <w:rsid w:val="00363A9D"/>
    <w:rsid w:val="00363C42"/>
    <w:rsid w:val="00363EE6"/>
    <w:rsid w:val="0036568E"/>
    <w:rsid w:val="00365E4C"/>
    <w:rsid w:val="00366290"/>
    <w:rsid w:val="00366D79"/>
    <w:rsid w:val="003670AE"/>
    <w:rsid w:val="0036795E"/>
    <w:rsid w:val="003702C3"/>
    <w:rsid w:val="00370720"/>
    <w:rsid w:val="00370B23"/>
    <w:rsid w:val="0037137D"/>
    <w:rsid w:val="003715AA"/>
    <w:rsid w:val="00372061"/>
    <w:rsid w:val="003721B0"/>
    <w:rsid w:val="003726A3"/>
    <w:rsid w:val="00372A73"/>
    <w:rsid w:val="00372BBD"/>
    <w:rsid w:val="00372D07"/>
    <w:rsid w:val="00372D24"/>
    <w:rsid w:val="00373328"/>
    <w:rsid w:val="00373384"/>
    <w:rsid w:val="003733BC"/>
    <w:rsid w:val="00373401"/>
    <w:rsid w:val="00373B47"/>
    <w:rsid w:val="0037417C"/>
    <w:rsid w:val="00374A76"/>
    <w:rsid w:val="0037519D"/>
    <w:rsid w:val="00375552"/>
    <w:rsid w:val="003759A1"/>
    <w:rsid w:val="00375AF0"/>
    <w:rsid w:val="00375CA5"/>
    <w:rsid w:val="00376935"/>
    <w:rsid w:val="00376E6E"/>
    <w:rsid w:val="00376EB8"/>
    <w:rsid w:val="00376EF1"/>
    <w:rsid w:val="003772C1"/>
    <w:rsid w:val="00377E7D"/>
    <w:rsid w:val="003804FC"/>
    <w:rsid w:val="003807DA"/>
    <w:rsid w:val="00380914"/>
    <w:rsid w:val="0038153E"/>
    <w:rsid w:val="0038206D"/>
    <w:rsid w:val="00382169"/>
    <w:rsid w:val="0038219A"/>
    <w:rsid w:val="0038264A"/>
    <w:rsid w:val="00382C16"/>
    <w:rsid w:val="003836E2"/>
    <w:rsid w:val="00383A5A"/>
    <w:rsid w:val="00383D9E"/>
    <w:rsid w:val="003841C7"/>
    <w:rsid w:val="003842BC"/>
    <w:rsid w:val="00384382"/>
    <w:rsid w:val="003845F7"/>
    <w:rsid w:val="003846AB"/>
    <w:rsid w:val="00384740"/>
    <w:rsid w:val="00384D3B"/>
    <w:rsid w:val="00384E5B"/>
    <w:rsid w:val="0038531A"/>
    <w:rsid w:val="003857B7"/>
    <w:rsid w:val="003857EB"/>
    <w:rsid w:val="00385AD2"/>
    <w:rsid w:val="00385C76"/>
    <w:rsid w:val="00385F85"/>
    <w:rsid w:val="00386132"/>
    <w:rsid w:val="003861E4"/>
    <w:rsid w:val="0038688B"/>
    <w:rsid w:val="00386A39"/>
    <w:rsid w:val="00386C31"/>
    <w:rsid w:val="00386C88"/>
    <w:rsid w:val="00386F65"/>
    <w:rsid w:val="00387231"/>
    <w:rsid w:val="003875D1"/>
    <w:rsid w:val="003878A7"/>
    <w:rsid w:val="00387906"/>
    <w:rsid w:val="00387A34"/>
    <w:rsid w:val="00387B6C"/>
    <w:rsid w:val="00387E19"/>
    <w:rsid w:val="00387EEB"/>
    <w:rsid w:val="00387FD3"/>
    <w:rsid w:val="003900C1"/>
    <w:rsid w:val="00390199"/>
    <w:rsid w:val="0039024B"/>
    <w:rsid w:val="003904BC"/>
    <w:rsid w:val="0039090E"/>
    <w:rsid w:val="00390CF2"/>
    <w:rsid w:val="00390E08"/>
    <w:rsid w:val="00391179"/>
    <w:rsid w:val="0039147C"/>
    <w:rsid w:val="00391494"/>
    <w:rsid w:val="00391CF4"/>
    <w:rsid w:val="00391E2B"/>
    <w:rsid w:val="003927A5"/>
    <w:rsid w:val="00392897"/>
    <w:rsid w:val="0039296A"/>
    <w:rsid w:val="00392A98"/>
    <w:rsid w:val="003936D0"/>
    <w:rsid w:val="0039382B"/>
    <w:rsid w:val="00393A70"/>
    <w:rsid w:val="00393CFA"/>
    <w:rsid w:val="0039404C"/>
    <w:rsid w:val="0039423B"/>
    <w:rsid w:val="003945A6"/>
    <w:rsid w:val="00394662"/>
    <w:rsid w:val="00394A4C"/>
    <w:rsid w:val="00394E40"/>
    <w:rsid w:val="00394FBE"/>
    <w:rsid w:val="003953EF"/>
    <w:rsid w:val="00395684"/>
    <w:rsid w:val="00395B88"/>
    <w:rsid w:val="00395BF0"/>
    <w:rsid w:val="00395C32"/>
    <w:rsid w:val="00395D76"/>
    <w:rsid w:val="003963A5"/>
    <w:rsid w:val="003967E0"/>
    <w:rsid w:val="003967E4"/>
    <w:rsid w:val="00396AE8"/>
    <w:rsid w:val="00396B99"/>
    <w:rsid w:val="00396EFA"/>
    <w:rsid w:val="00396F02"/>
    <w:rsid w:val="0039743E"/>
    <w:rsid w:val="0039767B"/>
    <w:rsid w:val="00397698"/>
    <w:rsid w:val="00397B3D"/>
    <w:rsid w:val="00397CFF"/>
    <w:rsid w:val="00397F69"/>
    <w:rsid w:val="003A04F7"/>
    <w:rsid w:val="003A0621"/>
    <w:rsid w:val="003A0A9B"/>
    <w:rsid w:val="003A0AD6"/>
    <w:rsid w:val="003A0B8F"/>
    <w:rsid w:val="003A1849"/>
    <w:rsid w:val="003A1B3A"/>
    <w:rsid w:val="003A1E83"/>
    <w:rsid w:val="003A20A9"/>
    <w:rsid w:val="003A2138"/>
    <w:rsid w:val="003A2168"/>
    <w:rsid w:val="003A2922"/>
    <w:rsid w:val="003A2A90"/>
    <w:rsid w:val="003A2C93"/>
    <w:rsid w:val="003A2E36"/>
    <w:rsid w:val="003A2EC5"/>
    <w:rsid w:val="003A30A1"/>
    <w:rsid w:val="003A3602"/>
    <w:rsid w:val="003A3AE0"/>
    <w:rsid w:val="003A4438"/>
    <w:rsid w:val="003A4A47"/>
    <w:rsid w:val="003A5307"/>
    <w:rsid w:val="003A54B5"/>
    <w:rsid w:val="003A57FA"/>
    <w:rsid w:val="003A595C"/>
    <w:rsid w:val="003A65AD"/>
    <w:rsid w:val="003A65D5"/>
    <w:rsid w:val="003A668B"/>
    <w:rsid w:val="003A6903"/>
    <w:rsid w:val="003A69F9"/>
    <w:rsid w:val="003A6AA0"/>
    <w:rsid w:val="003A6AFA"/>
    <w:rsid w:val="003A755F"/>
    <w:rsid w:val="003A75EE"/>
    <w:rsid w:val="003A7654"/>
    <w:rsid w:val="003A79B2"/>
    <w:rsid w:val="003B02E2"/>
    <w:rsid w:val="003B0812"/>
    <w:rsid w:val="003B0C2C"/>
    <w:rsid w:val="003B102A"/>
    <w:rsid w:val="003B1036"/>
    <w:rsid w:val="003B112C"/>
    <w:rsid w:val="003B1581"/>
    <w:rsid w:val="003B1642"/>
    <w:rsid w:val="003B16BB"/>
    <w:rsid w:val="003B25F6"/>
    <w:rsid w:val="003B28D9"/>
    <w:rsid w:val="003B2E44"/>
    <w:rsid w:val="003B31E7"/>
    <w:rsid w:val="003B327F"/>
    <w:rsid w:val="003B3680"/>
    <w:rsid w:val="003B3B50"/>
    <w:rsid w:val="003B3BE7"/>
    <w:rsid w:val="003B407B"/>
    <w:rsid w:val="003B4670"/>
    <w:rsid w:val="003B4E69"/>
    <w:rsid w:val="003B4EB5"/>
    <w:rsid w:val="003B53A6"/>
    <w:rsid w:val="003B5435"/>
    <w:rsid w:val="003B55B9"/>
    <w:rsid w:val="003B55C7"/>
    <w:rsid w:val="003B55D8"/>
    <w:rsid w:val="003B5843"/>
    <w:rsid w:val="003B615F"/>
    <w:rsid w:val="003B61DE"/>
    <w:rsid w:val="003B6504"/>
    <w:rsid w:val="003B6928"/>
    <w:rsid w:val="003B707C"/>
    <w:rsid w:val="003B7128"/>
    <w:rsid w:val="003B7813"/>
    <w:rsid w:val="003B782D"/>
    <w:rsid w:val="003B79C5"/>
    <w:rsid w:val="003B7A13"/>
    <w:rsid w:val="003B7A5E"/>
    <w:rsid w:val="003B7C88"/>
    <w:rsid w:val="003B7DA7"/>
    <w:rsid w:val="003C01CA"/>
    <w:rsid w:val="003C02E3"/>
    <w:rsid w:val="003C0679"/>
    <w:rsid w:val="003C06E8"/>
    <w:rsid w:val="003C1150"/>
    <w:rsid w:val="003C121F"/>
    <w:rsid w:val="003C1274"/>
    <w:rsid w:val="003C1442"/>
    <w:rsid w:val="003C1763"/>
    <w:rsid w:val="003C1B7B"/>
    <w:rsid w:val="003C22BF"/>
    <w:rsid w:val="003C2366"/>
    <w:rsid w:val="003C28BF"/>
    <w:rsid w:val="003C2B5F"/>
    <w:rsid w:val="003C2C82"/>
    <w:rsid w:val="003C2EB1"/>
    <w:rsid w:val="003C38A6"/>
    <w:rsid w:val="003C396C"/>
    <w:rsid w:val="003C3AEA"/>
    <w:rsid w:val="003C41D8"/>
    <w:rsid w:val="003C4E83"/>
    <w:rsid w:val="003C5025"/>
    <w:rsid w:val="003C5053"/>
    <w:rsid w:val="003C509E"/>
    <w:rsid w:val="003C5372"/>
    <w:rsid w:val="003C562F"/>
    <w:rsid w:val="003C5856"/>
    <w:rsid w:val="003C5F87"/>
    <w:rsid w:val="003C6221"/>
    <w:rsid w:val="003C63D8"/>
    <w:rsid w:val="003C65E6"/>
    <w:rsid w:val="003C6A78"/>
    <w:rsid w:val="003C7093"/>
    <w:rsid w:val="003C70EA"/>
    <w:rsid w:val="003C7392"/>
    <w:rsid w:val="003C7517"/>
    <w:rsid w:val="003C7809"/>
    <w:rsid w:val="003C79C3"/>
    <w:rsid w:val="003C7CA0"/>
    <w:rsid w:val="003D03C1"/>
    <w:rsid w:val="003D0512"/>
    <w:rsid w:val="003D0601"/>
    <w:rsid w:val="003D0988"/>
    <w:rsid w:val="003D0C99"/>
    <w:rsid w:val="003D0EA9"/>
    <w:rsid w:val="003D11F4"/>
    <w:rsid w:val="003D1563"/>
    <w:rsid w:val="003D1941"/>
    <w:rsid w:val="003D1B92"/>
    <w:rsid w:val="003D1C24"/>
    <w:rsid w:val="003D216B"/>
    <w:rsid w:val="003D24C9"/>
    <w:rsid w:val="003D2562"/>
    <w:rsid w:val="003D35F0"/>
    <w:rsid w:val="003D383A"/>
    <w:rsid w:val="003D3947"/>
    <w:rsid w:val="003D3A86"/>
    <w:rsid w:val="003D3D4C"/>
    <w:rsid w:val="003D3F67"/>
    <w:rsid w:val="003D408A"/>
    <w:rsid w:val="003D450D"/>
    <w:rsid w:val="003D4517"/>
    <w:rsid w:val="003D4BFB"/>
    <w:rsid w:val="003D4EA0"/>
    <w:rsid w:val="003D51C5"/>
    <w:rsid w:val="003D57AD"/>
    <w:rsid w:val="003D594F"/>
    <w:rsid w:val="003D595B"/>
    <w:rsid w:val="003D5C5F"/>
    <w:rsid w:val="003D5E59"/>
    <w:rsid w:val="003D5FF1"/>
    <w:rsid w:val="003D6BD6"/>
    <w:rsid w:val="003D6FEC"/>
    <w:rsid w:val="003D70B4"/>
    <w:rsid w:val="003D717A"/>
    <w:rsid w:val="003D7294"/>
    <w:rsid w:val="003D74D2"/>
    <w:rsid w:val="003D7581"/>
    <w:rsid w:val="003D75A7"/>
    <w:rsid w:val="003D7604"/>
    <w:rsid w:val="003D76C2"/>
    <w:rsid w:val="003D776D"/>
    <w:rsid w:val="003D7816"/>
    <w:rsid w:val="003D7D1F"/>
    <w:rsid w:val="003E0215"/>
    <w:rsid w:val="003E021D"/>
    <w:rsid w:val="003E0A0A"/>
    <w:rsid w:val="003E0E37"/>
    <w:rsid w:val="003E0F7A"/>
    <w:rsid w:val="003E102A"/>
    <w:rsid w:val="003E1146"/>
    <w:rsid w:val="003E178E"/>
    <w:rsid w:val="003E1CE6"/>
    <w:rsid w:val="003E1D07"/>
    <w:rsid w:val="003E21C2"/>
    <w:rsid w:val="003E24C1"/>
    <w:rsid w:val="003E2793"/>
    <w:rsid w:val="003E2869"/>
    <w:rsid w:val="003E2BFB"/>
    <w:rsid w:val="003E2D15"/>
    <w:rsid w:val="003E311F"/>
    <w:rsid w:val="003E31DC"/>
    <w:rsid w:val="003E33BA"/>
    <w:rsid w:val="003E33CF"/>
    <w:rsid w:val="003E33E9"/>
    <w:rsid w:val="003E3430"/>
    <w:rsid w:val="003E3436"/>
    <w:rsid w:val="003E37FD"/>
    <w:rsid w:val="003E394D"/>
    <w:rsid w:val="003E3EA5"/>
    <w:rsid w:val="003E413A"/>
    <w:rsid w:val="003E4679"/>
    <w:rsid w:val="003E4ABD"/>
    <w:rsid w:val="003E4AD7"/>
    <w:rsid w:val="003E56D3"/>
    <w:rsid w:val="003E5909"/>
    <w:rsid w:val="003E6264"/>
    <w:rsid w:val="003E6674"/>
    <w:rsid w:val="003E7800"/>
    <w:rsid w:val="003E78C0"/>
    <w:rsid w:val="003E7A95"/>
    <w:rsid w:val="003E7AAB"/>
    <w:rsid w:val="003F064B"/>
    <w:rsid w:val="003F0AA0"/>
    <w:rsid w:val="003F0B3B"/>
    <w:rsid w:val="003F0BBC"/>
    <w:rsid w:val="003F0C44"/>
    <w:rsid w:val="003F0F6A"/>
    <w:rsid w:val="003F1151"/>
    <w:rsid w:val="003F12DA"/>
    <w:rsid w:val="003F1434"/>
    <w:rsid w:val="003F14CE"/>
    <w:rsid w:val="003F168E"/>
    <w:rsid w:val="003F17F9"/>
    <w:rsid w:val="003F189C"/>
    <w:rsid w:val="003F20C9"/>
    <w:rsid w:val="003F21E8"/>
    <w:rsid w:val="003F2268"/>
    <w:rsid w:val="003F2BFC"/>
    <w:rsid w:val="003F2D8F"/>
    <w:rsid w:val="003F323F"/>
    <w:rsid w:val="003F3807"/>
    <w:rsid w:val="003F39F7"/>
    <w:rsid w:val="003F3BD6"/>
    <w:rsid w:val="003F3BD7"/>
    <w:rsid w:val="003F3CB0"/>
    <w:rsid w:val="003F3FCC"/>
    <w:rsid w:val="003F4751"/>
    <w:rsid w:val="003F499B"/>
    <w:rsid w:val="003F4E37"/>
    <w:rsid w:val="003F5417"/>
    <w:rsid w:val="003F545F"/>
    <w:rsid w:val="003F5523"/>
    <w:rsid w:val="003F579F"/>
    <w:rsid w:val="003F5802"/>
    <w:rsid w:val="003F5890"/>
    <w:rsid w:val="003F60C6"/>
    <w:rsid w:val="003F61BD"/>
    <w:rsid w:val="003F6C07"/>
    <w:rsid w:val="003F71E9"/>
    <w:rsid w:val="003F75F6"/>
    <w:rsid w:val="003F783B"/>
    <w:rsid w:val="003F7F92"/>
    <w:rsid w:val="00400148"/>
    <w:rsid w:val="0040039B"/>
    <w:rsid w:val="00400B09"/>
    <w:rsid w:val="00400C5F"/>
    <w:rsid w:val="004019C4"/>
    <w:rsid w:val="004023AC"/>
    <w:rsid w:val="00402596"/>
    <w:rsid w:val="004025C9"/>
    <w:rsid w:val="004029FE"/>
    <w:rsid w:val="00402A73"/>
    <w:rsid w:val="00402B5E"/>
    <w:rsid w:val="00402CD8"/>
    <w:rsid w:val="00402CEB"/>
    <w:rsid w:val="00402EB6"/>
    <w:rsid w:val="00403684"/>
    <w:rsid w:val="004036DF"/>
    <w:rsid w:val="00403B4B"/>
    <w:rsid w:val="00403CCA"/>
    <w:rsid w:val="00404A30"/>
    <w:rsid w:val="00404E8B"/>
    <w:rsid w:val="004052BF"/>
    <w:rsid w:val="0040539B"/>
    <w:rsid w:val="0040560A"/>
    <w:rsid w:val="0040564E"/>
    <w:rsid w:val="0040575A"/>
    <w:rsid w:val="004058B3"/>
    <w:rsid w:val="00405953"/>
    <w:rsid w:val="0040598B"/>
    <w:rsid w:val="00405AEA"/>
    <w:rsid w:val="00405B48"/>
    <w:rsid w:val="00406120"/>
    <w:rsid w:val="004061FB"/>
    <w:rsid w:val="004072D7"/>
    <w:rsid w:val="00407575"/>
    <w:rsid w:val="00407791"/>
    <w:rsid w:val="004078D9"/>
    <w:rsid w:val="00407A1C"/>
    <w:rsid w:val="00407B1C"/>
    <w:rsid w:val="00410836"/>
    <w:rsid w:val="00410FF2"/>
    <w:rsid w:val="00411646"/>
    <w:rsid w:val="00411843"/>
    <w:rsid w:val="0041203C"/>
    <w:rsid w:val="00412087"/>
    <w:rsid w:val="004126EE"/>
    <w:rsid w:val="00412ABA"/>
    <w:rsid w:val="00412B6A"/>
    <w:rsid w:val="0041311D"/>
    <w:rsid w:val="004132FC"/>
    <w:rsid w:val="00413EEA"/>
    <w:rsid w:val="00413F9B"/>
    <w:rsid w:val="0041441E"/>
    <w:rsid w:val="0041447B"/>
    <w:rsid w:val="004146F7"/>
    <w:rsid w:val="00414C01"/>
    <w:rsid w:val="00414CC7"/>
    <w:rsid w:val="00414EED"/>
    <w:rsid w:val="00415810"/>
    <w:rsid w:val="0041591C"/>
    <w:rsid w:val="004168DB"/>
    <w:rsid w:val="0041707F"/>
    <w:rsid w:val="004173F6"/>
    <w:rsid w:val="004175A0"/>
    <w:rsid w:val="0041763A"/>
    <w:rsid w:val="0041783D"/>
    <w:rsid w:val="00417887"/>
    <w:rsid w:val="00420513"/>
    <w:rsid w:val="00420734"/>
    <w:rsid w:val="00420924"/>
    <w:rsid w:val="004209EF"/>
    <w:rsid w:val="00420D34"/>
    <w:rsid w:val="00421389"/>
    <w:rsid w:val="004214C0"/>
    <w:rsid w:val="0042171A"/>
    <w:rsid w:val="00421A0E"/>
    <w:rsid w:val="00421BAA"/>
    <w:rsid w:val="004222E4"/>
    <w:rsid w:val="0042296A"/>
    <w:rsid w:val="00424494"/>
    <w:rsid w:val="0042464F"/>
    <w:rsid w:val="00425585"/>
    <w:rsid w:val="00425588"/>
    <w:rsid w:val="0042565A"/>
    <w:rsid w:val="0042567A"/>
    <w:rsid w:val="00425E29"/>
    <w:rsid w:val="00426107"/>
    <w:rsid w:val="00426494"/>
    <w:rsid w:val="0042655A"/>
    <w:rsid w:val="00426D79"/>
    <w:rsid w:val="00426F33"/>
    <w:rsid w:val="00427010"/>
    <w:rsid w:val="0042711E"/>
    <w:rsid w:val="0042740C"/>
    <w:rsid w:val="00427B6B"/>
    <w:rsid w:val="00427E89"/>
    <w:rsid w:val="0043000B"/>
    <w:rsid w:val="00430422"/>
    <w:rsid w:val="00431121"/>
    <w:rsid w:val="0043150E"/>
    <w:rsid w:val="0043154C"/>
    <w:rsid w:val="004317E3"/>
    <w:rsid w:val="00431D22"/>
    <w:rsid w:val="00431EE1"/>
    <w:rsid w:val="004320F9"/>
    <w:rsid w:val="00432C76"/>
    <w:rsid w:val="00432E58"/>
    <w:rsid w:val="0043317B"/>
    <w:rsid w:val="00433214"/>
    <w:rsid w:val="004343F1"/>
    <w:rsid w:val="004349FE"/>
    <w:rsid w:val="00434C06"/>
    <w:rsid w:val="00434C94"/>
    <w:rsid w:val="00434DDA"/>
    <w:rsid w:val="00434F32"/>
    <w:rsid w:val="00435170"/>
    <w:rsid w:val="004354E2"/>
    <w:rsid w:val="0043567B"/>
    <w:rsid w:val="00435D57"/>
    <w:rsid w:val="00435E0E"/>
    <w:rsid w:val="004362DA"/>
    <w:rsid w:val="004365AA"/>
    <w:rsid w:val="0043666D"/>
    <w:rsid w:val="00436B07"/>
    <w:rsid w:val="00436B45"/>
    <w:rsid w:val="00436C6C"/>
    <w:rsid w:val="00436C8A"/>
    <w:rsid w:val="00437BB2"/>
    <w:rsid w:val="00437BF4"/>
    <w:rsid w:val="00437D22"/>
    <w:rsid w:val="004402E3"/>
    <w:rsid w:val="0044105C"/>
    <w:rsid w:val="0044136B"/>
    <w:rsid w:val="004413DC"/>
    <w:rsid w:val="004417F7"/>
    <w:rsid w:val="004423A2"/>
    <w:rsid w:val="004424B7"/>
    <w:rsid w:val="0044262B"/>
    <w:rsid w:val="0044262E"/>
    <w:rsid w:val="004427A2"/>
    <w:rsid w:val="00442BEB"/>
    <w:rsid w:val="00443029"/>
    <w:rsid w:val="004437F6"/>
    <w:rsid w:val="00443D31"/>
    <w:rsid w:val="00443EDD"/>
    <w:rsid w:val="00444264"/>
    <w:rsid w:val="004443F5"/>
    <w:rsid w:val="004444A1"/>
    <w:rsid w:val="004444AF"/>
    <w:rsid w:val="00444B8A"/>
    <w:rsid w:val="00444CD6"/>
    <w:rsid w:val="00445031"/>
    <w:rsid w:val="00445131"/>
    <w:rsid w:val="00445151"/>
    <w:rsid w:val="004456C8"/>
    <w:rsid w:val="0044573B"/>
    <w:rsid w:val="00445747"/>
    <w:rsid w:val="00445758"/>
    <w:rsid w:val="0044579C"/>
    <w:rsid w:val="004460B1"/>
    <w:rsid w:val="0044624F"/>
    <w:rsid w:val="004463E1"/>
    <w:rsid w:val="0044678A"/>
    <w:rsid w:val="00446B52"/>
    <w:rsid w:val="00446B5E"/>
    <w:rsid w:val="00446C69"/>
    <w:rsid w:val="004476DF"/>
    <w:rsid w:val="00447B62"/>
    <w:rsid w:val="00447C48"/>
    <w:rsid w:val="00447F4D"/>
    <w:rsid w:val="00450495"/>
    <w:rsid w:val="00450794"/>
    <w:rsid w:val="00450DA3"/>
    <w:rsid w:val="00450FC3"/>
    <w:rsid w:val="00451805"/>
    <w:rsid w:val="0045264F"/>
    <w:rsid w:val="00452EC8"/>
    <w:rsid w:val="00453313"/>
    <w:rsid w:val="004537C0"/>
    <w:rsid w:val="00453A19"/>
    <w:rsid w:val="00453BE6"/>
    <w:rsid w:val="00453F19"/>
    <w:rsid w:val="00453F2A"/>
    <w:rsid w:val="004541C4"/>
    <w:rsid w:val="004547E8"/>
    <w:rsid w:val="00455429"/>
    <w:rsid w:val="00455A7D"/>
    <w:rsid w:val="00455DA4"/>
    <w:rsid w:val="00455EA1"/>
    <w:rsid w:val="00456551"/>
    <w:rsid w:val="004567EF"/>
    <w:rsid w:val="004568D5"/>
    <w:rsid w:val="00456A1D"/>
    <w:rsid w:val="00456BC5"/>
    <w:rsid w:val="00457197"/>
    <w:rsid w:val="00457954"/>
    <w:rsid w:val="0046039E"/>
    <w:rsid w:val="0046077F"/>
    <w:rsid w:val="00460CA3"/>
    <w:rsid w:val="00460E63"/>
    <w:rsid w:val="00461061"/>
    <w:rsid w:val="00461306"/>
    <w:rsid w:val="0046141F"/>
    <w:rsid w:val="0046260A"/>
    <w:rsid w:val="00462661"/>
    <w:rsid w:val="0046308D"/>
    <w:rsid w:val="00463401"/>
    <w:rsid w:val="004638FF"/>
    <w:rsid w:val="00463A04"/>
    <w:rsid w:val="00463D31"/>
    <w:rsid w:val="00463ED4"/>
    <w:rsid w:val="00465185"/>
    <w:rsid w:val="0046566B"/>
    <w:rsid w:val="004659F5"/>
    <w:rsid w:val="00465B63"/>
    <w:rsid w:val="0046699E"/>
    <w:rsid w:val="0046720E"/>
    <w:rsid w:val="00467735"/>
    <w:rsid w:val="0046778D"/>
    <w:rsid w:val="004702E9"/>
    <w:rsid w:val="00470ECF"/>
    <w:rsid w:val="0047100D"/>
    <w:rsid w:val="004711C8"/>
    <w:rsid w:val="00471A42"/>
    <w:rsid w:val="00471DA9"/>
    <w:rsid w:val="00473092"/>
    <w:rsid w:val="00473605"/>
    <w:rsid w:val="004736FE"/>
    <w:rsid w:val="00473801"/>
    <w:rsid w:val="00473B01"/>
    <w:rsid w:val="00473BEE"/>
    <w:rsid w:val="00473DE7"/>
    <w:rsid w:val="00473E3E"/>
    <w:rsid w:val="00474439"/>
    <w:rsid w:val="00474865"/>
    <w:rsid w:val="00474C96"/>
    <w:rsid w:val="00474EA9"/>
    <w:rsid w:val="00475000"/>
    <w:rsid w:val="00475081"/>
    <w:rsid w:val="004751DB"/>
    <w:rsid w:val="004765E6"/>
    <w:rsid w:val="0047717D"/>
    <w:rsid w:val="004774A3"/>
    <w:rsid w:val="0047765B"/>
    <w:rsid w:val="0048009A"/>
    <w:rsid w:val="0048010A"/>
    <w:rsid w:val="00481128"/>
    <w:rsid w:val="004812EE"/>
    <w:rsid w:val="004815CF"/>
    <w:rsid w:val="004817C2"/>
    <w:rsid w:val="00481998"/>
    <w:rsid w:val="00481B57"/>
    <w:rsid w:val="00481BFC"/>
    <w:rsid w:val="00481F69"/>
    <w:rsid w:val="004820E1"/>
    <w:rsid w:val="0048247E"/>
    <w:rsid w:val="004825A7"/>
    <w:rsid w:val="00482CC0"/>
    <w:rsid w:val="00482E50"/>
    <w:rsid w:val="00483548"/>
    <w:rsid w:val="00483629"/>
    <w:rsid w:val="00483971"/>
    <w:rsid w:val="004847E5"/>
    <w:rsid w:val="00484A97"/>
    <w:rsid w:val="00484FC2"/>
    <w:rsid w:val="00485C5E"/>
    <w:rsid w:val="00485D36"/>
    <w:rsid w:val="00485FDF"/>
    <w:rsid w:val="0048640A"/>
    <w:rsid w:val="00486454"/>
    <w:rsid w:val="004868F3"/>
    <w:rsid w:val="00487498"/>
    <w:rsid w:val="0048759D"/>
    <w:rsid w:val="004877F7"/>
    <w:rsid w:val="0048784B"/>
    <w:rsid w:val="00487A84"/>
    <w:rsid w:val="00490059"/>
    <w:rsid w:val="004901B7"/>
    <w:rsid w:val="00490373"/>
    <w:rsid w:val="004903A5"/>
    <w:rsid w:val="00490543"/>
    <w:rsid w:val="00490A4E"/>
    <w:rsid w:val="00491204"/>
    <w:rsid w:val="004912ED"/>
    <w:rsid w:val="0049149B"/>
    <w:rsid w:val="00492751"/>
    <w:rsid w:val="00492B19"/>
    <w:rsid w:val="00492BD9"/>
    <w:rsid w:val="00492EF2"/>
    <w:rsid w:val="0049307A"/>
    <w:rsid w:val="00493095"/>
    <w:rsid w:val="00493444"/>
    <w:rsid w:val="00493718"/>
    <w:rsid w:val="00493B18"/>
    <w:rsid w:val="00494011"/>
    <w:rsid w:val="004941D3"/>
    <w:rsid w:val="0049438B"/>
    <w:rsid w:val="004944C7"/>
    <w:rsid w:val="00494501"/>
    <w:rsid w:val="0049457D"/>
    <w:rsid w:val="0049465E"/>
    <w:rsid w:val="00494669"/>
    <w:rsid w:val="00494B02"/>
    <w:rsid w:val="00494D45"/>
    <w:rsid w:val="00494DCF"/>
    <w:rsid w:val="00495120"/>
    <w:rsid w:val="004952DF"/>
    <w:rsid w:val="00495344"/>
    <w:rsid w:val="004955EB"/>
    <w:rsid w:val="0049621D"/>
    <w:rsid w:val="00496324"/>
    <w:rsid w:val="004965A7"/>
    <w:rsid w:val="00496B79"/>
    <w:rsid w:val="00496E8D"/>
    <w:rsid w:val="004974FF"/>
    <w:rsid w:val="0049784D"/>
    <w:rsid w:val="00497BC1"/>
    <w:rsid w:val="00497FAF"/>
    <w:rsid w:val="004A02A0"/>
    <w:rsid w:val="004A07FB"/>
    <w:rsid w:val="004A1895"/>
    <w:rsid w:val="004A18BA"/>
    <w:rsid w:val="004A1CA8"/>
    <w:rsid w:val="004A22BA"/>
    <w:rsid w:val="004A2D3F"/>
    <w:rsid w:val="004A2D46"/>
    <w:rsid w:val="004A2E7F"/>
    <w:rsid w:val="004A30DD"/>
    <w:rsid w:val="004A3134"/>
    <w:rsid w:val="004A32EF"/>
    <w:rsid w:val="004A3425"/>
    <w:rsid w:val="004A3459"/>
    <w:rsid w:val="004A34A5"/>
    <w:rsid w:val="004A39D5"/>
    <w:rsid w:val="004A4684"/>
    <w:rsid w:val="004A475D"/>
    <w:rsid w:val="004A48CA"/>
    <w:rsid w:val="004A4956"/>
    <w:rsid w:val="004A5340"/>
    <w:rsid w:val="004A58DF"/>
    <w:rsid w:val="004A63DE"/>
    <w:rsid w:val="004A6805"/>
    <w:rsid w:val="004A6CA9"/>
    <w:rsid w:val="004A7037"/>
    <w:rsid w:val="004A7060"/>
    <w:rsid w:val="004A7309"/>
    <w:rsid w:val="004A73ED"/>
    <w:rsid w:val="004A7447"/>
    <w:rsid w:val="004A7693"/>
    <w:rsid w:val="004B0FF5"/>
    <w:rsid w:val="004B1155"/>
    <w:rsid w:val="004B1212"/>
    <w:rsid w:val="004B131A"/>
    <w:rsid w:val="004B14AE"/>
    <w:rsid w:val="004B1EE0"/>
    <w:rsid w:val="004B2291"/>
    <w:rsid w:val="004B2493"/>
    <w:rsid w:val="004B24AA"/>
    <w:rsid w:val="004B28BD"/>
    <w:rsid w:val="004B2A26"/>
    <w:rsid w:val="004B2A67"/>
    <w:rsid w:val="004B2AEB"/>
    <w:rsid w:val="004B2E85"/>
    <w:rsid w:val="004B30D1"/>
    <w:rsid w:val="004B3412"/>
    <w:rsid w:val="004B3DEE"/>
    <w:rsid w:val="004B417F"/>
    <w:rsid w:val="004B44CE"/>
    <w:rsid w:val="004B5547"/>
    <w:rsid w:val="004B5602"/>
    <w:rsid w:val="004B5655"/>
    <w:rsid w:val="004B60CE"/>
    <w:rsid w:val="004B6291"/>
    <w:rsid w:val="004B6651"/>
    <w:rsid w:val="004B6774"/>
    <w:rsid w:val="004B6861"/>
    <w:rsid w:val="004B6934"/>
    <w:rsid w:val="004B6B48"/>
    <w:rsid w:val="004B6C13"/>
    <w:rsid w:val="004B7359"/>
    <w:rsid w:val="004B7453"/>
    <w:rsid w:val="004B759F"/>
    <w:rsid w:val="004B7853"/>
    <w:rsid w:val="004B7BFB"/>
    <w:rsid w:val="004C01B9"/>
    <w:rsid w:val="004C04EE"/>
    <w:rsid w:val="004C08AC"/>
    <w:rsid w:val="004C0B58"/>
    <w:rsid w:val="004C0E07"/>
    <w:rsid w:val="004C0F12"/>
    <w:rsid w:val="004C109D"/>
    <w:rsid w:val="004C1340"/>
    <w:rsid w:val="004C18F9"/>
    <w:rsid w:val="004C1A08"/>
    <w:rsid w:val="004C1A84"/>
    <w:rsid w:val="004C1D72"/>
    <w:rsid w:val="004C2426"/>
    <w:rsid w:val="004C272F"/>
    <w:rsid w:val="004C2A1E"/>
    <w:rsid w:val="004C2CA5"/>
    <w:rsid w:val="004C3011"/>
    <w:rsid w:val="004C30E8"/>
    <w:rsid w:val="004C3166"/>
    <w:rsid w:val="004C36F9"/>
    <w:rsid w:val="004C3F30"/>
    <w:rsid w:val="004C4A64"/>
    <w:rsid w:val="004C4D6C"/>
    <w:rsid w:val="004C4D7B"/>
    <w:rsid w:val="004C4E54"/>
    <w:rsid w:val="004C4F00"/>
    <w:rsid w:val="004C4F64"/>
    <w:rsid w:val="004C5177"/>
    <w:rsid w:val="004C5357"/>
    <w:rsid w:val="004C566F"/>
    <w:rsid w:val="004C5780"/>
    <w:rsid w:val="004C660D"/>
    <w:rsid w:val="004C6A6D"/>
    <w:rsid w:val="004C72BD"/>
    <w:rsid w:val="004C72C0"/>
    <w:rsid w:val="004C772F"/>
    <w:rsid w:val="004C7BC5"/>
    <w:rsid w:val="004C7F1F"/>
    <w:rsid w:val="004D002A"/>
    <w:rsid w:val="004D0158"/>
    <w:rsid w:val="004D0170"/>
    <w:rsid w:val="004D03DC"/>
    <w:rsid w:val="004D057C"/>
    <w:rsid w:val="004D0853"/>
    <w:rsid w:val="004D08F4"/>
    <w:rsid w:val="004D08FC"/>
    <w:rsid w:val="004D0909"/>
    <w:rsid w:val="004D106F"/>
    <w:rsid w:val="004D11EA"/>
    <w:rsid w:val="004D12CB"/>
    <w:rsid w:val="004D19A8"/>
    <w:rsid w:val="004D19D3"/>
    <w:rsid w:val="004D22E2"/>
    <w:rsid w:val="004D23B4"/>
    <w:rsid w:val="004D23E9"/>
    <w:rsid w:val="004D2625"/>
    <w:rsid w:val="004D2637"/>
    <w:rsid w:val="004D26D1"/>
    <w:rsid w:val="004D284E"/>
    <w:rsid w:val="004D4520"/>
    <w:rsid w:val="004D48DE"/>
    <w:rsid w:val="004D4A3B"/>
    <w:rsid w:val="004D4A87"/>
    <w:rsid w:val="004D5909"/>
    <w:rsid w:val="004D5953"/>
    <w:rsid w:val="004D5BB9"/>
    <w:rsid w:val="004D6098"/>
    <w:rsid w:val="004D6461"/>
    <w:rsid w:val="004D66D2"/>
    <w:rsid w:val="004D681F"/>
    <w:rsid w:val="004D775B"/>
    <w:rsid w:val="004D7914"/>
    <w:rsid w:val="004D7A9D"/>
    <w:rsid w:val="004E0341"/>
    <w:rsid w:val="004E0C7E"/>
    <w:rsid w:val="004E0DE3"/>
    <w:rsid w:val="004E0FC1"/>
    <w:rsid w:val="004E10E4"/>
    <w:rsid w:val="004E1117"/>
    <w:rsid w:val="004E131B"/>
    <w:rsid w:val="004E1344"/>
    <w:rsid w:val="004E164B"/>
    <w:rsid w:val="004E16A4"/>
    <w:rsid w:val="004E22FA"/>
    <w:rsid w:val="004E2B06"/>
    <w:rsid w:val="004E2DCB"/>
    <w:rsid w:val="004E31BE"/>
    <w:rsid w:val="004E37CD"/>
    <w:rsid w:val="004E38DF"/>
    <w:rsid w:val="004E3F17"/>
    <w:rsid w:val="004E40F4"/>
    <w:rsid w:val="004E4906"/>
    <w:rsid w:val="004E504A"/>
    <w:rsid w:val="004E548D"/>
    <w:rsid w:val="004E5DFC"/>
    <w:rsid w:val="004E5FA7"/>
    <w:rsid w:val="004E695D"/>
    <w:rsid w:val="004E6CD7"/>
    <w:rsid w:val="004E710D"/>
    <w:rsid w:val="004E72EA"/>
    <w:rsid w:val="004E7372"/>
    <w:rsid w:val="004E7415"/>
    <w:rsid w:val="004E75AD"/>
    <w:rsid w:val="004E75E7"/>
    <w:rsid w:val="004E7B93"/>
    <w:rsid w:val="004E7B96"/>
    <w:rsid w:val="004E7C27"/>
    <w:rsid w:val="004E7F8D"/>
    <w:rsid w:val="004F09B8"/>
    <w:rsid w:val="004F0B93"/>
    <w:rsid w:val="004F0C22"/>
    <w:rsid w:val="004F1841"/>
    <w:rsid w:val="004F1978"/>
    <w:rsid w:val="004F1CF4"/>
    <w:rsid w:val="004F1DDD"/>
    <w:rsid w:val="004F2CA9"/>
    <w:rsid w:val="004F2CCA"/>
    <w:rsid w:val="004F3407"/>
    <w:rsid w:val="004F36A4"/>
    <w:rsid w:val="004F3A60"/>
    <w:rsid w:val="004F3BE2"/>
    <w:rsid w:val="004F3E0B"/>
    <w:rsid w:val="004F4082"/>
    <w:rsid w:val="004F459B"/>
    <w:rsid w:val="004F4794"/>
    <w:rsid w:val="004F47EE"/>
    <w:rsid w:val="004F4C6C"/>
    <w:rsid w:val="004F4C80"/>
    <w:rsid w:val="004F4ED0"/>
    <w:rsid w:val="004F4F44"/>
    <w:rsid w:val="004F5124"/>
    <w:rsid w:val="004F54DE"/>
    <w:rsid w:val="004F5AB7"/>
    <w:rsid w:val="004F5E3C"/>
    <w:rsid w:val="004F5E83"/>
    <w:rsid w:val="004F5F47"/>
    <w:rsid w:val="004F64C1"/>
    <w:rsid w:val="004F6EE5"/>
    <w:rsid w:val="004F6F01"/>
    <w:rsid w:val="004F7158"/>
    <w:rsid w:val="004F781C"/>
    <w:rsid w:val="004F790F"/>
    <w:rsid w:val="004F7EAF"/>
    <w:rsid w:val="00500047"/>
    <w:rsid w:val="005001D4"/>
    <w:rsid w:val="005005F1"/>
    <w:rsid w:val="00500CF8"/>
    <w:rsid w:val="00500FED"/>
    <w:rsid w:val="0050106E"/>
    <w:rsid w:val="005010AE"/>
    <w:rsid w:val="0050115C"/>
    <w:rsid w:val="005014F6"/>
    <w:rsid w:val="0050159A"/>
    <w:rsid w:val="00501A52"/>
    <w:rsid w:val="00501B66"/>
    <w:rsid w:val="0050226F"/>
    <w:rsid w:val="005022AF"/>
    <w:rsid w:val="005024B9"/>
    <w:rsid w:val="00502605"/>
    <w:rsid w:val="005032F0"/>
    <w:rsid w:val="00503304"/>
    <w:rsid w:val="00503543"/>
    <w:rsid w:val="005035B7"/>
    <w:rsid w:val="005035F5"/>
    <w:rsid w:val="0050425B"/>
    <w:rsid w:val="005042AF"/>
    <w:rsid w:val="0050457A"/>
    <w:rsid w:val="005046D3"/>
    <w:rsid w:val="00504847"/>
    <w:rsid w:val="00504A89"/>
    <w:rsid w:val="00504B85"/>
    <w:rsid w:val="00504E70"/>
    <w:rsid w:val="00504FF0"/>
    <w:rsid w:val="00505243"/>
    <w:rsid w:val="005054D2"/>
    <w:rsid w:val="005057C3"/>
    <w:rsid w:val="00505AE9"/>
    <w:rsid w:val="00505BF3"/>
    <w:rsid w:val="00505DA3"/>
    <w:rsid w:val="00505FED"/>
    <w:rsid w:val="005061AE"/>
    <w:rsid w:val="0050636F"/>
    <w:rsid w:val="00506389"/>
    <w:rsid w:val="005069A8"/>
    <w:rsid w:val="00506BF5"/>
    <w:rsid w:val="00506CFF"/>
    <w:rsid w:val="00507DE6"/>
    <w:rsid w:val="0051003E"/>
    <w:rsid w:val="00510354"/>
    <w:rsid w:val="005106FB"/>
    <w:rsid w:val="00510AE1"/>
    <w:rsid w:val="005111D7"/>
    <w:rsid w:val="00511470"/>
    <w:rsid w:val="0051157F"/>
    <w:rsid w:val="00511983"/>
    <w:rsid w:val="00511CA2"/>
    <w:rsid w:val="005122DF"/>
    <w:rsid w:val="0051237F"/>
    <w:rsid w:val="0051262E"/>
    <w:rsid w:val="005127C0"/>
    <w:rsid w:val="00512BCC"/>
    <w:rsid w:val="00512D24"/>
    <w:rsid w:val="005134E7"/>
    <w:rsid w:val="00513851"/>
    <w:rsid w:val="00513C57"/>
    <w:rsid w:val="00513D42"/>
    <w:rsid w:val="005142F1"/>
    <w:rsid w:val="005145B9"/>
    <w:rsid w:val="00514766"/>
    <w:rsid w:val="005147BC"/>
    <w:rsid w:val="00514B71"/>
    <w:rsid w:val="005150D1"/>
    <w:rsid w:val="00515126"/>
    <w:rsid w:val="005154FE"/>
    <w:rsid w:val="00515608"/>
    <w:rsid w:val="00515770"/>
    <w:rsid w:val="005158F8"/>
    <w:rsid w:val="00515A58"/>
    <w:rsid w:val="00515D54"/>
    <w:rsid w:val="00515E51"/>
    <w:rsid w:val="00516029"/>
    <w:rsid w:val="00516485"/>
    <w:rsid w:val="005168DC"/>
    <w:rsid w:val="00516D15"/>
    <w:rsid w:val="00516F04"/>
    <w:rsid w:val="00517039"/>
    <w:rsid w:val="005179E6"/>
    <w:rsid w:val="00517F89"/>
    <w:rsid w:val="005203AC"/>
    <w:rsid w:val="00520886"/>
    <w:rsid w:val="00520E02"/>
    <w:rsid w:val="00521268"/>
    <w:rsid w:val="00521876"/>
    <w:rsid w:val="005219AA"/>
    <w:rsid w:val="00521A15"/>
    <w:rsid w:val="00521A2A"/>
    <w:rsid w:val="0052206A"/>
    <w:rsid w:val="005221DC"/>
    <w:rsid w:val="00522A73"/>
    <w:rsid w:val="00522C81"/>
    <w:rsid w:val="00522D61"/>
    <w:rsid w:val="0052339E"/>
    <w:rsid w:val="0052383C"/>
    <w:rsid w:val="005241AD"/>
    <w:rsid w:val="0052477B"/>
    <w:rsid w:val="00524DC3"/>
    <w:rsid w:val="00524E16"/>
    <w:rsid w:val="005252C4"/>
    <w:rsid w:val="005254D9"/>
    <w:rsid w:val="00525BC2"/>
    <w:rsid w:val="00525C52"/>
    <w:rsid w:val="00525DB9"/>
    <w:rsid w:val="0052612B"/>
    <w:rsid w:val="0052620E"/>
    <w:rsid w:val="005266DF"/>
    <w:rsid w:val="00526A83"/>
    <w:rsid w:val="0052733D"/>
    <w:rsid w:val="0052788C"/>
    <w:rsid w:val="005278A9"/>
    <w:rsid w:val="00527FE8"/>
    <w:rsid w:val="0053009A"/>
    <w:rsid w:val="00530362"/>
    <w:rsid w:val="00530440"/>
    <w:rsid w:val="005310A6"/>
    <w:rsid w:val="0053143E"/>
    <w:rsid w:val="00531C55"/>
    <w:rsid w:val="00532408"/>
    <w:rsid w:val="00532934"/>
    <w:rsid w:val="00532A61"/>
    <w:rsid w:val="0053304C"/>
    <w:rsid w:val="005331CC"/>
    <w:rsid w:val="005332A6"/>
    <w:rsid w:val="00533AAA"/>
    <w:rsid w:val="00533C5B"/>
    <w:rsid w:val="00533C61"/>
    <w:rsid w:val="00533D7A"/>
    <w:rsid w:val="00533E5E"/>
    <w:rsid w:val="00534517"/>
    <w:rsid w:val="00534ACD"/>
    <w:rsid w:val="0053501B"/>
    <w:rsid w:val="005350D0"/>
    <w:rsid w:val="005351DF"/>
    <w:rsid w:val="0053599E"/>
    <w:rsid w:val="00535FB2"/>
    <w:rsid w:val="00536120"/>
    <w:rsid w:val="005366DB"/>
    <w:rsid w:val="00537053"/>
    <w:rsid w:val="00537B7E"/>
    <w:rsid w:val="00537CE6"/>
    <w:rsid w:val="00537E30"/>
    <w:rsid w:val="0054020D"/>
    <w:rsid w:val="00540916"/>
    <w:rsid w:val="00540F25"/>
    <w:rsid w:val="005410B5"/>
    <w:rsid w:val="00541C47"/>
    <w:rsid w:val="00541DE9"/>
    <w:rsid w:val="00542169"/>
    <w:rsid w:val="0054287E"/>
    <w:rsid w:val="00542AC6"/>
    <w:rsid w:val="00542DAB"/>
    <w:rsid w:val="00542F22"/>
    <w:rsid w:val="00543412"/>
    <w:rsid w:val="00543543"/>
    <w:rsid w:val="005436CD"/>
    <w:rsid w:val="00543B12"/>
    <w:rsid w:val="00543D3C"/>
    <w:rsid w:val="00543F83"/>
    <w:rsid w:val="005443ED"/>
    <w:rsid w:val="00544EFB"/>
    <w:rsid w:val="00544FEC"/>
    <w:rsid w:val="005451DC"/>
    <w:rsid w:val="00545A7D"/>
    <w:rsid w:val="00545F01"/>
    <w:rsid w:val="00545FE1"/>
    <w:rsid w:val="005465D8"/>
    <w:rsid w:val="005467DF"/>
    <w:rsid w:val="0054742E"/>
    <w:rsid w:val="005475EE"/>
    <w:rsid w:val="00547C97"/>
    <w:rsid w:val="00547CBA"/>
    <w:rsid w:val="00547DE0"/>
    <w:rsid w:val="0055078A"/>
    <w:rsid w:val="00550796"/>
    <w:rsid w:val="0055085D"/>
    <w:rsid w:val="00550893"/>
    <w:rsid w:val="00550958"/>
    <w:rsid w:val="00550B72"/>
    <w:rsid w:val="00550B7A"/>
    <w:rsid w:val="00551061"/>
    <w:rsid w:val="0055152F"/>
    <w:rsid w:val="00551865"/>
    <w:rsid w:val="00551A5A"/>
    <w:rsid w:val="00551F86"/>
    <w:rsid w:val="00552254"/>
    <w:rsid w:val="0055258B"/>
    <w:rsid w:val="005525B7"/>
    <w:rsid w:val="00552858"/>
    <w:rsid w:val="005529BD"/>
    <w:rsid w:val="00552ADC"/>
    <w:rsid w:val="005531E1"/>
    <w:rsid w:val="005532EC"/>
    <w:rsid w:val="005532FC"/>
    <w:rsid w:val="00553337"/>
    <w:rsid w:val="00553699"/>
    <w:rsid w:val="005536C3"/>
    <w:rsid w:val="00553A79"/>
    <w:rsid w:val="00553F45"/>
    <w:rsid w:val="00554457"/>
    <w:rsid w:val="00554519"/>
    <w:rsid w:val="00554E47"/>
    <w:rsid w:val="005551E2"/>
    <w:rsid w:val="005553FD"/>
    <w:rsid w:val="0055582B"/>
    <w:rsid w:val="00555C0E"/>
    <w:rsid w:val="0055650D"/>
    <w:rsid w:val="00556767"/>
    <w:rsid w:val="00556794"/>
    <w:rsid w:val="005567EB"/>
    <w:rsid w:val="005567F5"/>
    <w:rsid w:val="00556A5E"/>
    <w:rsid w:val="00556AB1"/>
    <w:rsid w:val="00556D19"/>
    <w:rsid w:val="00556FE1"/>
    <w:rsid w:val="005571F6"/>
    <w:rsid w:val="00557430"/>
    <w:rsid w:val="005578FA"/>
    <w:rsid w:val="00557D1A"/>
    <w:rsid w:val="005601D8"/>
    <w:rsid w:val="005602F3"/>
    <w:rsid w:val="0056040A"/>
    <w:rsid w:val="00560507"/>
    <w:rsid w:val="0056051A"/>
    <w:rsid w:val="00560735"/>
    <w:rsid w:val="00560745"/>
    <w:rsid w:val="0056094C"/>
    <w:rsid w:val="005613EC"/>
    <w:rsid w:val="0056199D"/>
    <w:rsid w:val="00561C7A"/>
    <w:rsid w:val="00562401"/>
    <w:rsid w:val="00562753"/>
    <w:rsid w:val="0056281F"/>
    <w:rsid w:val="00562952"/>
    <w:rsid w:val="00562BC9"/>
    <w:rsid w:val="00562BFF"/>
    <w:rsid w:val="00563178"/>
    <w:rsid w:val="00563254"/>
    <w:rsid w:val="00563824"/>
    <w:rsid w:val="00563AFC"/>
    <w:rsid w:val="005643B1"/>
    <w:rsid w:val="00564803"/>
    <w:rsid w:val="0056493F"/>
    <w:rsid w:val="005649D4"/>
    <w:rsid w:val="005649EC"/>
    <w:rsid w:val="0056500C"/>
    <w:rsid w:val="00565B94"/>
    <w:rsid w:val="00565BDB"/>
    <w:rsid w:val="00565CD5"/>
    <w:rsid w:val="005662F4"/>
    <w:rsid w:val="00566A2C"/>
    <w:rsid w:val="00566C37"/>
    <w:rsid w:val="00567140"/>
    <w:rsid w:val="00567948"/>
    <w:rsid w:val="00567E8E"/>
    <w:rsid w:val="00567F19"/>
    <w:rsid w:val="00570100"/>
    <w:rsid w:val="005706F2"/>
    <w:rsid w:val="00570BF0"/>
    <w:rsid w:val="00570C6D"/>
    <w:rsid w:val="00570D66"/>
    <w:rsid w:val="00571303"/>
    <w:rsid w:val="005713D3"/>
    <w:rsid w:val="0057154B"/>
    <w:rsid w:val="00571631"/>
    <w:rsid w:val="00571D14"/>
    <w:rsid w:val="00571DA3"/>
    <w:rsid w:val="00571F5C"/>
    <w:rsid w:val="00571FF5"/>
    <w:rsid w:val="00572609"/>
    <w:rsid w:val="00572BD1"/>
    <w:rsid w:val="00572F0F"/>
    <w:rsid w:val="005733AA"/>
    <w:rsid w:val="00573464"/>
    <w:rsid w:val="005737D6"/>
    <w:rsid w:val="005738DF"/>
    <w:rsid w:val="00573CA1"/>
    <w:rsid w:val="005745BC"/>
    <w:rsid w:val="00574B75"/>
    <w:rsid w:val="00574B9D"/>
    <w:rsid w:val="00574BC4"/>
    <w:rsid w:val="00574CA6"/>
    <w:rsid w:val="00574EB3"/>
    <w:rsid w:val="00574ED0"/>
    <w:rsid w:val="00574FAC"/>
    <w:rsid w:val="005756EB"/>
    <w:rsid w:val="00575F33"/>
    <w:rsid w:val="00576512"/>
    <w:rsid w:val="005767BD"/>
    <w:rsid w:val="005768EF"/>
    <w:rsid w:val="00576E17"/>
    <w:rsid w:val="00576E7B"/>
    <w:rsid w:val="00576F1F"/>
    <w:rsid w:val="00577142"/>
    <w:rsid w:val="005771C9"/>
    <w:rsid w:val="005805EE"/>
    <w:rsid w:val="0058068B"/>
    <w:rsid w:val="0058070D"/>
    <w:rsid w:val="00580A75"/>
    <w:rsid w:val="00580EB9"/>
    <w:rsid w:val="005810DD"/>
    <w:rsid w:val="005811E5"/>
    <w:rsid w:val="0058136A"/>
    <w:rsid w:val="00581624"/>
    <w:rsid w:val="005816EA"/>
    <w:rsid w:val="005819A3"/>
    <w:rsid w:val="00581A0C"/>
    <w:rsid w:val="00581E6A"/>
    <w:rsid w:val="005820FA"/>
    <w:rsid w:val="0058235E"/>
    <w:rsid w:val="00583753"/>
    <w:rsid w:val="0058380C"/>
    <w:rsid w:val="00583992"/>
    <w:rsid w:val="00583C49"/>
    <w:rsid w:val="00583CE4"/>
    <w:rsid w:val="00583DD6"/>
    <w:rsid w:val="00583FBC"/>
    <w:rsid w:val="005846DE"/>
    <w:rsid w:val="00584F24"/>
    <w:rsid w:val="00585261"/>
    <w:rsid w:val="005852C8"/>
    <w:rsid w:val="00585615"/>
    <w:rsid w:val="005859FC"/>
    <w:rsid w:val="00585AD1"/>
    <w:rsid w:val="00585B51"/>
    <w:rsid w:val="00586308"/>
    <w:rsid w:val="005863D4"/>
    <w:rsid w:val="005868E4"/>
    <w:rsid w:val="00586BD6"/>
    <w:rsid w:val="00586F85"/>
    <w:rsid w:val="005874FD"/>
    <w:rsid w:val="00587797"/>
    <w:rsid w:val="00590116"/>
    <w:rsid w:val="0059037E"/>
    <w:rsid w:val="0059041F"/>
    <w:rsid w:val="0059043D"/>
    <w:rsid w:val="00590798"/>
    <w:rsid w:val="0059085A"/>
    <w:rsid w:val="0059094E"/>
    <w:rsid w:val="00590951"/>
    <w:rsid w:val="00590AF1"/>
    <w:rsid w:val="00591156"/>
    <w:rsid w:val="00591342"/>
    <w:rsid w:val="00591743"/>
    <w:rsid w:val="00591F01"/>
    <w:rsid w:val="00591FDD"/>
    <w:rsid w:val="00592071"/>
    <w:rsid w:val="0059230D"/>
    <w:rsid w:val="00592AAB"/>
    <w:rsid w:val="00593420"/>
    <w:rsid w:val="00593CEE"/>
    <w:rsid w:val="00593E01"/>
    <w:rsid w:val="00594106"/>
    <w:rsid w:val="0059421D"/>
    <w:rsid w:val="0059445E"/>
    <w:rsid w:val="005949FF"/>
    <w:rsid w:val="00594B43"/>
    <w:rsid w:val="005954FB"/>
    <w:rsid w:val="0059559E"/>
    <w:rsid w:val="00595779"/>
    <w:rsid w:val="00595BC6"/>
    <w:rsid w:val="00595F71"/>
    <w:rsid w:val="0059641D"/>
    <w:rsid w:val="005967A7"/>
    <w:rsid w:val="00596BEF"/>
    <w:rsid w:val="00597193"/>
    <w:rsid w:val="0059752D"/>
    <w:rsid w:val="00597716"/>
    <w:rsid w:val="00597978"/>
    <w:rsid w:val="00597B2C"/>
    <w:rsid w:val="00597BC9"/>
    <w:rsid w:val="005A039C"/>
    <w:rsid w:val="005A081F"/>
    <w:rsid w:val="005A0F0E"/>
    <w:rsid w:val="005A1CF5"/>
    <w:rsid w:val="005A1D8D"/>
    <w:rsid w:val="005A1F57"/>
    <w:rsid w:val="005A1FA6"/>
    <w:rsid w:val="005A2108"/>
    <w:rsid w:val="005A2489"/>
    <w:rsid w:val="005A2EA1"/>
    <w:rsid w:val="005A2EAF"/>
    <w:rsid w:val="005A2FDD"/>
    <w:rsid w:val="005A310B"/>
    <w:rsid w:val="005A3451"/>
    <w:rsid w:val="005A34E3"/>
    <w:rsid w:val="005A419A"/>
    <w:rsid w:val="005A448E"/>
    <w:rsid w:val="005A46A2"/>
    <w:rsid w:val="005A4BAE"/>
    <w:rsid w:val="005A5008"/>
    <w:rsid w:val="005A51F5"/>
    <w:rsid w:val="005A53E0"/>
    <w:rsid w:val="005A597C"/>
    <w:rsid w:val="005A5B67"/>
    <w:rsid w:val="005A5C22"/>
    <w:rsid w:val="005A5D47"/>
    <w:rsid w:val="005A5EBB"/>
    <w:rsid w:val="005A6354"/>
    <w:rsid w:val="005A66D5"/>
    <w:rsid w:val="005A73A9"/>
    <w:rsid w:val="005A7500"/>
    <w:rsid w:val="005A7565"/>
    <w:rsid w:val="005A77A0"/>
    <w:rsid w:val="005A7817"/>
    <w:rsid w:val="005A789E"/>
    <w:rsid w:val="005B0077"/>
    <w:rsid w:val="005B0205"/>
    <w:rsid w:val="005B048C"/>
    <w:rsid w:val="005B051A"/>
    <w:rsid w:val="005B0A1C"/>
    <w:rsid w:val="005B0B1D"/>
    <w:rsid w:val="005B0FB3"/>
    <w:rsid w:val="005B15BB"/>
    <w:rsid w:val="005B197F"/>
    <w:rsid w:val="005B1A35"/>
    <w:rsid w:val="005B1A7D"/>
    <w:rsid w:val="005B1E05"/>
    <w:rsid w:val="005B213A"/>
    <w:rsid w:val="005B2220"/>
    <w:rsid w:val="005B22A3"/>
    <w:rsid w:val="005B2578"/>
    <w:rsid w:val="005B2816"/>
    <w:rsid w:val="005B2820"/>
    <w:rsid w:val="005B3391"/>
    <w:rsid w:val="005B3425"/>
    <w:rsid w:val="005B39E1"/>
    <w:rsid w:val="005B3A60"/>
    <w:rsid w:val="005B411C"/>
    <w:rsid w:val="005B445E"/>
    <w:rsid w:val="005B48D4"/>
    <w:rsid w:val="005B499A"/>
    <w:rsid w:val="005B50F7"/>
    <w:rsid w:val="005B527C"/>
    <w:rsid w:val="005B61FE"/>
    <w:rsid w:val="005B6220"/>
    <w:rsid w:val="005B68DE"/>
    <w:rsid w:val="005B690A"/>
    <w:rsid w:val="005B69A6"/>
    <w:rsid w:val="005B6E7B"/>
    <w:rsid w:val="005B6F85"/>
    <w:rsid w:val="005B72DB"/>
    <w:rsid w:val="005B742E"/>
    <w:rsid w:val="005B763D"/>
    <w:rsid w:val="005B767A"/>
    <w:rsid w:val="005B7BDD"/>
    <w:rsid w:val="005B7C18"/>
    <w:rsid w:val="005B7EC8"/>
    <w:rsid w:val="005C0038"/>
    <w:rsid w:val="005C03BC"/>
    <w:rsid w:val="005C0479"/>
    <w:rsid w:val="005C0494"/>
    <w:rsid w:val="005C0997"/>
    <w:rsid w:val="005C1A87"/>
    <w:rsid w:val="005C1BB8"/>
    <w:rsid w:val="005C2225"/>
    <w:rsid w:val="005C22F6"/>
    <w:rsid w:val="005C2B95"/>
    <w:rsid w:val="005C2BEE"/>
    <w:rsid w:val="005C398C"/>
    <w:rsid w:val="005C398D"/>
    <w:rsid w:val="005C3A81"/>
    <w:rsid w:val="005C3D15"/>
    <w:rsid w:val="005C3D96"/>
    <w:rsid w:val="005C3E0F"/>
    <w:rsid w:val="005C3FBE"/>
    <w:rsid w:val="005C42A3"/>
    <w:rsid w:val="005C43ED"/>
    <w:rsid w:val="005C4730"/>
    <w:rsid w:val="005C49C3"/>
    <w:rsid w:val="005C4CF2"/>
    <w:rsid w:val="005C4FE8"/>
    <w:rsid w:val="005C5160"/>
    <w:rsid w:val="005C51C1"/>
    <w:rsid w:val="005C548D"/>
    <w:rsid w:val="005C5534"/>
    <w:rsid w:val="005C59ED"/>
    <w:rsid w:val="005C5B20"/>
    <w:rsid w:val="005C5E14"/>
    <w:rsid w:val="005C5E33"/>
    <w:rsid w:val="005C5E92"/>
    <w:rsid w:val="005C612D"/>
    <w:rsid w:val="005C6228"/>
    <w:rsid w:val="005C6278"/>
    <w:rsid w:val="005C63EC"/>
    <w:rsid w:val="005C66C1"/>
    <w:rsid w:val="005C7461"/>
    <w:rsid w:val="005C7500"/>
    <w:rsid w:val="005C75C9"/>
    <w:rsid w:val="005C792E"/>
    <w:rsid w:val="005C7B83"/>
    <w:rsid w:val="005C7BD4"/>
    <w:rsid w:val="005C7BF7"/>
    <w:rsid w:val="005C7D63"/>
    <w:rsid w:val="005C7FD3"/>
    <w:rsid w:val="005D0428"/>
    <w:rsid w:val="005D04C6"/>
    <w:rsid w:val="005D0528"/>
    <w:rsid w:val="005D070D"/>
    <w:rsid w:val="005D077C"/>
    <w:rsid w:val="005D0A42"/>
    <w:rsid w:val="005D15A6"/>
    <w:rsid w:val="005D16C9"/>
    <w:rsid w:val="005D186C"/>
    <w:rsid w:val="005D18DB"/>
    <w:rsid w:val="005D1B3A"/>
    <w:rsid w:val="005D239A"/>
    <w:rsid w:val="005D279D"/>
    <w:rsid w:val="005D2968"/>
    <w:rsid w:val="005D3AE0"/>
    <w:rsid w:val="005D408D"/>
    <w:rsid w:val="005D4125"/>
    <w:rsid w:val="005D41F8"/>
    <w:rsid w:val="005D444D"/>
    <w:rsid w:val="005D4544"/>
    <w:rsid w:val="005D46F9"/>
    <w:rsid w:val="005D4878"/>
    <w:rsid w:val="005D48B6"/>
    <w:rsid w:val="005D4D25"/>
    <w:rsid w:val="005D4F7A"/>
    <w:rsid w:val="005D50DE"/>
    <w:rsid w:val="005D5266"/>
    <w:rsid w:val="005D53E6"/>
    <w:rsid w:val="005D5545"/>
    <w:rsid w:val="005D5797"/>
    <w:rsid w:val="005D5CF1"/>
    <w:rsid w:val="005D5D87"/>
    <w:rsid w:val="005D5FDC"/>
    <w:rsid w:val="005D6089"/>
    <w:rsid w:val="005D6406"/>
    <w:rsid w:val="005D6449"/>
    <w:rsid w:val="005D6492"/>
    <w:rsid w:val="005D6970"/>
    <w:rsid w:val="005D69B3"/>
    <w:rsid w:val="005D6A94"/>
    <w:rsid w:val="005D6C24"/>
    <w:rsid w:val="005D7420"/>
    <w:rsid w:val="005D76C9"/>
    <w:rsid w:val="005D7BEA"/>
    <w:rsid w:val="005E0267"/>
    <w:rsid w:val="005E0433"/>
    <w:rsid w:val="005E0515"/>
    <w:rsid w:val="005E099A"/>
    <w:rsid w:val="005E0B0C"/>
    <w:rsid w:val="005E0EED"/>
    <w:rsid w:val="005E1710"/>
    <w:rsid w:val="005E18BD"/>
    <w:rsid w:val="005E1B10"/>
    <w:rsid w:val="005E20E7"/>
    <w:rsid w:val="005E2558"/>
    <w:rsid w:val="005E2572"/>
    <w:rsid w:val="005E2949"/>
    <w:rsid w:val="005E32E1"/>
    <w:rsid w:val="005E343E"/>
    <w:rsid w:val="005E3C24"/>
    <w:rsid w:val="005E438B"/>
    <w:rsid w:val="005E4940"/>
    <w:rsid w:val="005E4C2F"/>
    <w:rsid w:val="005E5065"/>
    <w:rsid w:val="005E5695"/>
    <w:rsid w:val="005E5B77"/>
    <w:rsid w:val="005E5C8B"/>
    <w:rsid w:val="005E5C95"/>
    <w:rsid w:val="005E5C98"/>
    <w:rsid w:val="005E5FD0"/>
    <w:rsid w:val="005E6019"/>
    <w:rsid w:val="005E62EE"/>
    <w:rsid w:val="005E65EE"/>
    <w:rsid w:val="005E6671"/>
    <w:rsid w:val="005E6BD2"/>
    <w:rsid w:val="005E78A7"/>
    <w:rsid w:val="005E7CFF"/>
    <w:rsid w:val="005F088F"/>
    <w:rsid w:val="005F0E79"/>
    <w:rsid w:val="005F1098"/>
    <w:rsid w:val="005F11D2"/>
    <w:rsid w:val="005F11E6"/>
    <w:rsid w:val="005F1BC3"/>
    <w:rsid w:val="005F1C2A"/>
    <w:rsid w:val="005F1DC6"/>
    <w:rsid w:val="005F200E"/>
    <w:rsid w:val="005F202C"/>
    <w:rsid w:val="005F25AC"/>
    <w:rsid w:val="005F27E8"/>
    <w:rsid w:val="005F2860"/>
    <w:rsid w:val="005F29A4"/>
    <w:rsid w:val="005F29EC"/>
    <w:rsid w:val="005F2BD4"/>
    <w:rsid w:val="005F2EF9"/>
    <w:rsid w:val="005F3170"/>
    <w:rsid w:val="005F334D"/>
    <w:rsid w:val="005F38D0"/>
    <w:rsid w:val="005F3A1C"/>
    <w:rsid w:val="005F3BB6"/>
    <w:rsid w:val="005F3F4E"/>
    <w:rsid w:val="005F41B1"/>
    <w:rsid w:val="005F4263"/>
    <w:rsid w:val="005F4481"/>
    <w:rsid w:val="005F45C3"/>
    <w:rsid w:val="005F4832"/>
    <w:rsid w:val="005F486C"/>
    <w:rsid w:val="005F49DA"/>
    <w:rsid w:val="005F4BAA"/>
    <w:rsid w:val="005F4BE0"/>
    <w:rsid w:val="005F4F51"/>
    <w:rsid w:val="005F5DD5"/>
    <w:rsid w:val="005F6170"/>
    <w:rsid w:val="005F6DA5"/>
    <w:rsid w:val="005F6F3F"/>
    <w:rsid w:val="005F72A4"/>
    <w:rsid w:val="005F7A4E"/>
    <w:rsid w:val="005F7B65"/>
    <w:rsid w:val="005F7BA8"/>
    <w:rsid w:val="005F7C74"/>
    <w:rsid w:val="005F7CF3"/>
    <w:rsid w:val="005F7E8A"/>
    <w:rsid w:val="005F7F50"/>
    <w:rsid w:val="005F7FB0"/>
    <w:rsid w:val="0060076B"/>
    <w:rsid w:val="00600F77"/>
    <w:rsid w:val="00600F82"/>
    <w:rsid w:val="0060123A"/>
    <w:rsid w:val="0060139F"/>
    <w:rsid w:val="00601742"/>
    <w:rsid w:val="0060185D"/>
    <w:rsid w:val="00601934"/>
    <w:rsid w:val="00601B4C"/>
    <w:rsid w:val="00601F39"/>
    <w:rsid w:val="006022DC"/>
    <w:rsid w:val="00602AFA"/>
    <w:rsid w:val="00602B00"/>
    <w:rsid w:val="006035E4"/>
    <w:rsid w:val="00603851"/>
    <w:rsid w:val="00604567"/>
    <w:rsid w:val="0060477E"/>
    <w:rsid w:val="00605586"/>
    <w:rsid w:val="00605996"/>
    <w:rsid w:val="00605BCC"/>
    <w:rsid w:val="006061DF"/>
    <w:rsid w:val="00606B79"/>
    <w:rsid w:val="00606BE1"/>
    <w:rsid w:val="00606CBF"/>
    <w:rsid w:val="00606DA0"/>
    <w:rsid w:val="00606E1D"/>
    <w:rsid w:val="0060764E"/>
    <w:rsid w:val="00607650"/>
    <w:rsid w:val="0060787B"/>
    <w:rsid w:val="00607A01"/>
    <w:rsid w:val="00607AF1"/>
    <w:rsid w:val="00607CB9"/>
    <w:rsid w:val="00607CC6"/>
    <w:rsid w:val="00607EA2"/>
    <w:rsid w:val="00607ED8"/>
    <w:rsid w:val="00610264"/>
    <w:rsid w:val="00610CD8"/>
    <w:rsid w:val="006110DD"/>
    <w:rsid w:val="0061157A"/>
    <w:rsid w:val="00611A29"/>
    <w:rsid w:val="00611B0B"/>
    <w:rsid w:val="00611EF4"/>
    <w:rsid w:val="00612887"/>
    <w:rsid w:val="00612DD8"/>
    <w:rsid w:val="00612F93"/>
    <w:rsid w:val="00613320"/>
    <w:rsid w:val="006133F4"/>
    <w:rsid w:val="0061453F"/>
    <w:rsid w:val="00614A9D"/>
    <w:rsid w:val="0061542F"/>
    <w:rsid w:val="0061555D"/>
    <w:rsid w:val="00615582"/>
    <w:rsid w:val="00616A98"/>
    <w:rsid w:val="00616AD8"/>
    <w:rsid w:val="00616B96"/>
    <w:rsid w:val="0061770D"/>
    <w:rsid w:val="0061778C"/>
    <w:rsid w:val="00617831"/>
    <w:rsid w:val="006178D1"/>
    <w:rsid w:val="0061791F"/>
    <w:rsid w:val="006179CC"/>
    <w:rsid w:val="00617CB0"/>
    <w:rsid w:val="00617D05"/>
    <w:rsid w:val="00620216"/>
    <w:rsid w:val="006206BC"/>
    <w:rsid w:val="006206CE"/>
    <w:rsid w:val="00620AD6"/>
    <w:rsid w:val="006211A5"/>
    <w:rsid w:val="006212CB"/>
    <w:rsid w:val="006215EA"/>
    <w:rsid w:val="006216C8"/>
    <w:rsid w:val="0062224F"/>
    <w:rsid w:val="00622505"/>
    <w:rsid w:val="00622C0A"/>
    <w:rsid w:val="00623248"/>
    <w:rsid w:val="00623297"/>
    <w:rsid w:val="00623982"/>
    <w:rsid w:val="00623F0B"/>
    <w:rsid w:val="00623F3E"/>
    <w:rsid w:val="0062428C"/>
    <w:rsid w:val="00624657"/>
    <w:rsid w:val="00624802"/>
    <w:rsid w:val="006249B0"/>
    <w:rsid w:val="00624A07"/>
    <w:rsid w:val="00624B19"/>
    <w:rsid w:val="00624D71"/>
    <w:rsid w:val="00624FC4"/>
    <w:rsid w:val="006251AB"/>
    <w:rsid w:val="00625250"/>
    <w:rsid w:val="006252DF"/>
    <w:rsid w:val="006253E4"/>
    <w:rsid w:val="0062544B"/>
    <w:rsid w:val="00625AFA"/>
    <w:rsid w:val="00625C94"/>
    <w:rsid w:val="00625D4C"/>
    <w:rsid w:val="00625D8C"/>
    <w:rsid w:val="00625FF3"/>
    <w:rsid w:val="0062607B"/>
    <w:rsid w:val="0062639D"/>
    <w:rsid w:val="00626766"/>
    <w:rsid w:val="00626981"/>
    <w:rsid w:val="0062734A"/>
    <w:rsid w:val="00627591"/>
    <w:rsid w:val="00627D16"/>
    <w:rsid w:val="00627F1D"/>
    <w:rsid w:val="006300B6"/>
    <w:rsid w:val="006307AD"/>
    <w:rsid w:val="0063098B"/>
    <w:rsid w:val="00631611"/>
    <w:rsid w:val="00631B2B"/>
    <w:rsid w:val="0063209F"/>
    <w:rsid w:val="006320E7"/>
    <w:rsid w:val="00632185"/>
    <w:rsid w:val="0063241E"/>
    <w:rsid w:val="00632525"/>
    <w:rsid w:val="006328F8"/>
    <w:rsid w:val="00632A05"/>
    <w:rsid w:val="00632E05"/>
    <w:rsid w:val="00633000"/>
    <w:rsid w:val="006331D0"/>
    <w:rsid w:val="0063325F"/>
    <w:rsid w:val="00633353"/>
    <w:rsid w:val="00633D0A"/>
    <w:rsid w:val="00634001"/>
    <w:rsid w:val="00634127"/>
    <w:rsid w:val="0063442F"/>
    <w:rsid w:val="00634957"/>
    <w:rsid w:val="006353E8"/>
    <w:rsid w:val="006355A7"/>
    <w:rsid w:val="00635727"/>
    <w:rsid w:val="006359E8"/>
    <w:rsid w:val="00635AEE"/>
    <w:rsid w:val="00635E89"/>
    <w:rsid w:val="00636528"/>
    <w:rsid w:val="0063693D"/>
    <w:rsid w:val="00636C7E"/>
    <w:rsid w:val="00636E9E"/>
    <w:rsid w:val="0063751D"/>
    <w:rsid w:val="0063752D"/>
    <w:rsid w:val="006377FA"/>
    <w:rsid w:val="00637D29"/>
    <w:rsid w:val="006404F2"/>
    <w:rsid w:val="00640692"/>
    <w:rsid w:val="00640716"/>
    <w:rsid w:val="006408F3"/>
    <w:rsid w:val="00640CCD"/>
    <w:rsid w:val="00640D82"/>
    <w:rsid w:val="00640D8D"/>
    <w:rsid w:val="00640DFB"/>
    <w:rsid w:val="00640F29"/>
    <w:rsid w:val="0064130C"/>
    <w:rsid w:val="00641787"/>
    <w:rsid w:val="00641D3E"/>
    <w:rsid w:val="00641E55"/>
    <w:rsid w:val="006423C3"/>
    <w:rsid w:val="00642C44"/>
    <w:rsid w:val="00642E42"/>
    <w:rsid w:val="006438F9"/>
    <w:rsid w:val="00643C3C"/>
    <w:rsid w:val="006441EA"/>
    <w:rsid w:val="0064424A"/>
    <w:rsid w:val="00644419"/>
    <w:rsid w:val="00644458"/>
    <w:rsid w:val="00644717"/>
    <w:rsid w:val="0064484D"/>
    <w:rsid w:val="0064486E"/>
    <w:rsid w:val="00644DA4"/>
    <w:rsid w:val="00644EF2"/>
    <w:rsid w:val="00644F19"/>
    <w:rsid w:val="006456AF"/>
    <w:rsid w:val="00645BC6"/>
    <w:rsid w:val="006462BB"/>
    <w:rsid w:val="00646677"/>
    <w:rsid w:val="006469A6"/>
    <w:rsid w:val="00646DFA"/>
    <w:rsid w:val="006471C3"/>
    <w:rsid w:val="0064735C"/>
    <w:rsid w:val="006474EA"/>
    <w:rsid w:val="00647AEB"/>
    <w:rsid w:val="00647DB8"/>
    <w:rsid w:val="006503CF"/>
    <w:rsid w:val="0065079E"/>
    <w:rsid w:val="00650D57"/>
    <w:rsid w:val="006515B7"/>
    <w:rsid w:val="00651911"/>
    <w:rsid w:val="00651960"/>
    <w:rsid w:val="00651E21"/>
    <w:rsid w:val="00651F0D"/>
    <w:rsid w:val="006525E5"/>
    <w:rsid w:val="00652786"/>
    <w:rsid w:val="0065281B"/>
    <w:rsid w:val="00652B21"/>
    <w:rsid w:val="00652DA8"/>
    <w:rsid w:val="00653307"/>
    <w:rsid w:val="006534C4"/>
    <w:rsid w:val="006535E6"/>
    <w:rsid w:val="006536E6"/>
    <w:rsid w:val="00653A67"/>
    <w:rsid w:val="00653EC8"/>
    <w:rsid w:val="00654AC6"/>
    <w:rsid w:val="00654D16"/>
    <w:rsid w:val="0065559C"/>
    <w:rsid w:val="006556FD"/>
    <w:rsid w:val="00655749"/>
    <w:rsid w:val="00655A16"/>
    <w:rsid w:val="00655A85"/>
    <w:rsid w:val="00655EA0"/>
    <w:rsid w:val="0065675F"/>
    <w:rsid w:val="006568BE"/>
    <w:rsid w:val="00656B94"/>
    <w:rsid w:val="00657223"/>
    <w:rsid w:val="00657417"/>
    <w:rsid w:val="00660044"/>
    <w:rsid w:val="006600D7"/>
    <w:rsid w:val="00660441"/>
    <w:rsid w:val="006605CC"/>
    <w:rsid w:val="006606D5"/>
    <w:rsid w:val="006609DE"/>
    <w:rsid w:val="00660A8B"/>
    <w:rsid w:val="00660BCA"/>
    <w:rsid w:val="00660F1A"/>
    <w:rsid w:val="00661099"/>
    <w:rsid w:val="0066109A"/>
    <w:rsid w:val="0066126C"/>
    <w:rsid w:val="0066143E"/>
    <w:rsid w:val="006615D6"/>
    <w:rsid w:val="0066164F"/>
    <w:rsid w:val="006619A5"/>
    <w:rsid w:val="00661BA1"/>
    <w:rsid w:val="00661CE1"/>
    <w:rsid w:val="00661CE9"/>
    <w:rsid w:val="00662192"/>
    <w:rsid w:val="00662CB9"/>
    <w:rsid w:val="0066324E"/>
    <w:rsid w:val="0066393C"/>
    <w:rsid w:val="00663BB5"/>
    <w:rsid w:val="00663DE5"/>
    <w:rsid w:val="00663E27"/>
    <w:rsid w:val="00663E2E"/>
    <w:rsid w:val="00664667"/>
    <w:rsid w:val="00664D29"/>
    <w:rsid w:val="00664E9B"/>
    <w:rsid w:val="006650A7"/>
    <w:rsid w:val="00665143"/>
    <w:rsid w:val="00665407"/>
    <w:rsid w:val="00665484"/>
    <w:rsid w:val="0066550C"/>
    <w:rsid w:val="006655E4"/>
    <w:rsid w:val="006656C5"/>
    <w:rsid w:val="00665860"/>
    <w:rsid w:val="006658D8"/>
    <w:rsid w:val="006659A7"/>
    <w:rsid w:val="00665BB9"/>
    <w:rsid w:val="00665FB0"/>
    <w:rsid w:val="006666B1"/>
    <w:rsid w:val="006672F7"/>
    <w:rsid w:val="006674C3"/>
    <w:rsid w:val="00667961"/>
    <w:rsid w:val="006707D8"/>
    <w:rsid w:val="00670A82"/>
    <w:rsid w:val="00670C6E"/>
    <w:rsid w:val="00671260"/>
    <w:rsid w:val="006713AC"/>
    <w:rsid w:val="006713B7"/>
    <w:rsid w:val="0067163D"/>
    <w:rsid w:val="006718DC"/>
    <w:rsid w:val="006718F5"/>
    <w:rsid w:val="00671E03"/>
    <w:rsid w:val="00671E61"/>
    <w:rsid w:val="00673189"/>
    <w:rsid w:val="006733C4"/>
    <w:rsid w:val="0067352B"/>
    <w:rsid w:val="00673897"/>
    <w:rsid w:val="00673AAF"/>
    <w:rsid w:val="00673AD1"/>
    <w:rsid w:val="00673C0A"/>
    <w:rsid w:val="00673C83"/>
    <w:rsid w:val="00673E2E"/>
    <w:rsid w:val="00674CED"/>
    <w:rsid w:val="00674E9B"/>
    <w:rsid w:val="00675161"/>
    <w:rsid w:val="00675281"/>
    <w:rsid w:val="00675533"/>
    <w:rsid w:val="00675B0C"/>
    <w:rsid w:val="00676CD7"/>
    <w:rsid w:val="00676E57"/>
    <w:rsid w:val="006776B5"/>
    <w:rsid w:val="006778C4"/>
    <w:rsid w:val="006779C0"/>
    <w:rsid w:val="00677B5E"/>
    <w:rsid w:val="00677C9E"/>
    <w:rsid w:val="00677DD3"/>
    <w:rsid w:val="00677EDD"/>
    <w:rsid w:val="00680114"/>
    <w:rsid w:val="00680CE4"/>
    <w:rsid w:val="00680D3F"/>
    <w:rsid w:val="00680D5A"/>
    <w:rsid w:val="00680F35"/>
    <w:rsid w:val="00680F96"/>
    <w:rsid w:val="006811BD"/>
    <w:rsid w:val="0068175F"/>
    <w:rsid w:val="00681FA5"/>
    <w:rsid w:val="00682278"/>
    <w:rsid w:val="0068229D"/>
    <w:rsid w:val="00682639"/>
    <w:rsid w:val="00682A37"/>
    <w:rsid w:val="00682CF1"/>
    <w:rsid w:val="0068332C"/>
    <w:rsid w:val="006837FB"/>
    <w:rsid w:val="00684045"/>
    <w:rsid w:val="006840C2"/>
    <w:rsid w:val="00684653"/>
    <w:rsid w:val="006846CF"/>
    <w:rsid w:val="00684C97"/>
    <w:rsid w:val="00685029"/>
    <w:rsid w:val="006851EE"/>
    <w:rsid w:val="006855DE"/>
    <w:rsid w:val="00685687"/>
    <w:rsid w:val="00685A34"/>
    <w:rsid w:val="00686229"/>
    <w:rsid w:val="0068644A"/>
    <w:rsid w:val="00686666"/>
    <w:rsid w:val="0068713D"/>
    <w:rsid w:val="0068737E"/>
    <w:rsid w:val="00687429"/>
    <w:rsid w:val="0068745D"/>
    <w:rsid w:val="006875D6"/>
    <w:rsid w:val="00687660"/>
    <w:rsid w:val="006879B3"/>
    <w:rsid w:val="00687BB6"/>
    <w:rsid w:val="00690609"/>
    <w:rsid w:val="00690B72"/>
    <w:rsid w:val="00690B7A"/>
    <w:rsid w:val="006914D4"/>
    <w:rsid w:val="006914F8"/>
    <w:rsid w:val="006916FF"/>
    <w:rsid w:val="00691E8E"/>
    <w:rsid w:val="00691F08"/>
    <w:rsid w:val="00692166"/>
    <w:rsid w:val="0069280F"/>
    <w:rsid w:val="00692BB1"/>
    <w:rsid w:val="00692DAD"/>
    <w:rsid w:val="00692E98"/>
    <w:rsid w:val="00693576"/>
    <w:rsid w:val="00693998"/>
    <w:rsid w:val="00693BDF"/>
    <w:rsid w:val="00693CB4"/>
    <w:rsid w:val="00694167"/>
    <w:rsid w:val="00694320"/>
    <w:rsid w:val="0069436E"/>
    <w:rsid w:val="00694706"/>
    <w:rsid w:val="00694CC1"/>
    <w:rsid w:val="00694FAF"/>
    <w:rsid w:val="0069509B"/>
    <w:rsid w:val="006956B6"/>
    <w:rsid w:val="006959F3"/>
    <w:rsid w:val="00695B79"/>
    <w:rsid w:val="00695C88"/>
    <w:rsid w:val="0069625F"/>
    <w:rsid w:val="00696521"/>
    <w:rsid w:val="00696537"/>
    <w:rsid w:val="00696C5C"/>
    <w:rsid w:val="006971E0"/>
    <w:rsid w:val="00697246"/>
    <w:rsid w:val="006973B2"/>
    <w:rsid w:val="0069755B"/>
    <w:rsid w:val="006979AC"/>
    <w:rsid w:val="00697B91"/>
    <w:rsid w:val="00697DE5"/>
    <w:rsid w:val="006A007C"/>
    <w:rsid w:val="006A0256"/>
    <w:rsid w:val="006A034B"/>
    <w:rsid w:val="006A059C"/>
    <w:rsid w:val="006A05F9"/>
    <w:rsid w:val="006A0670"/>
    <w:rsid w:val="006A0B54"/>
    <w:rsid w:val="006A1043"/>
    <w:rsid w:val="006A1074"/>
    <w:rsid w:val="006A11C5"/>
    <w:rsid w:val="006A1793"/>
    <w:rsid w:val="006A1A84"/>
    <w:rsid w:val="006A1F51"/>
    <w:rsid w:val="006A288E"/>
    <w:rsid w:val="006A2D15"/>
    <w:rsid w:val="006A3325"/>
    <w:rsid w:val="006A397D"/>
    <w:rsid w:val="006A3CB2"/>
    <w:rsid w:val="006A4001"/>
    <w:rsid w:val="006A419C"/>
    <w:rsid w:val="006A42A8"/>
    <w:rsid w:val="006A4FA3"/>
    <w:rsid w:val="006A500F"/>
    <w:rsid w:val="006A525D"/>
    <w:rsid w:val="006A59E7"/>
    <w:rsid w:val="006A5A04"/>
    <w:rsid w:val="006A5CA6"/>
    <w:rsid w:val="006A5DD9"/>
    <w:rsid w:val="006A65AE"/>
    <w:rsid w:val="006A6775"/>
    <w:rsid w:val="006A6ABD"/>
    <w:rsid w:val="006A6BD2"/>
    <w:rsid w:val="006A6D0A"/>
    <w:rsid w:val="006A6EC8"/>
    <w:rsid w:val="006A72B8"/>
    <w:rsid w:val="006A72C5"/>
    <w:rsid w:val="006A7464"/>
    <w:rsid w:val="006A7560"/>
    <w:rsid w:val="006A78C7"/>
    <w:rsid w:val="006A7AC9"/>
    <w:rsid w:val="006A7C0B"/>
    <w:rsid w:val="006B03CB"/>
    <w:rsid w:val="006B0445"/>
    <w:rsid w:val="006B061F"/>
    <w:rsid w:val="006B08EA"/>
    <w:rsid w:val="006B09BE"/>
    <w:rsid w:val="006B0BE2"/>
    <w:rsid w:val="006B0CCE"/>
    <w:rsid w:val="006B1685"/>
    <w:rsid w:val="006B19B0"/>
    <w:rsid w:val="006B1E0F"/>
    <w:rsid w:val="006B1F00"/>
    <w:rsid w:val="006B2023"/>
    <w:rsid w:val="006B226C"/>
    <w:rsid w:val="006B270A"/>
    <w:rsid w:val="006B2B09"/>
    <w:rsid w:val="006B3240"/>
    <w:rsid w:val="006B3446"/>
    <w:rsid w:val="006B3A11"/>
    <w:rsid w:val="006B3B20"/>
    <w:rsid w:val="006B4422"/>
    <w:rsid w:val="006B4983"/>
    <w:rsid w:val="006B49D1"/>
    <w:rsid w:val="006B4E0F"/>
    <w:rsid w:val="006B4F20"/>
    <w:rsid w:val="006B4FF7"/>
    <w:rsid w:val="006B50DE"/>
    <w:rsid w:val="006B5286"/>
    <w:rsid w:val="006B5339"/>
    <w:rsid w:val="006B5772"/>
    <w:rsid w:val="006B5853"/>
    <w:rsid w:val="006B656E"/>
    <w:rsid w:val="006B66B9"/>
    <w:rsid w:val="006B6F73"/>
    <w:rsid w:val="006B6F76"/>
    <w:rsid w:val="006B709B"/>
    <w:rsid w:val="006B71D2"/>
    <w:rsid w:val="006B757F"/>
    <w:rsid w:val="006B7617"/>
    <w:rsid w:val="006B79EB"/>
    <w:rsid w:val="006B7C71"/>
    <w:rsid w:val="006B7D85"/>
    <w:rsid w:val="006C006A"/>
    <w:rsid w:val="006C084D"/>
    <w:rsid w:val="006C14DD"/>
    <w:rsid w:val="006C1729"/>
    <w:rsid w:val="006C1774"/>
    <w:rsid w:val="006C1802"/>
    <w:rsid w:val="006C192C"/>
    <w:rsid w:val="006C1A6C"/>
    <w:rsid w:val="006C1AFC"/>
    <w:rsid w:val="006C1CAE"/>
    <w:rsid w:val="006C2B6C"/>
    <w:rsid w:val="006C326C"/>
    <w:rsid w:val="006C3CD8"/>
    <w:rsid w:val="006C4296"/>
    <w:rsid w:val="006C43A1"/>
    <w:rsid w:val="006C46E2"/>
    <w:rsid w:val="006C4C71"/>
    <w:rsid w:val="006C4C92"/>
    <w:rsid w:val="006C4FB6"/>
    <w:rsid w:val="006C522C"/>
    <w:rsid w:val="006C5420"/>
    <w:rsid w:val="006C5440"/>
    <w:rsid w:val="006C5A96"/>
    <w:rsid w:val="006C5AC1"/>
    <w:rsid w:val="006C5FE7"/>
    <w:rsid w:val="006C6123"/>
    <w:rsid w:val="006C6166"/>
    <w:rsid w:val="006C6D00"/>
    <w:rsid w:val="006C6E19"/>
    <w:rsid w:val="006C7A6A"/>
    <w:rsid w:val="006C7C8E"/>
    <w:rsid w:val="006C7CB5"/>
    <w:rsid w:val="006C7DD1"/>
    <w:rsid w:val="006D0358"/>
    <w:rsid w:val="006D0453"/>
    <w:rsid w:val="006D0AA3"/>
    <w:rsid w:val="006D0D2C"/>
    <w:rsid w:val="006D0E3C"/>
    <w:rsid w:val="006D0EB1"/>
    <w:rsid w:val="006D0FED"/>
    <w:rsid w:val="006D1B39"/>
    <w:rsid w:val="006D1D9B"/>
    <w:rsid w:val="006D1FD9"/>
    <w:rsid w:val="006D229A"/>
    <w:rsid w:val="006D2645"/>
    <w:rsid w:val="006D2711"/>
    <w:rsid w:val="006D2AB4"/>
    <w:rsid w:val="006D2AC4"/>
    <w:rsid w:val="006D2CE0"/>
    <w:rsid w:val="006D2EFD"/>
    <w:rsid w:val="006D3003"/>
    <w:rsid w:val="006D3399"/>
    <w:rsid w:val="006D3434"/>
    <w:rsid w:val="006D4094"/>
    <w:rsid w:val="006D433E"/>
    <w:rsid w:val="006D482F"/>
    <w:rsid w:val="006D4961"/>
    <w:rsid w:val="006D4B87"/>
    <w:rsid w:val="006D4E9C"/>
    <w:rsid w:val="006D4F61"/>
    <w:rsid w:val="006D5446"/>
    <w:rsid w:val="006D575A"/>
    <w:rsid w:val="006D59E1"/>
    <w:rsid w:val="006D5BBB"/>
    <w:rsid w:val="006D6000"/>
    <w:rsid w:val="006D6293"/>
    <w:rsid w:val="006D65A5"/>
    <w:rsid w:val="006D6626"/>
    <w:rsid w:val="006D6692"/>
    <w:rsid w:val="006D6910"/>
    <w:rsid w:val="006D6D43"/>
    <w:rsid w:val="006D7123"/>
    <w:rsid w:val="006D72EB"/>
    <w:rsid w:val="006D75DB"/>
    <w:rsid w:val="006D761E"/>
    <w:rsid w:val="006D79F4"/>
    <w:rsid w:val="006D7C6E"/>
    <w:rsid w:val="006E028C"/>
    <w:rsid w:val="006E050A"/>
    <w:rsid w:val="006E077A"/>
    <w:rsid w:val="006E0FC4"/>
    <w:rsid w:val="006E1095"/>
    <w:rsid w:val="006E13CC"/>
    <w:rsid w:val="006E149C"/>
    <w:rsid w:val="006E22A3"/>
    <w:rsid w:val="006E2677"/>
    <w:rsid w:val="006E2D71"/>
    <w:rsid w:val="006E334C"/>
    <w:rsid w:val="006E3A1C"/>
    <w:rsid w:val="006E3A99"/>
    <w:rsid w:val="006E3AD2"/>
    <w:rsid w:val="006E4075"/>
    <w:rsid w:val="006E4112"/>
    <w:rsid w:val="006E4401"/>
    <w:rsid w:val="006E4803"/>
    <w:rsid w:val="006E4A4F"/>
    <w:rsid w:val="006E4D36"/>
    <w:rsid w:val="006E4E1F"/>
    <w:rsid w:val="006E58A7"/>
    <w:rsid w:val="006E58E0"/>
    <w:rsid w:val="006E596C"/>
    <w:rsid w:val="006E5978"/>
    <w:rsid w:val="006E59CB"/>
    <w:rsid w:val="006E5A0F"/>
    <w:rsid w:val="006E5A71"/>
    <w:rsid w:val="006E612F"/>
    <w:rsid w:val="006E69C7"/>
    <w:rsid w:val="006E70E7"/>
    <w:rsid w:val="006E75E4"/>
    <w:rsid w:val="006E7BAD"/>
    <w:rsid w:val="006E7EBA"/>
    <w:rsid w:val="006E7F22"/>
    <w:rsid w:val="006F02E2"/>
    <w:rsid w:val="006F0399"/>
    <w:rsid w:val="006F0C61"/>
    <w:rsid w:val="006F0F78"/>
    <w:rsid w:val="006F12CF"/>
    <w:rsid w:val="006F1427"/>
    <w:rsid w:val="006F185C"/>
    <w:rsid w:val="006F18BC"/>
    <w:rsid w:val="006F1D69"/>
    <w:rsid w:val="006F2A77"/>
    <w:rsid w:val="006F2ACB"/>
    <w:rsid w:val="006F2B57"/>
    <w:rsid w:val="006F2C1A"/>
    <w:rsid w:val="006F2F7B"/>
    <w:rsid w:val="006F3556"/>
    <w:rsid w:val="006F359E"/>
    <w:rsid w:val="006F36CD"/>
    <w:rsid w:val="006F378F"/>
    <w:rsid w:val="006F3B8D"/>
    <w:rsid w:val="006F3DD8"/>
    <w:rsid w:val="006F3E11"/>
    <w:rsid w:val="006F46B5"/>
    <w:rsid w:val="006F46DA"/>
    <w:rsid w:val="006F48C7"/>
    <w:rsid w:val="006F49D6"/>
    <w:rsid w:val="006F4ED9"/>
    <w:rsid w:val="006F4F65"/>
    <w:rsid w:val="006F54FF"/>
    <w:rsid w:val="006F55F4"/>
    <w:rsid w:val="006F6518"/>
    <w:rsid w:val="006F770B"/>
    <w:rsid w:val="006F7753"/>
    <w:rsid w:val="006F79FE"/>
    <w:rsid w:val="006F7D95"/>
    <w:rsid w:val="006F7EB9"/>
    <w:rsid w:val="007004B6"/>
    <w:rsid w:val="00700767"/>
    <w:rsid w:val="00700E89"/>
    <w:rsid w:val="00700F47"/>
    <w:rsid w:val="0070106F"/>
    <w:rsid w:val="007012D6"/>
    <w:rsid w:val="00701EE9"/>
    <w:rsid w:val="007020DF"/>
    <w:rsid w:val="00702227"/>
    <w:rsid w:val="007024DA"/>
    <w:rsid w:val="0070286E"/>
    <w:rsid w:val="0070294B"/>
    <w:rsid w:val="00702B09"/>
    <w:rsid w:val="00702D96"/>
    <w:rsid w:val="00702FF1"/>
    <w:rsid w:val="00702FF9"/>
    <w:rsid w:val="00703018"/>
    <w:rsid w:val="00703195"/>
    <w:rsid w:val="007034E8"/>
    <w:rsid w:val="00703899"/>
    <w:rsid w:val="00703A2F"/>
    <w:rsid w:val="00703B34"/>
    <w:rsid w:val="00703E0A"/>
    <w:rsid w:val="00703F04"/>
    <w:rsid w:val="007040FB"/>
    <w:rsid w:val="0070448B"/>
    <w:rsid w:val="0070469C"/>
    <w:rsid w:val="00704783"/>
    <w:rsid w:val="007049B3"/>
    <w:rsid w:val="00704A83"/>
    <w:rsid w:val="00704E4E"/>
    <w:rsid w:val="007050FA"/>
    <w:rsid w:val="00705311"/>
    <w:rsid w:val="007055BA"/>
    <w:rsid w:val="00705629"/>
    <w:rsid w:val="00705A15"/>
    <w:rsid w:val="00706844"/>
    <w:rsid w:val="00706939"/>
    <w:rsid w:val="00706DD3"/>
    <w:rsid w:val="00706FF6"/>
    <w:rsid w:val="007071EB"/>
    <w:rsid w:val="0070736C"/>
    <w:rsid w:val="0070750C"/>
    <w:rsid w:val="00707669"/>
    <w:rsid w:val="00707A91"/>
    <w:rsid w:val="00707E73"/>
    <w:rsid w:val="00707EA8"/>
    <w:rsid w:val="00707F60"/>
    <w:rsid w:val="007102E6"/>
    <w:rsid w:val="007105BB"/>
    <w:rsid w:val="00710631"/>
    <w:rsid w:val="007107D0"/>
    <w:rsid w:val="0071164E"/>
    <w:rsid w:val="007119B4"/>
    <w:rsid w:val="00711C2A"/>
    <w:rsid w:val="00711C4C"/>
    <w:rsid w:val="007121A9"/>
    <w:rsid w:val="007127E6"/>
    <w:rsid w:val="007127F0"/>
    <w:rsid w:val="007129D4"/>
    <w:rsid w:val="0071306D"/>
    <w:rsid w:val="0071325B"/>
    <w:rsid w:val="00713CD7"/>
    <w:rsid w:val="00713D04"/>
    <w:rsid w:val="0071425D"/>
    <w:rsid w:val="0071453B"/>
    <w:rsid w:val="00715358"/>
    <w:rsid w:val="00715AA6"/>
    <w:rsid w:val="00715B56"/>
    <w:rsid w:val="00715B8A"/>
    <w:rsid w:val="00715FE4"/>
    <w:rsid w:val="007160EA"/>
    <w:rsid w:val="007168F8"/>
    <w:rsid w:val="00716982"/>
    <w:rsid w:val="007169D8"/>
    <w:rsid w:val="00716EA3"/>
    <w:rsid w:val="00717173"/>
    <w:rsid w:val="007174B0"/>
    <w:rsid w:val="007175CD"/>
    <w:rsid w:val="00717C17"/>
    <w:rsid w:val="00717E40"/>
    <w:rsid w:val="00720572"/>
    <w:rsid w:val="00720684"/>
    <w:rsid w:val="007209CE"/>
    <w:rsid w:val="00720DAF"/>
    <w:rsid w:val="00720FCE"/>
    <w:rsid w:val="007213ED"/>
    <w:rsid w:val="00721425"/>
    <w:rsid w:val="00721449"/>
    <w:rsid w:val="007214C2"/>
    <w:rsid w:val="00721941"/>
    <w:rsid w:val="00721A45"/>
    <w:rsid w:val="0072208B"/>
    <w:rsid w:val="0072241B"/>
    <w:rsid w:val="00722781"/>
    <w:rsid w:val="007227C5"/>
    <w:rsid w:val="00722AD2"/>
    <w:rsid w:val="00722DC8"/>
    <w:rsid w:val="0072309C"/>
    <w:rsid w:val="0072310D"/>
    <w:rsid w:val="007232A9"/>
    <w:rsid w:val="00723342"/>
    <w:rsid w:val="00724067"/>
    <w:rsid w:val="007240D8"/>
    <w:rsid w:val="00724793"/>
    <w:rsid w:val="00724921"/>
    <w:rsid w:val="00724B01"/>
    <w:rsid w:val="00724C56"/>
    <w:rsid w:val="00724C78"/>
    <w:rsid w:val="007250B3"/>
    <w:rsid w:val="00725A82"/>
    <w:rsid w:val="00726821"/>
    <w:rsid w:val="00726962"/>
    <w:rsid w:val="00726B0B"/>
    <w:rsid w:val="00726EAC"/>
    <w:rsid w:val="007272B0"/>
    <w:rsid w:val="007275E2"/>
    <w:rsid w:val="00727E5D"/>
    <w:rsid w:val="0073083E"/>
    <w:rsid w:val="00730876"/>
    <w:rsid w:val="0073208B"/>
    <w:rsid w:val="007324AB"/>
    <w:rsid w:val="007328F6"/>
    <w:rsid w:val="0073307A"/>
    <w:rsid w:val="007330A4"/>
    <w:rsid w:val="00733130"/>
    <w:rsid w:val="007332DE"/>
    <w:rsid w:val="0073363D"/>
    <w:rsid w:val="00733651"/>
    <w:rsid w:val="00733655"/>
    <w:rsid w:val="007336E2"/>
    <w:rsid w:val="00733827"/>
    <w:rsid w:val="007338EB"/>
    <w:rsid w:val="00733AAA"/>
    <w:rsid w:val="00733B96"/>
    <w:rsid w:val="00733CFF"/>
    <w:rsid w:val="00733D3A"/>
    <w:rsid w:val="00734362"/>
    <w:rsid w:val="00734B94"/>
    <w:rsid w:val="00734BF9"/>
    <w:rsid w:val="0073518E"/>
    <w:rsid w:val="00735420"/>
    <w:rsid w:val="00735652"/>
    <w:rsid w:val="00735B6F"/>
    <w:rsid w:val="00735C50"/>
    <w:rsid w:val="00735F62"/>
    <w:rsid w:val="00735F70"/>
    <w:rsid w:val="00736BBF"/>
    <w:rsid w:val="00736DC2"/>
    <w:rsid w:val="00736E01"/>
    <w:rsid w:val="00736EBC"/>
    <w:rsid w:val="00737077"/>
    <w:rsid w:val="00737690"/>
    <w:rsid w:val="0073777E"/>
    <w:rsid w:val="00737951"/>
    <w:rsid w:val="00737A2C"/>
    <w:rsid w:val="00737AC0"/>
    <w:rsid w:val="00737CA9"/>
    <w:rsid w:val="00740172"/>
    <w:rsid w:val="007403F9"/>
    <w:rsid w:val="00740508"/>
    <w:rsid w:val="00740582"/>
    <w:rsid w:val="00740836"/>
    <w:rsid w:val="007409ED"/>
    <w:rsid w:val="00740D7C"/>
    <w:rsid w:val="0074169C"/>
    <w:rsid w:val="00741708"/>
    <w:rsid w:val="007418C2"/>
    <w:rsid w:val="00741954"/>
    <w:rsid w:val="007419D9"/>
    <w:rsid w:val="00741A72"/>
    <w:rsid w:val="00741AC0"/>
    <w:rsid w:val="00741F79"/>
    <w:rsid w:val="0074283D"/>
    <w:rsid w:val="00742AE2"/>
    <w:rsid w:val="00742C3F"/>
    <w:rsid w:val="00742CA5"/>
    <w:rsid w:val="00742EE0"/>
    <w:rsid w:val="007431D5"/>
    <w:rsid w:val="007432BF"/>
    <w:rsid w:val="00743318"/>
    <w:rsid w:val="0074370D"/>
    <w:rsid w:val="00743765"/>
    <w:rsid w:val="00743822"/>
    <w:rsid w:val="0074385D"/>
    <w:rsid w:val="00743E69"/>
    <w:rsid w:val="00744570"/>
    <w:rsid w:val="00744E22"/>
    <w:rsid w:val="007454D8"/>
    <w:rsid w:val="00745703"/>
    <w:rsid w:val="0074576A"/>
    <w:rsid w:val="00745A5D"/>
    <w:rsid w:val="00745AD0"/>
    <w:rsid w:val="00746091"/>
    <w:rsid w:val="007461E3"/>
    <w:rsid w:val="00746B9C"/>
    <w:rsid w:val="00746FF5"/>
    <w:rsid w:val="0074713D"/>
    <w:rsid w:val="007471EF"/>
    <w:rsid w:val="00747307"/>
    <w:rsid w:val="007473FB"/>
    <w:rsid w:val="00747890"/>
    <w:rsid w:val="00747969"/>
    <w:rsid w:val="0074799F"/>
    <w:rsid w:val="007500F6"/>
    <w:rsid w:val="0075040B"/>
    <w:rsid w:val="00750BDD"/>
    <w:rsid w:val="00751344"/>
    <w:rsid w:val="007513C5"/>
    <w:rsid w:val="007515C7"/>
    <w:rsid w:val="00751986"/>
    <w:rsid w:val="00751B51"/>
    <w:rsid w:val="00751D62"/>
    <w:rsid w:val="007526EE"/>
    <w:rsid w:val="0075279B"/>
    <w:rsid w:val="007528D5"/>
    <w:rsid w:val="00752CF8"/>
    <w:rsid w:val="007530CB"/>
    <w:rsid w:val="0075327F"/>
    <w:rsid w:val="007532F7"/>
    <w:rsid w:val="0075365E"/>
    <w:rsid w:val="00753B05"/>
    <w:rsid w:val="00753B0A"/>
    <w:rsid w:val="00753EE7"/>
    <w:rsid w:val="007540CE"/>
    <w:rsid w:val="0075410F"/>
    <w:rsid w:val="007541C1"/>
    <w:rsid w:val="00754255"/>
    <w:rsid w:val="007545DE"/>
    <w:rsid w:val="00754697"/>
    <w:rsid w:val="007549AD"/>
    <w:rsid w:val="00754F18"/>
    <w:rsid w:val="0075583E"/>
    <w:rsid w:val="00755912"/>
    <w:rsid w:val="00755ADF"/>
    <w:rsid w:val="00755C9D"/>
    <w:rsid w:val="00755DF7"/>
    <w:rsid w:val="00755EF9"/>
    <w:rsid w:val="007566DC"/>
    <w:rsid w:val="00756A8F"/>
    <w:rsid w:val="00757112"/>
    <w:rsid w:val="00757490"/>
    <w:rsid w:val="007575A6"/>
    <w:rsid w:val="007575FD"/>
    <w:rsid w:val="00760061"/>
    <w:rsid w:val="00760190"/>
    <w:rsid w:val="0076090A"/>
    <w:rsid w:val="00760D74"/>
    <w:rsid w:val="007610C8"/>
    <w:rsid w:val="007611A8"/>
    <w:rsid w:val="007611DD"/>
    <w:rsid w:val="0076154A"/>
    <w:rsid w:val="00761652"/>
    <w:rsid w:val="00761B76"/>
    <w:rsid w:val="00761D6F"/>
    <w:rsid w:val="00761E6B"/>
    <w:rsid w:val="00762087"/>
    <w:rsid w:val="00762454"/>
    <w:rsid w:val="007624F9"/>
    <w:rsid w:val="0076263B"/>
    <w:rsid w:val="0076287E"/>
    <w:rsid w:val="007628A1"/>
    <w:rsid w:val="00762984"/>
    <w:rsid w:val="00762C4B"/>
    <w:rsid w:val="00763309"/>
    <w:rsid w:val="00763430"/>
    <w:rsid w:val="00763537"/>
    <w:rsid w:val="007641F5"/>
    <w:rsid w:val="00764514"/>
    <w:rsid w:val="0076478D"/>
    <w:rsid w:val="007649C9"/>
    <w:rsid w:val="007651A6"/>
    <w:rsid w:val="00765600"/>
    <w:rsid w:val="007656CB"/>
    <w:rsid w:val="00765F12"/>
    <w:rsid w:val="007661CA"/>
    <w:rsid w:val="007663E9"/>
    <w:rsid w:val="007667AC"/>
    <w:rsid w:val="00766B8C"/>
    <w:rsid w:val="0076726B"/>
    <w:rsid w:val="00767626"/>
    <w:rsid w:val="00767995"/>
    <w:rsid w:val="00767E83"/>
    <w:rsid w:val="00770E10"/>
    <w:rsid w:val="00770E57"/>
    <w:rsid w:val="0077111E"/>
    <w:rsid w:val="0077134A"/>
    <w:rsid w:val="00771B4E"/>
    <w:rsid w:val="00771EBA"/>
    <w:rsid w:val="00771F47"/>
    <w:rsid w:val="00772F1A"/>
    <w:rsid w:val="007739F8"/>
    <w:rsid w:val="00773D1B"/>
    <w:rsid w:val="00773E3B"/>
    <w:rsid w:val="0077412D"/>
    <w:rsid w:val="00774330"/>
    <w:rsid w:val="007744CD"/>
    <w:rsid w:val="007746EC"/>
    <w:rsid w:val="00774B8E"/>
    <w:rsid w:val="00774FD6"/>
    <w:rsid w:val="00775574"/>
    <w:rsid w:val="0077570A"/>
    <w:rsid w:val="00775947"/>
    <w:rsid w:val="007759BD"/>
    <w:rsid w:val="0077616A"/>
    <w:rsid w:val="0077619A"/>
    <w:rsid w:val="00776A81"/>
    <w:rsid w:val="00776B2B"/>
    <w:rsid w:val="00777028"/>
    <w:rsid w:val="0077723F"/>
    <w:rsid w:val="007772EE"/>
    <w:rsid w:val="00777317"/>
    <w:rsid w:val="00777BFC"/>
    <w:rsid w:val="00780E32"/>
    <w:rsid w:val="00780F6E"/>
    <w:rsid w:val="0078114E"/>
    <w:rsid w:val="00781307"/>
    <w:rsid w:val="00781381"/>
    <w:rsid w:val="00781737"/>
    <w:rsid w:val="0078175F"/>
    <w:rsid w:val="0078182C"/>
    <w:rsid w:val="007818ED"/>
    <w:rsid w:val="00781E88"/>
    <w:rsid w:val="0078211E"/>
    <w:rsid w:val="00782470"/>
    <w:rsid w:val="007826DD"/>
    <w:rsid w:val="007837C3"/>
    <w:rsid w:val="0078395B"/>
    <w:rsid w:val="007839BA"/>
    <w:rsid w:val="00783EB0"/>
    <w:rsid w:val="00784854"/>
    <w:rsid w:val="00784961"/>
    <w:rsid w:val="00784A7D"/>
    <w:rsid w:val="00784FD1"/>
    <w:rsid w:val="00785059"/>
    <w:rsid w:val="00785106"/>
    <w:rsid w:val="00785126"/>
    <w:rsid w:val="0078556E"/>
    <w:rsid w:val="00785BBE"/>
    <w:rsid w:val="00785FF3"/>
    <w:rsid w:val="00786475"/>
    <w:rsid w:val="00786541"/>
    <w:rsid w:val="00786831"/>
    <w:rsid w:val="00787231"/>
    <w:rsid w:val="007874E4"/>
    <w:rsid w:val="0078753E"/>
    <w:rsid w:val="007876FD"/>
    <w:rsid w:val="00790896"/>
    <w:rsid w:val="00790AA1"/>
    <w:rsid w:val="00790FA5"/>
    <w:rsid w:val="00791187"/>
    <w:rsid w:val="007915AC"/>
    <w:rsid w:val="0079186A"/>
    <w:rsid w:val="007919B9"/>
    <w:rsid w:val="007921B9"/>
    <w:rsid w:val="007929C3"/>
    <w:rsid w:val="007929DC"/>
    <w:rsid w:val="0079304B"/>
    <w:rsid w:val="007932FA"/>
    <w:rsid w:val="007935AD"/>
    <w:rsid w:val="007935BF"/>
    <w:rsid w:val="00793FDC"/>
    <w:rsid w:val="007943F3"/>
    <w:rsid w:val="00794B07"/>
    <w:rsid w:val="007951AA"/>
    <w:rsid w:val="007955BA"/>
    <w:rsid w:val="00795800"/>
    <w:rsid w:val="00795AC2"/>
    <w:rsid w:val="00795BDE"/>
    <w:rsid w:val="0079666F"/>
    <w:rsid w:val="00796B3D"/>
    <w:rsid w:val="00797448"/>
    <w:rsid w:val="007974BC"/>
    <w:rsid w:val="00797DB0"/>
    <w:rsid w:val="007A01C7"/>
    <w:rsid w:val="007A0216"/>
    <w:rsid w:val="007A090B"/>
    <w:rsid w:val="007A0A8A"/>
    <w:rsid w:val="007A1396"/>
    <w:rsid w:val="007A15CC"/>
    <w:rsid w:val="007A187A"/>
    <w:rsid w:val="007A18AC"/>
    <w:rsid w:val="007A21FD"/>
    <w:rsid w:val="007A25C7"/>
    <w:rsid w:val="007A27DD"/>
    <w:rsid w:val="007A282B"/>
    <w:rsid w:val="007A2AD8"/>
    <w:rsid w:val="007A2AFC"/>
    <w:rsid w:val="007A2E26"/>
    <w:rsid w:val="007A3059"/>
    <w:rsid w:val="007A3084"/>
    <w:rsid w:val="007A3ED6"/>
    <w:rsid w:val="007A4690"/>
    <w:rsid w:val="007A4AB5"/>
    <w:rsid w:val="007A4FC6"/>
    <w:rsid w:val="007A504D"/>
    <w:rsid w:val="007A524C"/>
    <w:rsid w:val="007A5303"/>
    <w:rsid w:val="007A5484"/>
    <w:rsid w:val="007A611E"/>
    <w:rsid w:val="007A6427"/>
    <w:rsid w:val="007A642B"/>
    <w:rsid w:val="007A65B8"/>
    <w:rsid w:val="007A6A63"/>
    <w:rsid w:val="007A6BF9"/>
    <w:rsid w:val="007A7178"/>
    <w:rsid w:val="007A7AA0"/>
    <w:rsid w:val="007A7ECB"/>
    <w:rsid w:val="007B03F8"/>
    <w:rsid w:val="007B06EA"/>
    <w:rsid w:val="007B0715"/>
    <w:rsid w:val="007B0814"/>
    <w:rsid w:val="007B0902"/>
    <w:rsid w:val="007B0B0E"/>
    <w:rsid w:val="007B0D5F"/>
    <w:rsid w:val="007B0D8A"/>
    <w:rsid w:val="007B0E39"/>
    <w:rsid w:val="007B18F8"/>
    <w:rsid w:val="007B2110"/>
    <w:rsid w:val="007B2273"/>
    <w:rsid w:val="007B22BE"/>
    <w:rsid w:val="007B2379"/>
    <w:rsid w:val="007B263F"/>
    <w:rsid w:val="007B27BE"/>
    <w:rsid w:val="007B2A5D"/>
    <w:rsid w:val="007B2CA8"/>
    <w:rsid w:val="007B308F"/>
    <w:rsid w:val="007B30FC"/>
    <w:rsid w:val="007B396D"/>
    <w:rsid w:val="007B397E"/>
    <w:rsid w:val="007B3C34"/>
    <w:rsid w:val="007B3F24"/>
    <w:rsid w:val="007B43B3"/>
    <w:rsid w:val="007B43B8"/>
    <w:rsid w:val="007B4D1E"/>
    <w:rsid w:val="007B514B"/>
    <w:rsid w:val="007B52C4"/>
    <w:rsid w:val="007B53D2"/>
    <w:rsid w:val="007B53F0"/>
    <w:rsid w:val="007B57EA"/>
    <w:rsid w:val="007B6131"/>
    <w:rsid w:val="007B65FD"/>
    <w:rsid w:val="007B6E09"/>
    <w:rsid w:val="007B7322"/>
    <w:rsid w:val="007B736C"/>
    <w:rsid w:val="007B741A"/>
    <w:rsid w:val="007B7E59"/>
    <w:rsid w:val="007C048B"/>
    <w:rsid w:val="007C06EE"/>
    <w:rsid w:val="007C0847"/>
    <w:rsid w:val="007C197E"/>
    <w:rsid w:val="007C1A3C"/>
    <w:rsid w:val="007C1B55"/>
    <w:rsid w:val="007C2053"/>
    <w:rsid w:val="007C2324"/>
    <w:rsid w:val="007C2674"/>
    <w:rsid w:val="007C2710"/>
    <w:rsid w:val="007C2AFA"/>
    <w:rsid w:val="007C2D48"/>
    <w:rsid w:val="007C30C0"/>
    <w:rsid w:val="007C3970"/>
    <w:rsid w:val="007C3B32"/>
    <w:rsid w:val="007C3E62"/>
    <w:rsid w:val="007C408B"/>
    <w:rsid w:val="007C4113"/>
    <w:rsid w:val="007C4162"/>
    <w:rsid w:val="007C490A"/>
    <w:rsid w:val="007C524C"/>
    <w:rsid w:val="007C52BA"/>
    <w:rsid w:val="007C5963"/>
    <w:rsid w:val="007C5997"/>
    <w:rsid w:val="007C5ABF"/>
    <w:rsid w:val="007C5DD6"/>
    <w:rsid w:val="007C6108"/>
    <w:rsid w:val="007C649B"/>
    <w:rsid w:val="007C6769"/>
    <w:rsid w:val="007C67F8"/>
    <w:rsid w:val="007C68B2"/>
    <w:rsid w:val="007C68BA"/>
    <w:rsid w:val="007C68C4"/>
    <w:rsid w:val="007C6941"/>
    <w:rsid w:val="007C722E"/>
    <w:rsid w:val="007C724A"/>
    <w:rsid w:val="007C7591"/>
    <w:rsid w:val="007C7B75"/>
    <w:rsid w:val="007C7C31"/>
    <w:rsid w:val="007C7D6A"/>
    <w:rsid w:val="007C7DFD"/>
    <w:rsid w:val="007D0302"/>
    <w:rsid w:val="007D03A7"/>
    <w:rsid w:val="007D058C"/>
    <w:rsid w:val="007D0787"/>
    <w:rsid w:val="007D123A"/>
    <w:rsid w:val="007D13EE"/>
    <w:rsid w:val="007D1860"/>
    <w:rsid w:val="007D18AB"/>
    <w:rsid w:val="007D18C2"/>
    <w:rsid w:val="007D1B7D"/>
    <w:rsid w:val="007D1D3A"/>
    <w:rsid w:val="007D1F12"/>
    <w:rsid w:val="007D2498"/>
    <w:rsid w:val="007D27B7"/>
    <w:rsid w:val="007D28D2"/>
    <w:rsid w:val="007D2960"/>
    <w:rsid w:val="007D29BF"/>
    <w:rsid w:val="007D29E8"/>
    <w:rsid w:val="007D31B8"/>
    <w:rsid w:val="007D331A"/>
    <w:rsid w:val="007D33A4"/>
    <w:rsid w:val="007D3C72"/>
    <w:rsid w:val="007D3E52"/>
    <w:rsid w:val="007D41C3"/>
    <w:rsid w:val="007D454B"/>
    <w:rsid w:val="007D4A9D"/>
    <w:rsid w:val="007D4C92"/>
    <w:rsid w:val="007D4D64"/>
    <w:rsid w:val="007D550E"/>
    <w:rsid w:val="007D5781"/>
    <w:rsid w:val="007D5878"/>
    <w:rsid w:val="007D5E02"/>
    <w:rsid w:val="007D669B"/>
    <w:rsid w:val="007D6AB0"/>
    <w:rsid w:val="007D6AF8"/>
    <w:rsid w:val="007D7340"/>
    <w:rsid w:val="007D7938"/>
    <w:rsid w:val="007D7E42"/>
    <w:rsid w:val="007D7EB1"/>
    <w:rsid w:val="007D7FCF"/>
    <w:rsid w:val="007E01C7"/>
    <w:rsid w:val="007E0536"/>
    <w:rsid w:val="007E0996"/>
    <w:rsid w:val="007E0FA6"/>
    <w:rsid w:val="007E1529"/>
    <w:rsid w:val="007E16F2"/>
    <w:rsid w:val="007E2027"/>
    <w:rsid w:val="007E2092"/>
    <w:rsid w:val="007E21CC"/>
    <w:rsid w:val="007E237D"/>
    <w:rsid w:val="007E26C6"/>
    <w:rsid w:val="007E298A"/>
    <w:rsid w:val="007E2B49"/>
    <w:rsid w:val="007E2D01"/>
    <w:rsid w:val="007E2D70"/>
    <w:rsid w:val="007E2E74"/>
    <w:rsid w:val="007E2E7F"/>
    <w:rsid w:val="007E387E"/>
    <w:rsid w:val="007E3894"/>
    <w:rsid w:val="007E3AED"/>
    <w:rsid w:val="007E3D1F"/>
    <w:rsid w:val="007E3F30"/>
    <w:rsid w:val="007E4150"/>
    <w:rsid w:val="007E4318"/>
    <w:rsid w:val="007E4C31"/>
    <w:rsid w:val="007E4CD2"/>
    <w:rsid w:val="007E5087"/>
    <w:rsid w:val="007E5521"/>
    <w:rsid w:val="007E57F6"/>
    <w:rsid w:val="007E598B"/>
    <w:rsid w:val="007E5A71"/>
    <w:rsid w:val="007E6385"/>
    <w:rsid w:val="007E67D6"/>
    <w:rsid w:val="007E6CD1"/>
    <w:rsid w:val="007E707E"/>
    <w:rsid w:val="007E7187"/>
    <w:rsid w:val="007E7376"/>
    <w:rsid w:val="007E75C0"/>
    <w:rsid w:val="007E75DA"/>
    <w:rsid w:val="007E772A"/>
    <w:rsid w:val="007E7C0D"/>
    <w:rsid w:val="007E7D58"/>
    <w:rsid w:val="007F0F5F"/>
    <w:rsid w:val="007F1229"/>
    <w:rsid w:val="007F123B"/>
    <w:rsid w:val="007F14B9"/>
    <w:rsid w:val="007F1500"/>
    <w:rsid w:val="007F1989"/>
    <w:rsid w:val="007F1A22"/>
    <w:rsid w:val="007F1CFD"/>
    <w:rsid w:val="007F1DF9"/>
    <w:rsid w:val="007F25F4"/>
    <w:rsid w:val="007F2675"/>
    <w:rsid w:val="007F2A18"/>
    <w:rsid w:val="007F2B15"/>
    <w:rsid w:val="007F2BF2"/>
    <w:rsid w:val="007F344F"/>
    <w:rsid w:val="007F362A"/>
    <w:rsid w:val="007F3686"/>
    <w:rsid w:val="007F3FBE"/>
    <w:rsid w:val="007F4737"/>
    <w:rsid w:val="007F4807"/>
    <w:rsid w:val="007F51A4"/>
    <w:rsid w:val="007F56A5"/>
    <w:rsid w:val="007F591B"/>
    <w:rsid w:val="007F5C05"/>
    <w:rsid w:val="007F5EFB"/>
    <w:rsid w:val="007F6196"/>
    <w:rsid w:val="007F6249"/>
    <w:rsid w:val="007F68A8"/>
    <w:rsid w:val="007F721F"/>
    <w:rsid w:val="007F73A0"/>
    <w:rsid w:val="007F7539"/>
    <w:rsid w:val="007F78D6"/>
    <w:rsid w:val="00800263"/>
    <w:rsid w:val="008002C3"/>
    <w:rsid w:val="00800459"/>
    <w:rsid w:val="00800677"/>
    <w:rsid w:val="0080082D"/>
    <w:rsid w:val="00800851"/>
    <w:rsid w:val="00800B13"/>
    <w:rsid w:val="0080199B"/>
    <w:rsid w:val="008019EA"/>
    <w:rsid w:val="00801AD4"/>
    <w:rsid w:val="00801D62"/>
    <w:rsid w:val="00801FE8"/>
    <w:rsid w:val="00802114"/>
    <w:rsid w:val="0080224F"/>
    <w:rsid w:val="008022C6"/>
    <w:rsid w:val="00802336"/>
    <w:rsid w:val="0080248B"/>
    <w:rsid w:val="008024C9"/>
    <w:rsid w:val="00802AF1"/>
    <w:rsid w:val="00802D8C"/>
    <w:rsid w:val="008030CF"/>
    <w:rsid w:val="008032FC"/>
    <w:rsid w:val="008036D0"/>
    <w:rsid w:val="00803A43"/>
    <w:rsid w:val="00803AC2"/>
    <w:rsid w:val="00803DAF"/>
    <w:rsid w:val="00803F8B"/>
    <w:rsid w:val="008042C0"/>
    <w:rsid w:val="008043C7"/>
    <w:rsid w:val="0080465D"/>
    <w:rsid w:val="00804BAC"/>
    <w:rsid w:val="00804F58"/>
    <w:rsid w:val="00804FE4"/>
    <w:rsid w:val="00805327"/>
    <w:rsid w:val="00805357"/>
    <w:rsid w:val="00805458"/>
    <w:rsid w:val="00805999"/>
    <w:rsid w:val="00805D3F"/>
    <w:rsid w:val="00805E5A"/>
    <w:rsid w:val="008060B0"/>
    <w:rsid w:val="008060C0"/>
    <w:rsid w:val="00806134"/>
    <w:rsid w:val="0080632E"/>
    <w:rsid w:val="0080646B"/>
    <w:rsid w:val="00806A9A"/>
    <w:rsid w:val="00806B61"/>
    <w:rsid w:val="00806BBB"/>
    <w:rsid w:val="00807458"/>
    <w:rsid w:val="00807681"/>
    <w:rsid w:val="0080771A"/>
    <w:rsid w:val="00807BC9"/>
    <w:rsid w:val="00807D53"/>
    <w:rsid w:val="008104BD"/>
    <w:rsid w:val="008108A9"/>
    <w:rsid w:val="00810E2C"/>
    <w:rsid w:val="0081115A"/>
    <w:rsid w:val="00811194"/>
    <w:rsid w:val="00811196"/>
    <w:rsid w:val="008111A4"/>
    <w:rsid w:val="008111E7"/>
    <w:rsid w:val="008113DC"/>
    <w:rsid w:val="00811417"/>
    <w:rsid w:val="00811431"/>
    <w:rsid w:val="008114C8"/>
    <w:rsid w:val="0081154C"/>
    <w:rsid w:val="008115C1"/>
    <w:rsid w:val="00812079"/>
    <w:rsid w:val="00812252"/>
    <w:rsid w:val="008128F7"/>
    <w:rsid w:val="00812D93"/>
    <w:rsid w:val="008130A6"/>
    <w:rsid w:val="0081319A"/>
    <w:rsid w:val="008132AE"/>
    <w:rsid w:val="008134E5"/>
    <w:rsid w:val="0081360B"/>
    <w:rsid w:val="008149FC"/>
    <w:rsid w:val="00814BAF"/>
    <w:rsid w:val="00814C27"/>
    <w:rsid w:val="00815133"/>
    <w:rsid w:val="00815365"/>
    <w:rsid w:val="00815934"/>
    <w:rsid w:val="008159B9"/>
    <w:rsid w:val="00815C8A"/>
    <w:rsid w:val="00816D4E"/>
    <w:rsid w:val="00816E46"/>
    <w:rsid w:val="0082005B"/>
    <w:rsid w:val="0082038A"/>
    <w:rsid w:val="008208A9"/>
    <w:rsid w:val="00820FB6"/>
    <w:rsid w:val="00821834"/>
    <w:rsid w:val="00821875"/>
    <w:rsid w:val="00821996"/>
    <w:rsid w:val="00821A31"/>
    <w:rsid w:val="00822368"/>
    <w:rsid w:val="008223A6"/>
    <w:rsid w:val="00822460"/>
    <w:rsid w:val="008224CC"/>
    <w:rsid w:val="00822647"/>
    <w:rsid w:val="00822C48"/>
    <w:rsid w:val="00822E4E"/>
    <w:rsid w:val="008232DD"/>
    <w:rsid w:val="0082367C"/>
    <w:rsid w:val="00823837"/>
    <w:rsid w:val="00823A71"/>
    <w:rsid w:val="00823C69"/>
    <w:rsid w:val="00824063"/>
    <w:rsid w:val="00824194"/>
    <w:rsid w:val="0082419D"/>
    <w:rsid w:val="00824520"/>
    <w:rsid w:val="008248C8"/>
    <w:rsid w:val="00824A7E"/>
    <w:rsid w:val="00824D41"/>
    <w:rsid w:val="008253BA"/>
    <w:rsid w:val="0082574C"/>
    <w:rsid w:val="0082587E"/>
    <w:rsid w:val="008259AB"/>
    <w:rsid w:val="008259E0"/>
    <w:rsid w:val="008259E2"/>
    <w:rsid w:val="00826348"/>
    <w:rsid w:val="008263E6"/>
    <w:rsid w:val="00826A4E"/>
    <w:rsid w:val="00826B19"/>
    <w:rsid w:val="00826EAD"/>
    <w:rsid w:val="00826FA9"/>
    <w:rsid w:val="00826FB9"/>
    <w:rsid w:val="00826FD5"/>
    <w:rsid w:val="008270F4"/>
    <w:rsid w:val="008271C1"/>
    <w:rsid w:val="00827580"/>
    <w:rsid w:val="00827817"/>
    <w:rsid w:val="0082787E"/>
    <w:rsid w:val="00827C13"/>
    <w:rsid w:val="00830074"/>
    <w:rsid w:val="008301BD"/>
    <w:rsid w:val="00830429"/>
    <w:rsid w:val="0083057B"/>
    <w:rsid w:val="00830606"/>
    <w:rsid w:val="00830AE4"/>
    <w:rsid w:val="00830D47"/>
    <w:rsid w:val="00831240"/>
    <w:rsid w:val="00831801"/>
    <w:rsid w:val="00831963"/>
    <w:rsid w:val="00831A7D"/>
    <w:rsid w:val="00831AD5"/>
    <w:rsid w:val="00831D9C"/>
    <w:rsid w:val="00831E68"/>
    <w:rsid w:val="00832217"/>
    <w:rsid w:val="00832279"/>
    <w:rsid w:val="008324AA"/>
    <w:rsid w:val="0083250F"/>
    <w:rsid w:val="00832798"/>
    <w:rsid w:val="00832CC8"/>
    <w:rsid w:val="00832F27"/>
    <w:rsid w:val="00833174"/>
    <w:rsid w:val="00833232"/>
    <w:rsid w:val="008332F7"/>
    <w:rsid w:val="0083333C"/>
    <w:rsid w:val="00833413"/>
    <w:rsid w:val="008337F6"/>
    <w:rsid w:val="00833819"/>
    <w:rsid w:val="00833AB2"/>
    <w:rsid w:val="00833D71"/>
    <w:rsid w:val="00833F0A"/>
    <w:rsid w:val="0083419B"/>
    <w:rsid w:val="00834549"/>
    <w:rsid w:val="0083464C"/>
    <w:rsid w:val="008346A2"/>
    <w:rsid w:val="008347F0"/>
    <w:rsid w:val="00834AAF"/>
    <w:rsid w:val="00834E61"/>
    <w:rsid w:val="008353CC"/>
    <w:rsid w:val="00835436"/>
    <w:rsid w:val="00835464"/>
    <w:rsid w:val="008355E2"/>
    <w:rsid w:val="00835752"/>
    <w:rsid w:val="00835BC5"/>
    <w:rsid w:val="00835C5E"/>
    <w:rsid w:val="00836300"/>
    <w:rsid w:val="00836653"/>
    <w:rsid w:val="0083674D"/>
    <w:rsid w:val="00836DB6"/>
    <w:rsid w:val="0083700D"/>
    <w:rsid w:val="00837700"/>
    <w:rsid w:val="00837D1E"/>
    <w:rsid w:val="008403CB"/>
    <w:rsid w:val="0084064C"/>
    <w:rsid w:val="00840767"/>
    <w:rsid w:val="008409FE"/>
    <w:rsid w:val="00840B91"/>
    <w:rsid w:val="00840D25"/>
    <w:rsid w:val="00840FBD"/>
    <w:rsid w:val="008411BB"/>
    <w:rsid w:val="00841D14"/>
    <w:rsid w:val="00841D92"/>
    <w:rsid w:val="00842086"/>
    <w:rsid w:val="00842188"/>
    <w:rsid w:val="0084234C"/>
    <w:rsid w:val="00842371"/>
    <w:rsid w:val="00842D16"/>
    <w:rsid w:val="00843147"/>
    <w:rsid w:val="008433D7"/>
    <w:rsid w:val="00843638"/>
    <w:rsid w:val="0084365E"/>
    <w:rsid w:val="008436E3"/>
    <w:rsid w:val="00843797"/>
    <w:rsid w:val="008438B0"/>
    <w:rsid w:val="00843D0A"/>
    <w:rsid w:val="00843E9E"/>
    <w:rsid w:val="0084457C"/>
    <w:rsid w:val="008446E0"/>
    <w:rsid w:val="0084476A"/>
    <w:rsid w:val="00845049"/>
    <w:rsid w:val="00845315"/>
    <w:rsid w:val="008453CA"/>
    <w:rsid w:val="00845557"/>
    <w:rsid w:val="008457C9"/>
    <w:rsid w:val="00845C73"/>
    <w:rsid w:val="00845C92"/>
    <w:rsid w:val="00846088"/>
    <w:rsid w:val="008462ED"/>
    <w:rsid w:val="00846328"/>
    <w:rsid w:val="00846960"/>
    <w:rsid w:val="00846DC5"/>
    <w:rsid w:val="00846FD5"/>
    <w:rsid w:val="008470F5"/>
    <w:rsid w:val="00847941"/>
    <w:rsid w:val="00847B8E"/>
    <w:rsid w:val="00850805"/>
    <w:rsid w:val="00850A99"/>
    <w:rsid w:val="00850BFB"/>
    <w:rsid w:val="00850C69"/>
    <w:rsid w:val="00850D36"/>
    <w:rsid w:val="00850DC3"/>
    <w:rsid w:val="0085173E"/>
    <w:rsid w:val="0085197C"/>
    <w:rsid w:val="00851B2C"/>
    <w:rsid w:val="00851E08"/>
    <w:rsid w:val="00851F9A"/>
    <w:rsid w:val="008529C9"/>
    <w:rsid w:val="008536CC"/>
    <w:rsid w:val="008536F8"/>
    <w:rsid w:val="00853713"/>
    <w:rsid w:val="008541C7"/>
    <w:rsid w:val="008545CB"/>
    <w:rsid w:val="00854B66"/>
    <w:rsid w:val="00854F08"/>
    <w:rsid w:val="008554B6"/>
    <w:rsid w:val="008556FE"/>
    <w:rsid w:val="00856132"/>
    <w:rsid w:val="008562A4"/>
    <w:rsid w:val="00856E83"/>
    <w:rsid w:val="008576B8"/>
    <w:rsid w:val="008606A6"/>
    <w:rsid w:val="008606D7"/>
    <w:rsid w:val="00860C31"/>
    <w:rsid w:val="00860F9C"/>
    <w:rsid w:val="00861505"/>
    <w:rsid w:val="00861892"/>
    <w:rsid w:val="00861A61"/>
    <w:rsid w:val="0086221A"/>
    <w:rsid w:val="008622EA"/>
    <w:rsid w:val="00862345"/>
    <w:rsid w:val="008623C8"/>
    <w:rsid w:val="00862B75"/>
    <w:rsid w:val="00862F38"/>
    <w:rsid w:val="00862F4C"/>
    <w:rsid w:val="0086314F"/>
    <w:rsid w:val="008635F4"/>
    <w:rsid w:val="00863731"/>
    <w:rsid w:val="00863BB5"/>
    <w:rsid w:val="00863DE6"/>
    <w:rsid w:val="0086468E"/>
    <w:rsid w:val="00864AC8"/>
    <w:rsid w:val="00864D94"/>
    <w:rsid w:val="00864DD3"/>
    <w:rsid w:val="008658A8"/>
    <w:rsid w:val="008665AF"/>
    <w:rsid w:val="0086670D"/>
    <w:rsid w:val="00866871"/>
    <w:rsid w:val="00866A2F"/>
    <w:rsid w:val="00866AFA"/>
    <w:rsid w:val="00866EA1"/>
    <w:rsid w:val="0086729C"/>
    <w:rsid w:val="00867402"/>
    <w:rsid w:val="0086760A"/>
    <w:rsid w:val="008676DC"/>
    <w:rsid w:val="008676EC"/>
    <w:rsid w:val="00867FEA"/>
    <w:rsid w:val="0087011F"/>
    <w:rsid w:val="00870B1C"/>
    <w:rsid w:val="008710F5"/>
    <w:rsid w:val="00871607"/>
    <w:rsid w:val="00872030"/>
    <w:rsid w:val="00872175"/>
    <w:rsid w:val="0087246F"/>
    <w:rsid w:val="00872671"/>
    <w:rsid w:val="008726ED"/>
    <w:rsid w:val="00872956"/>
    <w:rsid w:val="00872D30"/>
    <w:rsid w:val="0087394D"/>
    <w:rsid w:val="00874049"/>
    <w:rsid w:val="008740C3"/>
    <w:rsid w:val="00874326"/>
    <w:rsid w:val="00874901"/>
    <w:rsid w:val="008749D0"/>
    <w:rsid w:val="00874B35"/>
    <w:rsid w:val="00874E95"/>
    <w:rsid w:val="008753E3"/>
    <w:rsid w:val="00875A63"/>
    <w:rsid w:val="00875D6C"/>
    <w:rsid w:val="0087613A"/>
    <w:rsid w:val="00876261"/>
    <w:rsid w:val="00876410"/>
    <w:rsid w:val="00876D7E"/>
    <w:rsid w:val="00876E7E"/>
    <w:rsid w:val="00876F28"/>
    <w:rsid w:val="00876F6F"/>
    <w:rsid w:val="0087706E"/>
    <w:rsid w:val="00877E7E"/>
    <w:rsid w:val="008801F2"/>
    <w:rsid w:val="008803FA"/>
    <w:rsid w:val="008808F9"/>
    <w:rsid w:val="00880A83"/>
    <w:rsid w:val="00880FAF"/>
    <w:rsid w:val="0088145A"/>
    <w:rsid w:val="0088150A"/>
    <w:rsid w:val="0088174B"/>
    <w:rsid w:val="00881C38"/>
    <w:rsid w:val="00881F31"/>
    <w:rsid w:val="00881F7E"/>
    <w:rsid w:val="00882429"/>
    <w:rsid w:val="00882B7F"/>
    <w:rsid w:val="00882C52"/>
    <w:rsid w:val="00882E0A"/>
    <w:rsid w:val="00882FD4"/>
    <w:rsid w:val="008830FA"/>
    <w:rsid w:val="0088341C"/>
    <w:rsid w:val="0088397C"/>
    <w:rsid w:val="00883C02"/>
    <w:rsid w:val="00883DAD"/>
    <w:rsid w:val="00884D7F"/>
    <w:rsid w:val="00884DD3"/>
    <w:rsid w:val="00884F2F"/>
    <w:rsid w:val="0088500F"/>
    <w:rsid w:val="008853A3"/>
    <w:rsid w:val="00885B30"/>
    <w:rsid w:val="00885C98"/>
    <w:rsid w:val="0088608E"/>
    <w:rsid w:val="00886314"/>
    <w:rsid w:val="008863D9"/>
    <w:rsid w:val="0088650C"/>
    <w:rsid w:val="0088660B"/>
    <w:rsid w:val="00886890"/>
    <w:rsid w:val="00886DFF"/>
    <w:rsid w:val="008871E0"/>
    <w:rsid w:val="008875A4"/>
    <w:rsid w:val="00887A38"/>
    <w:rsid w:val="00887C64"/>
    <w:rsid w:val="00887FDD"/>
    <w:rsid w:val="0089006D"/>
    <w:rsid w:val="00890321"/>
    <w:rsid w:val="008903D7"/>
    <w:rsid w:val="008917AB"/>
    <w:rsid w:val="00891931"/>
    <w:rsid w:val="00891A9E"/>
    <w:rsid w:val="00891AA7"/>
    <w:rsid w:val="00891CEB"/>
    <w:rsid w:val="00891FEC"/>
    <w:rsid w:val="008923E7"/>
    <w:rsid w:val="008926F8"/>
    <w:rsid w:val="00892AE5"/>
    <w:rsid w:val="00892AFC"/>
    <w:rsid w:val="00892B91"/>
    <w:rsid w:val="00892D03"/>
    <w:rsid w:val="00893B92"/>
    <w:rsid w:val="00893BE2"/>
    <w:rsid w:val="00894EEB"/>
    <w:rsid w:val="0089512F"/>
    <w:rsid w:val="0089547F"/>
    <w:rsid w:val="00895D58"/>
    <w:rsid w:val="0089607C"/>
    <w:rsid w:val="008962A7"/>
    <w:rsid w:val="00896982"/>
    <w:rsid w:val="00896C17"/>
    <w:rsid w:val="00896E6E"/>
    <w:rsid w:val="008972B3"/>
    <w:rsid w:val="00897687"/>
    <w:rsid w:val="00897E8C"/>
    <w:rsid w:val="008A05BD"/>
    <w:rsid w:val="008A05FF"/>
    <w:rsid w:val="008A0B7F"/>
    <w:rsid w:val="008A0D67"/>
    <w:rsid w:val="008A0F11"/>
    <w:rsid w:val="008A0F80"/>
    <w:rsid w:val="008A104D"/>
    <w:rsid w:val="008A15C4"/>
    <w:rsid w:val="008A1A89"/>
    <w:rsid w:val="008A2215"/>
    <w:rsid w:val="008A27D4"/>
    <w:rsid w:val="008A2866"/>
    <w:rsid w:val="008A2A8B"/>
    <w:rsid w:val="008A2B11"/>
    <w:rsid w:val="008A2D3F"/>
    <w:rsid w:val="008A3007"/>
    <w:rsid w:val="008A308E"/>
    <w:rsid w:val="008A3281"/>
    <w:rsid w:val="008A3441"/>
    <w:rsid w:val="008A3470"/>
    <w:rsid w:val="008A3885"/>
    <w:rsid w:val="008A3CE6"/>
    <w:rsid w:val="008A3F88"/>
    <w:rsid w:val="008A4547"/>
    <w:rsid w:val="008A49C9"/>
    <w:rsid w:val="008A4DC4"/>
    <w:rsid w:val="008A55BA"/>
    <w:rsid w:val="008A593E"/>
    <w:rsid w:val="008A59C0"/>
    <w:rsid w:val="008A5B8F"/>
    <w:rsid w:val="008A5C3A"/>
    <w:rsid w:val="008A63E7"/>
    <w:rsid w:val="008A643A"/>
    <w:rsid w:val="008A64F7"/>
    <w:rsid w:val="008A6524"/>
    <w:rsid w:val="008A6778"/>
    <w:rsid w:val="008A68A2"/>
    <w:rsid w:val="008A6F8F"/>
    <w:rsid w:val="008A7136"/>
    <w:rsid w:val="008A7276"/>
    <w:rsid w:val="008A7776"/>
    <w:rsid w:val="008B0015"/>
    <w:rsid w:val="008B009B"/>
    <w:rsid w:val="008B079D"/>
    <w:rsid w:val="008B0F00"/>
    <w:rsid w:val="008B0F61"/>
    <w:rsid w:val="008B11CB"/>
    <w:rsid w:val="008B1592"/>
    <w:rsid w:val="008B1D31"/>
    <w:rsid w:val="008B1F5B"/>
    <w:rsid w:val="008B22BB"/>
    <w:rsid w:val="008B2315"/>
    <w:rsid w:val="008B2606"/>
    <w:rsid w:val="008B2E9A"/>
    <w:rsid w:val="008B3175"/>
    <w:rsid w:val="008B32BD"/>
    <w:rsid w:val="008B3E02"/>
    <w:rsid w:val="008B40C9"/>
    <w:rsid w:val="008B4883"/>
    <w:rsid w:val="008B49E4"/>
    <w:rsid w:val="008B49F5"/>
    <w:rsid w:val="008B4C8F"/>
    <w:rsid w:val="008B4D06"/>
    <w:rsid w:val="008B4F43"/>
    <w:rsid w:val="008B5AB9"/>
    <w:rsid w:val="008B5B58"/>
    <w:rsid w:val="008B6137"/>
    <w:rsid w:val="008B6763"/>
    <w:rsid w:val="008B6BB1"/>
    <w:rsid w:val="008B712C"/>
    <w:rsid w:val="008B71B2"/>
    <w:rsid w:val="008B758F"/>
    <w:rsid w:val="008C050C"/>
    <w:rsid w:val="008C0C15"/>
    <w:rsid w:val="008C0CF8"/>
    <w:rsid w:val="008C1170"/>
    <w:rsid w:val="008C1619"/>
    <w:rsid w:val="008C17C7"/>
    <w:rsid w:val="008C182D"/>
    <w:rsid w:val="008C1831"/>
    <w:rsid w:val="008C1A9F"/>
    <w:rsid w:val="008C1E86"/>
    <w:rsid w:val="008C20F4"/>
    <w:rsid w:val="008C2789"/>
    <w:rsid w:val="008C2885"/>
    <w:rsid w:val="008C2B50"/>
    <w:rsid w:val="008C3047"/>
    <w:rsid w:val="008C308D"/>
    <w:rsid w:val="008C32A8"/>
    <w:rsid w:val="008C32D4"/>
    <w:rsid w:val="008C35D7"/>
    <w:rsid w:val="008C3873"/>
    <w:rsid w:val="008C387B"/>
    <w:rsid w:val="008C3DD4"/>
    <w:rsid w:val="008C411E"/>
    <w:rsid w:val="008C4179"/>
    <w:rsid w:val="008C4454"/>
    <w:rsid w:val="008C459E"/>
    <w:rsid w:val="008C4638"/>
    <w:rsid w:val="008C5937"/>
    <w:rsid w:val="008C59EB"/>
    <w:rsid w:val="008C5CFD"/>
    <w:rsid w:val="008C5F66"/>
    <w:rsid w:val="008C6097"/>
    <w:rsid w:val="008C6498"/>
    <w:rsid w:val="008C64AE"/>
    <w:rsid w:val="008C65FB"/>
    <w:rsid w:val="008C668C"/>
    <w:rsid w:val="008C6966"/>
    <w:rsid w:val="008C6AF4"/>
    <w:rsid w:val="008C6C50"/>
    <w:rsid w:val="008C6EE3"/>
    <w:rsid w:val="008C72A3"/>
    <w:rsid w:val="008C76AE"/>
    <w:rsid w:val="008C796A"/>
    <w:rsid w:val="008C7B54"/>
    <w:rsid w:val="008C7C6F"/>
    <w:rsid w:val="008C7D3A"/>
    <w:rsid w:val="008D0065"/>
    <w:rsid w:val="008D04BF"/>
    <w:rsid w:val="008D0C95"/>
    <w:rsid w:val="008D1268"/>
    <w:rsid w:val="008D1296"/>
    <w:rsid w:val="008D15ED"/>
    <w:rsid w:val="008D16B8"/>
    <w:rsid w:val="008D2589"/>
    <w:rsid w:val="008D2CA4"/>
    <w:rsid w:val="008D2F38"/>
    <w:rsid w:val="008D2FDC"/>
    <w:rsid w:val="008D34FE"/>
    <w:rsid w:val="008D379C"/>
    <w:rsid w:val="008D381F"/>
    <w:rsid w:val="008D4477"/>
    <w:rsid w:val="008D4688"/>
    <w:rsid w:val="008D4788"/>
    <w:rsid w:val="008D497B"/>
    <w:rsid w:val="008D49C8"/>
    <w:rsid w:val="008D4BE1"/>
    <w:rsid w:val="008D4F63"/>
    <w:rsid w:val="008D50A4"/>
    <w:rsid w:val="008D52EE"/>
    <w:rsid w:val="008D5CAC"/>
    <w:rsid w:val="008D5F88"/>
    <w:rsid w:val="008D64B3"/>
    <w:rsid w:val="008D67C5"/>
    <w:rsid w:val="008D690C"/>
    <w:rsid w:val="008D7009"/>
    <w:rsid w:val="008D7531"/>
    <w:rsid w:val="008D7946"/>
    <w:rsid w:val="008D7DD5"/>
    <w:rsid w:val="008E0DC5"/>
    <w:rsid w:val="008E1898"/>
    <w:rsid w:val="008E1B0B"/>
    <w:rsid w:val="008E22C8"/>
    <w:rsid w:val="008E2587"/>
    <w:rsid w:val="008E27F8"/>
    <w:rsid w:val="008E28BD"/>
    <w:rsid w:val="008E28EB"/>
    <w:rsid w:val="008E2A4E"/>
    <w:rsid w:val="008E2DB8"/>
    <w:rsid w:val="008E2E87"/>
    <w:rsid w:val="008E300D"/>
    <w:rsid w:val="008E305C"/>
    <w:rsid w:val="008E32E5"/>
    <w:rsid w:val="008E3951"/>
    <w:rsid w:val="008E4498"/>
    <w:rsid w:val="008E4C30"/>
    <w:rsid w:val="008E4CA8"/>
    <w:rsid w:val="008E4E03"/>
    <w:rsid w:val="008E5167"/>
    <w:rsid w:val="008E518F"/>
    <w:rsid w:val="008E51FD"/>
    <w:rsid w:val="008E56A8"/>
    <w:rsid w:val="008E5D38"/>
    <w:rsid w:val="008E5EDA"/>
    <w:rsid w:val="008E64E9"/>
    <w:rsid w:val="008E65D7"/>
    <w:rsid w:val="008E6DED"/>
    <w:rsid w:val="008E6FEA"/>
    <w:rsid w:val="008E76F4"/>
    <w:rsid w:val="008E78CF"/>
    <w:rsid w:val="008E7AD3"/>
    <w:rsid w:val="008E7C6C"/>
    <w:rsid w:val="008E7D20"/>
    <w:rsid w:val="008E7DEA"/>
    <w:rsid w:val="008F02F2"/>
    <w:rsid w:val="008F0853"/>
    <w:rsid w:val="008F099D"/>
    <w:rsid w:val="008F099F"/>
    <w:rsid w:val="008F09AF"/>
    <w:rsid w:val="008F0A56"/>
    <w:rsid w:val="008F0BD2"/>
    <w:rsid w:val="008F0C94"/>
    <w:rsid w:val="008F0EE5"/>
    <w:rsid w:val="008F14E7"/>
    <w:rsid w:val="008F16AE"/>
    <w:rsid w:val="008F203E"/>
    <w:rsid w:val="008F24EE"/>
    <w:rsid w:val="008F270C"/>
    <w:rsid w:val="008F2710"/>
    <w:rsid w:val="008F27BE"/>
    <w:rsid w:val="008F28CA"/>
    <w:rsid w:val="008F290C"/>
    <w:rsid w:val="008F2984"/>
    <w:rsid w:val="008F2C51"/>
    <w:rsid w:val="008F32D7"/>
    <w:rsid w:val="008F32E1"/>
    <w:rsid w:val="008F3858"/>
    <w:rsid w:val="008F43E4"/>
    <w:rsid w:val="008F4ED6"/>
    <w:rsid w:val="008F557C"/>
    <w:rsid w:val="008F571D"/>
    <w:rsid w:val="008F627A"/>
    <w:rsid w:val="008F62DC"/>
    <w:rsid w:val="008F64A9"/>
    <w:rsid w:val="008F6A55"/>
    <w:rsid w:val="008F6E1A"/>
    <w:rsid w:val="008F75CB"/>
    <w:rsid w:val="008F75F9"/>
    <w:rsid w:val="008F79AA"/>
    <w:rsid w:val="008F7C83"/>
    <w:rsid w:val="008F7DBD"/>
    <w:rsid w:val="00900333"/>
    <w:rsid w:val="0090045C"/>
    <w:rsid w:val="009005D9"/>
    <w:rsid w:val="00900865"/>
    <w:rsid w:val="0090089A"/>
    <w:rsid w:val="00900A64"/>
    <w:rsid w:val="00900AB1"/>
    <w:rsid w:val="00900D8B"/>
    <w:rsid w:val="00901090"/>
    <w:rsid w:val="00901202"/>
    <w:rsid w:val="00901210"/>
    <w:rsid w:val="009016F5"/>
    <w:rsid w:val="00901A41"/>
    <w:rsid w:val="00901A49"/>
    <w:rsid w:val="00901E21"/>
    <w:rsid w:val="009026BF"/>
    <w:rsid w:val="0090285D"/>
    <w:rsid w:val="009028C6"/>
    <w:rsid w:val="009028F8"/>
    <w:rsid w:val="00903239"/>
    <w:rsid w:val="00903416"/>
    <w:rsid w:val="00903563"/>
    <w:rsid w:val="00903816"/>
    <w:rsid w:val="00903DEE"/>
    <w:rsid w:val="009041ED"/>
    <w:rsid w:val="009042C9"/>
    <w:rsid w:val="00904395"/>
    <w:rsid w:val="00904599"/>
    <w:rsid w:val="0090467F"/>
    <w:rsid w:val="009047E7"/>
    <w:rsid w:val="0090543E"/>
    <w:rsid w:val="00905EB8"/>
    <w:rsid w:val="00906C44"/>
    <w:rsid w:val="00906DF1"/>
    <w:rsid w:val="00906E71"/>
    <w:rsid w:val="00906FB5"/>
    <w:rsid w:val="00907126"/>
    <w:rsid w:val="0090736E"/>
    <w:rsid w:val="0090759B"/>
    <w:rsid w:val="00907C45"/>
    <w:rsid w:val="00907C8E"/>
    <w:rsid w:val="00910061"/>
    <w:rsid w:val="00910371"/>
    <w:rsid w:val="009104B6"/>
    <w:rsid w:val="00910688"/>
    <w:rsid w:val="00910B3F"/>
    <w:rsid w:val="00910FA6"/>
    <w:rsid w:val="0091128E"/>
    <w:rsid w:val="0091174D"/>
    <w:rsid w:val="009117BE"/>
    <w:rsid w:val="00911839"/>
    <w:rsid w:val="00911B9E"/>
    <w:rsid w:val="0091246A"/>
    <w:rsid w:val="00912A0B"/>
    <w:rsid w:val="00913033"/>
    <w:rsid w:val="00913037"/>
    <w:rsid w:val="00913081"/>
    <w:rsid w:val="009132C0"/>
    <w:rsid w:val="00913A24"/>
    <w:rsid w:val="00913FD5"/>
    <w:rsid w:val="009140BB"/>
    <w:rsid w:val="0091418B"/>
    <w:rsid w:val="00914361"/>
    <w:rsid w:val="00914648"/>
    <w:rsid w:val="00914B65"/>
    <w:rsid w:val="00914D54"/>
    <w:rsid w:val="0091515B"/>
    <w:rsid w:val="009155F5"/>
    <w:rsid w:val="00915744"/>
    <w:rsid w:val="00915768"/>
    <w:rsid w:val="0091577F"/>
    <w:rsid w:val="00915A5E"/>
    <w:rsid w:val="00915D2B"/>
    <w:rsid w:val="00915D6E"/>
    <w:rsid w:val="00915E8E"/>
    <w:rsid w:val="00916A1E"/>
    <w:rsid w:val="00916A9A"/>
    <w:rsid w:val="00916FAE"/>
    <w:rsid w:val="00917093"/>
    <w:rsid w:val="009206C6"/>
    <w:rsid w:val="00920775"/>
    <w:rsid w:val="00920B07"/>
    <w:rsid w:val="00920EDA"/>
    <w:rsid w:val="00921ABB"/>
    <w:rsid w:val="0092236C"/>
    <w:rsid w:val="00922530"/>
    <w:rsid w:val="00922687"/>
    <w:rsid w:val="00922900"/>
    <w:rsid w:val="00922CD5"/>
    <w:rsid w:val="00922E33"/>
    <w:rsid w:val="00923290"/>
    <w:rsid w:val="00923701"/>
    <w:rsid w:val="00923710"/>
    <w:rsid w:val="00923823"/>
    <w:rsid w:val="00923965"/>
    <w:rsid w:val="00923B58"/>
    <w:rsid w:val="00923CAA"/>
    <w:rsid w:val="00923D2B"/>
    <w:rsid w:val="009243E3"/>
    <w:rsid w:val="00924683"/>
    <w:rsid w:val="00924903"/>
    <w:rsid w:val="00924CE5"/>
    <w:rsid w:val="00925396"/>
    <w:rsid w:val="00925B05"/>
    <w:rsid w:val="00925B0C"/>
    <w:rsid w:val="00926038"/>
    <w:rsid w:val="009264B2"/>
    <w:rsid w:val="009266B7"/>
    <w:rsid w:val="00926A44"/>
    <w:rsid w:val="00926CC8"/>
    <w:rsid w:val="00926CDF"/>
    <w:rsid w:val="00927441"/>
    <w:rsid w:val="0092791F"/>
    <w:rsid w:val="00927EA9"/>
    <w:rsid w:val="00930269"/>
    <w:rsid w:val="00930BAE"/>
    <w:rsid w:val="00931017"/>
    <w:rsid w:val="009310C5"/>
    <w:rsid w:val="0093167D"/>
    <w:rsid w:val="00931BED"/>
    <w:rsid w:val="00931C72"/>
    <w:rsid w:val="00932461"/>
    <w:rsid w:val="00932480"/>
    <w:rsid w:val="0093262E"/>
    <w:rsid w:val="00932846"/>
    <w:rsid w:val="00932FF3"/>
    <w:rsid w:val="00933194"/>
    <w:rsid w:val="00933644"/>
    <w:rsid w:val="00933750"/>
    <w:rsid w:val="00933E14"/>
    <w:rsid w:val="00934143"/>
    <w:rsid w:val="009342D7"/>
    <w:rsid w:val="009343AA"/>
    <w:rsid w:val="009347C0"/>
    <w:rsid w:val="009347E5"/>
    <w:rsid w:val="00934C6E"/>
    <w:rsid w:val="00935109"/>
    <w:rsid w:val="00935411"/>
    <w:rsid w:val="00935CAB"/>
    <w:rsid w:val="0093633C"/>
    <w:rsid w:val="0093693B"/>
    <w:rsid w:val="00936B51"/>
    <w:rsid w:val="00936D32"/>
    <w:rsid w:val="00936DB8"/>
    <w:rsid w:val="0093701C"/>
    <w:rsid w:val="00937552"/>
    <w:rsid w:val="00937D41"/>
    <w:rsid w:val="009403C0"/>
    <w:rsid w:val="00940683"/>
    <w:rsid w:val="00940ADC"/>
    <w:rsid w:val="00940B7D"/>
    <w:rsid w:val="00940D7E"/>
    <w:rsid w:val="00940DD5"/>
    <w:rsid w:val="00940F7B"/>
    <w:rsid w:val="009418E4"/>
    <w:rsid w:val="00941A9A"/>
    <w:rsid w:val="009420D7"/>
    <w:rsid w:val="009424A0"/>
    <w:rsid w:val="00942ACF"/>
    <w:rsid w:val="00942B3F"/>
    <w:rsid w:val="00942E03"/>
    <w:rsid w:val="00943202"/>
    <w:rsid w:val="009432DD"/>
    <w:rsid w:val="0094334A"/>
    <w:rsid w:val="00943DA7"/>
    <w:rsid w:val="0094468E"/>
    <w:rsid w:val="00944B38"/>
    <w:rsid w:val="00944C6D"/>
    <w:rsid w:val="00944E77"/>
    <w:rsid w:val="00944E9F"/>
    <w:rsid w:val="0094539A"/>
    <w:rsid w:val="00946848"/>
    <w:rsid w:val="00946A60"/>
    <w:rsid w:val="009474AD"/>
    <w:rsid w:val="00947ECE"/>
    <w:rsid w:val="00947EDE"/>
    <w:rsid w:val="00947F31"/>
    <w:rsid w:val="00950006"/>
    <w:rsid w:val="0095005E"/>
    <w:rsid w:val="00950177"/>
    <w:rsid w:val="0095028A"/>
    <w:rsid w:val="0095064D"/>
    <w:rsid w:val="009506E4"/>
    <w:rsid w:val="00951102"/>
    <w:rsid w:val="009511FB"/>
    <w:rsid w:val="009516B1"/>
    <w:rsid w:val="00951A64"/>
    <w:rsid w:val="00951CF7"/>
    <w:rsid w:val="00951F17"/>
    <w:rsid w:val="00952203"/>
    <w:rsid w:val="00952352"/>
    <w:rsid w:val="00952673"/>
    <w:rsid w:val="009527E9"/>
    <w:rsid w:val="009528EA"/>
    <w:rsid w:val="00952B03"/>
    <w:rsid w:val="00953164"/>
    <w:rsid w:val="009531B9"/>
    <w:rsid w:val="009531C7"/>
    <w:rsid w:val="00953AC5"/>
    <w:rsid w:val="0095473D"/>
    <w:rsid w:val="009547C0"/>
    <w:rsid w:val="009547E5"/>
    <w:rsid w:val="00954AC7"/>
    <w:rsid w:val="00954D0B"/>
    <w:rsid w:val="00954F99"/>
    <w:rsid w:val="00955CC7"/>
    <w:rsid w:val="00956669"/>
    <w:rsid w:val="00957226"/>
    <w:rsid w:val="0095734D"/>
    <w:rsid w:val="0095761D"/>
    <w:rsid w:val="00957873"/>
    <w:rsid w:val="00957A1F"/>
    <w:rsid w:val="00957A22"/>
    <w:rsid w:val="00957CD3"/>
    <w:rsid w:val="00957D92"/>
    <w:rsid w:val="00957E4B"/>
    <w:rsid w:val="00957FDB"/>
    <w:rsid w:val="009606C1"/>
    <w:rsid w:val="00960BBD"/>
    <w:rsid w:val="00960F51"/>
    <w:rsid w:val="00961265"/>
    <w:rsid w:val="00961483"/>
    <w:rsid w:val="0096187E"/>
    <w:rsid w:val="00961CAD"/>
    <w:rsid w:val="00962051"/>
    <w:rsid w:val="009620EC"/>
    <w:rsid w:val="00962204"/>
    <w:rsid w:val="00962541"/>
    <w:rsid w:val="0096270D"/>
    <w:rsid w:val="00963215"/>
    <w:rsid w:val="0096330B"/>
    <w:rsid w:val="00963489"/>
    <w:rsid w:val="00963796"/>
    <w:rsid w:val="0096382D"/>
    <w:rsid w:val="009638BC"/>
    <w:rsid w:val="00963993"/>
    <w:rsid w:val="00963A10"/>
    <w:rsid w:val="00963C6E"/>
    <w:rsid w:val="00963E30"/>
    <w:rsid w:val="009643B3"/>
    <w:rsid w:val="009651F1"/>
    <w:rsid w:val="00965251"/>
    <w:rsid w:val="00965870"/>
    <w:rsid w:val="009658C1"/>
    <w:rsid w:val="00965FF4"/>
    <w:rsid w:val="009662E5"/>
    <w:rsid w:val="00966A1D"/>
    <w:rsid w:val="009672AE"/>
    <w:rsid w:val="00967A9B"/>
    <w:rsid w:val="00970534"/>
    <w:rsid w:val="00970AE0"/>
    <w:rsid w:val="00970C5C"/>
    <w:rsid w:val="00970E54"/>
    <w:rsid w:val="00971138"/>
    <w:rsid w:val="00971672"/>
    <w:rsid w:val="00971950"/>
    <w:rsid w:val="009719BF"/>
    <w:rsid w:val="009720F3"/>
    <w:rsid w:val="009724C7"/>
    <w:rsid w:val="00972CF3"/>
    <w:rsid w:val="00973123"/>
    <w:rsid w:val="00973289"/>
    <w:rsid w:val="00973AC7"/>
    <w:rsid w:val="0097422E"/>
    <w:rsid w:val="009745EF"/>
    <w:rsid w:val="009746BD"/>
    <w:rsid w:val="0097474D"/>
    <w:rsid w:val="009747DA"/>
    <w:rsid w:val="0097496D"/>
    <w:rsid w:val="00974C87"/>
    <w:rsid w:val="00974C90"/>
    <w:rsid w:val="009753F2"/>
    <w:rsid w:val="00975417"/>
    <w:rsid w:val="00975B93"/>
    <w:rsid w:val="00975C7F"/>
    <w:rsid w:val="00975EDB"/>
    <w:rsid w:val="00975FA4"/>
    <w:rsid w:val="009760EC"/>
    <w:rsid w:val="009762EA"/>
    <w:rsid w:val="00976376"/>
    <w:rsid w:val="00976569"/>
    <w:rsid w:val="0097667F"/>
    <w:rsid w:val="00976807"/>
    <w:rsid w:val="0097696E"/>
    <w:rsid w:val="00976CB1"/>
    <w:rsid w:val="00976E9F"/>
    <w:rsid w:val="00977053"/>
    <w:rsid w:val="0097742C"/>
    <w:rsid w:val="00977477"/>
    <w:rsid w:val="009776FD"/>
    <w:rsid w:val="0097786B"/>
    <w:rsid w:val="009779A9"/>
    <w:rsid w:val="009779D1"/>
    <w:rsid w:val="00977B49"/>
    <w:rsid w:val="00977C7F"/>
    <w:rsid w:val="00980042"/>
    <w:rsid w:val="00980235"/>
    <w:rsid w:val="009804F0"/>
    <w:rsid w:val="0098052D"/>
    <w:rsid w:val="00981190"/>
    <w:rsid w:val="009812E4"/>
    <w:rsid w:val="00981339"/>
    <w:rsid w:val="0098162A"/>
    <w:rsid w:val="00981718"/>
    <w:rsid w:val="0098197C"/>
    <w:rsid w:val="00981A22"/>
    <w:rsid w:val="00981B63"/>
    <w:rsid w:val="00981D43"/>
    <w:rsid w:val="009820B9"/>
    <w:rsid w:val="009823D1"/>
    <w:rsid w:val="00982430"/>
    <w:rsid w:val="0098293D"/>
    <w:rsid w:val="00982AAD"/>
    <w:rsid w:val="00982B46"/>
    <w:rsid w:val="00982E00"/>
    <w:rsid w:val="00982EAC"/>
    <w:rsid w:val="00982EDD"/>
    <w:rsid w:val="00982FA0"/>
    <w:rsid w:val="0098352E"/>
    <w:rsid w:val="00983A29"/>
    <w:rsid w:val="00983B27"/>
    <w:rsid w:val="00983CFD"/>
    <w:rsid w:val="009841E4"/>
    <w:rsid w:val="00984271"/>
    <w:rsid w:val="009842F4"/>
    <w:rsid w:val="0098441F"/>
    <w:rsid w:val="00984C78"/>
    <w:rsid w:val="0098508B"/>
    <w:rsid w:val="0098510E"/>
    <w:rsid w:val="0098520E"/>
    <w:rsid w:val="00985698"/>
    <w:rsid w:val="00985A3E"/>
    <w:rsid w:val="00985C22"/>
    <w:rsid w:val="00985CD7"/>
    <w:rsid w:val="00985D31"/>
    <w:rsid w:val="00985D6D"/>
    <w:rsid w:val="00985E13"/>
    <w:rsid w:val="00986A41"/>
    <w:rsid w:val="00986A4D"/>
    <w:rsid w:val="00986BCA"/>
    <w:rsid w:val="00986C86"/>
    <w:rsid w:val="00987179"/>
    <w:rsid w:val="00987279"/>
    <w:rsid w:val="00987371"/>
    <w:rsid w:val="00987756"/>
    <w:rsid w:val="00987797"/>
    <w:rsid w:val="009900F3"/>
    <w:rsid w:val="00990AA7"/>
    <w:rsid w:val="00990C77"/>
    <w:rsid w:val="00990E6C"/>
    <w:rsid w:val="00991710"/>
    <w:rsid w:val="00991C78"/>
    <w:rsid w:val="00991D2D"/>
    <w:rsid w:val="00991E97"/>
    <w:rsid w:val="00991EC6"/>
    <w:rsid w:val="009920E5"/>
    <w:rsid w:val="009921E8"/>
    <w:rsid w:val="009928F8"/>
    <w:rsid w:val="0099294D"/>
    <w:rsid w:val="009930A1"/>
    <w:rsid w:val="00993127"/>
    <w:rsid w:val="00993382"/>
    <w:rsid w:val="009933EE"/>
    <w:rsid w:val="009934E1"/>
    <w:rsid w:val="009938A0"/>
    <w:rsid w:val="00993E45"/>
    <w:rsid w:val="00994461"/>
    <w:rsid w:val="009944EB"/>
    <w:rsid w:val="0099465B"/>
    <w:rsid w:val="00994ACC"/>
    <w:rsid w:val="00994C9E"/>
    <w:rsid w:val="0099536E"/>
    <w:rsid w:val="009954BC"/>
    <w:rsid w:val="0099552C"/>
    <w:rsid w:val="00995D34"/>
    <w:rsid w:val="00995E0E"/>
    <w:rsid w:val="009962B3"/>
    <w:rsid w:val="009963C5"/>
    <w:rsid w:val="009965C6"/>
    <w:rsid w:val="009969B5"/>
    <w:rsid w:val="00996E9F"/>
    <w:rsid w:val="00996F29"/>
    <w:rsid w:val="00996F79"/>
    <w:rsid w:val="00997634"/>
    <w:rsid w:val="009976F5"/>
    <w:rsid w:val="00997703"/>
    <w:rsid w:val="00997B2D"/>
    <w:rsid w:val="00997F14"/>
    <w:rsid w:val="009A003C"/>
    <w:rsid w:val="009A0872"/>
    <w:rsid w:val="009A0882"/>
    <w:rsid w:val="009A0AFA"/>
    <w:rsid w:val="009A0B07"/>
    <w:rsid w:val="009A0D5C"/>
    <w:rsid w:val="009A15DE"/>
    <w:rsid w:val="009A17EE"/>
    <w:rsid w:val="009A1EA7"/>
    <w:rsid w:val="009A2146"/>
    <w:rsid w:val="009A21BD"/>
    <w:rsid w:val="009A2529"/>
    <w:rsid w:val="009A25D1"/>
    <w:rsid w:val="009A2A25"/>
    <w:rsid w:val="009A3003"/>
    <w:rsid w:val="009A3262"/>
    <w:rsid w:val="009A3342"/>
    <w:rsid w:val="009A3721"/>
    <w:rsid w:val="009A402F"/>
    <w:rsid w:val="009A415B"/>
    <w:rsid w:val="009A42D6"/>
    <w:rsid w:val="009A4333"/>
    <w:rsid w:val="009A4621"/>
    <w:rsid w:val="009A46F7"/>
    <w:rsid w:val="009A4ADA"/>
    <w:rsid w:val="009A4D65"/>
    <w:rsid w:val="009A54FF"/>
    <w:rsid w:val="009A55B8"/>
    <w:rsid w:val="009A5E34"/>
    <w:rsid w:val="009A66DC"/>
    <w:rsid w:val="009A7AFD"/>
    <w:rsid w:val="009A7E53"/>
    <w:rsid w:val="009B0087"/>
    <w:rsid w:val="009B0690"/>
    <w:rsid w:val="009B0EB1"/>
    <w:rsid w:val="009B1728"/>
    <w:rsid w:val="009B25EE"/>
    <w:rsid w:val="009B268D"/>
    <w:rsid w:val="009B2C87"/>
    <w:rsid w:val="009B33AF"/>
    <w:rsid w:val="009B37E2"/>
    <w:rsid w:val="009B3D05"/>
    <w:rsid w:val="009B3E65"/>
    <w:rsid w:val="009B418F"/>
    <w:rsid w:val="009B4318"/>
    <w:rsid w:val="009B4BED"/>
    <w:rsid w:val="009B4CE0"/>
    <w:rsid w:val="009B5089"/>
    <w:rsid w:val="009B520D"/>
    <w:rsid w:val="009B531E"/>
    <w:rsid w:val="009B5384"/>
    <w:rsid w:val="009B53A3"/>
    <w:rsid w:val="009B5942"/>
    <w:rsid w:val="009B5979"/>
    <w:rsid w:val="009B59C4"/>
    <w:rsid w:val="009B5F29"/>
    <w:rsid w:val="009B61E9"/>
    <w:rsid w:val="009B6255"/>
    <w:rsid w:val="009B647D"/>
    <w:rsid w:val="009B64B5"/>
    <w:rsid w:val="009B67AB"/>
    <w:rsid w:val="009B6B50"/>
    <w:rsid w:val="009B6D9F"/>
    <w:rsid w:val="009B6E8B"/>
    <w:rsid w:val="009B6EA0"/>
    <w:rsid w:val="009B70DA"/>
    <w:rsid w:val="009B7435"/>
    <w:rsid w:val="009B75A4"/>
    <w:rsid w:val="009B75CE"/>
    <w:rsid w:val="009B785D"/>
    <w:rsid w:val="009B799B"/>
    <w:rsid w:val="009C040B"/>
    <w:rsid w:val="009C0AE0"/>
    <w:rsid w:val="009C0BDC"/>
    <w:rsid w:val="009C0C90"/>
    <w:rsid w:val="009C0F17"/>
    <w:rsid w:val="009C108E"/>
    <w:rsid w:val="009C1190"/>
    <w:rsid w:val="009C164D"/>
    <w:rsid w:val="009C1CFE"/>
    <w:rsid w:val="009C1E0D"/>
    <w:rsid w:val="009C1FA7"/>
    <w:rsid w:val="009C2310"/>
    <w:rsid w:val="009C251F"/>
    <w:rsid w:val="009C25A6"/>
    <w:rsid w:val="009C291F"/>
    <w:rsid w:val="009C2CC5"/>
    <w:rsid w:val="009C2D7B"/>
    <w:rsid w:val="009C3439"/>
    <w:rsid w:val="009C36BA"/>
    <w:rsid w:val="009C37FA"/>
    <w:rsid w:val="009C3AD5"/>
    <w:rsid w:val="009C3B42"/>
    <w:rsid w:val="009C3D2B"/>
    <w:rsid w:val="009C3FCA"/>
    <w:rsid w:val="009C4056"/>
    <w:rsid w:val="009C410B"/>
    <w:rsid w:val="009C4161"/>
    <w:rsid w:val="009C4555"/>
    <w:rsid w:val="009C4E50"/>
    <w:rsid w:val="009C53A5"/>
    <w:rsid w:val="009C5A57"/>
    <w:rsid w:val="009C64CB"/>
    <w:rsid w:val="009C6A5C"/>
    <w:rsid w:val="009C6CB4"/>
    <w:rsid w:val="009C6FE2"/>
    <w:rsid w:val="009C7082"/>
    <w:rsid w:val="009C71D5"/>
    <w:rsid w:val="009C7299"/>
    <w:rsid w:val="009C754E"/>
    <w:rsid w:val="009C7F62"/>
    <w:rsid w:val="009C7FD6"/>
    <w:rsid w:val="009D0AC9"/>
    <w:rsid w:val="009D1007"/>
    <w:rsid w:val="009D1062"/>
    <w:rsid w:val="009D1434"/>
    <w:rsid w:val="009D1442"/>
    <w:rsid w:val="009D18C1"/>
    <w:rsid w:val="009D1AE6"/>
    <w:rsid w:val="009D1F30"/>
    <w:rsid w:val="009D2393"/>
    <w:rsid w:val="009D2459"/>
    <w:rsid w:val="009D255B"/>
    <w:rsid w:val="009D271C"/>
    <w:rsid w:val="009D2754"/>
    <w:rsid w:val="009D2F9B"/>
    <w:rsid w:val="009D3063"/>
    <w:rsid w:val="009D333E"/>
    <w:rsid w:val="009D3852"/>
    <w:rsid w:val="009D3CDB"/>
    <w:rsid w:val="009D3CE9"/>
    <w:rsid w:val="009D40CE"/>
    <w:rsid w:val="009D4170"/>
    <w:rsid w:val="009D4325"/>
    <w:rsid w:val="009D48E8"/>
    <w:rsid w:val="009D49C2"/>
    <w:rsid w:val="009D4BB6"/>
    <w:rsid w:val="009D4FCD"/>
    <w:rsid w:val="009D50E4"/>
    <w:rsid w:val="009D5127"/>
    <w:rsid w:val="009D526D"/>
    <w:rsid w:val="009D5AEC"/>
    <w:rsid w:val="009D5E37"/>
    <w:rsid w:val="009D6187"/>
    <w:rsid w:val="009D69AE"/>
    <w:rsid w:val="009D6B84"/>
    <w:rsid w:val="009D6F35"/>
    <w:rsid w:val="009D7C1C"/>
    <w:rsid w:val="009E017C"/>
    <w:rsid w:val="009E0512"/>
    <w:rsid w:val="009E0547"/>
    <w:rsid w:val="009E0A1C"/>
    <w:rsid w:val="009E0E46"/>
    <w:rsid w:val="009E1132"/>
    <w:rsid w:val="009E1305"/>
    <w:rsid w:val="009E1742"/>
    <w:rsid w:val="009E18C9"/>
    <w:rsid w:val="009E1F29"/>
    <w:rsid w:val="009E23F7"/>
    <w:rsid w:val="009E2538"/>
    <w:rsid w:val="009E2B2C"/>
    <w:rsid w:val="009E334B"/>
    <w:rsid w:val="009E35AA"/>
    <w:rsid w:val="009E3615"/>
    <w:rsid w:val="009E36BF"/>
    <w:rsid w:val="009E3846"/>
    <w:rsid w:val="009E3A72"/>
    <w:rsid w:val="009E3DC4"/>
    <w:rsid w:val="009E4013"/>
    <w:rsid w:val="009E443F"/>
    <w:rsid w:val="009E45BC"/>
    <w:rsid w:val="009E4A2F"/>
    <w:rsid w:val="009E4A69"/>
    <w:rsid w:val="009E4A9A"/>
    <w:rsid w:val="009E4F56"/>
    <w:rsid w:val="009E528F"/>
    <w:rsid w:val="009E53C9"/>
    <w:rsid w:val="009E5419"/>
    <w:rsid w:val="009E55A9"/>
    <w:rsid w:val="009E588A"/>
    <w:rsid w:val="009E589D"/>
    <w:rsid w:val="009E5904"/>
    <w:rsid w:val="009E62B2"/>
    <w:rsid w:val="009E653B"/>
    <w:rsid w:val="009E6822"/>
    <w:rsid w:val="009E6A49"/>
    <w:rsid w:val="009E6EA7"/>
    <w:rsid w:val="009E73AA"/>
    <w:rsid w:val="009E76B3"/>
    <w:rsid w:val="009E7783"/>
    <w:rsid w:val="009E783B"/>
    <w:rsid w:val="009E7891"/>
    <w:rsid w:val="009E7AC1"/>
    <w:rsid w:val="009E7F41"/>
    <w:rsid w:val="009E7F5A"/>
    <w:rsid w:val="009F05BD"/>
    <w:rsid w:val="009F0637"/>
    <w:rsid w:val="009F0A37"/>
    <w:rsid w:val="009F12FB"/>
    <w:rsid w:val="009F20C8"/>
    <w:rsid w:val="009F2A84"/>
    <w:rsid w:val="009F2BF6"/>
    <w:rsid w:val="009F2DAA"/>
    <w:rsid w:val="009F2DFC"/>
    <w:rsid w:val="009F2E3C"/>
    <w:rsid w:val="009F2F79"/>
    <w:rsid w:val="009F30BF"/>
    <w:rsid w:val="009F364B"/>
    <w:rsid w:val="009F417F"/>
    <w:rsid w:val="009F4182"/>
    <w:rsid w:val="009F46A7"/>
    <w:rsid w:val="009F4E00"/>
    <w:rsid w:val="009F4F30"/>
    <w:rsid w:val="009F5046"/>
    <w:rsid w:val="009F5089"/>
    <w:rsid w:val="009F5282"/>
    <w:rsid w:val="009F52DC"/>
    <w:rsid w:val="009F5F12"/>
    <w:rsid w:val="009F5F36"/>
    <w:rsid w:val="009F6289"/>
    <w:rsid w:val="009F64CE"/>
    <w:rsid w:val="009F6902"/>
    <w:rsid w:val="009F6D4A"/>
    <w:rsid w:val="009F723F"/>
    <w:rsid w:val="009F72B7"/>
    <w:rsid w:val="009F75E4"/>
    <w:rsid w:val="009F779B"/>
    <w:rsid w:val="00A000F1"/>
    <w:rsid w:val="00A00785"/>
    <w:rsid w:val="00A0085D"/>
    <w:rsid w:val="00A010DF"/>
    <w:rsid w:val="00A01597"/>
    <w:rsid w:val="00A017FE"/>
    <w:rsid w:val="00A01ADC"/>
    <w:rsid w:val="00A0210C"/>
    <w:rsid w:val="00A02473"/>
    <w:rsid w:val="00A024AF"/>
    <w:rsid w:val="00A02522"/>
    <w:rsid w:val="00A0261F"/>
    <w:rsid w:val="00A02D7A"/>
    <w:rsid w:val="00A02F41"/>
    <w:rsid w:val="00A03132"/>
    <w:rsid w:val="00A0342D"/>
    <w:rsid w:val="00A0342F"/>
    <w:rsid w:val="00A03604"/>
    <w:rsid w:val="00A0380C"/>
    <w:rsid w:val="00A03AAA"/>
    <w:rsid w:val="00A03AF7"/>
    <w:rsid w:val="00A03BD7"/>
    <w:rsid w:val="00A03C0E"/>
    <w:rsid w:val="00A03C17"/>
    <w:rsid w:val="00A03D09"/>
    <w:rsid w:val="00A03E13"/>
    <w:rsid w:val="00A03F0D"/>
    <w:rsid w:val="00A041B9"/>
    <w:rsid w:val="00A04AB9"/>
    <w:rsid w:val="00A04E91"/>
    <w:rsid w:val="00A050B5"/>
    <w:rsid w:val="00A057F5"/>
    <w:rsid w:val="00A05900"/>
    <w:rsid w:val="00A05C43"/>
    <w:rsid w:val="00A06C88"/>
    <w:rsid w:val="00A06F26"/>
    <w:rsid w:val="00A073B8"/>
    <w:rsid w:val="00A0757E"/>
    <w:rsid w:val="00A075A4"/>
    <w:rsid w:val="00A079B2"/>
    <w:rsid w:val="00A07DBD"/>
    <w:rsid w:val="00A07DF7"/>
    <w:rsid w:val="00A07EE7"/>
    <w:rsid w:val="00A109DF"/>
    <w:rsid w:val="00A10B5C"/>
    <w:rsid w:val="00A10B8F"/>
    <w:rsid w:val="00A10C12"/>
    <w:rsid w:val="00A10D8D"/>
    <w:rsid w:val="00A1119D"/>
    <w:rsid w:val="00A11323"/>
    <w:rsid w:val="00A1140E"/>
    <w:rsid w:val="00A11562"/>
    <w:rsid w:val="00A119EA"/>
    <w:rsid w:val="00A11CC9"/>
    <w:rsid w:val="00A11F19"/>
    <w:rsid w:val="00A11F7F"/>
    <w:rsid w:val="00A12176"/>
    <w:rsid w:val="00A121DB"/>
    <w:rsid w:val="00A12878"/>
    <w:rsid w:val="00A12BC0"/>
    <w:rsid w:val="00A12DE7"/>
    <w:rsid w:val="00A12EEA"/>
    <w:rsid w:val="00A1358B"/>
    <w:rsid w:val="00A1398C"/>
    <w:rsid w:val="00A13C1D"/>
    <w:rsid w:val="00A13CB3"/>
    <w:rsid w:val="00A147EE"/>
    <w:rsid w:val="00A14915"/>
    <w:rsid w:val="00A1498C"/>
    <w:rsid w:val="00A14BCA"/>
    <w:rsid w:val="00A14CE4"/>
    <w:rsid w:val="00A14F6D"/>
    <w:rsid w:val="00A150AB"/>
    <w:rsid w:val="00A15460"/>
    <w:rsid w:val="00A155DC"/>
    <w:rsid w:val="00A1588B"/>
    <w:rsid w:val="00A15980"/>
    <w:rsid w:val="00A15B86"/>
    <w:rsid w:val="00A15BB6"/>
    <w:rsid w:val="00A15D9B"/>
    <w:rsid w:val="00A15EAF"/>
    <w:rsid w:val="00A16708"/>
    <w:rsid w:val="00A16871"/>
    <w:rsid w:val="00A1687C"/>
    <w:rsid w:val="00A1699B"/>
    <w:rsid w:val="00A16D64"/>
    <w:rsid w:val="00A170B5"/>
    <w:rsid w:val="00A178E8"/>
    <w:rsid w:val="00A17A4A"/>
    <w:rsid w:val="00A17BDD"/>
    <w:rsid w:val="00A20490"/>
    <w:rsid w:val="00A20A31"/>
    <w:rsid w:val="00A21053"/>
    <w:rsid w:val="00A21956"/>
    <w:rsid w:val="00A22272"/>
    <w:rsid w:val="00A229A1"/>
    <w:rsid w:val="00A22C9A"/>
    <w:rsid w:val="00A23224"/>
    <w:rsid w:val="00A2352D"/>
    <w:rsid w:val="00A23533"/>
    <w:rsid w:val="00A237D3"/>
    <w:rsid w:val="00A23BC6"/>
    <w:rsid w:val="00A23D0F"/>
    <w:rsid w:val="00A23D91"/>
    <w:rsid w:val="00A23F44"/>
    <w:rsid w:val="00A241A9"/>
    <w:rsid w:val="00A2493D"/>
    <w:rsid w:val="00A24BD5"/>
    <w:rsid w:val="00A25201"/>
    <w:rsid w:val="00A252BB"/>
    <w:rsid w:val="00A2563A"/>
    <w:rsid w:val="00A2565C"/>
    <w:rsid w:val="00A2594E"/>
    <w:rsid w:val="00A25AAD"/>
    <w:rsid w:val="00A25B3A"/>
    <w:rsid w:val="00A25BA9"/>
    <w:rsid w:val="00A25C0A"/>
    <w:rsid w:val="00A25D30"/>
    <w:rsid w:val="00A25E9E"/>
    <w:rsid w:val="00A25EC0"/>
    <w:rsid w:val="00A25F51"/>
    <w:rsid w:val="00A26054"/>
    <w:rsid w:val="00A260D3"/>
    <w:rsid w:val="00A266B3"/>
    <w:rsid w:val="00A269E2"/>
    <w:rsid w:val="00A26E0D"/>
    <w:rsid w:val="00A26E9C"/>
    <w:rsid w:val="00A26FA0"/>
    <w:rsid w:val="00A27257"/>
    <w:rsid w:val="00A274BB"/>
    <w:rsid w:val="00A30493"/>
    <w:rsid w:val="00A30AB5"/>
    <w:rsid w:val="00A30C84"/>
    <w:rsid w:val="00A30CF9"/>
    <w:rsid w:val="00A30D0C"/>
    <w:rsid w:val="00A30E16"/>
    <w:rsid w:val="00A31143"/>
    <w:rsid w:val="00A31510"/>
    <w:rsid w:val="00A31664"/>
    <w:rsid w:val="00A31691"/>
    <w:rsid w:val="00A318AC"/>
    <w:rsid w:val="00A31D3B"/>
    <w:rsid w:val="00A31E42"/>
    <w:rsid w:val="00A3275C"/>
    <w:rsid w:val="00A329FC"/>
    <w:rsid w:val="00A32A69"/>
    <w:rsid w:val="00A32E17"/>
    <w:rsid w:val="00A32F80"/>
    <w:rsid w:val="00A33075"/>
    <w:rsid w:val="00A33499"/>
    <w:rsid w:val="00A339CA"/>
    <w:rsid w:val="00A340FA"/>
    <w:rsid w:val="00A342C5"/>
    <w:rsid w:val="00A34AD6"/>
    <w:rsid w:val="00A34AEC"/>
    <w:rsid w:val="00A356EA"/>
    <w:rsid w:val="00A35A7E"/>
    <w:rsid w:val="00A36336"/>
    <w:rsid w:val="00A368E8"/>
    <w:rsid w:val="00A36DDF"/>
    <w:rsid w:val="00A378F8"/>
    <w:rsid w:val="00A3798D"/>
    <w:rsid w:val="00A405A7"/>
    <w:rsid w:val="00A4111B"/>
    <w:rsid w:val="00A415FA"/>
    <w:rsid w:val="00A4180D"/>
    <w:rsid w:val="00A41B7C"/>
    <w:rsid w:val="00A41D9B"/>
    <w:rsid w:val="00A421C4"/>
    <w:rsid w:val="00A42C8E"/>
    <w:rsid w:val="00A43721"/>
    <w:rsid w:val="00A4421D"/>
    <w:rsid w:val="00A442E8"/>
    <w:rsid w:val="00A444F1"/>
    <w:rsid w:val="00A447B3"/>
    <w:rsid w:val="00A45172"/>
    <w:rsid w:val="00A4526F"/>
    <w:rsid w:val="00A453CD"/>
    <w:rsid w:val="00A458DC"/>
    <w:rsid w:val="00A45981"/>
    <w:rsid w:val="00A45B7C"/>
    <w:rsid w:val="00A46191"/>
    <w:rsid w:val="00A46500"/>
    <w:rsid w:val="00A46A1A"/>
    <w:rsid w:val="00A46E65"/>
    <w:rsid w:val="00A470C8"/>
    <w:rsid w:val="00A4734C"/>
    <w:rsid w:val="00A47721"/>
    <w:rsid w:val="00A47738"/>
    <w:rsid w:val="00A47AEA"/>
    <w:rsid w:val="00A47DF7"/>
    <w:rsid w:val="00A47F58"/>
    <w:rsid w:val="00A5023F"/>
    <w:rsid w:val="00A505F2"/>
    <w:rsid w:val="00A5069C"/>
    <w:rsid w:val="00A50D22"/>
    <w:rsid w:val="00A5129F"/>
    <w:rsid w:val="00A51416"/>
    <w:rsid w:val="00A516E4"/>
    <w:rsid w:val="00A5179B"/>
    <w:rsid w:val="00A517DA"/>
    <w:rsid w:val="00A517EE"/>
    <w:rsid w:val="00A519AA"/>
    <w:rsid w:val="00A51CC3"/>
    <w:rsid w:val="00A52F18"/>
    <w:rsid w:val="00A52FD9"/>
    <w:rsid w:val="00A53108"/>
    <w:rsid w:val="00A53265"/>
    <w:rsid w:val="00A539CF"/>
    <w:rsid w:val="00A53BF7"/>
    <w:rsid w:val="00A54315"/>
    <w:rsid w:val="00A54B95"/>
    <w:rsid w:val="00A54E01"/>
    <w:rsid w:val="00A55184"/>
    <w:rsid w:val="00A55987"/>
    <w:rsid w:val="00A55A16"/>
    <w:rsid w:val="00A55AF3"/>
    <w:rsid w:val="00A55BDD"/>
    <w:rsid w:val="00A56E7A"/>
    <w:rsid w:val="00A5743D"/>
    <w:rsid w:val="00A57A95"/>
    <w:rsid w:val="00A57AAB"/>
    <w:rsid w:val="00A57B20"/>
    <w:rsid w:val="00A600D8"/>
    <w:rsid w:val="00A602D1"/>
    <w:rsid w:val="00A60457"/>
    <w:rsid w:val="00A6055C"/>
    <w:rsid w:val="00A6093D"/>
    <w:rsid w:val="00A60A18"/>
    <w:rsid w:val="00A60AA8"/>
    <w:rsid w:val="00A60CC9"/>
    <w:rsid w:val="00A60E1E"/>
    <w:rsid w:val="00A61063"/>
    <w:rsid w:val="00A61881"/>
    <w:rsid w:val="00A618BD"/>
    <w:rsid w:val="00A61BDF"/>
    <w:rsid w:val="00A61CD6"/>
    <w:rsid w:val="00A61DA2"/>
    <w:rsid w:val="00A6268B"/>
    <w:rsid w:val="00A62BAD"/>
    <w:rsid w:val="00A62CD1"/>
    <w:rsid w:val="00A62F91"/>
    <w:rsid w:val="00A630DF"/>
    <w:rsid w:val="00A63480"/>
    <w:rsid w:val="00A63586"/>
    <w:rsid w:val="00A63755"/>
    <w:rsid w:val="00A6436F"/>
    <w:rsid w:val="00A64492"/>
    <w:rsid w:val="00A64809"/>
    <w:rsid w:val="00A64DE2"/>
    <w:rsid w:val="00A65134"/>
    <w:rsid w:val="00A651A0"/>
    <w:rsid w:val="00A651B5"/>
    <w:rsid w:val="00A65206"/>
    <w:rsid w:val="00A65241"/>
    <w:rsid w:val="00A654E6"/>
    <w:rsid w:val="00A6567B"/>
    <w:rsid w:val="00A657A7"/>
    <w:rsid w:val="00A6632D"/>
    <w:rsid w:val="00A67067"/>
    <w:rsid w:val="00A670E2"/>
    <w:rsid w:val="00A67DAA"/>
    <w:rsid w:val="00A7063A"/>
    <w:rsid w:val="00A706B9"/>
    <w:rsid w:val="00A708C7"/>
    <w:rsid w:val="00A70CD4"/>
    <w:rsid w:val="00A71395"/>
    <w:rsid w:val="00A714AE"/>
    <w:rsid w:val="00A715AE"/>
    <w:rsid w:val="00A7168D"/>
    <w:rsid w:val="00A718E1"/>
    <w:rsid w:val="00A71B8B"/>
    <w:rsid w:val="00A720BB"/>
    <w:rsid w:val="00A72730"/>
    <w:rsid w:val="00A72B39"/>
    <w:rsid w:val="00A73528"/>
    <w:rsid w:val="00A737DA"/>
    <w:rsid w:val="00A73B0F"/>
    <w:rsid w:val="00A73B8E"/>
    <w:rsid w:val="00A73D8B"/>
    <w:rsid w:val="00A74031"/>
    <w:rsid w:val="00A744AC"/>
    <w:rsid w:val="00A746A4"/>
    <w:rsid w:val="00A7475A"/>
    <w:rsid w:val="00A74891"/>
    <w:rsid w:val="00A74A75"/>
    <w:rsid w:val="00A75216"/>
    <w:rsid w:val="00A75262"/>
    <w:rsid w:val="00A757C2"/>
    <w:rsid w:val="00A75B55"/>
    <w:rsid w:val="00A75B5B"/>
    <w:rsid w:val="00A760F6"/>
    <w:rsid w:val="00A7636E"/>
    <w:rsid w:val="00A764E3"/>
    <w:rsid w:val="00A766C1"/>
    <w:rsid w:val="00A7670D"/>
    <w:rsid w:val="00A7672E"/>
    <w:rsid w:val="00A7794B"/>
    <w:rsid w:val="00A77DE9"/>
    <w:rsid w:val="00A80133"/>
    <w:rsid w:val="00A80387"/>
    <w:rsid w:val="00A80B2C"/>
    <w:rsid w:val="00A81069"/>
    <w:rsid w:val="00A811E5"/>
    <w:rsid w:val="00A812F8"/>
    <w:rsid w:val="00A814EA"/>
    <w:rsid w:val="00A81806"/>
    <w:rsid w:val="00A81A31"/>
    <w:rsid w:val="00A81ABE"/>
    <w:rsid w:val="00A81E95"/>
    <w:rsid w:val="00A82030"/>
    <w:rsid w:val="00A82075"/>
    <w:rsid w:val="00A82376"/>
    <w:rsid w:val="00A82EDE"/>
    <w:rsid w:val="00A83157"/>
    <w:rsid w:val="00A83313"/>
    <w:rsid w:val="00A83665"/>
    <w:rsid w:val="00A83DA6"/>
    <w:rsid w:val="00A8423B"/>
    <w:rsid w:val="00A84436"/>
    <w:rsid w:val="00A84A09"/>
    <w:rsid w:val="00A84B1C"/>
    <w:rsid w:val="00A84EF7"/>
    <w:rsid w:val="00A855E2"/>
    <w:rsid w:val="00A85729"/>
    <w:rsid w:val="00A8573F"/>
    <w:rsid w:val="00A85760"/>
    <w:rsid w:val="00A85B39"/>
    <w:rsid w:val="00A85BF2"/>
    <w:rsid w:val="00A86033"/>
    <w:rsid w:val="00A86352"/>
    <w:rsid w:val="00A8659E"/>
    <w:rsid w:val="00A86E1A"/>
    <w:rsid w:val="00A873E6"/>
    <w:rsid w:val="00A874B3"/>
    <w:rsid w:val="00A876A3"/>
    <w:rsid w:val="00A8788F"/>
    <w:rsid w:val="00A879E3"/>
    <w:rsid w:val="00A87E83"/>
    <w:rsid w:val="00A87F10"/>
    <w:rsid w:val="00A87F95"/>
    <w:rsid w:val="00A9032D"/>
    <w:rsid w:val="00A90874"/>
    <w:rsid w:val="00A90CB0"/>
    <w:rsid w:val="00A90D6A"/>
    <w:rsid w:val="00A910CC"/>
    <w:rsid w:val="00A9190A"/>
    <w:rsid w:val="00A91F36"/>
    <w:rsid w:val="00A91FA7"/>
    <w:rsid w:val="00A92073"/>
    <w:rsid w:val="00A921AA"/>
    <w:rsid w:val="00A9240F"/>
    <w:rsid w:val="00A9249F"/>
    <w:rsid w:val="00A92658"/>
    <w:rsid w:val="00A929F0"/>
    <w:rsid w:val="00A92ADA"/>
    <w:rsid w:val="00A92DC9"/>
    <w:rsid w:val="00A936A8"/>
    <w:rsid w:val="00A93DAD"/>
    <w:rsid w:val="00A93E15"/>
    <w:rsid w:val="00A93FF0"/>
    <w:rsid w:val="00A94189"/>
    <w:rsid w:val="00A94499"/>
    <w:rsid w:val="00A945EF"/>
    <w:rsid w:val="00A94669"/>
    <w:rsid w:val="00A947B0"/>
    <w:rsid w:val="00A94B02"/>
    <w:rsid w:val="00A94CF9"/>
    <w:rsid w:val="00A95B13"/>
    <w:rsid w:val="00A95DEC"/>
    <w:rsid w:val="00A95E2B"/>
    <w:rsid w:val="00A95EB8"/>
    <w:rsid w:val="00A960A2"/>
    <w:rsid w:val="00A96604"/>
    <w:rsid w:val="00A96C08"/>
    <w:rsid w:val="00A96D01"/>
    <w:rsid w:val="00A96EFF"/>
    <w:rsid w:val="00A97048"/>
    <w:rsid w:val="00A974E8"/>
    <w:rsid w:val="00A9755F"/>
    <w:rsid w:val="00A97592"/>
    <w:rsid w:val="00A97625"/>
    <w:rsid w:val="00A97867"/>
    <w:rsid w:val="00A97904"/>
    <w:rsid w:val="00A97971"/>
    <w:rsid w:val="00A97A06"/>
    <w:rsid w:val="00A97B83"/>
    <w:rsid w:val="00A97E9D"/>
    <w:rsid w:val="00A97EC0"/>
    <w:rsid w:val="00AA000D"/>
    <w:rsid w:val="00AA0897"/>
    <w:rsid w:val="00AA0A8C"/>
    <w:rsid w:val="00AA0C4E"/>
    <w:rsid w:val="00AA0DD2"/>
    <w:rsid w:val="00AA0FAB"/>
    <w:rsid w:val="00AA1353"/>
    <w:rsid w:val="00AA18F5"/>
    <w:rsid w:val="00AA1B4E"/>
    <w:rsid w:val="00AA1C95"/>
    <w:rsid w:val="00AA1D70"/>
    <w:rsid w:val="00AA22C6"/>
    <w:rsid w:val="00AA2757"/>
    <w:rsid w:val="00AA2D15"/>
    <w:rsid w:val="00AA2EA9"/>
    <w:rsid w:val="00AA2F2E"/>
    <w:rsid w:val="00AA302E"/>
    <w:rsid w:val="00AA3448"/>
    <w:rsid w:val="00AA3B31"/>
    <w:rsid w:val="00AA3DD8"/>
    <w:rsid w:val="00AA3FCA"/>
    <w:rsid w:val="00AA4463"/>
    <w:rsid w:val="00AA462B"/>
    <w:rsid w:val="00AA4646"/>
    <w:rsid w:val="00AA47A5"/>
    <w:rsid w:val="00AA4D4B"/>
    <w:rsid w:val="00AA55C4"/>
    <w:rsid w:val="00AA55D3"/>
    <w:rsid w:val="00AA560E"/>
    <w:rsid w:val="00AA5BF3"/>
    <w:rsid w:val="00AA6322"/>
    <w:rsid w:val="00AA6399"/>
    <w:rsid w:val="00AA63FE"/>
    <w:rsid w:val="00AA66BD"/>
    <w:rsid w:val="00AA6A3B"/>
    <w:rsid w:val="00AA6EB2"/>
    <w:rsid w:val="00AA7616"/>
    <w:rsid w:val="00AA76B6"/>
    <w:rsid w:val="00AA76C3"/>
    <w:rsid w:val="00AA7759"/>
    <w:rsid w:val="00AA7876"/>
    <w:rsid w:val="00AA788E"/>
    <w:rsid w:val="00AA792A"/>
    <w:rsid w:val="00AA7E80"/>
    <w:rsid w:val="00AB0477"/>
    <w:rsid w:val="00AB0881"/>
    <w:rsid w:val="00AB0A34"/>
    <w:rsid w:val="00AB0B4E"/>
    <w:rsid w:val="00AB0B8E"/>
    <w:rsid w:val="00AB0E1C"/>
    <w:rsid w:val="00AB0F29"/>
    <w:rsid w:val="00AB0F57"/>
    <w:rsid w:val="00AB0F6E"/>
    <w:rsid w:val="00AB17CF"/>
    <w:rsid w:val="00AB1883"/>
    <w:rsid w:val="00AB198D"/>
    <w:rsid w:val="00AB1DA6"/>
    <w:rsid w:val="00AB1E06"/>
    <w:rsid w:val="00AB1FF2"/>
    <w:rsid w:val="00AB253E"/>
    <w:rsid w:val="00AB2586"/>
    <w:rsid w:val="00AB2777"/>
    <w:rsid w:val="00AB2875"/>
    <w:rsid w:val="00AB290A"/>
    <w:rsid w:val="00AB2B20"/>
    <w:rsid w:val="00AB2D10"/>
    <w:rsid w:val="00AB2D7A"/>
    <w:rsid w:val="00AB2F27"/>
    <w:rsid w:val="00AB2F80"/>
    <w:rsid w:val="00AB3A43"/>
    <w:rsid w:val="00AB438F"/>
    <w:rsid w:val="00AB4608"/>
    <w:rsid w:val="00AB4657"/>
    <w:rsid w:val="00AB4B41"/>
    <w:rsid w:val="00AB4F46"/>
    <w:rsid w:val="00AB5027"/>
    <w:rsid w:val="00AB510D"/>
    <w:rsid w:val="00AB573B"/>
    <w:rsid w:val="00AB5960"/>
    <w:rsid w:val="00AB5EBD"/>
    <w:rsid w:val="00AB63A7"/>
    <w:rsid w:val="00AB6557"/>
    <w:rsid w:val="00AB69C3"/>
    <w:rsid w:val="00AB6CC2"/>
    <w:rsid w:val="00AB6DC9"/>
    <w:rsid w:val="00AB6EF0"/>
    <w:rsid w:val="00AB74C2"/>
    <w:rsid w:val="00AC0697"/>
    <w:rsid w:val="00AC071C"/>
    <w:rsid w:val="00AC1156"/>
    <w:rsid w:val="00AC12E7"/>
    <w:rsid w:val="00AC19C5"/>
    <w:rsid w:val="00AC1DC1"/>
    <w:rsid w:val="00AC1E2D"/>
    <w:rsid w:val="00AC220A"/>
    <w:rsid w:val="00AC236A"/>
    <w:rsid w:val="00AC27BB"/>
    <w:rsid w:val="00AC2890"/>
    <w:rsid w:val="00AC28B1"/>
    <w:rsid w:val="00AC2B02"/>
    <w:rsid w:val="00AC2F8D"/>
    <w:rsid w:val="00AC30ED"/>
    <w:rsid w:val="00AC3370"/>
    <w:rsid w:val="00AC3393"/>
    <w:rsid w:val="00AC382C"/>
    <w:rsid w:val="00AC3932"/>
    <w:rsid w:val="00AC397C"/>
    <w:rsid w:val="00AC3A2E"/>
    <w:rsid w:val="00AC3E1D"/>
    <w:rsid w:val="00AC4157"/>
    <w:rsid w:val="00AC41C8"/>
    <w:rsid w:val="00AC4247"/>
    <w:rsid w:val="00AC4299"/>
    <w:rsid w:val="00AC42B2"/>
    <w:rsid w:val="00AC4408"/>
    <w:rsid w:val="00AC447C"/>
    <w:rsid w:val="00AC4719"/>
    <w:rsid w:val="00AC4C92"/>
    <w:rsid w:val="00AC52A0"/>
    <w:rsid w:val="00AC543B"/>
    <w:rsid w:val="00AC62CD"/>
    <w:rsid w:val="00AC62FE"/>
    <w:rsid w:val="00AC6B22"/>
    <w:rsid w:val="00AC6CD6"/>
    <w:rsid w:val="00AC6DDD"/>
    <w:rsid w:val="00AC6FE1"/>
    <w:rsid w:val="00AC744E"/>
    <w:rsid w:val="00AC74A3"/>
    <w:rsid w:val="00AC7CD6"/>
    <w:rsid w:val="00AD0992"/>
    <w:rsid w:val="00AD09B7"/>
    <w:rsid w:val="00AD0B29"/>
    <w:rsid w:val="00AD0BB2"/>
    <w:rsid w:val="00AD0F82"/>
    <w:rsid w:val="00AD10B5"/>
    <w:rsid w:val="00AD1237"/>
    <w:rsid w:val="00AD1808"/>
    <w:rsid w:val="00AD1878"/>
    <w:rsid w:val="00AD1A73"/>
    <w:rsid w:val="00AD1BE8"/>
    <w:rsid w:val="00AD1CA9"/>
    <w:rsid w:val="00AD1F95"/>
    <w:rsid w:val="00AD2178"/>
    <w:rsid w:val="00AD2904"/>
    <w:rsid w:val="00AD2A6F"/>
    <w:rsid w:val="00AD2F2D"/>
    <w:rsid w:val="00AD3B06"/>
    <w:rsid w:val="00AD3ECD"/>
    <w:rsid w:val="00AD41E2"/>
    <w:rsid w:val="00AD4E0B"/>
    <w:rsid w:val="00AD503E"/>
    <w:rsid w:val="00AD5DF2"/>
    <w:rsid w:val="00AD60E6"/>
    <w:rsid w:val="00AD6B2D"/>
    <w:rsid w:val="00AD6C7B"/>
    <w:rsid w:val="00AD6D85"/>
    <w:rsid w:val="00AD6D8A"/>
    <w:rsid w:val="00AD6D8D"/>
    <w:rsid w:val="00AD6DA4"/>
    <w:rsid w:val="00AD7356"/>
    <w:rsid w:val="00AD736E"/>
    <w:rsid w:val="00AD74F6"/>
    <w:rsid w:val="00AE0164"/>
    <w:rsid w:val="00AE0384"/>
    <w:rsid w:val="00AE0D8C"/>
    <w:rsid w:val="00AE1094"/>
    <w:rsid w:val="00AE1151"/>
    <w:rsid w:val="00AE15A5"/>
    <w:rsid w:val="00AE1B75"/>
    <w:rsid w:val="00AE2174"/>
    <w:rsid w:val="00AE23CA"/>
    <w:rsid w:val="00AE28D2"/>
    <w:rsid w:val="00AE2A25"/>
    <w:rsid w:val="00AE3057"/>
    <w:rsid w:val="00AE308B"/>
    <w:rsid w:val="00AE3582"/>
    <w:rsid w:val="00AE35F0"/>
    <w:rsid w:val="00AE361E"/>
    <w:rsid w:val="00AE37CC"/>
    <w:rsid w:val="00AE38E3"/>
    <w:rsid w:val="00AE41F1"/>
    <w:rsid w:val="00AE43EB"/>
    <w:rsid w:val="00AE451B"/>
    <w:rsid w:val="00AE4951"/>
    <w:rsid w:val="00AE49C7"/>
    <w:rsid w:val="00AE4B94"/>
    <w:rsid w:val="00AE4EE0"/>
    <w:rsid w:val="00AE50D6"/>
    <w:rsid w:val="00AE550F"/>
    <w:rsid w:val="00AE58FD"/>
    <w:rsid w:val="00AE5E24"/>
    <w:rsid w:val="00AE6428"/>
    <w:rsid w:val="00AE6643"/>
    <w:rsid w:val="00AE6736"/>
    <w:rsid w:val="00AE6739"/>
    <w:rsid w:val="00AE6955"/>
    <w:rsid w:val="00AE6EA6"/>
    <w:rsid w:val="00AE6FC0"/>
    <w:rsid w:val="00AE752F"/>
    <w:rsid w:val="00AE75F5"/>
    <w:rsid w:val="00AE7911"/>
    <w:rsid w:val="00AF02EE"/>
    <w:rsid w:val="00AF0716"/>
    <w:rsid w:val="00AF072A"/>
    <w:rsid w:val="00AF093D"/>
    <w:rsid w:val="00AF096E"/>
    <w:rsid w:val="00AF0B6F"/>
    <w:rsid w:val="00AF1017"/>
    <w:rsid w:val="00AF134C"/>
    <w:rsid w:val="00AF2005"/>
    <w:rsid w:val="00AF2208"/>
    <w:rsid w:val="00AF283A"/>
    <w:rsid w:val="00AF28A0"/>
    <w:rsid w:val="00AF2AC5"/>
    <w:rsid w:val="00AF3E14"/>
    <w:rsid w:val="00AF43AA"/>
    <w:rsid w:val="00AF444D"/>
    <w:rsid w:val="00AF4677"/>
    <w:rsid w:val="00AF524C"/>
    <w:rsid w:val="00AF52A1"/>
    <w:rsid w:val="00AF5751"/>
    <w:rsid w:val="00AF57F3"/>
    <w:rsid w:val="00AF57F9"/>
    <w:rsid w:val="00AF5C98"/>
    <w:rsid w:val="00AF602B"/>
    <w:rsid w:val="00AF6384"/>
    <w:rsid w:val="00AF67E5"/>
    <w:rsid w:val="00AF6AD5"/>
    <w:rsid w:val="00AF74FB"/>
    <w:rsid w:val="00AF7A39"/>
    <w:rsid w:val="00B003AA"/>
    <w:rsid w:val="00B003E0"/>
    <w:rsid w:val="00B00448"/>
    <w:rsid w:val="00B00455"/>
    <w:rsid w:val="00B007BB"/>
    <w:rsid w:val="00B00903"/>
    <w:rsid w:val="00B00D31"/>
    <w:rsid w:val="00B00EA9"/>
    <w:rsid w:val="00B01253"/>
    <w:rsid w:val="00B0139B"/>
    <w:rsid w:val="00B01F9A"/>
    <w:rsid w:val="00B0217F"/>
    <w:rsid w:val="00B02944"/>
    <w:rsid w:val="00B02BA5"/>
    <w:rsid w:val="00B02CEA"/>
    <w:rsid w:val="00B0300E"/>
    <w:rsid w:val="00B0357D"/>
    <w:rsid w:val="00B03D7D"/>
    <w:rsid w:val="00B03F2F"/>
    <w:rsid w:val="00B04449"/>
    <w:rsid w:val="00B048A3"/>
    <w:rsid w:val="00B04D17"/>
    <w:rsid w:val="00B04DD4"/>
    <w:rsid w:val="00B05D95"/>
    <w:rsid w:val="00B061DB"/>
    <w:rsid w:val="00B061FA"/>
    <w:rsid w:val="00B063B4"/>
    <w:rsid w:val="00B064BD"/>
    <w:rsid w:val="00B06575"/>
    <w:rsid w:val="00B065B5"/>
    <w:rsid w:val="00B0666D"/>
    <w:rsid w:val="00B06BF8"/>
    <w:rsid w:val="00B06CA5"/>
    <w:rsid w:val="00B071A5"/>
    <w:rsid w:val="00B074F4"/>
    <w:rsid w:val="00B0774E"/>
    <w:rsid w:val="00B07A6C"/>
    <w:rsid w:val="00B07CC2"/>
    <w:rsid w:val="00B07DB5"/>
    <w:rsid w:val="00B10067"/>
    <w:rsid w:val="00B109F4"/>
    <w:rsid w:val="00B10CB1"/>
    <w:rsid w:val="00B10DB9"/>
    <w:rsid w:val="00B1152E"/>
    <w:rsid w:val="00B115B6"/>
    <w:rsid w:val="00B116A4"/>
    <w:rsid w:val="00B1186E"/>
    <w:rsid w:val="00B11D92"/>
    <w:rsid w:val="00B11F2A"/>
    <w:rsid w:val="00B125C1"/>
    <w:rsid w:val="00B125D5"/>
    <w:rsid w:val="00B128DB"/>
    <w:rsid w:val="00B129DB"/>
    <w:rsid w:val="00B12E72"/>
    <w:rsid w:val="00B12EFA"/>
    <w:rsid w:val="00B12F47"/>
    <w:rsid w:val="00B13023"/>
    <w:rsid w:val="00B1314F"/>
    <w:rsid w:val="00B132F4"/>
    <w:rsid w:val="00B13476"/>
    <w:rsid w:val="00B1399D"/>
    <w:rsid w:val="00B13F66"/>
    <w:rsid w:val="00B141A2"/>
    <w:rsid w:val="00B1438E"/>
    <w:rsid w:val="00B1446F"/>
    <w:rsid w:val="00B14979"/>
    <w:rsid w:val="00B14C51"/>
    <w:rsid w:val="00B1501F"/>
    <w:rsid w:val="00B1520C"/>
    <w:rsid w:val="00B1530A"/>
    <w:rsid w:val="00B15AE0"/>
    <w:rsid w:val="00B15E10"/>
    <w:rsid w:val="00B164BB"/>
    <w:rsid w:val="00B1655E"/>
    <w:rsid w:val="00B16AF9"/>
    <w:rsid w:val="00B16FE2"/>
    <w:rsid w:val="00B1710C"/>
    <w:rsid w:val="00B173E1"/>
    <w:rsid w:val="00B17B7D"/>
    <w:rsid w:val="00B17C67"/>
    <w:rsid w:val="00B2016C"/>
    <w:rsid w:val="00B2050A"/>
    <w:rsid w:val="00B20C2E"/>
    <w:rsid w:val="00B20D64"/>
    <w:rsid w:val="00B212B8"/>
    <w:rsid w:val="00B212E7"/>
    <w:rsid w:val="00B213E6"/>
    <w:rsid w:val="00B217AA"/>
    <w:rsid w:val="00B21AE7"/>
    <w:rsid w:val="00B2218C"/>
    <w:rsid w:val="00B225B1"/>
    <w:rsid w:val="00B228A8"/>
    <w:rsid w:val="00B22B52"/>
    <w:rsid w:val="00B23066"/>
    <w:rsid w:val="00B23275"/>
    <w:rsid w:val="00B235DB"/>
    <w:rsid w:val="00B2371D"/>
    <w:rsid w:val="00B23828"/>
    <w:rsid w:val="00B23A1A"/>
    <w:rsid w:val="00B23F7A"/>
    <w:rsid w:val="00B240BB"/>
    <w:rsid w:val="00B24368"/>
    <w:rsid w:val="00B245DE"/>
    <w:rsid w:val="00B24880"/>
    <w:rsid w:val="00B248AB"/>
    <w:rsid w:val="00B248B0"/>
    <w:rsid w:val="00B249C2"/>
    <w:rsid w:val="00B24A54"/>
    <w:rsid w:val="00B25410"/>
    <w:rsid w:val="00B25577"/>
    <w:rsid w:val="00B2568A"/>
    <w:rsid w:val="00B25A60"/>
    <w:rsid w:val="00B25F22"/>
    <w:rsid w:val="00B26338"/>
    <w:rsid w:val="00B263FE"/>
    <w:rsid w:val="00B264C6"/>
    <w:rsid w:val="00B26727"/>
    <w:rsid w:val="00B26779"/>
    <w:rsid w:val="00B267AA"/>
    <w:rsid w:val="00B26DCF"/>
    <w:rsid w:val="00B27091"/>
    <w:rsid w:val="00B273BA"/>
    <w:rsid w:val="00B274B3"/>
    <w:rsid w:val="00B27990"/>
    <w:rsid w:val="00B27C7E"/>
    <w:rsid w:val="00B27CF2"/>
    <w:rsid w:val="00B30750"/>
    <w:rsid w:val="00B307A9"/>
    <w:rsid w:val="00B30E57"/>
    <w:rsid w:val="00B3107F"/>
    <w:rsid w:val="00B313FD"/>
    <w:rsid w:val="00B31619"/>
    <w:rsid w:val="00B3172A"/>
    <w:rsid w:val="00B317FB"/>
    <w:rsid w:val="00B31865"/>
    <w:rsid w:val="00B31A26"/>
    <w:rsid w:val="00B31ADF"/>
    <w:rsid w:val="00B31DFB"/>
    <w:rsid w:val="00B32036"/>
    <w:rsid w:val="00B3212D"/>
    <w:rsid w:val="00B32728"/>
    <w:rsid w:val="00B32B4F"/>
    <w:rsid w:val="00B32EBF"/>
    <w:rsid w:val="00B331E7"/>
    <w:rsid w:val="00B33289"/>
    <w:rsid w:val="00B33475"/>
    <w:rsid w:val="00B33670"/>
    <w:rsid w:val="00B34168"/>
    <w:rsid w:val="00B34433"/>
    <w:rsid w:val="00B34565"/>
    <w:rsid w:val="00B34993"/>
    <w:rsid w:val="00B34E38"/>
    <w:rsid w:val="00B34E95"/>
    <w:rsid w:val="00B354DD"/>
    <w:rsid w:val="00B3578D"/>
    <w:rsid w:val="00B35C79"/>
    <w:rsid w:val="00B35D36"/>
    <w:rsid w:val="00B35E19"/>
    <w:rsid w:val="00B35E52"/>
    <w:rsid w:val="00B35FF3"/>
    <w:rsid w:val="00B35FFA"/>
    <w:rsid w:val="00B36041"/>
    <w:rsid w:val="00B360FF"/>
    <w:rsid w:val="00B3615D"/>
    <w:rsid w:val="00B3651D"/>
    <w:rsid w:val="00B36A81"/>
    <w:rsid w:val="00B37821"/>
    <w:rsid w:val="00B3783E"/>
    <w:rsid w:val="00B37A8C"/>
    <w:rsid w:val="00B37AB7"/>
    <w:rsid w:val="00B37E3E"/>
    <w:rsid w:val="00B37E62"/>
    <w:rsid w:val="00B4032E"/>
    <w:rsid w:val="00B40464"/>
    <w:rsid w:val="00B40B4D"/>
    <w:rsid w:val="00B40DB3"/>
    <w:rsid w:val="00B4111F"/>
    <w:rsid w:val="00B41B65"/>
    <w:rsid w:val="00B42148"/>
    <w:rsid w:val="00B4255F"/>
    <w:rsid w:val="00B4274D"/>
    <w:rsid w:val="00B42AE9"/>
    <w:rsid w:val="00B42CC0"/>
    <w:rsid w:val="00B42DB3"/>
    <w:rsid w:val="00B42DE8"/>
    <w:rsid w:val="00B43231"/>
    <w:rsid w:val="00B43C17"/>
    <w:rsid w:val="00B43CDB"/>
    <w:rsid w:val="00B44612"/>
    <w:rsid w:val="00B447EA"/>
    <w:rsid w:val="00B449D7"/>
    <w:rsid w:val="00B44DEF"/>
    <w:rsid w:val="00B44E32"/>
    <w:rsid w:val="00B44FA2"/>
    <w:rsid w:val="00B45292"/>
    <w:rsid w:val="00B456B9"/>
    <w:rsid w:val="00B45719"/>
    <w:rsid w:val="00B45A89"/>
    <w:rsid w:val="00B45AF6"/>
    <w:rsid w:val="00B45ED2"/>
    <w:rsid w:val="00B464CC"/>
    <w:rsid w:val="00B465A9"/>
    <w:rsid w:val="00B467D1"/>
    <w:rsid w:val="00B467EA"/>
    <w:rsid w:val="00B4682A"/>
    <w:rsid w:val="00B46AE5"/>
    <w:rsid w:val="00B46E1C"/>
    <w:rsid w:val="00B46F41"/>
    <w:rsid w:val="00B46FB7"/>
    <w:rsid w:val="00B47113"/>
    <w:rsid w:val="00B47119"/>
    <w:rsid w:val="00B478E2"/>
    <w:rsid w:val="00B50150"/>
    <w:rsid w:val="00B50580"/>
    <w:rsid w:val="00B506D1"/>
    <w:rsid w:val="00B50ED0"/>
    <w:rsid w:val="00B517B3"/>
    <w:rsid w:val="00B51B4E"/>
    <w:rsid w:val="00B524D2"/>
    <w:rsid w:val="00B5258C"/>
    <w:rsid w:val="00B526E9"/>
    <w:rsid w:val="00B52B6E"/>
    <w:rsid w:val="00B52F5E"/>
    <w:rsid w:val="00B530BE"/>
    <w:rsid w:val="00B53422"/>
    <w:rsid w:val="00B536F1"/>
    <w:rsid w:val="00B53C71"/>
    <w:rsid w:val="00B53CCA"/>
    <w:rsid w:val="00B53D04"/>
    <w:rsid w:val="00B53FE8"/>
    <w:rsid w:val="00B54118"/>
    <w:rsid w:val="00B5446F"/>
    <w:rsid w:val="00B55056"/>
    <w:rsid w:val="00B5522D"/>
    <w:rsid w:val="00B553D5"/>
    <w:rsid w:val="00B556AF"/>
    <w:rsid w:val="00B5596F"/>
    <w:rsid w:val="00B55B4C"/>
    <w:rsid w:val="00B55EC1"/>
    <w:rsid w:val="00B56AFA"/>
    <w:rsid w:val="00B56D8F"/>
    <w:rsid w:val="00B57446"/>
    <w:rsid w:val="00B579DF"/>
    <w:rsid w:val="00B57CCF"/>
    <w:rsid w:val="00B57E09"/>
    <w:rsid w:val="00B57FBC"/>
    <w:rsid w:val="00B608CF"/>
    <w:rsid w:val="00B609F5"/>
    <w:rsid w:val="00B609F9"/>
    <w:rsid w:val="00B61112"/>
    <w:rsid w:val="00B61806"/>
    <w:rsid w:val="00B61E7F"/>
    <w:rsid w:val="00B61F4E"/>
    <w:rsid w:val="00B6241E"/>
    <w:rsid w:val="00B625F0"/>
    <w:rsid w:val="00B627EC"/>
    <w:rsid w:val="00B62B8F"/>
    <w:rsid w:val="00B62BD2"/>
    <w:rsid w:val="00B63247"/>
    <w:rsid w:val="00B6329A"/>
    <w:rsid w:val="00B633B2"/>
    <w:rsid w:val="00B63690"/>
    <w:rsid w:val="00B6370D"/>
    <w:rsid w:val="00B63C68"/>
    <w:rsid w:val="00B63D7E"/>
    <w:rsid w:val="00B63FDC"/>
    <w:rsid w:val="00B65233"/>
    <w:rsid w:val="00B65390"/>
    <w:rsid w:val="00B65EF0"/>
    <w:rsid w:val="00B6612F"/>
    <w:rsid w:val="00B66605"/>
    <w:rsid w:val="00B6674B"/>
    <w:rsid w:val="00B668A0"/>
    <w:rsid w:val="00B66AE4"/>
    <w:rsid w:val="00B6778E"/>
    <w:rsid w:val="00B6789A"/>
    <w:rsid w:val="00B67A0C"/>
    <w:rsid w:val="00B67BC2"/>
    <w:rsid w:val="00B702E0"/>
    <w:rsid w:val="00B70423"/>
    <w:rsid w:val="00B7069C"/>
    <w:rsid w:val="00B709E4"/>
    <w:rsid w:val="00B70B0A"/>
    <w:rsid w:val="00B70B62"/>
    <w:rsid w:val="00B70B93"/>
    <w:rsid w:val="00B7115F"/>
    <w:rsid w:val="00B71B46"/>
    <w:rsid w:val="00B71D68"/>
    <w:rsid w:val="00B724A0"/>
    <w:rsid w:val="00B729EA"/>
    <w:rsid w:val="00B72E18"/>
    <w:rsid w:val="00B73848"/>
    <w:rsid w:val="00B740D4"/>
    <w:rsid w:val="00B74419"/>
    <w:rsid w:val="00B74AF7"/>
    <w:rsid w:val="00B74F56"/>
    <w:rsid w:val="00B75823"/>
    <w:rsid w:val="00B75A70"/>
    <w:rsid w:val="00B76190"/>
    <w:rsid w:val="00B762D3"/>
    <w:rsid w:val="00B76817"/>
    <w:rsid w:val="00B76823"/>
    <w:rsid w:val="00B76FAE"/>
    <w:rsid w:val="00B77133"/>
    <w:rsid w:val="00B7734C"/>
    <w:rsid w:val="00B77651"/>
    <w:rsid w:val="00B77BF4"/>
    <w:rsid w:val="00B80134"/>
    <w:rsid w:val="00B8038C"/>
    <w:rsid w:val="00B804D8"/>
    <w:rsid w:val="00B80593"/>
    <w:rsid w:val="00B80726"/>
    <w:rsid w:val="00B80C48"/>
    <w:rsid w:val="00B80DC2"/>
    <w:rsid w:val="00B80FE2"/>
    <w:rsid w:val="00B811BC"/>
    <w:rsid w:val="00B814E1"/>
    <w:rsid w:val="00B815BC"/>
    <w:rsid w:val="00B81920"/>
    <w:rsid w:val="00B81A74"/>
    <w:rsid w:val="00B81FB7"/>
    <w:rsid w:val="00B8217B"/>
    <w:rsid w:val="00B82188"/>
    <w:rsid w:val="00B82277"/>
    <w:rsid w:val="00B82C30"/>
    <w:rsid w:val="00B831DA"/>
    <w:rsid w:val="00B83321"/>
    <w:rsid w:val="00B837D4"/>
    <w:rsid w:val="00B83897"/>
    <w:rsid w:val="00B83D89"/>
    <w:rsid w:val="00B83EF8"/>
    <w:rsid w:val="00B8420C"/>
    <w:rsid w:val="00B84492"/>
    <w:rsid w:val="00B8461C"/>
    <w:rsid w:val="00B84B93"/>
    <w:rsid w:val="00B86439"/>
    <w:rsid w:val="00B864EC"/>
    <w:rsid w:val="00B865F8"/>
    <w:rsid w:val="00B867DA"/>
    <w:rsid w:val="00B86EBC"/>
    <w:rsid w:val="00B870BD"/>
    <w:rsid w:val="00B87D25"/>
    <w:rsid w:val="00B87F88"/>
    <w:rsid w:val="00B90591"/>
    <w:rsid w:val="00B908D8"/>
    <w:rsid w:val="00B91283"/>
    <w:rsid w:val="00B91524"/>
    <w:rsid w:val="00B91605"/>
    <w:rsid w:val="00B91739"/>
    <w:rsid w:val="00B91868"/>
    <w:rsid w:val="00B919EA"/>
    <w:rsid w:val="00B91A3C"/>
    <w:rsid w:val="00B91D43"/>
    <w:rsid w:val="00B91F30"/>
    <w:rsid w:val="00B920CB"/>
    <w:rsid w:val="00B92121"/>
    <w:rsid w:val="00B9214D"/>
    <w:rsid w:val="00B92791"/>
    <w:rsid w:val="00B9284C"/>
    <w:rsid w:val="00B928F1"/>
    <w:rsid w:val="00B92A02"/>
    <w:rsid w:val="00B92ADE"/>
    <w:rsid w:val="00B92CA0"/>
    <w:rsid w:val="00B9324C"/>
    <w:rsid w:val="00B93415"/>
    <w:rsid w:val="00B9342B"/>
    <w:rsid w:val="00B935E4"/>
    <w:rsid w:val="00B93784"/>
    <w:rsid w:val="00B939DE"/>
    <w:rsid w:val="00B93B9E"/>
    <w:rsid w:val="00B93CAD"/>
    <w:rsid w:val="00B93DF7"/>
    <w:rsid w:val="00B942F7"/>
    <w:rsid w:val="00B943F3"/>
    <w:rsid w:val="00B949B0"/>
    <w:rsid w:val="00B94CC8"/>
    <w:rsid w:val="00B9576D"/>
    <w:rsid w:val="00B958DE"/>
    <w:rsid w:val="00B95A47"/>
    <w:rsid w:val="00B95F7A"/>
    <w:rsid w:val="00B96259"/>
    <w:rsid w:val="00B9674D"/>
    <w:rsid w:val="00B96B9C"/>
    <w:rsid w:val="00B96D1B"/>
    <w:rsid w:val="00B97393"/>
    <w:rsid w:val="00B9760B"/>
    <w:rsid w:val="00B97EFF"/>
    <w:rsid w:val="00B97FF2"/>
    <w:rsid w:val="00BA0D6C"/>
    <w:rsid w:val="00BA129F"/>
    <w:rsid w:val="00BA1535"/>
    <w:rsid w:val="00BA1810"/>
    <w:rsid w:val="00BA1AFE"/>
    <w:rsid w:val="00BA21A5"/>
    <w:rsid w:val="00BA2640"/>
    <w:rsid w:val="00BA28CC"/>
    <w:rsid w:val="00BA2CBB"/>
    <w:rsid w:val="00BA2E55"/>
    <w:rsid w:val="00BA3344"/>
    <w:rsid w:val="00BA347B"/>
    <w:rsid w:val="00BA3C6B"/>
    <w:rsid w:val="00BA3CDA"/>
    <w:rsid w:val="00BA3ED0"/>
    <w:rsid w:val="00BA4719"/>
    <w:rsid w:val="00BA4B6F"/>
    <w:rsid w:val="00BA4C0A"/>
    <w:rsid w:val="00BA4C94"/>
    <w:rsid w:val="00BA4FDF"/>
    <w:rsid w:val="00BA51BD"/>
    <w:rsid w:val="00BA5212"/>
    <w:rsid w:val="00BA5485"/>
    <w:rsid w:val="00BA5514"/>
    <w:rsid w:val="00BA5A30"/>
    <w:rsid w:val="00BA5E06"/>
    <w:rsid w:val="00BA6363"/>
    <w:rsid w:val="00BA6820"/>
    <w:rsid w:val="00BA6845"/>
    <w:rsid w:val="00BA6A09"/>
    <w:rsid w:val="00BA702A"/>
    <w:rsid w:val="00BA79FD"/>
    <w:rsid w:val="00BB01BB"/>
    <w:rsid w:val="00BB038A"/>
    <w:rsid w:val="00BB04C4"/>
    <w:rsid w:val="00BB0A69"/>
    <w:rsid w:val="00BB0AAB"/>
    <w:rsid w:val="00BB0BD0"/>
    <w:rsid w:val="00BB0EAF"/>
    <w:rsid w:val="00BB0FB4"/>
    <w:rsid w:val="00BB1179"/>
    <w:rsid w:val="00BB12D5"/>
    <w:rsid w:val="00BB161D"/>
    <w:rsid w:val="00BB1838"/>
    <w:rsid w:val="00BB1896"/>
    <w:rsid w:val="00BB1A3E"/>
    <w:rsid w:val="00BB22B7"/>
    <w:rsid w:val="00BB22F6"/>
    <w:rsid w:val="00BB3149"/>
    <w:rsid w:val="00BB3199"/>
    <w:rsid w:val="00BB31F6"/>
    <w:rsid w:val="00BB36D6"/>
    <w:rsid w:val="00BB38FC"/>
    <w:rsid w:val="00BB3ACD"/>
    <w:rsid w:val="00BB3C71"/>
    <w:rsid w:val="00BB42A5"/>
    <w:rsid w:val="00BB4487"/>
    <w:rsid w:val="00BB4655"/>
    <w:rsid w:val="00BB4A36"/>
    <w:rsid w:val="00BB553F"/>
    <w:rsid w:val="00BB557F"/>
    <w:rsid w:val="00BB56AF"/>
    <w:rsid w:val="00BB5992"/>
    <w:rsid w:val="00BB5A08"/>
    <w:rsid w:val="00BB5DF0"/>
    <w:rsid w:val="00BB5EC6"/>
    <w:rsid w:val="00BB620B"/>
    <w:rsid w:val="00BB6D00"/>
    <w:rsid w:val="00BB7095"/>
    <w:rsid w:val="00BB71AD"/>
    <w:rsid w:val="00BB74CA"/>
    <w:rsid w:val="00BB7504"/>
    <w:rsid w:val="00BB75D6"/>
    <w:rsid w:val="00BC0585"/>
    <w:rsid w:val="00BC079D"/>
    <w:rsid w:val="00BC0861"/>
    <w:rsid w:val="00BC1041"/>
    <w:rsid w:val="00BC161E"/>
    <w:rsid w:val="00BC1753"/>
    <w:rsid w:val="00BC1CBE"/>
    <w:rsid w:val="00BC1DAE"/>
    <w:rsid w:val="00BC200C"/>
    <w:rsid w:val="00BC2300"/>
    <w:rsid w:val="00BC2F97"/>
    <w:rsid w:val="00BC2FD3"/>
    <w:rsid w:val="00BC3325"/>
    <w:rsid w:val="00BC3852"/>
    <w:rsid w:val="00BC46EF"/>
    <w:rsid w:val="00BC4820"/>
    <w:rsid w:val="00BC48BC"/>
    <w:rsid w:val="00BC4B3E"/>
    <w:rsid w:val="00BC4C1A"/>
    <w:rsid w:val="00BC50EC"/>
    <w:rsid w:val="00BC5123"/>
    <w:rsid w:val="00BC551D"/>
    <w:rsid w:val="00BC5558"/>
    <w:rsid w:val="00BC558E"/>
    <w:rsid w:val="00BC5E15"/>
    <w:rsid w:val="00BC6D64"/>
    <w:rsid w:val="00BC711C"/>
    <w:rsid w:val="00BC75C3"/>
    <w:rsid w:val="00BC7671"/>
    <w:rsid w:val="00BC799D"/>
    <w:rsid w:val="00BC79FE"/>
    <w:rsid w:val="00BC7D3E"/>
    <w:rsid w:val="00BD0251"/>
    <w:rsid w:val="00BD053E"/>
    <w:rsid w:val="00BD0999"/>
    <w:rsid w:val="00BD0DE5"/>
    <w:rsid w:val="00BD102F"/>
    <w:rsid w:val="00BD2003"/>
    <w:rsid w:val="00BD2039"/>
    <w:rsid w:val="00BD2550"/>
    <w:rsid w:val="00BD29E3"/>
    <w:rsid w:val="00BD2F95"/>
    <w:rsid w:val="00BD2FF6"/>
    <w:rsid w:val="00BD314A"/>
    <w:rsid w:val="00BD3B10"/>
    <w:rsid w:val="00BD3BA9"/>
    <w:rsid w:val="00BD3D6A"/>
    <w:rsid w:val="00BD3EAF"/>
    <w:rsid w:val="00BD41D4"/>
    <w:rsid w:val="00BD421F"/>
    <w:rsid w:val="00BD460C"/>
    <w:rsid w:val="00BD4C72"/>
    <w:rsid w:val="00BD4D0B"/>
    <w:rsid w:val="00BD5156"/>
    <w:rsid w:val="00BD5468"/>
    <w:rsid w:val="00BD54AB"/>
    <w:rsid w:val="00BD55E9"/>
    <w:rsid w:val="00BD57E8"/>
    <w:rsid w:val="00BD6547"/>
    <w:rsid w:val="00BD66F6"/>
    <w:rsid w:val="00BD6EA6"/>
    <w:rsid w:val="00BD7652"/>
    <w:rsid w:val="00BD793F"/>
    <w:rsid w:val="00BD7A7A"/>
    <w:rsid w:val="00BD7D76"/>
    <w:rsid w:val="00BE0249"/>
    <w:rsid w:val="00BE05E7"/>
    <w:rsid w:val="00BE066F"/>
    <w:rsid w:val="00BE069B"/>
    <w:rsid w:val="00BE14C6"/>
    <w:rsid w:val="00BE1F9F"/>
    <w:rsid w:val="00BE1FC4"/>
    <w:rsid w:val="00BE21C8"/>
    <w:rsid w:val="00BE2311"/>
    <w:rsid w:val="00BE2462"/>
    <w:rsid w:val="00BE268B"/>
    <w:rsid w:val="00BE327F"/>
    <w:rsid w:val="00BE364D"/>
    <w:rsid w:val="00BE3A9B"/>
    <w:rsid w:val="00BE3F49"/>
    <w:rsid w:val="00BE3F6D"/>
    <w:rsid w:val="00BE417D"/>
    <w:rsid w:val="00BE4CA1"/>
    <w:rsid w:val="00BE4D67"/>
    <w:rsid w:val="00BE4EA7"/>
    <w:rsid w:val="00BE5061"/>
    <w:rsid w:val="00BE50F8"/>
    <w:rsid w:val="00BE54C3"/>
    <w:rsid w:val="00BE5E73"/>
    <w:rsid w:val="00BE626A"/>
    <w:rsid w:val="00BE62A1"/>
    <w:rsid w:val="00BE6761"/>
    <w:rsid w:val="00BE686C"/>
    <w:rsid w:val="00BE6CF7"/>
    <w:rsid w:val="00BE7AD2"/>
    <w:rsid w:val="00BE7D75"/>
    <w:rsid w:val="00BF015D"/>
    <w:rsid w:val="00BF03FC"/>
    <w:rsid w:val="00BF0490"/>
    <w:rsid w:val="00BF0C8C"/>
    <w:rsid w:val="00BF0D5B"/>
    <w:rsid w:val="00BF0FAF"/>
    <w:rsid w:val="00BF1143"/>
    <w:rsid w:val="00BF14E2"/>
    <w:rsid w:val="00BF15BB"/>
    <w:rsid w:val="00BF1988"/>
    <w:rsid w:val="00BF1E52"/>
    <w:rsid w:val="00BF20B3"/>
    <w:rsid w:val="00BF2331"/>
    <w:rsid w:val="00BF23D2"/>
    <w:rsid w:val="00BF2696"/>
    <w:rsid w:val="00BF34A0"/>
    <w:rsid w:val="00BF3538"/>
    <w:rsid w:val="00BF3787"/>
    <w:rsid w:val="00BF3812"/>
    <w:rsid w:val="00BF4D6F"/>
    <w:rsid w:val="00BF519A"/>
    <w:rsid w:val="00BF5271"/>
    <w:rsid w:val="00BF54C0"/>
    <w:rsid w:val="00BF5599"/>
    <w:rsid w:val="00BF561B"/>
    <w:rsid w:val="00BF5BEE"/>
    <w:rsid w:val="00BF5DD7"/>
    <w:rsid w:val="00BF5F16"/>
    <w:rsid w:val="00BF6271"/>
    <w:rsid w:val="00BF62CF"/>
    <w:rsid w:val="00BF64D2"/>
    <w:rsid w:val="00BF654F"/>
    <w:rsid w:val="00BF666F"/>
    <w:rsid w:val="00BF6927"/>
    <w:rsid w:val="00BF6D71"/>
    <w:rsid w:val="00BF716B"/>
    <w:rsid w:val="00BF71FE"/>
    <w:rsid w:val="00BF75C2"/>
    <w:rsid w:val="00BF7752"/>
    <w:rsid w:val="00BF78A8"/>
    <w:rsid w:val="00BF7B7C"/>
    <w:rsid w:val="00BF7CA8"/>
    <w:rsid w:val="00C000ED"/>
    <w:rsid w:val="00C002BA"/>
    <w:rsid w:val="00C00509"/>
    <w:rsid w:val="00C005C2"/>
    <w:rsid w:val="00C00879"/>
    <w:rsid w:val="00C00BBE"/>
    <w:rsid w:val="00C00C0C"/>
    <w:rsid w:val="00C00D8C"/>
    <w:rsid w:val="00C01222"/>
    <w:rsid w:val="00C014BF"/>
    <w:rsid w:val="00C018A8"/>
    <w:rsid w:val="00C01BA7"/>
    <w:rsid w:val="00C025AA"/>
    <w:rsid w:val="00C03113"/>
    <w:rsid w:val="00C034EF"/>
    <w:rsid w:val="00C03674"/>
    <w:rsid w:val="00C03C70"/>
    <w:rsid w:val="00C03FFC"/>
    <w:rsid w:val="00C0433D"/>
    <w:rsid w:val="00C0520C"/>
    <w:rsid w:val="00C0575D"/>
    <w:rsid w:val="00C05780"/>
    <w:rsid w:val="00C057B2"/>
    <w:rsid w:val="00C05ABC"/>
    <w:rsid w:val="00C06193"/>
    <w:rsid w:val="00C06512"/>
    <w:rsid w:val="00C06868"/>
    <w:rsid w:val="00C068BF"/>
    <w:rsid w:val="00C06A66"/>
    <w:rsid w:val="00C06BD0"/>
    <w:rsid w:val="00C071E6"/>
    <w:rsid w:val="00C079D3"/>
    <w:rsid w:val="00C07B28"/>
    <w:rsid w:val="00C07BB6"/>
    <w:rsid w:val="00C07E1F"/>
    <w:rsid w:val="00C10313"/>
    <w:rsid w:val="00C10326"/>
    <w:rsid w:val="00C10342"/>
    <w:rsid w:val="00C104D0"/>
    <w:rsid w:val="00C10BD9"/>
    <w:rsid w:val="00C10D3D"/>
    <w:rsid w:val="00C10F9C"/>
    <w:rsid w:val="00C112B9"/>
    <w:rsid w:val="00C112E6"/>
    <w:rsid w:val="00C11AB0"/>
    <w:rsid w:val="00C1256D"/>
    <w:rsid w:val="00C12610"/>
    <w:rsid w:val="00C12859"/>
    <w:rsid w:val="00C129DC"/>
    <w:rsid w:val="00C12CF5"/>
    <w:rsid w:val="00C130AC"/>
    <w:rsid w:val="00C13B3F"/>
    <w:rsid w:val="00C13C65"/>
    <w:rsid w:val="00C14349"/>
    <w:rsid w:val="00C14719"/>
    <w:rsid w:val="00C149E2"/>
    <w:rsid w:val="00C14AFE"/>
    <w:rsid w:val="00C15094"/>
    <w:rsid w:val="00C158A1"/>
    <w:rsid w:val="00C15A3D"/>
    <w:rsid w:val="00C15B51"/>
    <w:rsid w:val="00C15F48"/>
    <w:rsid w:val="00C1701C"/>
    <w:rsid w:val="00C172AB"/>
    <w:rsid w:val="00C17422"/>
    <w:rsid w:val="00C1753B"/>
    <w:rsid w:val="00C17D82"/>
    <w:rsid w:val="00C17D8F"/>
    <w:rsid w:val="00C20270"/>
    <w:rsid w:val="00C2074E"/>
    <w:rsid w:val="00C20ADB"/>
    <w:rsid w:val="00C20B14"/>
    <w:rsid w:val="00C20FBB"/>
    <w:rsid w:val="00C20FC8"/>
    <w:rsid w:val="00C20FD3"/>
    <w:rsid w:val="00C2117F"/>
    <w:rsid w:val="00C217BE"/>
    <w:rsid w:val="00C21C4F"/>
    <w:rsid w:val="00C21F5A"/>
    <w:rsid w:val="00C2227A"/>
    <w:rsid w:val="00C2234A"/>
    <w:rsid w:val="00C2282C"/>
    <w:rsid w:val="00C2288C"/>
    <w:rsid w:val="00C22920"/>
    <w:rsid w:val="00C237BE"/>
    <w:rsid w:val="00C23B43"/>
    <w:rsid w:val="00C23C11"/>
    <w:rsid w:val="00C23D72"/>
    <w:rsid w:val="00C24178"/>
    <w:rsid w:val="00C24623"/>
    <w:rsid w:val="00C24AF8"/>
    <w:rsid w:val="00C24B26"/>
    <w:rsid w:val="00C24B2B"/>
    <w:rsid w:val="00C24E3D"/>
    <w:rsid w:val="00C25113"/>
    <w:rsid w:val="00C25471"/>
    <w:rsid w:val="00C25E9C"/>
    <w:rsid w:val="00C2614A"/>
    <w:rsid w:val="00C2662F"/>
    <w:rsid w:val="00C268A9"/>
    <w:rsid w:val="00C26C0D"/>
    <w:rsid w:val="00C26E53"/>
    <w:rsid w:val="00C27054"/>
    <w:rsid w:val="00C2744B"/>
    <w:rsid w:val="00C27970"/>
    <w:rsid w:val="00C279B3"/>
    <w:rsid w:val="00C306B3"/>
    <w:rsid w:val="00C30A3C"/>
    <w:rsid w:val="00C30A80"/>
    <w:rsid w:val="00C30BDE"/>
    <w:rsid w:val="00C30F61"/>
    <w:rsid w:val="00C31353"/>
    <w:rsid w:val="00C31583"/>
    <w:rsid w:val="00C31A48"/>
    <w:rsid w:val="00C31E7A"/>
    <w:rsid w:val="00C3208A"/>
    <w:rsid w:val="00C320D3"/>
    <w:rsid w:val="00C320E0"/>
    <w:rsid w:val="00C32522"/>
    <w:rsid w:val="00C3274F"/>
    <w:rsid w:val="00C32AA5"/>
    <w:rsid w:val="00C32D01"/>
    <w:rsid w:val="00C330A7"/>
    <w:rsid w:val="00C33169"/>
    <w:rsid w:val="00C33411"/>
    <w:rsid w:val="00C336E7"/>
    <w:rsid w:val="00C33F87"/>
    <w:rsid w:val="00C342D4"/>
    <w:rsid w:val="00C343BA"/>
    <w:rsid w:val="00C348DB"/>
    <w:rsid w:val="00C349BE"/>
    <w:rsid w:val="00C34A12"/>
    <w:rsid w:val="00C34DFF"/>
    <w:rsid w:val="00C3513D"/>
    <w:rsid w:val="00C354B6"/>
    <w:rsid w:val="00C35AE6"/>
    <w:rsid w:val="00C35CD4"/>
    <w:rsid w:val="00C35D6F"/>
    <w:rsid w:val="00C36792"/>
    <w:rsid w:val="00C36DAB"/>
    <w:rsid w:val="00C36EFF"/>
    <w:rsid w:val="00C37582"/>
    <w:rsid w:val="00C376AE"/>
    <w:rsid w:val="00C378FB"/>
    <w:rsid w:val="00C379F1"/>
    <w:rsid w:val="00C37B95"/>
    <w:rsid w:val="00C37C6A"/>
    <w:rsid w:val="00C405F1"/>
    <w:rsid w:val="00C405F2"/>
    <w:rsid w:val="00C40673"/>
    <w:rsid w:val="00C40686"/>
    <w:rsid w:val="00C40899"/>
    <w:rsid w:val="00C408AA"/>
    <w:rsid w:val="00C40BBC"/>
    <w:rsid w:val="00C40C33"/>
    <w:rsid w:val="00C41006"/>
    <w:rsid w:val="00C41216"/>
    <w:rsid w:val="00C4143D"/>
    <w:rsid w:val="00C41F63"/>
    <w:rsid w:val="00C42377"/>
    <w:rsid w:val="00C427F5"/>
    <w:rsid w:val="00C42C52"/>
    <w:rsid w:val="00C4331B"/>
    <w:rsid w:val="00C43586"/>
    <w:rsid w:val="00C43942"/>
    <w:rsid w:val="00C43D2B"/>
    <w:rsid w:val="00C44060"/>
    <w:rsid w:val="00C44579"/>
    <w:rsid w:val="00C44615"/>
    <w:rsid w:val="00C44AEE"/>
    <w:rsid w:val="00C44D72"/>
    <w:rsid w:val="00C44DAF"/>
    <w:rsid w:val="00C450B5"/>
    <w:rsid w:val="00C451C0"/>
    <w:rsid w:val="00C451FC"/>
    <w:rsid w:val="00C45581"/>
    <w:rsid w:val="00C45691"/>
    <w:rsid w:val="00C46311"/>
    <w:rsid w:val="00C46665"/>
    <w:rsid w:val="00C466D9"/>
    <w:rsid w:val="00C4684A"/>
    <w:rsid w:val="00C4714E"/>
    <w:rsid w:val="00C47476"/>
    <w:rsid w:val="00C47ABB"/>
    <w:rsid w:val="00C47AD8"/>
    <w:rsid w:val="00C47C6A"/>
    <w:rsid w:val="00C47DBE"/>
    <w:rsid w:val="00C47DF7"/>
    <w:rsid w:val="00C5065D"/>
    <w:rsid w:val="00C51C60"/>
    <w:rsid w:val="00C5212F"/>
    <w:rsid w:val="00C521C5"/>
    <w:rsid w:val="00C523D3"/>
    <w:rsid w:val="00C5250E"/>
    <w:rsid w:val="00C52559"/>
    <w:rsid w:val="00C52E6D"/>
    <w:rsid w:val="00C52EE4"/>
    <w:rsid w:val="00C5336E"/>
    <w:rsid w:val="00C533AA"/>
    <w:rsid w:val="00C5345D"/>
    <w:rsid w:val="00C5373C"/>
    <w:rsid w:val="00C538AE"/>
    <w:rsid w:val="00C53A84"/>
    <w:rsid w:val="00C53AB8"/>
    <w:rsid w:val="00C53C87"/>
    <w:rsid w:val="00C53F91"/>
    <w:rsid w:val="00C54322"/>
    <w:rsid w:val="00C545B1"/>
    <w:rsid w:val="00C546FF"/>
    <w:rsid w:val="00C548A9"/>
    <w:rsid w:val="00C54C19"/>
    <w:rsid w:val="00C54F31"/>
    <w:rsid w:val="00C54FD6"/>
    <w:rsid w:val="00C557A7"/>
    <w:rsid w:val="00C55B7F"/>
    <w:rsid w:val="00C55F6E"/>
    <w:rsid w:val="00C55FA7"/>
    <w:rsid w:val="00C56077"/>
    <w:rsid w:val="00C56153"/>
    <w:rsid w:val="00C562F8"/>
    <w:rsid w:val="00C56778"/>
    <w:rsid w:val="00C56EDB"/>
    <w:rsid w:val="00C56FF7"/>
    <w:rsid w:val="00C5741D"/>
    <w:rsid w:val="00C5755E"/>
    <w:rsid w:val="00C5797E"/>
    <w:rsid w:val="00C57A6D"/>
    <w:rsid w:val="00C60082"/>
    <w:rsid w:val="00C60795"/>
    <w:rsid w:val="00C613DD"/>
    <w:rsid w:val="00C6156A"/>
    <w:rsid w:val="00C61AF8"/>
    <w:rsid w:val="00C62A87"/>
    <w:rsid w:val="00C62DF5"/>
    <w:rsid w:val="00C62F7C"/>
    <w:rsid w:val="00C63021"/>
    <w:rsid w:val="00C63B6B"/>
    <w:rsid w:val="00C63C58"/>
    <w:rsid w:val="00C648D8"/>
    <w:rsid w:val="00C649DA"/>
    <w:rsid w:val="00C64CF4"/>
    <w:rsid w:val="00C64D0C"/>
    <w:rsid w:val="00C64FE4"/>
    <w:rsid w:val="00C65093"/>
    <w:rsid w:val="00C650CC"/>
    <w:rsid w:val="00C6535C"/>
    <w:rsid w:val="00C65404"/>
    <w:rsid w:val="00C65761"/>
    <w:rsid w:val="00C65BD2"/>
    <w:rsid w:val="00C660A1"/>
    <w:rsid w:val="00C663C1"/>
    <w:rsid w:val="00C668DB"/>
    <w:rsid w:val="00C66CA3"/>
    <w:rsid w:val="00C67429"/>
    <w:rsid w:val="00C674C6"/>
    <w:rsid w:val="00C67882"/>
    <w:rsid w:val="00C67A54"/>
    <w:rsid w:val="00C7027A"/>
    <w:rsid w:val="00C702A4"/>
    <w:rsid w:val="00C706C5"/>
    <w:rsid w:val="00C70B56"/>
    <w:rsid w:val="00C70EDD"/>
    <w:rsid w:val="00C7138A"/>
    <w:rsid w:val="00C714C2"/>
    <w:rsid w:val="00C715A4"/>
    <w:rsid w:val="00C71C2A"/>
    <w:rsid w:val="00C722F3"/>
    <w:rsid w:val="00C72398"/>
    <w:rsid w:val="00C72768"/>
    <w:rsid w:val="00C7294F"/>
    <w:rsid w:val="00C72B0F"/>
    <w:rsid w:val="00C72B13"/>
    <w:rsid w:val="00C72C1B"/>
    <w:rsid w:val="00C72CC4"/>
    <w:rsid w:val="00C73482"/>
    <w:rsid w:val="00C736D8"/>
    <w:rsid w:val="00C739E8"/>
    <w:rsid w:val="00C74640"/>
    <w:rsid w:val="00C746EA"/>
    <w:rsid w:val="00C7473E"/>
    <w:rsid w:val="00C74AB1"/>
    <w:rsid w:val="00C74D3E"/>
    <w:rsid w:val="00C74E64"/>
    <w:rsid w:val="00C7505A"/>
    <w:rsid w:val="00C7567C"/>
    <w:rsid w:val="00C75A69"/>
    <w:rsid w:val="00C76321"/>
    <w:rsid w:val="00C7660E"/>
    <w:rsid w:val="00C7689A"/>
    <w:rsid w:val="00C76ABE"/>
    <w:rsid w:val="00C76BCD"/>
    <w:rsid w:val="00C76CB1"/>
    <w:rsid w:val="00C76FA5"/>
    <w:rsid w:val="00C7749C"/>
    <w:rsid w:val="00C775DC"/>
    <w:rsid w:val="00C779BA"/>
    <w:rsid w:val="00C77FC6"/>
    <w:rsid w:val="00C800D9"/>
    <w:rsid w:val="00C80D8D"/>
    <w:rsid w:val="00C80DB0"/>
    <w:rsid w:val="00C818EA"/>
    <w:rsid w:val="00C8193D"/>
    <w:rsid w:val="00C81A1B"/>
    <w:rsid w:val="00C82011"/>
    <w:rsid w:val="00C8218A"/>
    <w:rsid w:val="00C823FC"/>
    <w:rsid w:val="00C8288A"/>
    <w:rsid w:val="00C82A2C"/>
    <w:rsid w:val="00C82B80"/>
    <w:rsid w:val="00C82DEE"/>
    <w:rsid w:val="00C82F8C"/>
    <w:rsid w:val="00C837D6"/>
    <w:rsid w:val="00C83B25"/>
    <w:rsid w:val="00C83E47"/>
    <w:rsid w:val="00C8408B"/>
    <w:rsid w:val="00C840DD"/>
    <w:rsid w:val="00C843B1"/>
    <w:rsid w:val="00C8449C"/>
    <w:rsid w:val="00C84ACC"/>
    <w:rsid w:val="00C85012"/>
    <w:rsid w:val="00C85B08"/>
    <w:rsid w:val="00C85F3B"/>
    <w:rsid w:val="00C86E6B"/>
    <w:rsid w:val="00C870B8"/>
    <w:rsid w:val="00C871F7"/>
    <w:rsid w:val="00C8796B"/>
    <w:rsid w:val="00C9016E"/>
    <w:rsid w:val="00C902BC"/>
    <w:rsid w:val="00C9049C"/>
    <w:rsid w:val="00C90512"/>
    <w:rsid w:val="00C90739"/>
    <w:rsid w:val="00C908BA"/>
    <w:rsid w:val="00C90936"/>
    <w:rsid w:val="00C90D37"/>
    <w:rsid w:val="00C90DAD"/>
    <w:rsid w:val="00C90E56"/>
    <w:rsid w:val="00C914EB"/>
    <w:rsid w:val="00C9150B"/>
    <w:rsid w:val="00C916A3"/>
    <w:rsid w:val="00C91814"/>
    <w:rsid w:val="00C919C5"/>
    <w:rsid w:val="00C91A4A"/>
    <w:rsid w:val="00C91D12"/>
    <w:rsid w:val="00C92100"/>
    <w:rsid w:val="00C929AC"/>
    <w:rsid w:val="00C9335A"/>
    <w:rsid w:val="00C9471A"/>
    <w:rsid w:val="00C94D8D"/>
    <w:rsid w:val="00C95244"/>
    <w:rsid w:val="00C95F18"/>
    <w:rsid w:val="00C961CD"/>
    <w:rsid w:val="00C96366"/>
    <w:rsid w:val="00C96903"/>
    <w:rsid w:val="00C96F88"/>
    <w:rsid w:val="00C9704F"/>
    <w:rsid w:val="00C973BD"/>
    <w:rsid w:val="00C974B1"/>
    <w:rsid w:val="00C974EF"/>
    <w:rsid w:val="00C97624"/>
    <w:rsid w:val="00C97739"/>
    <w:rsid w:val="00C97945"/>
    <w:rsid w:val="00C97AA6"/>
    <w:rsid w:val="00C97FD6"/>
    <w:rsid w:val="00CA00CD"/>
    <w:rsid w:val="00CA02E2"/>
    <w:rsid w:val="00CA0474"/>
    <w:rsid w:val="00CA0884"/>
    <w:rsid w:val="00CA0A85"/>
    <w:rsid w:val="00CA0AE4"/>
    <w:rsid w:val="00CA0B82"/>
    <w:rsid w:val="00CA126E"/>
    <w:rsid w:val="00CA1405"/>
    <w:rsid w:val="00CA1838"/>
    <w:rsid w:val="00CA1A10"/>
    <w:rsid w:val="00CA1CA2"/>
    <w:rsid w:val="00CA1DE3"/>
    <w:rsid w:val="00CA1FFC"/>
    <w:rsid w:val="00CA2394"/>
    <w:rsid w:val="00CA2C7F"/>
    <w:rsid w:val="00CA2FE4"/>
    <w:rsid w:val="00CA2FF6"/>
    <w:rsid w:val="00CA3947"/>
    <w:rsid w:val="00CA39B7"/>
    <w:rsid w:val="00CA4247"/>
    <w:rsid w:val="00CA459A"/>
    <w:rsid w:val="00CA469A"/>
    <w:rsid w:val="00CA4A64"/>
    <w:rsid w:val="00CA4BC2"/>
    <w:rsid w:val="00CA4CD9"/>
    <w:rsid w:val="00CA5165"/>
    <w:rsid w:val="00CA5526"/>
    <w:rsid w:val="00CA56C9"/>
    <w:rsid w:val="00CA5D12"/>
    <w:rsid w:val="00CA6D08"/>
    <w:rsid w:val="00CA6F57"/>
    <w:rsid w:val="00CA7000"/>
    <w:rsid w:val="00CA78EC"/>
    <w:rsid w:val="00CA7DCC"/>
    <w:rsid w:val="00CB00A7"/>
    <w:rsid w:val="00CB03E7"/>
    <w:rsid w:val="00CB0670"/>
    <w:rsid w:val="00CB0D15"/>
    <w:rsid w:val="00CB10AB"/>
    <w:rsid w:val="00CB14B2"/>
    <w:rsid w:val="00CB16FA"/>
    <w:rsid w:val="00CB1864"/>
    <w:rsid w:val="00CB1A7B"/>
    <w:rsid w:val="00CB1AA9"/>
    <w:rsid w:val="00CB1E0C"/>
    <w:rsid w:val="00CB22BE"/>
    <w:rsid w:val="00CB273F"/>
    <w:rsid w:val="00CB27BD"/>
    <w:rsid w:val="00CB284D"/>
    <w:rsid w:val="00CB29D4"/>
    <w:rsid w:val="00CB2DA1"/>
    <w:rsid w:val="00CB2E57"/>
    <w:rsid w:val="00CB320C"/>
    <w:rsid w:val="00CB3FAC"/>
    <w:rsid w:val="00CB42BD"/>
    <w:rsid w:val="00CB4439"/>
    <w:rsid w:val="00CB46ED"/>
    <w:rsid w:val="00CB4A73"/>
    <w:rsid w:val="00CB4BA6"/>
    <w:rsid w:val="00CB4C7E"/>
    <w:rsid w:val="00CB57B3"/>
    <w:rsid w:val="00CB5814"/>
    <w:rsid w:val="00CB5F98"/>
    <w:rsid w:val="00CB6B4F"/>
    <w:rsid w:val="00CB6F23"/>
    <w:rsid w:val="00CB793C"/>
    <w:rsid w:val="00CB7CE5"/>
    <w:rsid w:val="00CB7FBC"/>
    <w:rsid w:val="00CC02F6"/>
    <w:rsid w:val="00CC05F2"/>
    <w:rsid w:val="00CC1A0C"/>
    <w:rsid w:val="00CC1F40"/>
    <w:rsid w:val="00CC1F71"/>
    <w:rsid w:val="00CC2831"/>
    <w:rsid w:val="00CC2A88"/>
    <w:rsid w:val="00CC3015"/>
    <w:rsid w:val="00CC31A6"/>
    <w:rsid w:val="00CC32A9"/>
    <w:rsid w:val="00CC3574"/>
    <w:rsid w:val="00CC38C4"/>
    <w:rsid w:val="00CC3CE0"/>
    <w:rsid w:val="00CC4246"/>
    <w:rsid w:val="00CC4B59"/>
    <w:rsid w:val="00CC50FE"/>
    <w:rsid w:val="00CC51A2"/>
    <w:rsid w:val="00CC51E4"/>
    <w:rsid w:val="00CC523E"/>
    <w:rsid w:val="00CC54EE"/>
    <w:rsid w:val="00CC5562"/>
    <w:rsid w:val="00CC5714"/>
    <w:rsid w:val="00CC57A8"/>
    <w:rsid w:val="00CC59A2"/>
    <w:rsid w:val="00CC5FC3"/>
    <w:rsid w:val="00CC6124"/>
    <w:rsid w:val="00CC61DA"/>
    <w:rsid w:val="00CC6382"/>
    <w:rsid w:val="00CC6ED0"/>
    <w:rsid w:val="00CC7162"/>
    <w:rsid w:val="00CC721B"/>
    <w:rsid w:val="00CC750B"/>
    <w:rsid w:val="00CC7570"/>
    <w:rsid w:val="00CC789E"/>
    <w:rsid w:val="00CC7BE2"/>
    <w:rsid w:val="00CC7C4D"/>
    <w:rsid w:val="00CD00FF"/>
    <w:rsid w:val="00CD05A1"/>
    <w:rsid w:val="00CD083D"/>
    <w:rsid w:val="00CD0946"/>
    <w:rsid w:val="00CD0979"/>
    <w:rsid w:val="00CD0FEF"/>
    <w:rsid w:val="00CD167A"/>
    <w:rsid w:val="00CD1873"/>
    <w:rsid w:val="00CD19A8"/>
    <w:rsid w:val="00CD23C1"/>
    <w:rsid w:val="00CD24A6"/>
    <w:rsid w:val="00CD2A3B"/>
    <w:rsid w:val="00CD2D99"/>
    <w:rsid w:val="00CD37DA"/>
    <w:rsid w:val="00CD39C3"/>
    <w:rsid w:val="00CD3D53"/>
    <w:rsid w:val="00CD40D6"/>
    <w:rsid w:val="00CD42B0"/>
    <w:rsid w:val="00CD4386"/>
    <w:rsid w:val="00CD56C3"/>
    <w:rsid w:val="00CD57AF"/>
    <w:rsid w:val="00CD59CF"/>
    <w:rsid w:val="00CD6110"/>
    <w:rsid w:val="00CD63C6"/>
    <w:rsid w:val="00CD659D"/>
    <w:rsid w:val="00CD6877"/>
    <w:rsid w:val="00CD737C"/>
    <w:rsid w:val="00CD7C03"/>
    <w:rsid w:val="00CD7C13"/>
    <w:rsid w:val="00CE00F0"/>
    <w:rsid w:val="00CE0217"/>
    <w:rsid w:val="00CE06DF"/>
    <w:rsid w:val="00CE0815"/>
    <w:rsid w:val="00CE09B8"/>
    <w:rsid w:val="00CE0AF2"/>
    <w:rsid w:val="00CE0BDB"/>
    <w:rsid w:val="00CE0D59"/>
    <w:rsid w:val="00CE1070"/>
    <w:rsid w:val="00CE10A1"/>
    <w:rsid w:val="00CE1CF9"/>
    <w:rsid w:val="00CE24E1"/>
    <w:rsid w:val="00CE267C"/>
    <w:rsid w:val="00CE284E"/>
    <w:rsid w:val="00CE2B2B"/>
    <w:rsid w:val="00CE2EED"/>
    <w:rsid w:val="00CE38BF"/>
    <w:rsid w:val="00CE3CC9"/>
    <w:rsid w:val="00CE42E5"/>
    <w:rsid w:val="00CE449F"/>
    <w:rsid w:val="00CE44DE"/>
    <w:rsid w:val="00CE47BB"/>
    <w:rsid w:val="00CE4C5F"/>
    <w:rsid w:val="00CE5414"/>
    <w:rsid w:val="00CE5742"/>
    <w:rsid w:val="00CE5D28"/>
    <w:rsid w:val="00CE6378"/>
    <w:rsid w:val="00CE6D36"/>
    <w:rsid w:val="00CE742F"/>
    <w:rsid w:val="00CE7987"/>
    <w:rsid w:val="00CE79CB"/>
    <w:rsid w:val="00CE7B28"/>
    <w:rsid w:val="00CE7F0D"/>
    <w:rsid w:val="00CF02B8"/>
    <w:rsid w:val="00CF0533"/>
    <w:rsid w:val="00CF083A"/>
    <w:rsid w:val="00CF0B9C"/>
    <w:rsid w:val="00CF0EEF"/>
    <w:rsid w:val="00CF0F72"/>
    <w:rsid w:val="00CF105D"/>
    <w:rsid w:val="00CF1212"/>
    <w:rsid w:val="00CF14A8"/>
    <w:rsid w:val="00CF1891"/>
    <w:rsid w:val="00CF1B55"/>
    <w:rsid w:val="00CF1E61"/>
    <w:rsid w:val="00CF209E"/>
    <w:rsid w:val="00CF20BC"/>
    <w:rsid w:val="00CF28C9"/>
    <w:rsid w:val="00CF32E3"/>
    <w:rsid w:val="00CF35B3"/>
    <w:rsid w:val="00CF3863"/>
    <w:rsid w:val="00CF3AEB"/>
    <w:rsid w:val="00CF3B4E"/>
    <w:rsid w:val="00CF3BFE"/>
    <w:rsid w:val="00CF3DEC"/>
    <w:rsid w:val="00CF40A9"/>
    <w:rsid w:val="00CF4209"/>
    <w:rsid w:val="00CF4780"/>
    <w:rsid w:val="00CF50A3"/>
    <w:rsid w:val="00CF5919"/>
    <w:rsid w:val="00CF6059"/>
    <w:rsid w:val="00CF6093"/>
    <w:rsid w:val="00CF6712"/>
    <w:rsid w:val="00CF6A75"/>
    <w:rsid w:val="00CF6C95"/>
    <w:rsid w:val="00CF6E20"/>
    <w:rsid w:val="00CF7521"/>
    <w:rsid w:val="00D001B5"/>
    <w:rsid w:val="00D0070D"/>
    <w:rsid w:val="00D00D19"/>
    <w:rsid w:val="00D0107E"/>
    <w:rsid w:val="00D0136C"/>
    <w:rsid w:val="00D0157D"/>
    <w:rsid w:val="00D01A46"/>
    <w:rsid w:val="00D01EFE"/>
    <w:rsid w:val="00D01F06"/>
    <w:rsid w:val="00D02369"/>
    <w:rsid w:val="00D02455"/>
    <w:rsid w:val="00D025D5"/>
    <w:rsid w:val="00D02E0D"/>
    <w:rsid w:val="00D03087"/>
    <w:rsid w:val="00D03324"/>
    <w:rsid w:val="00D03804"/>
    <w:rsid w:val="00D03810"/>
    <w:rsid w:val="00D03BC3"/>
    <w:rsid w:val="00D03D28"/>
    <w:rsid w:val="00D03F7F"/>
    <w:rsid w:val="00D04936"/>
    <w:rsid w:val="00D050EC"/>
    <w:rsid w:val="00D05209"/>
    <w:rsid w:val="00D0521E"/>
    <w:rsid w:val="00D052DC"/>
    <w:rsid w:val="00D05425"/>
    <w:rsid w:val="00D054B5"/>
    <w:rsid w:val="00D05CA2"/>
    <w:rsid w:val="00D05DE9"/>
    <w:rsid w:val="00D061AF"/>
    <w:rsid w:val="00D06420"/>
    <w:rsid w:val="00D065E9"/>
    <w:rsid w:val="00D066C4"/>
    <w:rsid w:val="00D06897"/>
    <w:rsid w:val="00D06AA4"/>
    <w:rsid w:val="00D06BC2"/>
    <w:rsid w:val="00D06E6E"/>
    <w:rsid w:val="00D06F3E"/>
    <w:rsid w:val="00D07779"/>
    <w:rsid w:val="00D07820"/>
    <w:rsid w:val="00D07B9A"/>
    <w:rsid w:val="00D07D5D"/>
    <w:rsid w:val="00D1009D"/>
    <w:rsid w:val="00D10109"/>
    <w:rsid w:val="00D10B72"/>
    <w:rsid w:val="00D10BC6"/>
    <w:rsid w:val="00D10BDD"/>
    <w:rsid w:val="00D111EA"/>
    <w:rsid w:val="00D11276"/>
    <w:rsid w:val="00D11330"/>
    <w:rsid w:val="00D114E4"/>
    <w:rsid w:val="00D115AB"/>
    <w:rsid w:val="00D11611"/>
    <w:rsid w:val="00D11623"/>
    <w:rsid w:val="00D11788"/>
    <w:rsid w:val="00D11C58"/>
    <w:rsid w:val="00D128BA"/>
    <w:rsid w:val="00D12A61"/>
    <w:rsid w:val="00D12AAF"/>
    <w:rsid w:val="00D1316F"/>
    <w:rsid w:val="00D134C5"/>
    <w:rsid w:val="00D13968"/>
    <w:rsid w:val="00D143A3"/>
    <w:rsid w:val="00D143F8"/>
    <w:rsid w:val="00D14A40"/>
    <w:rsid w:val="00D14A5A"/>
    <w:rsid w:val="00D14BF7"/>
    <w:rsid w:val="00D14C78"/>
    <w:rsid w:val="00D15286"/>
    <w:rsid w:val="00D15674"/>
    <w:rsid w:val="00D15E4F"/>
    <w:rsid w:val="00D16109"/>
    <w:rsid w:val="00D16DEF"/>
    <w:rsid w:val="00D173D6"/>
    <w:rsid w:val="00D17601"/>
    <w:rsid w:val="00D178D0"/>
    <w:rsid w:val="00D17B2F"/>
    <w:rsid w:val="00D2010F"/>
    <w:rsid w:val="00D205D3"/>
    <w:rsid w:val="00D20DD9"/>
    <w:rsid w:val="00D20ED6"/>
    <w:rsid w:val="00D2130A"/>
    <w:rsid w:val="00D213A9"/>
    <w:rsid w:val="00D215B0"/>
    <w:rsid w:val="00D2170E"/>
    <w:rsid w:val="00D21B9B"/>
    <w:rsid w:val="00D21C70"/>
    <w:rsid w:val="00D21CBA"/>
    <w:rsid w:val="00D21FD5"/>
    <w:rsid w:val="00D220CE"/>
    <w:rsid w:val="00D224B7"/>
    <w:rsid w:val="00D22753"/>
    <w:rsid w:val="00D22D0A"/>
    <w:rsid w:val="00D23197"/>
    <w:rsid w:val="00D231EB"/>
    <w:rsid w:val="00D23754"/>
    <w:rsid w:val="00D23A88"/>
    <w:rsid w:val="00D23B04"/>
    <w:rsid w:val="00D23D56"/>
    <w:rsid w:val="00D24397"/>
    <w:rsid w:val="00D24506"/>
    <w:rsid w:val="00D2556B"/>
    <w:rsid w:val="00D257A1"/>
    <w:rsid w:val="00D257F0"/>
    <w:rsid w:val="00D25A72"/>
    <w:rsid w:val="00D25D48"/>
    <w:rsid w:val="00D260D2"/>
    <w:rsid w:val="00D2659A"/>
    <w:rsid w:val="00D26A9A"/>
    <w:rsid w:val="00D26B70"/>
    <w:rsid w:val="00D26F79"/>
    <w:rsid w:val="00D273AA"/>
    <w:rsid w:val="00D276BC"/>
    <w:rsid w:val="00D27E49"/>
    <w:rsid w:val="00D30699"/>
    <w:rsid w:val="00D307A4"/>
    <w:rsid w:val="00D30C18"/>
    <w:rsid w:val="00D30E5F"/>
    <w:rsid w:val="00D30F1C"/>
    <w:rsid w:val="00D312FA"/>
    <w:rsid w:val="00D31359"/>
    <w:rsid w:val="00D31573"/>
    <w:rsid w:val="00D316D9"/>
    <w:rsid w:val="00D317A2"/>
    <w:rsid w:val="00D31968"/>
    <w:rsid w:val="00D31BF0"/>
    <w:rsid w:val="00D31DA6"/>
    <w:rsid w:val="00D32073"/>
    <w:rsid w:val="00D32370"/>
    <w:rsid w:val="00D32B1A"/>
    <w:rsid w:val="00D32DF5"/>
    <w:rsid w:val="00D32FA8"/>
    <w:rsid w:val="00D3320B"/>
    <w:rsid w:val="00D3321F"/>
    <w:rsid w:val="00D33AA4"/>
    <w:rsid w:val="00D3436F"/>
    <w:rsid w:val="00D34537"/>
    <w:rsid w:val="00D35295"/>
    <w:rsid w:val="00D35450"/>
    <w:rsid w:val="00D3566B"/>
    <w:rsid w:val="00D35678"/>
    <w:rsid w:val="00D35A40"/>
    <w:rsid w:val="00D36018"/>
    <w:rsid w:val="00D36DF9"/>
    <w:rsid w:val="00D36EEF"/>
    <w:rsid w:val="00D37505"/>
    <w:rsid w:val="00D37E20"/>
    <w:rsid w:val="00D37F11"/>
    <w:rsid w:val="00D4003E"/>
    <w:rsid w:val="00D400D7"/>
    <w:rsid w:val="00D40453"/>
    <w:rsid w:val="00D40778"/>
    <w:rsid w:val="00D40BB5"/>
    <w:rsid w:val="00D40D4D"/>
    <w:rsid w:val="00D414D0"/>
    <w:rsid w:val="00D414E7"/>
    <w:rsid w:val="00D415CC"/>
    <w:rsid w:val="00D41AF1"/>
    <w:rsid w:val="00D41B9E"/>
    <w:rsid w:val="00D41DCE"/>
    <w:rsid w:val="00D4261B"/>
    <w:rsid w:val="00D42BFF"/>
    <w:rsid w:val="00D43193"/>
    <w:rsid w:val="00D43506"/>
    <w:rsid w:val="00D435CA"/>
    <w:rsid w:val="00D43B0A"/>
    <w:rsid w:val="00D440EA"/>
    <w:rsid w:val="00D44176"/>
    <w:rsid w:val="00D443B4"/>
    <w:rsid w:val="00D4459E"/>
    <w:rsid w:val="00D44D8B"/>
    <w:rsid w:val="00D45D0A"/>
    <w:rsid w:val="00D45E9E"/>
    <w:rsid w:val="00D4616D"/>
    <w:rsid w:val="00D462DF"/>
    <w:rsid w:val="00D463C3"/>
    <w:rsid w:val="00D463E8"/>
    <w:rsid w:val="00D463FC"/>
    <w:rsid w:val="00D4647D"/>
    <w:rsid w:val="00D46501"/>
    <w:rsid w:val="00D46840"/>
    <w:rsid w:val="00D46C9B"/>
    <w:rsid w:val="00D471A3"/>
    <w:rsid w:val="00D47232"/>
    <w:rsid w:val="00D4733A"/>
    <w:rsid w:val="00D47453"/>
    <w:rsid w:val="00D4776D"/>
    <w:rsid w:val="00D5032E"/>
    <w:rsid w:val="00D50521"/>
    <w:rsid w:val="00D50AF2"/>
    <w:rsid w:val="00D50E73"/>
    <w:rsid w:val="00D50EB8"/>
    <w:rsid w:val="00D50ED9"/>
    <w:rsid w:val="00D50FD0"/>
    <w:rsid w:val="00D513BA"/>
    <w:rsid w:val="00D51429"/>
    <w:rsid w:val="00D5153D"/>
    <w:rsid w:val="00D51A66"/>
    <w:rsid w:val="00D51F31"/>
    <w:rsid w:val="00D520C7"/>
    <w:rsid w:val="00D52817"/>
    <w:rsid w:val="00D531DB"/>
    <w:rsid w:val="00D535F8"/>
    <w:rsid w:val="00D540E3"/>
    <w:rsid w:val="00D54388"/>
    <w:rsid w:val="00D54706"/>
    <w:rsid w:val="00D54736"/>
    <w:rsid w:val="00D552BD"/>
    <w:rsid w:val="00D554F9"/>
    <w:rsid w:val="00D556E6"/>
    <w:rsid w:val="00D55BE5"/>
    <w:rsid w:val="00D56452"/>
    <w:rsid w:val="00D567D8"/>
    <w:rsid w:val="00D571A3"/>
    <w:rsid w:val="00D5767D"/>
    <w:rsid w:val="00D57AE3"/>
    <w:rsid w:val="00D57BA2"/>
    <w:rsid w:val="00D57D44"/>
    <w:rsid w:val="00D57EFA"/>
    <w:rsid w:val="00D6006E"/>
    <w:rsid w:val="00D60293"/>
    <w:rsid w:val="00D6059E"/>
    <w:rsid w:val="00D608A2"/>
    <w:rsid w:val="00D60A4B"/>
    <w:rsid w:val="00D60B6D"/>
    <w:rsid w:val="00D60D43"/>
    <w:rsid w:val="00D612AC"/>
    <w:rsid w:val="00D613D7"/>
    <w:rsid w:val="00D6148E"/>
    <w:rsid w:val="00D615AA"/>
    <w:rsid w:val="00D61A75"/>
    <w:rsid w:val="00D61BAB"/>
    <w:rsid w:val="00D61CB4"/>
    <w:rsid w:val="00D61D87"/>
    <w:rsid w:val="00D62052"/>
    <w:rsid w:val="00D62B21"/>
    <w:rsid w:val="00D62B23"/>
    <w:rsid w:val="00D62C5E"/>
    <w:rsid w:val="00D62FF5"/>
    <w:rsid w:val="00D63178"/>
    <w:rsid w:val="00D631AE"/>
    <w:rsid w:val="00D634E9"/>
    <w:rsid w:val="00D6368B"/>
    <w:rsid w:val="00D6372D"/>
    <w:rsid w:val="00D63DD1"/>
    <w:rsid w:val="00D63FB0"/>
    <w:rsid w:val="00D6403C"/>
    <w:rsid w:val="00D6418A"/>
    <w:rsid w:val="00D6429C"/>
    <w:rsid w:val="00D64351"/>
    <w:rsid w:val="00D64750"/>
    <w:rsid w:val="00D64B6E"/>
    <w:rsid w:val="00D65050"/>
    <w:rsid w:val="00D65205"/>
    <w:rsid w:val="00D65221"/>
    <w:rsid w:val="00D65710"/>
    <w:rsid w:val="00D65968"/>
    <w:rsid w:val="00D65D9D"/>
    <w:rsid w:val="00D660E4"/>
    <w:rsid w:val="00D6618D"/>
    <w:rsid w:val="00D66344"/>
    <w:rsid w:val="00D6635F"/>
    <w:rsid w:val="00D66441"/>
    <w:rsid w:val="00D66D00"/>
    <w:rsid w:val="00D66F74"/>
    <w:rsid w:val="00D6775F"/>
    <w:rsid w:val="00D679CC"/>
    <w:rsid w:val="00D67C32"/>
    <w:rsid w:val="00D67FE8"/>
    <w:rsid w:val="00D70047"/>
    <w:rsid w:val="00D700E0"/>
    <w:rsid w:val="00D70378"/>
    <w:rsid w:val="00D706A6"/>
    <w:rsid w:val="00D708D0"/>
    <w:rsid w:val="00D70A1B"/>
    <w:rsid w:val="00D70BFB"/>
    <w:rsid w:val="00D712A1"/>
    <w:rsid w:val="00D715B5"/>
    <w:rsid w:val="00D71DA7"/>
    <w:rsid w:val="00D71F2C"/>
    <w:rsid w:val="00D72124"/>
    <w:rsid w:val="00D72357"/>
    <w:rsid w:val="00D72B05"/>
    <w:rsid w:val="00D72FAE"/>
    <w:rsid w:val="00D73180"/>
    <w:rsid w:val="00D73344"/>
    <w:rsid w:val="00D734F1"/>
    <w:rsid w:val="00D73522"/>
    <w:rsid w:val="00D73873"/>
    <w:rsid w:val="00D73957"/>
    <w:rsid w:val="00D73F0A"/>
    <w:rsid w:val="00D7410B"/>
    <w:rsid w:val="00D74203"/>
    <w:rsid w:val="00D742F0"/>
    <w:rsid w:val="00D7461C"/>
    <w:rsid w:val="00D749C6"/>
    <w:rsid w:val="00D74BD3"/>
    <w:rsid w:val="00D74DA5"/>
    <w:rsid w:val="00D75649"/>
    <w:rsid w:val="00D75A16"/>
    <w:rsid w:val="00D75CA3"/>
    <w:rsid w:val="00D7623C"/>
    <w:rsid w:val="00D765D7"/>
    <w:rsid w:val="00D7662C"/>
    <w:rsid w:val="00D76C09"/>
    <w:rsid w:val="00D76D75"/>
    <w:rsid w:val="00D76E93"/>
    <w:rsid w:val="00D76ED8"/>
    <w:rsid w:val="00D77C7F"/>
    <w:rsid w:val="00D77DE2"/>
    <w:rsid w:val="00D77F6B"/>
    <w:rsid w:val="00D81258"/>
    <w:rsid w:val="00D8145B"/>
    <w:rsid w:val="00D816B1"/>
    <w:rsid w:val="00D81AC2"/>
    <w:rsid w:val="00D81D90"/>
    <w:rsid w:val="00D81FF4"/>
    <w:rsid w:val="00D82D9D"/>
    <w:rsid w:val="00D831EB"/>
    <w:rsid w:val="00D83315"/>
    <w:rsid w:val="00D84BD4"/>
    <w:rsid w:val="00D84C64"/>
    <w:rsid w:val="00D85526"/>
    <w:rsid w:val="00D85612"/>
    <w:rsid w:val="00D85A03"/>
    <w:rsid w:val="00D85B73"/>
    <w:rsid w:val="00D8620D"/>
    <w:rsid w:val="00D865B0"/>
    <w:rsid w:val="00D86627"/>
    <w:rsid w:val="00D86765"/>
    <w:rsid w:val="00D86A0F"/>
    <w:rsid w:val="00D86D0A"/>
    <w:rsid w:val="00D86EFF"/>
    <w:rsid w:val="00D903A0"/>
    <w:rsid w:val="00D903FD"/>
    <w:rsid w:val="00D90788"/>
    <w:rsid w:val="00D9088C"/>
    <w:rsid w:val="00D90C60"/>
    <w:rsid w:val="00D90EE9"/>
    <w:rsid w:val="00D91091"/>
    <w:rsid w:val="00D9120E"/>
    <w:rsid w:val="00D91457"/>
    <w:rsid w:val="00D914BF"/>
    <w:rsid w:val="00D9191A"/>
    <w:rsid w:val="00D91EC2"/>
    <w:rsid w:val="00D920A2"/>
    <w:rsid w:val="00D92E62"/>
    <w:rsid w:val="00D92EC9"/>
    <w:rsid w:val="00D9317E"/>
    <w:rsid w:val="00D9327E"/>
    <w:rsid w:val="00D9352F"/>
    <w:rsid w:val="00D938F0"/>
    <w:rsid w:val="00D939A5"/>
    <w:rsid w:val="00D93A22"/>
    <w:rsid w:val="00D93D5C"/>
    <w:rsid w:val="00D93DC3"/>
    <w:rsid w:val="00D9406A"/>
    <w:rsid w:val="00D94965"/>
    <w:rsid w:val="00D94AD2"/>
    <w:rsid w:val="00D94CD5"/>
    <w:rsid w:val="00D9527E"/>
    <w:rsid w:val="00D95671"/>
    <w:rsid w:val="00D95919"/>
    <w:rsid w:val="00D95A94"/>
    <w:rsid w:val="00D95D0D"/>
    <w:rsid w:val="00D95E83"/>
    <w:rsid w:val="00D962EF"/>
    <w:rsid w:val="00D964E0"/>
    <w:rsid w:val="00D967F6"/>
    <w:rsid w:val="00D9687E"/>
    <w:rsid w:val="00D97301"/>
    <w:rsid w:val="00D97585"/>
    <w:rsid w:val="00D97772"/>
    <w:rsid w:val="00DA0B78"/>
    <w:rsid w:val="00DA0F5F"/>
    <w:rsid w:val="00DA1711"/>
    <w:rsid w:val="00DA1730"/>
    <w:rsid w:val="00DA1848"/>
    <w:rsid w:val="00DA18BD"/>
    <w:rsid w:val="00DA1A10"/>
    <w:rsid w:val="00DA2553"/>
    <w:rsid w:val="00DA2568"/>
    <w:rsid w:val="00DA2647"/>
    <w:rsid w:val="00DA26AC"/>
    <w:rsid w:val="00DA2A5F"/>
    <w:rsid w:val="00DA2C9E"/>
    <w:rsid w:val="00DA2F45"/>
    <w:rsid w:val="00DA30C9"/>
    <w:rsid w:val="00DA3210"/>
    <w:rsid w:val="00DA343E"/>
    <w:rsid w:val="00DA3A56"/>
    <w:rsid w:val="00DA3EB6"/>
    <w:rsid w:val="00DA40FC"/>
    <w:rsid w:val="00DA4399"/>
    <w:rsid w:val="00DA45CB"/>
    <w:rsid w:val="00DA4937"/>
    <w:rsid w:val="00DA55CC"/>
    <w:rsid w:val="00DA57E7"/>
    <w:rsid w:val="00DA5804"/>
    <w:rsid w:val="00DA5C5C"/>
    <w:rsid w:val="00DA5D3D"/>
    <w:rsid w:val="00DA608A"/>
    <w:rsid w:val="00DA62EC"/>
    <w:rsid w:val="00DA7604"/>
    <w:rsid w:val="00DA78A0"/>
    <w:rsid w:val="00DB03EE"/>
    <w:rsid w:val="00DB0508"/>
    <w:rsid w:val="00DB06D5"/>
    <w:rsid w:val="00DB0D37"/>
    <w:rsid w:val="00DB119E"/>
    <w:rsid w:val="00DB1543"/>
    <w:rsid w:val="00DB15CF"/>
    <w:rsid w:val="00DB1BFB"/>
    <w:rsid w:val="00DB1F2B"/>
    <w:rsid w:val="00DB2191"/>
    <w:rsid w:val="00DB26E6"/>
    <w:rsid w:val="00DB2818"/>
    <w:rsid w:val="00DB29D5"/>
    <w:rsid w:val="00DB2CB3"/>
    <w:rsid w:val="00DB2D75"/>
    <w:rsid w:val="00DB2F80"/>
    <w:rsid w:val="00DB339F"/>
    <w:rsid w:val="00DB360F"/>
    <w:rsid w:val="00DB49BC"/>
    <w:rsid w:val="00DB4EEB"/>
    <w:rsid w:val="00DB4EF9"/>
    <w:rsid w:val="00DB567C"/>
    <w:rsid w:val="00DB5854"/>
    <w:rsid w:val="00DB5CC0"/>
    <w:rsid w:val="00DB69B8"/>
    <w:rsid w:val="00DB6E1C"/>
    <w:rsid w:val="00DC038A"/>
    <w:rsid w:val="00DC15B6"/>
    <w:rsid w:val="00DC16B9"/>
    <w:rsid w:val="00DC184B"/>
    <w:rsid w:val="00DC1995"/>
    <w:rsid w:val="00DC1DB9"/>
    <w:rsid w:val="00DC1F4C"/>
    <w:rsid w:val="00DC2358"/>
    <w:rsid w:val="00DC2547"/>
    <w:rsid w:val="00DC259A"/>
    <w:rsid w:val="00DC25D8"/>
    <w:rsid w:val="00DC2C92"/>
    <w:rsid w:val="00DC2D42"/>
    <w:rsid w:val="00DC2DBC"/>
    <w:rsid w:val="00DC31D9"/>
    <w:rsid w:val="00DC326F"/>
    <w:rsid w:val="00DC33C0"/>
    <w:rsid w:val="00DC35FF"/>
    <w:rsid w:val="00DC3924"/>
    <w:rsid w:val="00DC3B46"/>
    <w:rsid w:val="00DC3B47"/>
    <w:rsid w:val="00DC3E54"/>
    <w:rsid w:val="00DC3EA0"/>
    <w:rsid w:val="00DC3EF1"/>
    <w:rsid w:val="00DC3EF8"/>
    <w:rsid w:val="00DC415D"/>
    <w:rsid w:val="00DC4208"/>
    <w:rsid w:val="00DC47D3"/>
    <w:rsid w:val="00DC48C0"/>
    <w:rsid w:val="00DC4907"/>
    <w:rsid w:val="00DC49F0"/>
    <w:rsid w:val="00DC4B4E"/>
    <w:rsid w:val="00DC514C"/>
    <w:rsid w:val="00DC527C"/>
    <w:rsid w:val="00DC57D2"/>
    <w:rsid w:val="00DC57DC"/>
    <w:rsid w:val="00DC5B9C"/>
    <w:rsid w:val="00DC5FEE"/>
    <w:rsid w:val="00DC624F"/>
    <w:rsid w:val="00DC62CB"/>
    <w:rsid w:val="00DC64F4"/>
    <w:rsid w:val="00DC787C"/>
    <w:rsid w:val="00DC7AFA"/>
    <w:rsid w:val="00DC7B69"/>
    <w:rsid w:val="00DC7CF6"/>
    <w:rsid w:val="00DC7F0B"/>
    <w:rsid w:val="00DC7FD8"/>
    <w:rsid w:val="00DD0D0F"/>
    <w:rsid w:val="00DD0DFC"/>
    <w:rsid w:val="00DD0E52"/>
    <w:rsid w:val="00DD0F80"/>
    <w:rsid w:val="00DD1885"/>
    <w:rsid w:val="00DD19DC"/>
    <w:rsid w:val="00DD1AE1"/>
    <w:rsid w:val="00DD1B49"/>
    <w:rsid w:val="00DD2020"/>
    <w:rsid w:val="00DD2A15"/>
    <w:rsid w:val="00DD325A"/>
    <w:rsid w:val="00DD3BAB"/>
    <w:rsid w:val="00DD4102"/>
    <w:rsid w:val="00DD4600"/>
    <w:rsid w:val="00DD4624"/>
    <w:rsid w:val="00DD4C8B"/>
    <w:rsid w:val="00DD53E0"/>
    <w:rsid w:val="00DD558F"/>
    <w:rsid w:val="00DD5D48"/>
    <w:rsid w:val="00DD62AD"/>
    <w:rsid w:val="00DD6661"/>
    <w:rsid w:val="00DD68C2"/>
    <w:rsid w:val="00DD6909"/>
    <w:rsid w:val="00DD6AEF"/>
    <w:rsid w:val="00DD6B75"/>
    <w:rsid w:val="00DD6D91"/>
    <w:rsid w:val="00DD7073"/>
    <w:rsid w:val="00DD75FC"/>
    <w:rsid w:val="00DD7FCA"/>
    <w:rsid w:val="00DE019A"/>
    <w:rsid w:val="00DE0353"/>
    <w:rsid w:val="00DE036B"/>
    <w:rsid w:val="00DE0992"/>
    <w:rsid w:val="00DE0B33"/>
    <w:rsid w:val="00DE0BD4"/>
    <w:rsid w:val="00DE1000"/>
    <w:rsid w:val="00DE1192"/>
    <w:rsid w:val="00DE1276"/>
    <w:rsid w:val="00DE131D"/>
    <w:rsid w:val="00DE1376"/>
    <w:rsid w:val="00DE1694"/>
    <w:rsid w:val="00DE17E2"/>
    <w:rsid w:val="00DE18E6"/>
    <w:rsid w:val="00DE19F3"/>
    <w:rsid w:val="00DE1ACE"/>
    <w:rsid w:val="00DE1C45"/>
    <w:rsid w:val="00DE2225"/>
    <w:rsid w:val="00DE236F"/>
    <w:rsid w:val="00DE2C8D"/>
    <w:rsid w:val="00DE2E7A"/>
    <w:rsid w:val="00DE30B1"/>
    <w:rsid w:val="00DE353F"/>
    <w:rsid w:val="00DE35FE"/>
    <w:rsid w:val="00DE3629"/>
    <w:rsid w:val="00DE3889"/>
    <w:rsid w:val="00DE415D"/>
    <w:rsid w:val="00DE42BB"/>
    <w:rsid w:val="00DE437A"/>
    <w:rsid w:val="00DE4616"/>
    <w:rsid w:val="00DE4867"/>
    <w:rsid w:val="00DE486A"/>
    <w:rsid w:val="00DE4E7A"/>
    <w:rsid w:val="00DE547F"/>
    <w:rsid w:val="00DE55B1"/>
    <w:rsid w:val="00DE5687"/>
    <w:rsid w:val="00DE57E9"/>
    <w:rsid w:val="00DE614B"/>
    <w:rsid w:val="00DE6AE5"/>
    <w:rsid w:val="00DE6F60"/>
    <w:rsid w:val="00DE752C"/>
    <w:rsid w:val="00DE7A33"/>
    <w:rsid w:val="00DE7B14"/>
    <w:rsid w:val="00DE7BB5"/>
    <w:rsid w:val="00DE7D09"/>
    <w:rsid w:val="00DF0259"/>
    <w:rsid w:val="00DF02EA"/>
    <w:rsid w:val="00DF0A48"/>
    <w:rsid w:val="00DF0BAA"/>
    <w:rsid w:val="00DF0D98"/>
    <w:rsid w:val="00DF1052"/>
    <w:rsid w:val="00DF1481"/>
    <w:rsid w:val="00DF19ED"/>
    <w:rsid w:val="00DF1AD0"/>
    <w:rsid w:val="00DF1C3A"/>
    <w:rsid w:val="00DF2B0C"/>
    <w:rsid w:val="00DF2EE4"/>
    <w:rsid w:val="00DF3265"/>
    <w:rsid w:val="00DF3495"/>
    <w:rsid w:val="00DF3A82"/>
    <w:rsid w:val="00DF3B2D"/>
    <w:rsid w:val="00DF4263"/>
    <w:rsid w:val="00DF44DF"/>
    <w:rsid w:val="00DF497D"/>
    <w:rsid w:val="00DF4B5D"/>
    <w:rsid w:val="00DF4BEB"/>
    <w:rsid w:val="00DF4CBB"/>
    <w:rsid w:val="00DF4CCC"/>
    <w:rsid w:val="00DF4D8A"/>
    <w:rsid w:val="00DF51F3"/>
    <w:rsid w:val="00DF5371"/>
    <w:rsid w:val="00DF5554"/>
    <w:rsid w:val="00DF572D"/>
    <w:rsid w:val="00DF5731"/>
    <w:rsid w:val="00DF5C61"/>
    <w:rsid w:val="00DF63D3"/>
    <w:rsid w:val="00DF69CF"/>
    <w:rsid w:val="00DF6C75"/>
    <w:rsid w:val="00DF6FE1"/>
    <w:rsid w:val="00DF7553"/>
    <w:rsid w:val="00DF7770"/>
    <w:rsid w:val="00DF7849"/>
    <w:rsid w:val="00DF7883"/>
    <w:rsid w:val="00DF7EF3"/>
    <w:rsid w:val="00E0010E"/>
    <w:rsid w:val="00E0054A"/>
    <w:rsid w:val="00E0055B"/>
    <w:rsid w:val="00E00DAB"/>
    <w:rsid w:val="00E00FDC"/>
    <w:rsid w:val="00E0109F"/>
    <w:rsid w:val="00E01269"/>
    <w:rsid w:val="00E0138A"/>
    <w:rsid w:val="00E01A9C"/>
    <w:rsid w:val="00E01B1E"/>
    <w:rsid w:val="00E01BBB"/>
    <w:rsid w:val="00E021B1"/>
    <w:rsid w:val="00E0226A"/>
    <w:rsid w:val="00E02372"/>
    <w:rsid w:val="00E026AF"/>
    <w:rsid w:val="00E02B13"/>
    <w:rsid w:val="00E02CC6"/>
    <w:rsid w:val="00E02CF8"/>
    <w:rsid w:val="00E02E21"/>
    <w:rsid w:val="00E03210"/>
    <w:rsid w:val="00E036CB"/>
    <w:rsid w:val="00E038F0"/>
    <w:rsid w:val="00E03B6F"/>
    <w:rsid w:val="00E03D2A"/>
    <w:rsid w:val="00E04411"/>
    <w:rsid w:val="00E04546"/>
    <w:rsid w:val="00E04AED"/>
    <w:rsid w:val="00E04B25"/>
    <w:rsid w:val="00E04F50"/>
    <w:rsid w:val="00E053AE"/>
    <w:rsid w:val="00E05739"/>
    <w:rsid w:val="00E05C76"/>
    <w:rsid w:val="00E063F0"/>
    <w:rsid w:val="00E06623"/>
    <w:rsid w:val="00E066CC"/>
    <w:rsid w:val="00E0681D"/>
    <w:rsid w:val="00E06997"/>
    <w:rsid w:val="00E06BB7"/>
    <w:rsid w:val="00E070D4"/>
    <w:rsid w:val="00E071F8"/>
    <w:rsid w:val="00E0721F"/>
    <w:rsid w:val="00E079A9"/>
    <w:rsid w:val="00E10061"/>
    <w:rsid w:val="00E102F1"/>
    <w:rsid w:val="00E10486"/>
    <w:rsid w:val="00E10801"/>
    <w:rsid w:val="00E1084A"/>
    <w:rsid w:val="00E108A5"/>
    <w:rsid w:val="00E10F07"/>
    <w:rsid w:val="00E1124E"/>
    <w:rsid w:val="00E1168D"/>
    <w:rsid w:val="00E1194A"/>
    <w:rsid w:val="00E11E50"/>
    <w:rsid w:val="00E11F5A"/>
    <w:rsid w:val="00E127B9"/>
    <w:rsid w:val="00E12908"/>
    <w:rsid w:val="00E129E3"/>
    <w:rsid w:val="00E12B5E"/>
    <w:rsid w:val="00E12C3E"/>
    <w:rsid w:val="00E12C47"/>
    <w:rsid w:val="00E135FE"/>
    <w:rsid w:val="00E138D2"/>
    <w:rsid w:val="00E13AAB"/>
    <w:rsid w:val="00E13E7E"/>
    <w:rsid w:val="00E13FE3"/>
    <w:rsid w:val="00E1419E"/>
    <w:rsid w:val="00E14CF5"/>
    <w:rsid w:val="00E14F58"/>
    <w:rsid w:val="00E150D5"/>
    <w:rsid w:val="00E15485"/>
    <w:rsid w:val="00E15587"/>
    <w:rsid w:val="00E155F6"/>
    <w:rsid w:val="00E1592D"/>
    <w:rsid w:val="00E15AB3"/>
    <w:rsid w:val="00E15DE2"/>
    <w:rsid w:val="00E15FAB"/>
    <w:rsid w:val="00E161C8"/>
    <w:rsid w:val="00E1637E"/>
    <w:rsid w:val="00E16845"/>
    <w:rsid w:val="00E16A25"/>
    <w:rsid w:val="00E16EE5"/>
    <w:rsid w:val="00E1707D"/>
    <w:rsid w:val="00E1737E"/>
    <w:rsid w:val="00E175BD"/>
    <w:rsid w:val="00E17662"/>
    <w:rsid w:val="00E177FA"/>
    <w:rsid w:val="00E20170"/>
    <w:rsid w:val="00E20453"/>
    <w:rsid w:val="00E20B47"/>
    <w:rsid w:val="00E20F04"/>
    <w:rsid w:val="00E21575"/>
    <w:rsid w:val="00E21681"/>
    <w:rsid w:val="00E2192E"/>
    <w:rsid w:val="00E21E17"/>
    <w:rsid w:val="00E21FA7"/>
    <w:rsid w:val="00E22018"/>
    <w:rsid w:val="00E22657"/>
    <w:rsid w:val="00E2292D"/>
    <w:rsid w:val="00E2345B"/>
    <w:rsid w:val="00E2365E"/>
    <w:rsid w:val="00E237E6"/>
    <w:rsid w:val="00E23DB7"/>
    <w:rsid w:val="00E23E32"/>
    <w:rsid w:val="00E247D8"/>
    <w:rsid w:val="00E249BD"/>
    <w:rsid w:val="00E24A5C"/>
    <w:rsid w:val="00E24B86"/>
    <w:rsid w:val="00E24F82"/>
    <w:rsid w:val="00E257B2"/>
    <w:rsid w:val="00E258E1"/>
    <w:rsid w:val="00E25ACF"/>
    <w:rsid w:val="00E262D8"/>
    <w:rsid w:val="00E263A4"/>
    <w:rsid w:val="00E26A3B"/>
    <w:rsid w:val="00E26D86"/>
    <w:rsid w:val="00E27340"/>
    <w:rsid w:val="00E27585"/>
    <w:rsid w:val="00E27621"/>
    <w:rsid w:val="00E27A76"/>
    <w:rsid w:val="00E27C15"/>
    <w:rsid w:val="00E30372"/>
    <w:rsid w:val="00E30461"/>
    <w:rsid w:val="00E3047C"/>
    <w:rsid w:val="00E30861"/>
    <w:rsid w:val="00E308B2"/>
    <w:rsid w:val="00E308FB"/>
    <w:rsid w:val="00E309E8"/>
    <w:rsid w:val="00E30AAE"/>
    <w:rsid w:val="00E31104"/>
    <w:rsid w:val="00E31109"/>
    <w:rsid w:val="00E31920"/>
    <w:rsid w:val="00E3193D"/>
    <w:rsid w:val="00E31A57"/>
    <w:rsid w:val="00E32131"/>
    <w:rsid w:val="00E323A0"/>
    <w:rsid w:val="00E325BB"/>
    <w:rsid w:val="00E328F7"/>
    <w:rsid w:val="00E328F8"/>
    <w:rsid w:val="00E32CAF"/>
    <w:rsid w:val="00E3320D"/>
    <w:rsid w:val="00E333B5"/>
    <w:rsid w:val="00E33C17"/>
    <w:rsid w:val="00E33F11"/>
    <w:rsid w:val="00E340A0"/>
    <w:rsid w:val="00E340AF"/>
    <w:rsid w:val="00E340E4"/>
    <w:rsid w:val="00E34B09"/>
    <w:rsid w:val="00E34E65"/>
    <w:rsid w:val="00E352EF"/>
    <w:rsid w:val="00E3612E"/>
    <w:rsid w:val="00E364E8"/>
    <w:rsid w:val="00E369D4"/>
    <w:rsid w:val="00E36EEF"/>
    <w:rsid w:val="00E36F91"/>
    <w:rsid w:val="00E36FB3"/>
    <w:rsid w:val="00E37160"/>
    <w:rsid w:val="00E372D1"/>
    <w:rsid w:val="00E3751B"/>
    <w:rsid w:val="00E37596"/>
    <w:rsid w:val="00E379B7"/>
    <w:rsid w:val="00E37A16"/>
    <w:rsid w:val="00E37BC5"/>
    <w:rsid w:val="00E37DFB"/>
    <w:rsid w:val="00E37F72"/>
    <w:rsid w:val="00E402DA"/>
    <w:rsid w:val="00E4031A"/>
    <w:rsid w:val="00E40616"/>
    <w:rsid w:val="00E408FD"/>
    <w:rsid w:val="00E40DB1"/>
    <w:rsid w:val="00E40E56"/>
    <w:rsid w:val="00E411BF"/>
    <w:rsid w:val="00E414AF"/>
    <w:rsid w:val="00E41838"/>
    <w:rsid w:val="00E41B64"/>
    <w:rsid w:val="00E41CA2"/>
    <w:rsid w:val="00E41E97"/>
    <w:rsid w:val="00E4204A"/>
    <w:rsid w:val="00E42695"/>
    <w:rsid w:val="00E42836"/>
    <w:rsid w:val="00E42EFE"/>
    <w:rsid w:val="00E43021"/>
    <w:rsid w:val="00E43044"/>
    <w:rsid w:val="00E4308E"/>
    <w:rsid w:val="00E431B7"/>
    <w:rsid w:val="00E448D5"/>
    <w:rsid w:val="00E45E67"/>
    <w:rsid w:val="00E45FCB"/>
    <w:rsid w:val="00E46925"/>
    <w:rsid w:val="00E46BB8"/>
    <w:rsid w:val="00E46F30"/>
    <w:rsid w:val="00E470E6"/>
    <w:rsid w:val="00E47304"/>
    <w:rsid w:val="00E4791E"/>
    <w:rsid w:val="00E47AFC"/>
    <w:rsid w:val="00E47D12"/>
    <w:rsid w:val="00E508AA"/>
    <w:rsid w:val="00E50AB5"/>
    <w:rsid w:val="00E50B85"/>
    <w:rsid w:val="00E50CB1"/>
    <w:rsid w:val="00E510DD"/>
    <w:rsid w:val="00E51208"/>
    <w:rsid w:val="00E51466"/>
    <w:rsid w:val="00E518A7"/>
    <w:rsid w:val="00E518F1"/>
    <w:rsid w:val="00E51A07"/>
    <w:rsid w:val="00E51EAA"/>
    <w:rsid w:val="00E526BE"/>
    <w:rsid w:val="00E52733"/>
    <w:rsid w:val="00E52A34"/>
    <w:rsid w:val="00E5306A"/>
    <w:rsid w:val="00E5324D"/>
    <w:rsid w:val="00E535BF"/>
    <w:rsid w:val="00E536D5"/>
    <w:rsid w:val="00E53E14"/>
    <w:rsid w:val="00E53E95"/>
    <w:rsid w:val="00E53EC5"/>
    <w:rsid w:val="00E543DF"/>
    <w:rsid w:val="00E5448F"/>
    <w:rsid w:val="00E5466F"/>
    <w:rsid w:val="00E5480C"/>
    <w:rsid w:val="00E54C01"/>
    <w:rsid w:val="00E551AC"/>
    <w:rsid w:val="00E557EF"/>
    <w:rsid w:val="00E5608D"/>
    <w:rsid w:val="00E562B6"/>
    <w:rsid w:val="00E5632B"/>
    <w:rsid w:val="00E56861"/>
    <w:rsid w:val="00E56AA5"/>
    <w:rsid w:val="00E56BFA"/>
    <w:rsid w:val="00E572EB"/>
    <w:rsid w:val="00E57401"/>
    <w:rsid w:val="00E576C5"/>
    <w:rsid w:val="00E57B42"/>
    <w:rsid w:val="00E6017B"/>
    <w:rsid w:val="00E605D7"/>
    <w:rsid w:val="00E60878"/>
    <w:rsid w:val="00E610BC"/>
    <w:rsid w:val="00E61527"/>
    <w:rsid w:val="00E6160C"/>
    <w:rsid w:val="00E61AEC"/>
    <w:rsid w:val="00E61BB7"/>
    <w:rsid w:val="00E61C22"/>
    <w:rsid w:val="00E620D1"/>
    <w:rsid w:val="00E62656"/>
    <w:rsid w:val="00E627CF"/>
    <w:rsid w:val="00E62B9D"/>
    <w:rsid w:val="00E6331F"/>
    <w:rsid w:val="00E638EC"/>
    <w:rsid w:val="00E63B39"/>
    <w:rsid w:val="00E63DE1"/>
    <w:rsid w:val="00E63E46"/>
    <w:rsid w:val="00E63F24"/>
    <w:rsid w:val="00E64475"/>
    <w:rsid w:val="00E649BA"/>
    <w:rsid w:val="00E64B43"/>
    <w:rsid w:val="00E64E92"/>
    <w:rsid w:val="00E65278"/>
    <w:rsid w:val="00E652EB"/>
    <w:rsid w:val="00E654B6"/>
    <w:rsid w:val="00E65D00"/>
    <w:rsid w:val="00E663D6"/>
    <w:rsid w:val="00E66CC3"/>
    <w:rsid w:val="00E66EAD"/>
    <w:rsid w:val="00E66FA5"/>
    <w:rsid w:val="00E67180"/>
    <w:rsid w:val="00E67816"/>
    <w:rsid w:val="00E67ECB"/>
    <w:rsid w:val="00E70A91"/>
    <w:rsid w:val="00E70D4A"/>
    <w:rsid w:val="00E70DF5"/>
    <w:rsid w:val="00E70F21"/>
    <w:rsid w:val="00E7106F"/>
    <w:rsid w:val="00E71135"/>
    <w:rsid w:val="00E71436"/>
    <w:rsid w:val="00E72077"/>
    <w:rsid w:val="00E7228D"/>
    <w:rsid w:val="00E729EE"/>
    <w:rsid w:val="00E72A58"/>
    <w:rsid w:val="00E72B19"/>
    <w:rsid w:val="00E739BC"/>
    <w:rsid w:val="00E73E92"/>
    <w:rsid w:val="00E74158"/>
    <w:rsid w:val="00E74AE2"/>
    <w:rsid w:val="00E74BCE"/>
    <w:rsid w:val="00E74DB4"/>
    <w:rsid w:val="00E75136"/>
    <w:rsid w:val="00E753B4"/>
    <w:rsid w:val="00E753BC"/>
    <w:rsid w:val="00E75C95"/>
    <w:rsid w:val="00E75F49"/>
    <w:rsid w:val="00E760AB"/>
    <w:rsid w:val="00E763D6"/>
    <w:rsid w:val="00E7696C"/>
    <w:rsid w:val="00E76B5D"/>
    <w:rsid w:val="00E76BE4"/>
    <w:rsid w:val="00E76D6E"/>
    <w:rsid w:val="00E76E86"/>
    <w:rsid w:val="00E77046"/>
    <w:rsid w:val="00E771D0"/>
    <w:rsid w:val="00E77917"/>
    <w:rsid w:val="00E77BC6"/>
    <w:rsid w:val="00E77F03"/>
    <w:rsid w:val="00E80EA0"/>
    <w:rsid w:val="00E810FB"/>
    <w:rsid w:val="00E8125A"/>
    <w:rsid w:val="00E812D5"/>
    <w:rsid w:val="00E81585"/>
    <w:rsid w:val="00E81BDC"/>
    <w:rsid w:val="00E81C5C"/>
    <w:rsid w:val="00E81E9F"/>
    <w:rsid w:val="00E820E6"/>
    <w:rsid w:val="00E82325"/>
    <w:rsid w:val="00E825D1"/>
    <w:rsid w:val="00E825D9"/>
    <w:rsid w:val="00E82EA1"/>
    <w:rsid w:val="00E836CA"/>
    <w:rsid w:val="00E83DE7"/>
    <w:rsid w:val="00E8402A"/>
    <w:rsid w:val="00E84D33"/>
    <w:rsid w:val="00E855DF"/>
    <w:rsid w:val="00E85657"/>
    <w:rsid w:val="00E8568B"/>
    <w:rsid w:val="00E864C0"/>
    <w:rsid w:val="00E865EA"/>
    <w:rsid w:val="00E86A1A"/>
    <w:rsid w:val="00E874A3"/>
    <w:rsid w:val="00E874C9"/>
    <w:rsid w:val="00E87566"/>
    <w:rsid w:val="00E8756E"/>
    <w:rsid w:val="00E87AE3"/>
    <w:rsid w:val="00E87B29"/>
    <w:rsid w:val="00E87D57"/>
    <w:rsid w:val="00E90205"/>
    <w:rsid w:val="00E90209"/>
    <w:rsid w:val="00E902FC"/>
    <w:rsid w:val="00E90407"/>
    <w:rsid w:val="00E90656"/>
    <w:rsid w:val="00E90D18"/>
    <w:rsid w:val="00E9120F"/>
    <w:rsid w:val="00E91A00"/>
    <w:rsid w:val="00E91A18"/>
    <w:rsid w:val="00E91EB1"/>
    <w:rsid w:val="00E922EC"/>
    <w:rsid w:val="00E92374"/>
    <w:rsid w:val="00E924FC"/>
    <w:rsid w:val="00E92556"/>
    <w:rsid w:val="00E92885"/>
    <w:rsid w:val="00E932A2"/>
    <w:rsid w:val="00E9384C"/>
    <w:rsid w:val="00E93889"/>
    <w:rsid w:val="00E93C52"/>
    <w:rsid w:val="00E93CFF"/>
    <w:rsid w:val="00E93E09"/>
    <w:rsid w:val="00E9420F"/>
    <w:rsid w:val="00E942C4"/>
    <w:rsid w:val="00E94FA0"/>
    <w:rsid w:val="00E95751"/>
    <w:rsid w:val="00E957CD"/>
    <w:rsid w:val="00E959FF"/>
    <w:rsid w:val="00E95CBB"/>
    <w:rsid w:val="00E95ED8"/>
    <w:rsid w:val="00E96034"/>
    <w:rsid w:val="00E96454"/>
    <w:rsid w:val="00E9662D"/>
    <w:rsid w:val="00E969EE"/>
    <w:rsid w:val="00E96A49"/>
    <w:rsid w:val="00E9706A"/>
    <w:rsid w:val="00E97091"/>
    <w:rsid w:val="00E9743A"/>
    <w:rsid w:val="00E974FF"/>
    <w:rsid w:val="00E975F5"/>
    <w:rsid w:val="00E975F7"/>
    <w:rsid w:val="00E97E9C"/>
    <w:rsid w:val="00EA0047"/>
    <w:rsid w:val="00EA017B"/>
    <w:rsid w:val="00EA0643"/>
    <w:rsid w:val="00EA0744"/>
    <w:rsid w:val="00EA0862"/>
    <w:rsid w:val="00EA0B77"/>
    <w:rsid w:val="00EA0D29"/>
    <w:rsid w:val="00EA0F34"/>
    <w:rsid w:val="00EA1487"/>
    <w:rsid w:val="00EA1F9A"/>
    <w:rsid w:val="00EA23CD"/>
    <w:rsid w:val="00EA2851"/>
    <w:rsid w:val="00EA2A80"/>
    <w:rsid w:val="00EA3562"/>
    <w:rsid w:val="00EA37FB"/>
    <w:rsid w:val="00EA383A"/>
    <w:rsid w:val="00EA3A1B"/>
    <w:rsid w:val="00EA3ADB"/>
    <w:rsid w:val="00EA3FA3"/>
    <w:rsid w:val="00EA41DA"/>
    <w:rsid w:val="00EA4379"/>
    <w:rsid w:val="00EA43FE"/>
    <w:rsid w:val="00EA4AF5"/>
    <w:rsid w:val="00EA4E97"/>
    <w:rsid w:val="00EA5105"/>
    <w:rsid w:val="00EA53CA"/>
    <w:rsid w:val="00EA5452"/>
    <w:rsid w:val="00EA595C"/>
    <w:rsid w:val="00EA5D44"/>
    <w:rsid w:val="00EA5FCC"/>
    <w:rsid w:val="00EA6097"/>
    <w:rsid w:val="00EA6186"/>
    <w:rsid w:val="00EA6CA9"/>
    <w:rsid w:val="00EA6FB1"/>
    <w:rsid w:val="00EA7265"/>
    <w:rsid w:val="00EA72F4"/>
    <w:rsid w:val="00EA7F20"/>
    <w:rsid w:val="00EB0759"/>
    <w:rsid w:val="00EB080A"/>
    <w:rsid w:val="00EB09E0"/>
    <w:rsid w:val="00EB0E6C"/>
    <w:rsid w:val="00EB0EE1"/>
    <w:rsid w:val="00EB110C"/>
    <w:rsid w:val="00EB14C7"/>
    <w:rsid w:val="00EB177B"/>
    <w:rsid w:val="00EB24CA"/>
    <w:rsid w:val="00EB27CB"/>
    <w:rsid w:val="00EB28EC"/>
    <w:rsid w:val="00EB2EE2"/>
    <w:rsid w:val="00EB2F71"/>
    <w:rsid w:val="00EB31D0"/>
    <w:rsid w:val="00EB327A"/>
    <w:rsid w:val="00EB3455"/>
    <w:rsid w:val="00EB3616"/>
    <w:rsid w:val="00EB3ABA"/>
    <w:rsid w:val="00EB4669"/>
    <w:rsid w:val="00EB5107"/>
    <w:rsid w:val="00EB5C51"/>
    <w:rsid w:val="00EB64C1"/>
    <w:rsid w:val="00EB6521"/>
    <w:rsid w:val="00EB6660"/>
    <w:rsid w:val="00EB6E9E"/>
    <w:rsid w:val="00EB6F38"/>
    <w:rsid w:val="00EB6F6D"/>
    <w:rsid w:val="00EB7386"/>
    <w:rsid w:val="00EB7465"/>
    <w:rsid w:val="00EB7470"/>
    <w:rsid w:val="00EB755F"/>
    <w:rsid w:val="00EB7745"/>
    <w:rsid w:val="00EC0557"/>
    <w:rsid w:val="00EC07A5"/>
    <w:rsid w:val="00EC0978"/>
    <w:rsid w:val="00EC0A65"/>
    <w:rsid w:val="00EC0E37"/>
    <w:rsid w:val="00EC1118"/>
    <w:rsid w:val="00EC1870"/>
    <w:rsid w:val="00EC1E25"/>
    <w:rsid w:val="00EC2585"/>
    <w:rsid w:val="00EC2939"/>
    <w:rsid w:val="00EC2C6C"/>
    <w:rsid w:val="00EC3644"/>
    <w:rsid w:val="00EC3767"/>
    <w:rsid w:val="00EC3C75"/>
    <w:rsid w:val="00EC435F"/>
    <w:rsid w:val="00EC4558"/>
    <w:rsid w:val="00EC465D"/>
    <w:rsid w:val="00EC489A"/>
    <w:rsid w:val="00EC4F13"/>
    <w:rsid w:val="00EC5028"/>
    <w:rsid w:val="00EC5319"/>
    <w:rsid w:val="00EC5588"/>
    <w:rsid w:val="00EC581C"/>
    <w:rsid w:val="00EC59FC"/>
    <w:rsid w:val="00EC5BD7"/>
    <w:rsid w:val="00EC5DFC"/>
    <w:rsid w:val="00EC5E30"/>
    <w:rsid w:val="00EC620C"/>
    <w:rsid w:val="00EC67CD"/>
    <w:rsid w:val="00EC70BD"/>
    <w:rsid w:val="00EC7357"/>
    <w:rsid w:val="00EC7744"/>
    <w:rsid w:val="00EC7DAC"/>
    <w:rsid w:val="00ED022E"/>
    <w:rsid w:val="00ED03A4"/>
    <w:rsid w:val="00ED10EA"/>
    <w:rsid w:val="00ED140B"/>
    <w:rsid w:val="00ED14CB"/>
    <w:rsid w:val="00ED191A"/>
    <w:rsid w:val="00ED2139"/>
    <w:rsid w:val="00ED213F"/>
    <w:rsid w:val="00ED238F"/>
    <w:rsid w:val="00ED287A"/>
    <w:rsid w:val="00ED28DD"/>
    <w:rsid w:val="00ED2DB1"/>
    <w:rsid w:val="00ED300C"/>
    <w:rsid w:val="00ED366C"/>
    <w:rsid w:val="00ED3718"/>
    <w:rsid w:val="00ED38FF"/>
    <w:rsid w:val="00ED426F"/>
    <w:rsid w:val="00ED462E"/>
    <w:rsid w:val="00ED4852"/>
    <w:rsid w:val="00ED48FC"/>
    <w:rsid w:val="00ED5014"/>
    <w:rsid w:val="00ED5816"/>
    <w:rsid w:val="00ED5853"/>
    <w:rsid w:val="00ED591C"/>
    <w:rsid w:val="00ED5A26"/>
    <w:rsid w:val="00ED5D71"/>
    <w:rsid w:val="00ED62B7"/>
    <w:rsid w:val="00ED6382"/>
    <w:rsid w:val="00ED68EC"/>
    <w:rsid w:val="00ED6D17"/>
    <w:rsid w:val="00ED70AE"/>
    <w:rsid w:val="00ED726B"/>
    <w:rsid w:val="00ED77C8"/>
    <w:rsid w:val="00ED789A"/>
    <w:rsid w:val="00ED7DFC"/>
    <w:rsid w:val="00EE011A"/>
    <w:rsid w:val="00EE02E5"/>
    <w:rsid w:val="00EE0320"/>
    <w:rsid w:val="00EE034A"/>
    <w:rsid w:val="00EE0635"/>
    <w:rsid w:val="00EE07CE"/>
    <w:rsid w:val="00EE16A6"/>
    <w:rsid w:val="00EE18D7"/>
    <w:rsid w:val="00EE1A71"/>
    <w:rsid w:val="00EE1FF4"/>
    <w:rsid w:val="00EE21C7"/>
    <w:rsid w:val="00EE283B"/>
    <w:rsid w:val="00EE2948"/>
    <w:rsid w:val="00EE2C45"/>
    <w:rsid w:val="00EE3A3E"/>
    <w:rsid w:val="00EE3BCB"/>
    <w:rsid w:val="00EE41A7"/>
    <w:rsid w:val="00EE458F"/>
    <w:rsid w:val="00EE48D3"/>
    <w:rsid w:val="00EE48FA"/>
    <w:rsid w:val="00EE4AEB"/>
    <w:rsid w:val="00EE4D27"/>
    <w:rsid w:val="00EE4E67"/>
    <w:rsid w:val="00EE4FB6"/>
    <w:rsid w:val="00EE51AC"/>
    <w:rsid w:val="00EE5532"/>
    <w:rsid w:val="00EE56BE"/>
    <w:rsid w:val="00EE5E2D"/>
    <w:rsid w:val="00EE6947"/>
    <w:rsid w:val="00EE70AB"/>
    <w:rsid w:val="00EE7174"/>
    <w:rsid w:val="00EE74A2"/>
    <w:rsid w:val="00EE75CF"/>
    <w:rsid w:val="00EE797B"/>
    <w:rsid w:val="00EF02BD"/>
    <w:rsid w:val="00EF0367"/>
    <w:rsid w:val="00EF050C"/>
    <w:rsid w:val="00EF0D03"/>
    <w:rsid w:val="00EF114D"/>
    <w:rsid w:val="00EF12FB"/>
    <w:rsid w:val="00EF1317"/>
    <w:rsid w:val="00EF1903"/>
    <w:rsid w:val="00EF1C18"/>
    <w:rsid w:val="00EF1C52"/>
    <w:rsid w:val="00EF212F"/>
    <w:rsid w:val="00EF21C8"/>
    <w:rsid w:val="00EF2787"/>
    <w:rsid w:val="00EF29AA"/>
    <w:rsid w:val="00EF3031"/>
    <w:rsid w:val="00EF348B"/>
    <w:rsid w:val="00EF3B02"/>
    <w:rsid w:val="00EF3F97"/>
    <w:rsid w:val="00EF41A4"/>
    <w:rsid w:val="00EF4269"/>
    <w:rsid w:val="00EF450E"/>
    <w:rsid w:val="00EF45D5"/>
    <w:rsid w:val="00EF47E7"/>
    <w:rsid w:val="00EF4809"/>
    <w:rsid w:val="00EF4CA6"/>
    <w:rsid w:val="00EF4D05"/>
    <w:rsid w:val="00EF52DB"/>
    <w:rsid w:val="00EF56F6"/>
    <w:rsid w:val="00EF589B"/>
    <w:rsid w:val="00EF5B68"/>
    <w:rsid w:val="00EF5C56"/>
    <w:rsid w:val="00EF6000"/>
    <w:rsid w:val="00EF613A"/>
    <w:rsid w:val="00EF6439"/>
    <w:rsid w:val="00EF6551"/>
    <w:rsid w:val="00EF672C"/>
    <w:rsid w:val="00EF6852"/>
    <w:rsid w:val="00EF68F2"/>
    <w:rsid w:val="00EF6B9D"/>
    <w:rsid w:val="00EF6F20"/>
    <w:rsid w:val="00EF701A"/>
    <w:rsid w:val="00EF758E"/>
    <w:rsid w:val="00EF771A"/>
    <w:rsid w:val="00EF7DFE"/>
    <w:rsid w:val="00F00FDD"/>
    <w:rsid w:val="00F00FFE"/>
    <w:rsid w:val="00F01125"/>
    <w:rsid w:val="00F0114D"/>
    <w:rsid w:val="00F01582"/>
    <w:rsid w:val="00F01B25"/>
    <w:rsid w:val="00F02A17"/>
    <w:rsid w:val="00F02A2D"/>
    <w:rsid w:val="00F02B3F"/>
    <w:rsid w:val="00F02D9C"/>
    <w:rsid w:val="00F02E75"/>
    <w:rsid w:val="00F032ED"/>
    <w:rsid w:val="00F037B0"/>
    <w:rsid w:val="00F041A2"/>
    <w:rsid w:val="00F042D6"/>
    <w:rsid w:val="00F043D8"/>
    <w:rsid w:val="00F04479"/>
    <w:rsid w:val="00F05562"/>
    <w:rsid w:val="00F05778"/>
    <w:rsid w:val="00F058F0"/>
    <w:rsid w:val="00F05973"/>
    <w:rsid w:val="00F06854"/>
    <w:rsid w:val="00F068C9"/>
    <w:rsid w:val="00F07170"/>
    <w:rsid w:val="00F0719E"/>
    <w:rsid w:val="00F075F8"/>
    <w:rsid w:val="00F07A58"/>
    <w:rsid w:val="00F10BBF"/>
    <w:rsid w:val="00F10C00"/>
    <w:rsid w:val="00F10E94"/>
    <w:rsid w:val="00F10F9D"/>
    <w:rsid w:val="00F114C8"/>
    <w:rsid w:val="00F115D4"/>
    <w:rsid w:val="00F11CDC"/>
    <w:rsid w:val="00F11EC2"/>
    <w:rsid w:val="00F121D4"/>
    <w:rsid w:val="00F12489"/>
    <w:rsid w:val="00F12513"/>
    <w:rsid w:val="00F12669"/>
    <w:rsid w:val="00F12B13"/>
    <w:rsid w:val="00F12BA7"/>
    <w:rsid w:val="00F12CCA"/>
    <w:rsid w:val="00F12D8C"/>
    <w:rsid w:val="00F134C7"/>
    <w:rsid w:val="00F137FD"/>
    <w:rsid w:val="00F13919"/>
    <w:rsid w:val="00F13E65"/>
    <w:rsid w:val="00F1420C"/>
    <w:rsid w:val="00F1481E"/>
    <w:rsid w:val="00F1499E"/>
    <w:rsid w:val="00F15222"/>
    <w:rsid w:val="00F1566C"/>
    <w:rsid w:val="00F15786"/>
    <w:rsid w:val="00F15881"/>
    <w:rsid w:val="00F15A43"/>
    <w:rsid w:val="00F161AB"/>
    <w:rsid w:val="00F16895"/>
    <w:rsid w:val="00F20009"/>
    <w:rsid w:val="00F2035E"/>
    <w:rsid w:val="00F20755"/>
    <w:rsid w:val="00F20CD7"/>
    <w:rsid w:val="00F20F25"/>
    <w:rsid w:val="00F20F61"/>
    <w:rsid w:val="00F2105C"/>
    <w:rsid w:val="00F2110A"/>
    <w:rsid w:val="00F21315"/>
    <w:rsid w:val="00F21882"/>
    <w:rsid w:val="00F21A13"/>
    <w:rsid w:val="00F22476"/>
    <w:rsid w:val="00F22A78"/>
    <w:rsid w:val="00F23207"/>
    <w:rsid w:val="00F23350"/>
    <w:rsid w:val="00F23C84"/>
    <w:rsid w:val="00F244A3"/>
    <w:rsid w:val="00F24721"/>
    <w:rsid w:val="00F24A81"/>
    <w:rsid w:val="00F24BAE"/>
    <w:rsid w:val="00F24E4C"/>
    <w:rsid w:val="00F24E57"/>
    <w:rsid w:val="00F252C6"/>
    <w:rsid w:val="00F25384"/>
    <w:rsid w:val="00F25BF8"/>
    <w:rsid w:val="00F25D06"/>
    <w:rsid w:val="00F26445"/>
    <w:rsid w:val="00F265D4"/>
    <w:rsid w:val="00F26D54"/>
    <w:rsid w:val="00F27029"/>
    <w:rsid w:val="00F273EC"/>
    <w:rsid w:val="00F2756F"/>
    <w:rsid w:val="00F27742"/>
    <w:rsid w:val="00F27A35"/>
    <w:rsid w:val="00F27C4E"/>
    <w:rsid w:val="00F300A0"/>
    <w:rsid w:val="00F3067C"/>
    <w:rsid w:val="00F306E3"/>
    <w:rsid w:val="00F308B0"/>
    <w:rsid w:val="00F30B2B"/>
    <w:rsid w:val="00F30DBB"/>
    <w:rsid w:val="00F31028"/>
    <w:rsid w:val="00F310DD"/>
    <w:rsid w:val="00F31346"/>
    <w:rsid w:val="00F31797"/>
    <w:rsid w:val="00F3198C"/>
    <w:rsid w:val="00F31E44"/>
    <w:rsid w:val="00F31ED5"/>
    <w:rsid w:val="00F3213F"/>
    <w:rsid w:val="00F326A0"/>
    <w:rsid w:val="00F328FE"/>
    <w:rsid w:val="00F32EB5"/>
    <w:rsid w:val="00F32EE9"/>
    <w:rsid w:val="00F32F40"/>
    <w:rsid w:val="00F32F43"/>
    <w:rsid w:val="00F32F8C"/>
    <w:rsid w:val="00F33270"/>
    <w:rsid w:val="00F3356F"/>
    <w:rsid w:val="00F3362C"/>
    <w:rsid w:val="00F33974"/>
    <w:rsid w:val="00F33A8C"/>
    <w:rsid w:val="00F33B16"/>
    <w:rsid w:val="00F33CD9"/>
    <w:rsid w:val="00F33D22"/>
    <w:rsid w:val="00F34749"/>
    <w:rsid w:val="00F34A27"/>
    <w:rsid w:val="00F35198"/>
    <w:rsid w:val="00F35397"/>
    <w:rsid w:val="00F355ED"/>
    <w:rsid w:val="00F356DA"/>
    <w:rsid w:val="00F357D1"/>
    <w:rsid w:val="00F35941"/>
    <w:rsid w:val="00F35984"/>
    <w:rsid w:val="00F359B6"/>
    <w:rsid w:val="00F35C4E"/>
    <w:rsid w:val="00F35E99"/>
    <w:rsid w:val="00F36256"/>
    <w:rsid w:val="00F36797"/>
    <w:rsid w:val="00F3688D"/>
    <w:rsid w:val="00F369FB"/>
    <w:rsid w:val="00F36C0D"/>
    <w:rsid w:val="00F36DE7"/>
    <w:rsid w:val="00F3702C"/>
    <w:rsid w:val="00F37037"/>
    <w:rsid w:val="00F37626"/>
    <w:rsid w:val="00F37810"/>
    <w:rsid w:val="00F3782E"/>
    <w:rsid w:val="00F37CF5"/>
    <w:rsid w:val="00F37FFC"/>
    <w:rsid w:val="00F402C9"/>
    <w:rsid w:val="00F410EA"/>
    <w:rsid w:val="00F412EA"/>
    <w:rsid w:val="00F41717"/>
    <w:rsid w:val="00F41838"/>
    <w:rsid w:val="00F41949"/>
    <w:rsid w:val="00F41A5A"/>
    <w:rsid w:val="00F41BD5"/>
    <w:rsid w:val="00F41C77"/>
    <w:rsid w:val="00F41E20"/>
    <w:rsid w:val="00F41E84"/>
    <w:rsid w:val="00F423EE"/>
    <w:rsid w:val="00F4265C"/>
    <w:rsid w:val="00F4281C"/>
    <w:rsid w:val="00F42AFA"/>
    <w:rsid w:val="00F42BDC"/>
    <w:rsid w:val="00F436C0"/>
    <w:rsid w:val="00F43A0A"/>
    <w:rsid w:val="00F43C5A"/>
    <w:rsid w:val="00F43DFD"/>
    <w:rsid w:val="00F43F12"/>
    <w:rsid w:val="00F43F97"/>
    <w:rsid w:val="00F43FEF"/>
    <w:rsid w:val="00F443AD"/>
    <w:rsid w:val="00F44DFB"/>
    <w:rsid w:val="00F44F6C"/>
    <w:rsid w:val="00F4528C"/>
    <w:rsid w:val="00F4538E"/>
    <w:rsid w:val="00F45709"/>
    <w:rsid w:val="00F4654D"/>
    <w:rsid w:val="00F4664D"/>
    <w:rsid w:val="00F46929"/>
    <w:rsid w:val="00F46C7F"/>
    <w:rsid w:val="00F46E56"/>
    <w:rsid w:val="00F47607"/>
    <w:rsid w:val="00F4763E"/>
    <w:rsid w:val="00F47923"/>
    <w:rsid w:val="00F47B02"/>
    <w:rsid w:val="00F47E8E"/>
    <w:rsid w:val="00F47FFB"/>
    <w:rsid w:val="00F5011E"/>
    <w:rsid w:val="00F50219"/>
    <w:rsid w:val="00F50579"/>
    <w:rsid w:val="00F50981"/>
    <w:rsid w:val="00F50EA7"/>
    <w:rsid w:val="00F50F35"/>
    <w:rsid w:val="00F51342"/>
    <w:rsid w:val="00F51507"/>
    <w:rsid w:val="00F51B14"/>
    <w:rsid w:val="00F51CF4"/>
    <w:rsid w:val="00F51DBF"/>
    <w:rsid w:val="00F51E74"/>
    <w:rsid w:val="00F51E88"/>
    <w:rsid w:val="00F52007"/>
    <w:rsid w:val="00F522EC"/>
    <w:rsid w:val="00F52496"/>
    <w:rsid w:val="00F52527"/>
    <w:rsid w:val="00F52709"/>
    <w:rsid w:val="00F529B9"/>
    <w:rsid w:val="00F529D5"/>
    <w:rsid w:val="00F52D4F"/>
    <w:rsid w:val="00F52E99"/>
    <w:rsid w:val="00F53920"/>
    <w:rsid w:val="00F53979"/>
    <w:rsid w:val="00F54519"/>
    <w:rsid w:val="00F545AC"/>
    <w:rsid w:val="00F546FF"/>
    <w:rsid w:val="00F54ADB"/>
    <w:rsid w:val="00F553C5"/>
    <w:rsid w:val="00F55777"/>
    <w:rsid w:val="00F558C7"/>
    <w:rsid w:val="00F56084"/>
    <w:rsid w:val="00F5632C"/>
    <w:rsid w:val="00F5636E"/>
    <w:rsid w:val="00F56975"/>
    <w:rsid w:val="00F56CD9"/>
    <w:rsid w:val="00F57156"/>
    <w:rsid w:val="00F57356"/>
    <w:rsid w:val="00F575DA"/>
    <w:rsid w:val="00F5783C"/>
    <w:rsid w:val="00F578EB"/>
    <w:rsid w:val="00F57B6C"/>
    <w:rsid w:val="00F57B9E"/>
    <w:rsid w:val="00F6003B"/>
    <w:rsid w:val="00F60E61"/>
    <w:rsid w:val="00F61D46"/>
    <w:rsid w:val="00F62076"/>
    <w:rsid w:val="00F6213C"/>
    <w:rsid w:val="00F6215E"/>
    <w:rsid w:val="00F62764"/>
    <w:rsid w:val="00F629BC"/>
    <w:rsid w:val="00F62C41"/>
    <w:rsid w:val="00F62D6F"/>
    <w:rsid w:val="00F63003"/>
    <w:rsid w:val="00F6314D"/>
    <w:rsid w:val="00F63328"/>
    <w:rsid w:val="00F634A9"/>
    <w:rsid w:val="00F639F3"/>
    <w:rsid w:val="00F63A31"/>
    <w:rsid w:val="00F63BF2"/>
    <w:rsid w:val="00F64135"/>
    <w:rsid w:val="00F64414"/>
    <w:rsid w:val="00F645DE"/>
    <w:rsid w:val="00F646EE"/>
    <w:rsid w:val="00F64859"/>
    <w:rsid w:val="00F65431"/>
    <w:rsid w:val="00F6583F"/>
    <w:rsid w:val="00F66573"/>
    <w:rsid w:val="00F66578"/>
    <w:rsid w:val="00F668DC"/>
    <w:rsid w:val="00F6692F"/>
    <w:rsid w:val="00F66B74"/>
    <w:rsid w:val="00F67058"/>
    <w:rsid w:val="00F67112"/>
    <w:rsid w:val="00F6723E"/>
    <w:rsid w:val="00F6752E"/>
    <w:rsid w:val="00F6767C"/>
    <w:rsid w:val="00F6770F"/>
    <w:rsid w:val="00F67792"/>
    <w:rsid w:val="00F67E7A"/>
    <w:rsid w:val="00F67FBA"/>
    <w:rsid w:val="00F70128"/>
    <w:rsid w:val="00F70510"/>
    <w:rsid w:val="00F70881"/>
    <w:rsid w:val="00F70959"/>
    <w:rsid w:val="00F70A68"/>
    <w:rsid w:val="00F7105B"/>
    <w:rsid w:val="00F71289"/>
    <w:rsid w:val="00F714DB"/>
    <w:rsid w:val="00F7156B"/>
    <w:rsid w:val="00F71952"/>
    <w:rsid w:val="00F71A16"/>
    <w:rsid w:val="00F71A94"/>
    <w:rsid w:val="00F71E39"/>
    <w:rsid w:val="00F72551"/>
    <w:rsid w:val="00F7260A"/>
    <w:rsid w:val="00F726CD"/>
    <w:rsid w:val="00F72C4B"/>
    <w:rsid w:val="00F72DA5"/>
    <w:rsid w:val="00F73113"/>
    <w:rsid w:val="00F735AD"/>
    <w:rsid w:val="00F73640"/>
    <w:rsid w:val="00F737E9"/>
    <w:rsid w:val="00F738EE"/>
    <w:rsid w:val="00F739E8"/>
    <w:rsid w:val="00F740D1"/>
    <w:rsid w:val="00F741C4"/>
    <w:rsid w:val="00F74501"/>
    <w:rsid w:val="00F74AED"/>
    <w:rsid w:val="00F7525F"/>
    <w:rsid w:val="00F752B3"/>
    <w:rsid w:val="00F75524"/>
    <w:rsid w:val="00F75A8F"/>
    <w:rsid w:val="00F75AC4"/>
    <w:rsid w:val="00F7627F"/>
    <w:rsid w:val="00F77340"/>
    <w:rsid w:val="00F7754F"/>
    <w:rsid w:val="00F804A0"/>
    <w:rsid w:val="00F80503"/>
    <w:rsid w:val="00F8055E"/>
    <w:rsid w:val="00F81A1B"/>
    <w:rsid w:val="00F81A69"/>
    <w:rsid w:val="00F8207C"/>
    <w:rsid w:val="00F824F6"/>
    <w:rsid w:val="00F82ADA"/>
    <w:rsid w:val="00F82EB7"/>
    <w:rsid w:val="00F830DD"/>
    <w:rsid w:val="00F8323E"/>
    <w:rsid w:val="00F838F2"/>
    <w:rsid w:val="00F83E57"/>
    <w:rsid w:val="00F83E81"/>
    <w:rsid w:val="00F83FFC"/>
    <w:rsid w:val="00F8417D"/>
    <w:rsid w:val="00F847C7"/>
    <w:rsid w:val="00F849CB"/>
    <w:rsid w:val="00F84A51"/>
    <w:rsid w:val="00F85170"/>
    <w:rsid w:val="00F85490"/>
    <w:rsid w:val="00F85CC5"/>
    <w:rsid w:val="00F85FC4"/>
    <w:rsid w:val="00F86437"/>
    <w:rsid w:val="00F86489"/>
    <w:rsid w:val="00F86ED1"/>
    <w:rsid w:val="00F86F9A"/>
    <w:rsid w:val="00F870E4"/>
    <w:rsid w:val="00F8773E"/>
    <w:rsid w:val="00F87789"/>
    <w:rsid w:val="00F87E42"/>
    <w:rsid w:val="00F903C4"/>
    <w:rsid w:val="00F903D7"/>
    <w:rsid w:val="00F904EB"/>
    <w:rsid w:val="00F90B06"/>
    <w:rsid w:val="00F90B90"/>
    <w:rsid w:val="00F90C97"/>
    <w:rsid w:val="00F9102D"/>
    <w:rsid w:val="00F91B36"/>
    <w:rsid w:val="00F9209B"/>
    <w:rsid w:val="00F925E6"/>
    <w:rsid w:val="00F92699"/>
    <w:rsid w:val="00F926D5"/>
    <w:rsid w:val="00F929F2"/>
    <w:rsid w:val="00F92D59"/>
    <w:rsid w:val="00F92EF9"/>
    <w:rsid w:val="00F9349E"/>
    <w:rsid w:val="00F93A82"/>
    <w:rsid w:val="00F93E7A"/>
    <w:rsid w:val="00F93E7B"/>
    <w:rsid w:val="00F93FED"/>
    <w:rsid w:val="00F94457"/>
    <w:rsid w:val="00F9448E"/>
    <w:rsid w:val="00F946FD"/>
    <w:rsid w:val="00F9470D"/>
    <w:rsid w:val="00F948A8"/>
    <w:rsid w:val="00F94914"/>
    <w:rsid w:val="00F94A39"/>
    <w:rsid w:val="00F94A94"/>
    <w:rsid w:val="00F94B11"/>
    <w:rsid w:val="00F94FDE"/>
    <w:rsid w:val="00F952A8"/>
    <w:rsid w:val="00F9672A"/>
    <w:rsid w:val="00F96FF2"/>
    <w:rsid w:val="00F97610"/>
    <w:rsid w:val="00F97945"/>
    <w:rsid w:val="00F97C58"/>
    <w:rsid w:val="00FA000B"/>
    <w:rsid w:val="00FA00AB"/>
    <w:rsid w:val="00FA02A8"/>
    <w:rsid w:val="00FA0310"/>
    <w:rsid w:val="00FA0358"/>
    <w:rsid w:val="00FA0744"/>
    <w:rsid w:val="00FA0FD7"/>
    <w:rsid w:val="00FA1083"/>
    <w:rsid w:val="00FA1148"/>
    <w:rsid w:val="00FA15C6"/>
    <w:rsid w:val="00FA18F2"/>
    <w:rsid w:val="00FA1EC3"/>
    <w:rsid w:val="00FA1FA6"/>
    <w:rsid w:val="00FA2337"/>
    <w:rsid w:val="00FA291B"/>
    <w:rsid w:val="00FA2AEF"/>
    <w:rsid w:val="00FA2B15"/>
    <w:rsid w:val="00FA2C80"/>
    <w:rsid w:val="00FA2CD8"/>
    <w:rsid w:val="00FA30B9"/>
    <w:rsid w:val="00FA32C9"/>
    <w:rsid w:val="00FA343E"/>
    <w:rsid w:val="00FA3945"/>
    <w:rsid w:val="00FA405B"/>
    <w:rsid w:val="00FA4403"/>
    <w:rsid w:val="00FA44E5"/>
    <w:rsid w:val="00FA4B73"/>
    <w:rsid w:val="00FA4BC8"/>
    <w:rsid w:val="00FA52D7"/>
    <w:rsid w:val="00FA589B"/>
    <w:rsid w:val="00FA5B74"/>
    <w:rsid w:val="00FA5D9B"/>
    <w:rsid w:val="00FA5EE4"/>
    <w:rsid w:val="00FA5F0D"/>
    <w:rsid w:val="00FA625F"/>
    <w:rsid w:val="00FA66D3"/>
    <w:rsid w:val="00FA67C6"/>
    <w:rsid w:val="00FA68EB"/>
    <w:rsid w:val="00FA69FE"/>
    <w:rsid w:val="00FA6F7E"/>
    <w:rsid w:val="00FA7119"/>
    <w:rsid w:val="00FA72C2"/>
    <w:rsid w:val="00FA78DD"/>
    <w:rsid w:val="00FA7C01"/>
    <w:rsid w:val="00FB024E"/>
    <w:rsid w:val="00FB0513"/>
    <w:rsid w:val="00FB05D6"/>
    <w:rsid w:val="00FB09C7"/>
    <w:rsid w:val="00FB0F8F"/>
    <w:rsid w:val="00FB1551"/>
    <w:rsid w:val="00FB1A25"/>
    <w:rsid w:val="00FB1B1B"/>
    <w:rsid w:val="00FB1FD4"/>
    <w:rsid w:val="00FB268A"/>
    <w:rsid w:val="00FB26F1"/>
    <w:rsid w:val="00FB28DA"/>
    <w:rsid w:val="00FB3046"/>
    <w:rsid w:val="00FB31DD"/>
    <w:rsid w:val="00FB3337"/>
    <w:rsid w:val="00FB33E9"/>
    <w:rsid w:val="00FB34B4"/>
    <w:rsid w:val="00FB37B5"/>
    <w:rsid w:val="00FB37BF"/>
    <w:rsid w:val="00FB3B88"/>
    <w:rsid w:val="00FB3CA7"/>
    <w:rsid w:val="00FB4244"/>
    <w:rsid w:val="00FB4971"/>
    <w:rsid w:val="00FB4977"/>
    <w:rsid w:val="00FB49E9"/>
    <w:rsid w:val="00FB50A3"/>
    <w:rsid w:val="00FB5CCC"/>
    <w:rsid w:val="00FB5DC4"/>
    <w:rsid w:val="00FB645E"/>
    <w:rsid w:val="00FB653D"/>
    <w:rsid w:val="00FB6636"/>
    <w:rsid w:val="00FB67A8"/>
    <w:rsid w:val="00FB6964"/>
    <w:rsid w:val="00FB741E"/>
    <w:rsid w:val="00FB7645"/>
    <w:rsid w:val="00FB769B"/>
    <w:rsid w:val="00FB7BFD"/>
    <w:rsid w:val="00FB7F1D"/>
    <w:rsid w:val="00FC016A"/>
    <w:rsid w:val="00FC06AF"/>
    <w:rsid w:val="00FC09AF"/>
    <w:rsid w:val="00FC1497"/>
    <w:rsid w:val="00FC17C4"/>
    <w:rsid w:val="00FC1827"/>
    <w:rsid w:val="00FC1A4D"/>
    <w:rsid w:val="00FC1A69"/>
    <w:rsid w:val="00FC1E2A"/>
    <w:rsid w:val="00FC1E58"/>
    <w:rsid w:val="00FC201E"/>
    <w:rsid w:val="00FC229C"/>
    <w:rsid w:val="00FC2437"/>
    <w:rsid w:val="00FC29E0"/>
    <w:rsid w:val="00FC2ACB"/>
    <w:rsid w:val="00FC2D11"/>
    <w:rsid w:val="00FC2D53"/>
    <w:rsid w:val="00FC2D9A"/>
    <w:rsid w:val="00FC2E02"/>
    <w:rsid w:val="00FC322C"/>
    <w:rsid w:val="00FC3577"/>
    <w:rsid w:val="00FC3B76"/>
    <w:rsid w:val="00FC3CAF"/>
    <w:rsid w:val="00FC43EB"/>
    <w:rsid w:val="00FC4AFD"/>
    <w:rsid w:val="00FC4B04"/>
    <w:rsid w:val="00FC4EBC"/>
    <w:rsid w:val="00FC516F"/>
    <w:rsid w:val="00FC5204"/>
    <w:rsid w:val="00FC52E6"/>
    <w:rsid w:val="00FC5690"/>
    <w:rsid w:val="00FC5D20"/>
    <w:rsid w:val="00FC5E05"/>
    <w:rsid w:val="00FC6196"/>
    <w:rsid w:val="00FC6815"/>
    <w:rsid w:val="00FC6A24"/>
    <w:rsid w:val="00FC6B26"/>
    <w:rsid w:val="00FC6BE5"/>
    <w:rsid w:val="00FC7347"/>
    <w:rsid w:val="00FC7CDF"/>
    <w:rsid w:val="00FD00A4"/>
    <w:rsid w:val="00FD02B5"/>
    <w:rsid w:val="00FD02BD"/>
    <w:rsid w:val="00FD033C"/>
    <w:rsid w:val="00FD0A64"/>
    <w:rsid w:val="00FD10BF"/>
    <w:rsid w:val="00FD1204"/>
    <w:rsid w:val="00FD1A6F"/>
    <w:rsid w:val="00FD1C3E"/>
    <w:rsid w:val="00FD1E40"/>
    <w:rsid w:val="00FD227A"/>
    <w:rsid w:val="00FD2C67"/>
    <w:rsid w:val="00FD3E54"/>
    <w:rsid w:val="00FD46D2"/>
    <w:rsid w:val="00FD54E0"/>
    <w:rsid w:val="00FD58B6"/>
    <w:rsid w:val="00FD5A08"/>
    <w:rsid w:val="00FD5A32"/>
    <w:rsid w:val="00FD5BE8"/>
    <w:rsid w:val="00FD5CF8"/>
    <w:rsid w:val="00FD5E83"/>
    <w:rsid w:val="00FD62FA"/>
    <w:rsid w:val="00FD67BE"/>
    <w:rsid w:val="00FD68B6"/>
    <w:rsid w:val="00FD6B02"/>
    <w:rsid w:val="00FD6C78"/>
    <w:rsid w:val="00FD7769"/>
    <w:rsid w:val="00FE0343"/>
    <w:rsid w:val="00FE038D"/>
    <w:rsid w:val="00FE094D"/>
    <w:rsid w:val="00FE1210"/>
    <w:rsid w:val="00FE147A"/>
    <w:rsid w:val="00FE172E"/>
    <w:rsid w:val="00FE19C7"/>
    <w:rsid w:val="00FE2C47"/>
    <w:rsid w:val="00FE2C90"/>
    <w:rsid w:val="00FE2F88"/>
    <w:rsid w:val="00FE303C"/>
    <w:rsid w:val="00FE35A7"/>
    <w:rsid w:val="00FE3AFD"/>
    <w:rsid w:val="00FE4011"/>
    <w:rsid w:val="00FE411C"/>
    <w:rsid w:val="00FE4503"/>
    <w:rsid w:val="00FE455C"/>
    <w:rsid w:val="00FE4755"/>
    <w:rsid w:val="00FE47B8"/>
    <w:rsid w:val="00FE4C44"/>
    <w:rsid w:val="00FE4D16"/>
    <w:rsid w:val="00FE53DD"/>
    <w:rsid w:val="00FE56F4"/>
    <w:rsid w:val="00FE5781"/>
    <w:rsid w:val="00FE5AEC"/>
    <w:rsid w:val="00FE5BA7"/>
    <w:rsid w:val="00FE5C15"/>
    <w:rsid w:val="00FE5EDF"/>
    <w:rsid w:val="00FE6033"/>
    <w:rsid w:val="00FE64F1"/>
    <w:rsid w:val="00FE6520"/>
    <w:rsid w:val="00FE6589"/>
    <w:rsid w:val="00FE6C69"/>
    <w:rsid w:val="00FE770A"/>
    <w:rsid w:val="00FE7D8B"/>
    <w:rsid w:val="00FF029D"/>
    <w:rsid w:val="00FF0306"/>
    <w:rsid w:val="00FF050E"/>
    <w:rsid w:val="00FF0845"/>
    <w:rsid w:val="00FF0C7D"/>
    <w:rsid w:val="00FF100D"/>
    <w:rsid w:val="00FF1041"/>
    <w:rsid w:val="00FF12B3"/>
    <w:rsid w:val="00FF14B6"/>
    <w:rsid w:val="00FF16F9"/>
    <w:rsid w:val="00FF1EEE"/>
    <w:rsid w:val="00FF21EA"/>
    <w:rsid w:val="00FF24D2"/>
    <w:rsid w:val="00FF2621"/>
    <w:rsid w:val="00FF2637"/>
    <w:rsid w:val="00FF2D05"/>
    <w:rsid w:val="00FF2E16"/>
    <w:rsid w:val="00FF3917"/>
    <w:rsid w:val="00FF3C4A"/>
    <w:rsid w:val="00FF42E8"/>
    <w:rsid w:val="00FF44BD"/>
    <w:rsid w:val="00FF5A2D"/>
    <w:rsid w:val="00FF5AC4"/>
    <w:rsid w:val="00FF5B6F"/>
    <w:rsid w:val="00FF5D2D"/>
    <w:rsid w:val="00FF5E86"/>
    <w:rsid w:val="00FF6056"/>
    <w:rsid w:val="00FF61AE"/>
    <w:rsid w:val="00FF61F9"/>
    <w:rsid w:val="00FF68B4"/>
    <w:rsid w:val="00FF6BBC"/>
    <w:rsid w:val="00FF738C"/>
    <w:rsid w:val="00FF761B"/>
    <w:rsid w:val="00FF77CC"/>
    <w:rsid w:val="00FF7ADC"/>
    <w:rsid w:val="00FF7B63"/>
    <w:rsid w:val="00FF7EA6"/>
    <w:rsid w:val="00FF7F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colormru v:ext="edit" colors="#ffc"/>
    </o:shapedefaults>
    <o:shapelayout v:ext="edit">
      <o:idmap v:ext="edit" data="1"/>
    </o:shapelayout>
  </w:shapeDefaults>
  <w:decimalSymbol w:val=","/>
  <w:listSeparator w:val=";"/>
  <w14:docId w14:val="76C6C0DA"/>
  <w15:chartTrackingRefBased/>
  <w15:docId w15:val="{14B10E3C-0C7B-4031-AEDF-D458D3893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uiPriority="0"/>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D2311"/>
    <w:rPr>
      <w:sz w:val="24"/>
      <w:szCs w:val="24"/>
    </w:rPr>
  </w:style>
  <w:style w:type="paragraph" w:styleId="Nagwek1">
    <w:name w:val="heading 1"/>
    <w:basedOn w:val="Normalny"/>
    <w:next w:val="Normalny"/>
    <w:link w:val="Nagwek1Znak"/>
    <w:uiPriority w:val="9"/>
    <w:qFormat/>
    <w:rsid w:val="00923CAA"/>
    <w:pPr>
      <w:keepNext/>
      <w:spacing w:before="240" w:after="60"/>
      <w:outlineLvl w:val="0"/>
    </w:pPr>
    <w:rPr>
      <w:rFonts w:ascii="Cambria" w:hAnsi="Cambria"/>
      <w:b/>
      <w:bCs/>
      <w:kern w:val="32"/>
      <w:sz w:val="32"/>
      <w:szCs w:val="32"/>
      <w:lang w:val="x-none" w:eastAsia="x-none"/>
    </w:rPr>
  </w:style>
  <w:style w:type="paragraph" w:styleId="Nagwek2">
    <w:name w:val="heading 2"/>
    <w:basedOn w:val="Normalny"/>
    <w:next w:val="Normalny"/>
    <w:link w:val="Nagwek2Znak"/>
    <w:uiPriority w:val="9"/>
    <w:unhideWhenUsed/>
    <w:qFormat/>
    <w:rsid w:val="00923CAA"/>
    <w:pPr>
      <w:keepNext/>
      <w:spacing w:before="240" w:after="60"/>
      <w:outlineLvl w:val="1"/>
    </w:pPr>
    <w:rPr>
      <w:rFonts w:ascii="Cambria" w:hAnsi="Cambria"/>
      <w:b/>
      <w:bCs/>
      <w:i/>
      <w:iCs/>
      <w:sz w:val="28"/>
      <w:szCs w:val="28"/>
      <w:lang w:val="x-none" w:eastAsia="x-none"/>
    </w:rPr>
  </w:style>
  <w:style w:type="paragraph" w:styleId="Nagwek3">
    <w:name w:val="heading 3"/>
    <w:basedOn w:val="Normalny"/>
    <w:next w:val="Normalny"/>
    <w:link w:val="Nagwek3Znak"/>
    <w:uiPriority w:val="9"/>
    <w:unhideWhenUsed/>
    <w:qFormat/>
    <w:rsid w:val="00923CAA"/>
    <w:pPr>
      <w:keepNext/>
      <w:spacing w:before="240" w:after="60"/>
      <w:outlineLvl w:val="2"/>
    </w:pPr>
    <w:rPr>
      <w:rFonts w:ascii="Cambria" w:hAnsi="Cambria"/>
      <w:b/>
      <w:bCs/>
      <w:sz w:val="26"/>
      <w:szCs w:val="26"/>
      <w:lang w:val="x-none" w:eastAsia="x-none"/>
    </w:rPr>
  </w:style>
  <w:style w:type="paragraph" w:styleId="Nagwek4">
    <w:name w:val="heading 4"/>
    <w:basedOn w:val="Normalny"/>
    <w:next w:val="Normalny"/>
    <w:link w:val="Nagwek4Znak"/>
    <w:uiPriority w:val="9"/>
    <w:unhideWhenUsed/>
    <w:qFormat/>
    <w:rsid w:val="00923CAA"/>
    <w:pPr>
      <w:keepNext/>
      <w:spacing w:before="240" w:after="60"/>
      <w:outlineLvl w:val="3"/>
    </w:pPr>
    <w:rPr>
      <w:b/>
      <w:bCs/>
      <w:sz w:val="28"/>
      <w:szCs w:val="28"/>
      <w:lang w:val="x-none" w:eastAsia="x-none"/>
    </w:rPr>
  </w:style>
  <w:style w:type="paragraph" w:styleId="Nagwek5">
    <w:name w:val="heading 5"/>
    <w:aliases w:val="a)"/>
    <w:basedOn w:val="Normalny"/>
    <w:next w:val="Normalny"/>
    <w:link w:val="Nagwek5Znak"/>
    <w:uiPriority w:val="9"/>
    <w:unhideWhenUsed/>
    <w:qFormat/>
    <w:rsid w:val="00923CAA"/>
    <w:pPr>
      <w:spacing w:before="240" w:after="60"/>
      <w:outlineLvl w:val="4"/>
    </w:pPr>
    <w:rPr>
      <w:b/>
      <w:bCs/>
      <w:i/>
      <w:iCs/>
      <w:sz w:val="26"/>
      <w:szCs w:val="26"/>
      <w:lang w:val="x-none" w:eastAsia="x-none"/>
    </w:rPr>
  </w:style>
  <w:style w:type="paragraph" w:styleId="Nagwek6">
    <w:name w:val="heading 6"/>
    <w:basedOn w:val="Normalny"/>
    <w:next w:val="Normalny"/>
    <w:link w:val="Nagwek6Znak"/>
    <w:uiPriority w:val="9"/>
    <w:unhideWhenUsed/>
    <w:qFormat/>
    <w:rsid w:val="00923CAA"/>
    <w:pPr>
      <w:spacing w:before="240" w:after="60"/>
      <w:outlineLvl w:val="5"/>
    </w:pPr>
    <w:rPr>
      <w:b/>
      <w:bCs/>
      <w:sz w:val="20"/>
      <w:szCs w:val="20"/>
      <w:lang w:val="x-none" w:eastAsia="x-none"/>
    </w:rPr>
  </w:style>
  <w:style w:type="paragraph" w:styleId="Nagwek7">
    <w:name w:val="heading 7"/>
    <w:basedOn w:val="Normalny"/>
    <w:next w:val="Normalny"/>
    <w:link w:val="Nagwek7Znak"/>
    <w:uiPriority w:val="9"/>
    <w:unhideWhenUsed/>
    <w:qFormat/>
    <w:rsid w:val="00923CAA"/>
    <w:pPr>
      <w:spacing w:before="240" w:after="60"/>
      <w:outlineLvl w:val="6"/>
    </w:pPr>
    <w:rPr>
      <w:lang w:val="x-none" w:eastAsia="x-none"/>
    </w:rPr>
  </w:style>
  <w:style w:type="paragraph" w:styleId="Nagwek8">
    <w:name w:val="heading 8"/>
    <w:basedOn w:val="Normalny"/>
    <w:next w:val="Normalny"/>
    <w:link w:val="Nagwek8Znak"/>
    <w:uiPriority w:val="9"/>
    <w:semiHidden/>
    <w:unhideWhenUsed/>
    <w:qFormat/>
    <w:rsid w:val="00923CAA"/>
    <w:pPr>
      <w:spacing w:before="240" w:after="60"/>
      <w:outlineLvl w:val="7"/>
    </w:pPr>
    <w:rPr>
      <w:i/>
      <w:iCs/>
      <w:lang w:val="x-none" w:eastAsia="x-none"/>
    </w:rPr>
  </w:style>
  <w:style w:type="paragraph" w:styleId="Nagwek9">
    <w:name w:val="heading 9"/>
    <w:basedOn w:val="Normalny"/>
    <w:next w:val="Normalny"/>
    <w:link w:val="Nagwek9Znak"/>
    <w:uiPriority w:val="9"/>
    <w:unhideWhenUsed/>
    <w:qFormat/>
    <w:rsid w:val="00923CAA"/>
    <w:pPr>
      <w:spacing w:before="240" w:after="60"/>
      <w:outlineLvl w:val="8"/>
    </w:pPr>
    <w:rPr>
      <w:rFonts w:ascii="Cambria" w:hAnsi="Cambria"/>
      <w:sz w:val="20"/>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5">
    <w:name w:val="toc 5"/>
    <w:basedOn w:val="Normalny"/>
    <w:next w:val="Normalny"/>
    <w:autoRedefine/>
    <w:semiHidden/>
    <w:rsid w:val="007E3894"/>
    <w:pPr>
      <w:ind w:left="880"/>
    </w:pPr>
    <w:rPr>
      <w:sz w:val="18"/>
      <w:szCs w:val="18"/>
    </w:rPr>
  </w:style>
  <w:style w:type="paragraph" w:styleId="Nagwek">
    <w:name w:val="header"/>
    <w:aliases w:val=" Znak"/>
    <w:basedOn w:val="Normalny"/>
    <w:link w:val="NagwekZnak"/>
    <w:uiPriority w:val="99"/>
    <w:rsid w:val="007E3894"/>
    <w:pPr>
      <w:tabs>
        <w:tab w:val="center" w:pos="4536"/>
        <w:tab w:val="right" w:pos="9072"/>
      </w:tabs>
    </w:pPr>
    <w:rPr>
      <w:rFonts w:ascii="Arial" w:hAnsi="Arial"/>
      <w:sz w:val="22"/>
      <w:szCs w:val="20"/>
      <w:lang w:val="x-none" w:eastAsia="x-none"/>
    </w:rPr>
  </w:style>
  <w:style w:type="paragraph" w:styleId="Tekstpodstawowy">
    <w:name w:val="Body Text"/>
    <w:basedOn w:val="Normalny"/>
    <w:link w:val="TekstpodstawowyZnak"/>
    <w:rsid w:val="007E3894"/>
    <w:pPr>
      <w:spacing w:after="120"/>
    </w:pPr>
    <w:rPr>
      <w:lang w:val="x-none" w:eastAsia="x-none"/>
    </w:rPr>
  </w:style>
  <w:style w:type="paragraph" w:styleId="Tekstprzypisudolnego">
    <w:name w:val="footnote text"/>
    <w:aliases w:val="Podrozdział,Footnote,Podrozdzia3,single space,FOOTNOTES,fn,Fußnote,przypis,-E Fuﬂnotentext,Fuﬂnotentext Ursprung,Fußnotentext Ursprung,-E Fußnotentext,Footnote text,Tekst przypisu Znak Znak Znak Znak,przypisy,fn1,o,Schriftart: 9 p"/>
    <w:basedOn w:val="Normalny"/>
    <w:link w:val="TekstprzypisudolnegoZnak"/>
    <w:qFormat/>
    <w:rsid w:val="007E3894"/>
    <w:rPr>
      <w:sz w:val="20"/>
      <w:lang w:val="x-none" w:eastAsia="x-none"/>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7E3894"/>
    <w:rPr>
      <w:vertAlign w:val="superscript"/>
    </w:rPr>
  </w:style>
  <w:style w:type="paragraph" w:styleId="Tekstpodstawowy2">
    <w:name w:val="Body Text 2"/>
    <w:basedOn w:val="Normalny"/>
    <w:rsid w:val="007E3894"/>
    <w:pPr>
      <w:spacing w:after="120" w:line="480" w:lineRule="auto"/>
    </w:pPr>
  </w:style>
  <w:style w:type="paragraph" w:styleId="Tytu">
    <w:name w:val="Title"/>
    <w:basedOn w:val="Normalny"/>
    <w:next w:val="Normalny"/>
    <w:link w:val="TytuZnak"/>
    <w:uiPriority w:val="10"/>
    <w:qFormat/>
    <w:rsid w:val="00923CAA"/>
    <w:pPr>
      <w:spacing w:before="240" w:after="60"/>
      <w:jc w:val="center"/>
      <w:outlineLvl w:val="0"/>
    </w:pPr>
    <w:rPr>
      <w:rFonts w:ascii="Cambria" w:hAnsi="Cambria"/>
      <w:b/>
      <w:bCs/>
      <w:kern w:val="28"/>
      <w:sz w:val="32"/>
      <w:szCs w:val="32"/>
      <w:lang w:val="x-none" w:eastAsia="x-none"/>
    </w:rPr>
  </w:style>
  <w:style w:type="paragraph" w:styleId="Indeks1">
    <w:name w:val="index 1"/>
    <w:basedOn w:val="Normalny"/>
    <w:next w:val="Normalny"/>
    <w:autoRedefine/>
    <w:semiHidden/>
    <w:rsid w:val="007E3894"/>
    <w:pPr>
      <w:ind w:left="220" w:hanging="220"/>
    </w:pPr>
  </w:style>
  <w:style w:type="paragraph" w:styleId="Nagwekindeksu">
    <w:name w:val="index heading"/>
    <w:basedOn w:val="Normalny"/>
    <w:next w:val="Indeks1"/>
    <w:semiHidden/>
    <w:rsid w:val="007E3894"/>
    <w:pPr>
      <w:autoSpaceDE w:val="0"/>
      <w:autoSpaceDN w:val="0"/>
    </w:pPr>
    <w:rPr>
      <w:sz w:val="20"/>
    </w:rPr>
  </w:style>
  <w:style w:type="paragraph" w:customStyle="1" w:styleId="xl38">
    <w:name w:val="xl38"/>
    <w:basedOn w:val="Normalny"/>
    <w:rsid w:val="007E3894"/>
    <w:pPr>
      <w:autoSpaceDE w:val="0"/>
      <w:autoSpaceDN w:val="0"/>
      <w:spacing w:before="100" w:after="100"/>
    </w:pPr>
    <w:rPr>
      <w:b/>
      <w:bCs/>
      <w:sz w:val="20"/>
    </w:rPr>
  </w:style>
  <w:style w:type="paragraph" w:customStyle="1" w:styleId="xl33">
    <w:name w:val="xl33"/>
    <w:basedOn w:val="Normalny"/>
    <w:rsid w:val="007E3894"/>
    <w:pPr>
      <w:autoSpaceDE w:val="0"/>
      <w:autoSpaceDN w:val="0"/>
      <w:spacing w:before="100" w:after="100"/>
      <w:jc w:val="center"/>
    </w:pPr>
    <w:rPr>
      <w:sz w:val="20"/>
    </w:rPr>
  </w:style>
  <w:style w:type="paragraph" w:customStyle="1" w:styleId="PodrozdziaRK6">
    <w:name w:val="Podrozdział RK 6"/>
    <w:basedOn w:val="Normalny"/>
    <w:next w:val="Nagwek"/>
    <w:rsid w:val="007E3894"/>
    <w:pPr>
      <w:tabs>
        <w:tab w:val="center" w:pos="4536"/>
        <w:tab w:val="right" w:pos="9072"/>
      </w:tabs>
      <w:autoSpaceDE w:val="0"/>
      <w:autoSpaceDN w:val="0"/>
    </w:pPr>
    <w:rPr>
      <w:sz w:val="20"/>
      <w:lang w:val="en-GB"/>
    </w:rPr>
  </w:style>
  <w:style w:type="paragraph" w:styleId="Stopka">
    <w:name w:val="footer"/>
    <w:basedOn w:val="Normalny"/>
    <w:link w:val="StopkaZnak"/>
    <w:uiPriority w:val="99"/>
    <w:rsid w:val="007E3894"/>
    <w:pPr>
      <w:tabs>
        <w:tab w:val="center" w:pos="4536"/>
        <w:tab w:val="right" w:pos="9072"/>
      </w:tabs>
      <w:autoSpaceDE w:val="0"/>
      <w:autoSpaceDN w:val="0"/>
    </w:pPr>
    <w:rPr>
      <w:sz w:val="20"/>
      <w:lang w:val="x-none" w:eastAsia="x-none"/>
    </w:rPr>
  </w:style>
  <w:style w:type="paragraph" w:styleId="Tekstpodstawowy3">
    <w:name w:val="Body Text 3"/>
    <w:basedOn w:val="Normalny"/>
    <w:rsid w:val="007E3894"/>
    <w:pPr>
      <w:spacing w:after="120"/>
    </w:pPr>
    <w:rPr>
      <w:sz w:val="16"/>
      <w:szCs w:val="16"/>
    </w:rPr>
  </w:style>
  <w:style w:type="paragraph" w:styleId="Tekstpodstawowywcity">
    <w:name w:val="Body Text Indent"/>
    <w:basedOn w:val="Normalny"/>
    <w:rsid w:val="007E3894"/>
    <w:pPr>
      <w:spacing w:after="120"/>
      <w:ind w:left="283"/>
    </w:pPr>
  </w:style>
  <w:style w:type="paragraph" w:styleId="Tekstpodstawowywcity3">
    <w:name w:val="Body Text Indent 3"/>
    <w:basedOn w:val="Normalny"/>
    <w:rsid w:val="007E3894"/>
    <w:pPr>
      <w:spacing w:after="120"/>
      <w:ind w:left="283"/>
    </w:pPr>
    <w:rPr>
      <w:sz w:val="16"/>
      <w:szCs w:val="16"/>
    </w:rPr>
  </w:style>
  <w:style w:type="character" w:styleId="Hipercze">
    <w:name w:val="Hyperlink"/>
    <w:uiPriority w:val="99"/>
    <w:rsid w:val="007E3894"/>
    <w:rPr>
      <w:color w:val="0000FF"/>
      <w:u w:val="single"/>
    </w:rPr>
  </w:style>
  <w:style w:type="paragraph" w:customStyle="1" w:styleId="Tekstpodstawowywcity1">
    <w:name w:val="Tekst podstawowy wcięty1"/>
    <w:basedOn w:val="Normalny"/>
    <w:rsid w:val="007E3894"/>
    <w:pPr>
      <w:widowControl w:val="0"/>
      <w:autoSpaceDE w:val="0"/>
      <w:autoSpaceDN w:val="0"/>
    </w:pPr>
    <w:rPr>
      <w:sz w:val="20"/>
    </w:rPr>
  </w:style>
  <w:style w:type="paragraph" w:styleId="Podtytu">
    <w:name w:val="Subtitle"/>
    <w:basedOn w:val="Normalny"/>
    <w:next w:val="Normalny"/>
    <w:link w:val="PodtytuZnak"/>
    <w:uiPriority w:val="11"/>
    <w:qFormat/>
    <w:rsid w:val="00923CAA"/>
    <w:pPr>
      <w:spacing w:after="60"/>
      <w:jc w:val="center"/>
      <w:outlineLvl w:val="1"/>
    </w:pPr>
    <w:rPr>
      <w:rFonts w:ascii="Cambria" w:hAnsi="Cambria"/>
      <w:lang w:val="x-none" w:eastAsia="x-none"/>
    </w:rPr>
  </w:style>
  <w:style w:type="character" w:styleId="Numerstrony">
    <w:name w:val="page number"/>
    <w:basedOn w:val="Domylnaczcionkaakapitu"/>
    <w:rsid w:val="007E3894"/>
  </w:style>
  <w:style w:type="paragraph" w:customStyle="1" w:styleId="Pisma">
    <w:name w:val="Pisma"/>
    <w:basedOn w:val="Normalny"/>
    <w:rsid w:val="007E3894"/>
    <w:pPr>
      <w:autoSpaceDE w:val="0"/>
      <w:autoSpaceDN w:val="0"/>
      <w:jc w:val="both"/>
    </w:pPr>
    <w:rPr>
      <w:sz w:val="20"/>
    </w:rPr>
  </w:style>
  <w:style w:type="paragraph" w:customStyle="1" w:styleId="xl28">
    <w:name w:val="xl28"/>
    <w:basedOn w:val="Normalny"/>
    <w:rsid w:val="007E3894"/>
    <w:pPr>
      <w:pBdr>
        <w:top w:val="single" w:sz="4" w:space="0" w:color="auto"/>
      </w:pBdr>
      <w:autoSpaceDE w:val="0"/>
      <w:autoSpaceDN w:val="0"/>
      <w:spacing w:before="100" w:after="100"/>
    </w:pPr>
    <w:rPr>
      <w:sz w:val="20"/>
    </w:rPr>
  </w:style>
  <w:style w:type="paragraph" w:customStyle="1" w:styleId="Standardowy1">
    <w:name w:val="Standardowy1"/>
    <w:rsid w:val="007E3894"/>
    <w:pPr>
      <w:overflowPunct w:val="0"/>
      <w:autoSpaceDE w:val="0"/>
      <w:autoSpaceDN w:val="0"/>
      <w:adjustRightInd w:val="0"/>
      <w:textAlignment w:val="baseline"/>
    </w:pPr>
    <w:rPr>
      <w:sz w:val="24"/>
      <w:szCs w:val="22"/>
      <w:lang w:val="en-US"/>
    </w:rPr>
  </w:style>
  <w:style w:type="paragraph" w:customStyle="1" w:styleId="SOP">
    <w:name w:val="SOP"/>
    <w:basedOn w:val="Tekstpodstawowy3"/>
    <w:rsid w:val="007E3894"/>
    <w:pPr>
      <w:widowControl w:val="0"/>
      <w:spacing w:before="240" w:after="0"/>
      <w:jc w:val="both"/>
    </w:pPr>
    <w:rPr>
      <w:sz w:val="24"/>
      <w:szCs w:val="20"/>
    </w:rPr>
  </w:style>
  <w:style w:type="paragraph" w:styleId="NormalnyWeb">
    <w:name w:val="Normal (Web)"/>
    <w:basedOn w:val="Normalny"/>
    <w:uiPriority w:val="99"/>
    <w:rsid w:val="007E3894"/>
    <w:pPr>
      <w:spacing w:before="100" w:after="100"/>
    </w:pPr>
  </w:style>
  <w:style w:type="paragraph" w:styleId="Legenda">
    <w:name w:val="caption"/>
    <w:basedOn w:val="Normalny"/>
    <w:next w:val="Normalny"/>
    <w:rsid w:val="007E3894"/>
    <w:pPr>
      <w:pBdr>
        <w:top w:val="single" w:sz="4" w:space="1" w:color="auto"/>
        <w:left w:val="single" w:sz="4" w:space="4" w:color="auto"/>
        <w:bottom w:val="single" w:sz="4" w:space="1" w:color="auto"/>
        <w:right w:val="single" w:sz="4" w:space="4" w:color="auto"/>
      </w:pBdr>
    </w:pPr>
    <w:rPr>
      <w:b/>
      <w:sz w:val="20"/>
    </w:rPr>
  </w:style>
  <w:style w:type="paragraph" w:customStyle="1" w:styleId="Tekstpodstawowy21">
    <w:name w:val="Tekst podstawowy 21"/>
    <w:basedOn w:val="Normalny"/>
    <w:rsid w:val="007E3894"/>
    <w:pPr>
      <w:jc w:val="both"/>
    </w:pPr>
  </w:style>
  <w:style w:type="character" w:styleId="Odwoaniedokomentarza">
    <w:name w:val="annotation reference"/>
    <w:uiPriority w:val="99"/>
    <w:rsid w:val="007E3894"/>
    <w:rPr>
      <w:sz w:val="16"/>
      <w:szCs w:val="16"/>
    </w:rPr>
  </w:style>
  <w:style w:type="paragraph" w:customStyle="1" w:styleId="xl35">
    <w:name w:val="xl35"/>
    <w:basedOn w:val="Normalny"/>
    <w:rsid w:val="007E3894"/>
    <w:pPr>
      <w:spacing w:before="100" w:beforeAutospacing="1" w:after="100" w:afterAutospacing="1"/>
      <w:jc w:val="center"/>
      <w:textAlignment w:val="top"/>
    </w:pPr>
    <w:rPr>
      <w:rFonts w:eastAsia="Arial Unicode MS"/>
      <w:b/>
      <w:bCs/>
    </w:rPr>
  </w:style>
  <w:style w:type="paragraph" w:styleId="Tekstkomentarza">
    <w:name w:val="annotation text"/>
    <w:basedOn w:val="Normalny"/>
    <w:link w:val="TekstkomentarzaZnak"/>
    <w:uiPriority w:val="99"/>
    <w:rsid w:val="007E3894"/>
    <w:pPr>
      <w:overflowPunct w:val="0"/>
      <w:autoSpaceDE w:val="0"/>
      <w:autoSpaceDN w:val="0"/>
      <w:adjustRightInd w:val="0"/>
      <w:textAlignment w:val="baseline"/>
    </w:pPr>
    <w:rPr>
      <w:sz w:val="20"/>
      <w:lang w:val="x-none" w:eastAsia="x-none"/>
    </w:rPr>
  </w:style>
  <w:style w:type="paragraph" w:styleId="Spistreci1">
    <w:name w:val="toc 1"/>
    <w:basedOn w:val="Normalny"/>
    <w:next w:val="Normalny"/>
    <w:autoRedefine/>
    <w:uiPriority w:val="39"/>
    <w:rsid w:val="00DE42BB"/>
    <w:pPr>
      <w:tabs>
        <w:tab w:val="left" w:pos="440"/>
        <w:tab w:val="right" w:leader="dot" w:pos="9060"/>
      </w:tabs>
      <w:spacing w:before="120" w:after="120"/>
    </w:pPr>
    <w:rPr>
      <w:b/>
      <w:bCs/>
      <w:caps/>
      <w:sz w:val="20"/>
    </w:rPr>
  </w:style>
  <w:style w:type="paragraph" w:styleId="Spistreci2">
    <w:name w:val="toc 2"/>
    <w:basedOn w:val="Normalny"/>
    <w:next w:val="Normalny"/>
    <w:autoRedefine/>
    <w:uiPriority w:val="39"/>
    <w:rsid w:val="00211647"/>
    <w:pPr>
      <w:tabs>
        <w:tab w:val="left" w:pos="880"/>
        <w:tab w:val="right" w:leader="dot" w:pos="9742"/>
      </w:tabs>
      <w:spacing w:before="120" w:after="120"/>
    </w:pPr>
    <w:rPr>
      <w:smallCaps/>
      <w:sz w:val="20"/>
    </w:rPr>
  </w:style>
  <w:style w:type="paragraph" w:styleId="Spistreci3">
    <w:name w:val="toc 3"/>
    <w:basedOn w:val="Normalny"/>
    <w:next w:val="Normalny"/>
    <w:autoRedefine/>
    <w:uiPriority w:val="39"/>
    <w:rsid w:val="007E3894"/>
    <w:pPr>
      <w:ind w:left="440"/>
    </w:pPr>
    <w:rPr>
      <w:i/>
      <w:iCs/>
      <w:sz w:val="20"/>
    </w:rPr>
  </w:style>
  <w:style w:type="paragraph" w:styleId="Spistreci4">
    <w:name w:val="toc 4"/>
    <w:basedOn w:val="Normalny"/>
    <w:next w:val="Normalny"/>
    <w:autoRedefine/>
    <w:semiHidden/>
    <w:rsid w:val="007E3894"/>
    <w:pPr>
      <w:ind w:left="660"/>
    </w:pPr>
    <w:rPr>
      <w:sz w:val="18"/>
      <w:szCs w:val="18"/>
    </w:rPr>
  </w:style>
  <w:style w:type="paragraph" w:customStyle="1" w:styleId="Default">
    <w:name w:val="Default"/>
    <w:rsid w:val="007E3894"/>
    <w:pPr>
      <w:autoSpaceDE w:val="0"/>
      <w:autoSpaceDN w:val="0"/>
      <w:adjustRightInd w:val="0"/>
    </w:pPr>
    <w:rPr>
      <w:rFonts w:ascii="TimesNewRoman,Bold" w:hAnsi="TimesNewRoman,Bold" w:cs="TimesNewRoman,Bold"/>
      <w:sz w:val="22"/>
      <w:szCs w:val="22"/>
    </w:rPr>
  </w:style>
  <w:style w:type="paragraph" w:customStyle="1" w:styleId="tekstZPORR">
    <w:name w:val="tekst ZPORR"/>
    <w:basedOn w:val="Default"/>
    <w:next w:val="Default"/>
    <w:rsid w:val="007E3894"/>
    <w:pPr>
      <w:spacing w:after="120"/>
    </w:pPr>
    <w:rPr>
      <w:rFonts w:cs="Times New Roman"/>
      <w:sz w:val="24"/>
      <w:szCs w:val="24"/>
    </w:rPr>
  </w:style>
  <w:style w:type="paragraph" w:customStyle="1" w:styleId="Nag3wek1">
    <w:name w:val="Nag3ówek 1"/>
    <w:basedOn w:val="Default"/>
    <w:next w:val="Default"/>
    <w:rsid w:val="007E3894"/>
    <w:pPr>
      <w:spacing w:after="240"/>
    </w:pPr>
    <w:rPr>
      <w:rFonts w:cs="Times New Roman"/>
      <w:sz w:val="24"/>
      <w:szCs w:val="24"/>
    </w:rPr>
  </w:style>
  <w:style w:type="paragraph" w:customStyle="1" w:styleId="BodyText23">
    <w:name w:val="Body Text 23"/>
    <w:basedOn w:val="Default"/>
    <w:next w:val="Default"/>
    <w:rsid w:val="007E3894"/>
    <w:rPr>
      <w:rFonts w:cs="Times New Roman"/>
      <w:sz w:val="24"/>
      <w:szCs w:val="24"/>
    </w:rPr>
  </w:style>
  <w:style w:type="character" w:styleId="UyteHipercze">
    <w:name w:val="FollowedHyperlink"/>
    <w:rsid w:val="007E3894"/>
    <w:rPr>
      <w:color w:val="800080"/>
      <w:u w:val="single"/>
    </w:rPr>
  </w:style>
  <w:style w:type="paragraph" w:styleId="Spistreci6">
    <w:name w:val="toc 6"/>
    <w:basedOn w:val="Normalny"/>
    <w:next w:val="Normalny"/>
    <w:autoRedefine/>
    <w:semiHidden/>
    <w:rsid w:val="007E3894"/>
    <w:pPr>
      <w:ind w:left="1100"/>
    </w:pPr>
    <w:rPr>
      <w:sz w:val="18"/>
      <w:szCs w:val="18"/>
    </w:rPr>
  </w:style>
  <w:style w:type="paragraph" w:styleId="Spistreci7">
    <w:name w:val="toc 7"/>
    <w:basedOn w:val="Normalny"/>
    <w:next w:val="Normalny"/>
    <w:autoRedefine/>
    <w:semiHidden/>
    <w:rsid w:val="007E3894"/>
    <w:pPr>
      <w:ind w:left="1320"/>
    </w:pPr>
    <w:rPr>
      <w:sz w:val="18"/>
      <w:szCs w:val="18"/>
    </w:rPr>
  </w:style>
  <w:style w:type="paragraph" w:styleId="Spistreci8">
    <w:name w:val="toc 8"/>
    <w:basedOn w:val="Normalny"/>
    <w:next w:val="Normalny"/>
    <w:autoRedefine/>
    <w:semiHidden/>
    <w:rsid w:val="007E3894"/>
    <w:pPr>
      <w:ind w:left="1540"/>
    </w:pPr>
    <w:rPr>
      <w:sz w:val="18"/>
      <w:szCs w:val="18"/>
    </w:rPr>
  </w:style>
  <w:style w:type="paragraph" w:styleId="Spistreci9">
    <w:name w:val="toc 9"/>
    <w:basedOn w:val="Normalny"/>
    <w:next w:val="Normalny"/>
    <w:autoRedefine/>
    <w:semiHidden/>
    <w:rsid w:val="007E3894"/>
    <w:pPr>
      <w:ind w:left="1760"/>
    </w:pPr>
    <w:rPr>
      <w:sz w:val="18"/>
      <w:szCs w:val="18"/>
    </w:rPr>
  </w:style>
  <w:style w:type="table" w:styleId="Tabela-Siatka">
    <w:name w:val="Table Grid"/>
    <w:basedOn w:val="Standardowy"/>
    <w:uiPriority w:val="59"/>
    <w:rsid w:val="00B1774B"/>
    <w:pPr>
      <w:spacing w:before="200" w:line="32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
    <w:name w:val="2"/>
    <w:basedOn w:val="Normalny"/>
    <w:semiHidden/>
    <w:rsid w:val="00A80EC5"/>
  </w:style>
  <w:style w:type="paragraph" w:styleId="Tekstdymka">
    <w:name w:val="Balloon Text"/>
    <w:basedOn w:val="Normalny"/>
    <w:semiHidden/>
    <w:rsid w:val="002A0976"/>
    <w:rPr>
      <w:rFonts w:ascii="Tahoma" w:hAnsi="Tahoma" w:cs="Tahoma"/>
      <w:sz w:val="16"/>
      <w:szCs w:val="16"/>
    </w:rPr>
  </w:style>
  <w:style w:type="paragraph" w:styleId="Tekstprzypisukocowego">
    <w:name w:val="endnote text"/>
    <w:basedOn w:val="Normalny"/>
    <w:semiHidden/>
    <w:rsid w:val="00515BAC"/>
    <w:rPr>
      <w:sz w:val="20"/>
    </w:rPr>
  </w:style>
  <w:style w:type="character" w:styleId="Odwoanieprzypisukocowego">
    <w:name w:val="endnote reference"/>
    <w:semiHidden/>
    <w:rsid w:val="00515BAC"/>
    <w:rPr>
      <w:vertAlign w:val="superscript"/>
    </w:rPr>
  </w:style>
  <w:style w:type="paragraph" w:styleId="Tematkomentarza">
    <w:name w:val="annotation subject"/>
    <w:basedOn w:val="Tekstkomentarza"/>
    <w:next w:val="Tekstkomentarza"/>
    <w:semiHidden/>
    <w:rsid w:val="000A5DED"/>
    <w:pPr>
      <w:overflowPunct/>
      <w:autoSpaceDE/>
      <w:autoSpaceDN/>
      <w:adjustRightInd/>
      <w:spacing w:before="200" w:line="320" w:lineRule="atLeast"/>
      <w:textAlignment w:val="auto"/>
    </w:pPr>
    <w:rPr>
      <w:rFonts w:ascii="Arial" w:hAnsi="Arial"/>
      <w:b/>
      <w:bCs/>
    </w:rPr>
  </w:style>
  <w:style w:type="paragraph" w:customStyle="1" w:styleId="Znak">
    <w:name w:val="Znak"/>
    <w:basedOn w:val="Normalny"/>
    <w:rsid w:val="0017529E"/>
  </w:style>
  <w:style w:type="character" w:customStyle="1" w:styleId="TekstprzypisudolnegoZnak">
    <w:name w:val="Tekst przypisu dolnego Znak"/>
    <w:aliases w:val="Podrozdział Znak,Footnote Znak,Podrozdzia3 Znak,single space Znak,FOOTNOTES Znak,fn Znak,Fußnote Znak,przypis Znak,-E Fuﬂnotentext Znak,Fuﬂnotentext Ursprung Znak,Fußnotentext Ursprung Znak,-E Fußnotentext Znak,przypisy Znak"/>
    <w:link w:val="Tekstprzypisudolnego"/>
    <w:rsid w:val="00147E9B"/>
    <w:rPr>
      <w:szCs w:val="24"/>
    </w:rPr>
  </w:style>
  <w:style w:type="character" w:customStyle="1" w:styleId="NagwekZnak">
    <w:name w:val="Nagłówek Znak"/>
    <w:aliases w:val=" Znak Znak"/>
    <w:link w:val="Nagwek"/>
    <w:uiPriority w:val="99"/>
    <w:rsid w:val="004B0FF5"/>
    <w:rPr>
      <w:rFonts w:ascii="Arial" w:hAnsi="Arial"/>
      <w:sz w:val="22"/>
    </w:rPr>
  </w:style>
  <w:style w:type="character" w:customStyle="1" w:styleId="ZnakZnak1">
    <w:name w:val="Znak Znak1"/>
    <w:rsid w:val="0016187F"/>
    <w:rPr>
      <w:rFonts w:ascii="Arial" w:hAnsi="Arial"/>
      <w:sz w:val="22"/>
    </w:rPr>
  </w:style>
  <w:style w:type="paragraph" w:styleId="Akapitzlist">
    <w:name w:val="List Paragraph"/>
    <w:aliases w:val="Numerowanie,List Paragraph,Kolorowa lista — akcent 11,Akapit z listą BS,List Paragraph compact,Normal bullet 2,Paragraphe de liste 2,Reference list,Bullet list,Numbered List,List Paragraph1,1st level - Bullet List Paragraph,Paragraph,L1,L"/>
    <w:basedOn w:val="Normalny"/>
    <w:link w:val="AkapitzlistZnak"/>
    <w:uiPriority w:val="34"/>
    <w:qFormat/>
    <w:rsid w:val="00923CAA"/>
    <w:pPr>
      <w:ind w:left="720"/>
      <w:contextualSpacing/>
    </w:pPr>
    <w:rPr>
      <w:lang w:val="x-none" w:eastAsia="x-none"/>
    </w:rPr>
  </w:style>
  <w:style w:type="character" w:customStyle="1" w:styleId="ZnakZnakZnak">
    <w:name w:val="Znak Znak Znak"/>
    <w:rsid w:val="006855DE"/>
    <w:rPr>
      <w:rFonts w:ascii="Arial" w:hAnsi="Arial"/>
      <w:sz w:val="22"/>
    </w:rPr>
  </w:style>
  <w:style w:type="character" w:customStyle="1" w:styleId="TytuZnak">
    <w:name w:val="Tytuł Znak"/>
    <w:link w:val="Tytu"/>
    <w:uiPriority w:val="10"/>
    <w:rsid w:val="00923CAA"/>
    <w:rPr>
      <w:rFonts w:ascii="Cambria" w:eastAsia="Times New Roman" w:hAnsi="Cambria"/>
      <w:b/>
      <w:bCs/>
      <w:kern w:val="28"/>
      <w:sz w:val="32"/>
      <w:szCs w:val="32"/>
    </w:rPr>
  </w:style>
  <w:style w:type="character" w:customStyle="1" w:styleId="Nagwek1Znak">
    <w:name w:val="Nagłówek 1 Znak"/>
    <w:link w:val="Nagwek1"/>
    <w:uiPriority w:val="9"/>
    <w:rsid w:val="00923CAA"/>
    <w:rPr>
      <w:rFonts w:ascii="Cambria" w:eastAsia="Times New Roman" w:hAnsi="Cambria" w:cs="Arial"/>
      <w:b/>
      <w:bCs/>
      <w:kern w:val="32"/>
      <w:sz w:val="32"/>
      <w:szCs w:val="32"/>
    </w:rPr>
  </w:style>
  <w:style w:type="character" w:customStyle="1" w:styleId="Nagwek2Znak">
    <w:name w:val="Nagłówek 2 Znak"/>
    <w:link w:val="Nagwek2"/>
    <w:uiPriority w:val="9"/>
    <w:rsid w:val="00923CAA"/>
    <w:rPr>
      <w:rFonts w:ascii="Cambria" w:eastAsia="Times New Roman" w:hAnsi="Cambria" w:cs="Arial"/>
      <w:b/>
      <w:bCs/>
      <w:i/>
      <w:iCs/>
      <w:sz w:val="28"/>
      <w:szCs w:val="28"/>
    </w:rPr>
  </w:style>
  <w:style w:type="character" w:customStyle="1" w:styleId="Nagwek3Znak">
    <w:name w:val="Nagłówek 3 Znak"/>
    <w:link w:val="Nagwek3"/>
    <w:uiPriority w:val="9"/>
    <w:rsid w:val="00923CAA"/>
    <w:rPr>
      <w:rFonts w:ascii="Cambria" w:eastAsia="Times New Roman" w:hAnsi="Cambria" w:cs="Arial"/>
      <w:b/>
      <w:bCs/>
      <w:sz w:val="26"/>
      <w:szCs w:val="26"/>
    </w:rPr>
  </w:style>
  <w:style w:type="character" w:customStyle="1" w:styleId="Nagwek4Znak">
    <w:name w:val="Nagłówek 4 Znak"/>
    <w:link w:val="Nagwek4"/>
    <w:uiPriority w:val="9"/>
    <w:rsid w:val="00923CAA"/>
    <w:rPr>
      <w:b/>
      <w:bCs/>
      <w:sz w:val="28"/>
      <w:szCs w:val="28"/>
    </w:rPr>
  </w:style>
  <w:style w:type="character" w:customStyle="1" w:styleId="Nagwek5Znak">
    <w:name w:val="Nagłówek 5 Znak"/>
    <w:aliases w:val="a) Znak"/>
    <w:link w:val="Nagwek5"/>
    <w:uiPriority w:val="9"/>
    <w:rsid w:val="00923CAA"/>
    <w:rPr>
      <w:b/>
      <w:bCs/>
      <w:i/>
      <w:iCs/>
      <w:sz w:val="26"/>
      <w:szCs w:val="26"/>
    </w:rPr>
  </w:style>
  <w:style w:type="character" w:customStyle="1" w:styleId="Nagwek6Znak">
    <w:name w:val="Nagłówek 6 Znak"/>
    <w:link w:val="Nagwek6"/>
    <w:uiPriority w:val="9"/>
    <w:rsid w:val="00923CAA"/>
    <w:rPr>
      <w:b/>
      <w:bCs/>
    </w:rPr>
  </w:style>
  <w:style w:type="character" w:customStyle="1" w:styleId="Nagwek7Znak">
    <w:name w:val="Nagłówek 7 Znak"/>
    <w:link w:val="Nagwek7"/>
    <w:uiPriority w:val="9"/>
    <w:rsid w:val="00923CAA"/>
    <w:rPr>
      <w:sz w:val="24"/>
      <w:szCs w:val="24"/>
    </w:rPr>
  </w:style>
  <w:style w:type="character" w:customStyle="1" w:styleId="Nagwek8Znak">
    <w:name w:val="Nagłówek 8 Znak"/>
    <w:link w:val="Nagwek8"/>
    <w:uiPriority w:val="9"/>
    <w:semiHidden/>
    <w:rsid w:val="00923CAA"/>
    <w:rPr>
      <w:i/>
      <w:iCs/>
      <w:sz w:val="24"/>
      <w:szCs w:val="24"/>
    </w:rPr>
  </w:style>
  <w:style w:type="character" w:customStyle="1" w:styleId="Nagwek9Znak">
    <w:name w:val="Nagłówek 9 Znak"/>
    <w:link w:val="Nagwek9"/>
    <w:uiPriority w:val="9"/>
    <w:rsid w:val="00923CAA"/>
    <w:rPr>
      <w:rFonts w:ascii="Cambria" w:eastAsia="Times New Roman" w:hAnsi="Cambria"/>
    </w:rPr>
  </w:style>
  <w:style w:type="character" w:customStyle="1" w:styleId="PodtytuZnak">
    <w:name w:val="Podtytuł Znak"/>
    <w:link w:val="Podtytu"/>
    <w:uiPriority w:val="11"/>
    <w:rsid w:val="00923CAA"/>
    <w:rPr>
      <w:rFonts w:ascii="Cambria" w:eastAsia="Times New Roman" w:hAnsi="Cambria" w:cs="Tahoma"/>
      <w:sz w:val="24"/>
      <w:szCs w:val="24"/>
    </w:rPr>
  </w:style>
  <w:style w:type="character" w:styleId="Pogrubienie">
    <w:name w:val="Strong"/>
    <w:uiPriority w:val="22"/>
    <w:qFormat/>
    <w:rsid w:val="00923CAA"/>
    <w:rPr>
      <w:b/>
      <w:bCs/>
    </w:rPr>
  </w:style>
  <w:style w:type="character" w:styleId="Uwydatnienie">
    <w:name w:val="Emphasis"/>
    <w:uiPriority w:val="20"/>
    <w:qFormat/>
    <w:rsid w:val="00923CAA"/>
    <w:rPr>
      <w:rFonts w:ascii="Calibri" w:hAnsi="Calibri"/>
      <w:b/>
      <w:i/>
      <w:iCs/>
    </w:rPr>
  </w:style>
  <w:style w:type="paragraph" w:styleId="Bezodstpw">
    <w:name w:val="No Spacing"/>
    <w:basedOn w:val="Normalny"/>
    <w:link w:val="BezodstpwZnak"/>
    <w:uiPriority w:val="1"/>
    <w:qFormat/>
    <w:rsid w:val="00923CAA"/>
    <w:rPr>
      <w:szCs w:val="32"/>
      <w:lang w:val="x-none" w:eastAsia="x-none"/>
    </w:rPr>
  </w:style>
  <w:style w:type="paragraph" w:styleId="Cytat">
    <w:name w:val="Quote"/>
    <w:basedOn w:val="Normalny"/>
    <w:next w:val="Normalny"/>
    <w:link w:val="CytatZnak"/>
    <w:uiPriority w:val="29"/>
    <w:qFormat/>
    <w:rsid w:val="00923CAA"/>
    <w:rPr>
      <w:i/>
      <w:lang w:val="x-none" w:eastAsia="x-none"/>
    </w:rPr>
  </w:style>
  <w:style w:type="character" w:customStyle="1" w:styleId="CytatZnak">
    <w:name w:val="Cytat Znak"/>
    <w:link w:val="Cytat"/>
    <w:uiPriority w:val="29"/>
    <w:rsid w:val="00923CAA"/>
    <w:rPr>
      <w:i/>
      <w:sz w:val="24"/>
      <w:szCs w:val="24"/>
    </w:rPr>
  </w:style>
  <w:style w:type="paragraph" w:styleId="Cytatintensywny">
    <w:name w:val="Intense Quote"/>
    <w:basedOn w:val="Normalny"/>
    <w:next w:val="Normalny"/>
    <w:link w:val="CytatintensywnyZnak"/>
    <w:uiPriority w:val="30"/>
    <w:qFormat/>
    <w:rsid w:val="00923CAA"/>
    <w:pPr>
      <w:ind w:left="720" w:right="720"/>
    </w:pPr>
    <w:rPr>
      <w:b/>
      <w:i/>
      <w:szCs w:val="20"/>
      <w:lang w:val="x-none" w:eastAsia="x-none"/>
    </w:rPr>
  </w:style>
  <w:style w:type="character" w:customStyle="1" w:styleId="CytatintensywnyZnak">
    <w:name w:val="Cytat intensywny Znak"/>
    <w:link w:val="Cytatintensywny"/>
    <w:uiPriority w:val="30"/>
    <w:rsid w:val="00923CAA"/>
    <w:rPr>
      <w:b/>
      <w:i/>
      <w:sz w:val="24"/>
    </w:rPr>
  </w:style>
  <w:style w:type="character" w:styleId="Wyrnieniedelikatne">
    <w:name w:val="Subtle Emphasis"/>
    <w:uiPriority w:val="19"/>
    <w:qFormat/>
    <w:rsid w:val="00923CAA"/>
    <w:rPr>
      <w:i/>
      <w:color w:val="5A5A5A"/>
    </w:rPr>
  </w:style>
  <w:style w:type="character" w:styleId="Wyrnienieintensywne">
    <w:name w:val="Intense Emphasis"/>
    <w:uiPriority w:val="21"/>
    <w:qFormat/>
    <w:rsid w:val="00923CAA"/>
    <w:rPr>
      <w:b/>
      <w:i/>
      <w:sz w:val="24"/>
      <w:szCs w:val="24"/>
      <w:u w:val="single"/>
    </w:rPr>
  </w:style>
  <w:style w:type="character" w:styleId="Odwoaniedelikatne">
    <w:name w:val="Subtle Reference"/>
    <w:uiPriority w:val="31"/>
    <w:qFormat/>
    <w:rsid w:val="00923CAA"/>
    <w:rPr>
      <w:sz w:val="24"/>
      <w:szCs w:val="24"/>
      <w:u w:val="single"/>
    </w:rPr>
  </w:style>
  <w:style w:type="character" w:styleId="Odwoanieintensywne">
    <w:name w:val="Intense Reference"/>
    <w:uiPriority w:val="32"/>
    <w:qFormat/>
    <w:rsid w:val="00923CAA"/>
    <w:rPr>
      <w:b/>
      <w:sz w:val="24"/>
      <w:u w:val="single"/>
    </w:rPr>
  </w:style>
  <w:style w:type="character" w:styleId="Tytuksiki">
    <w:name w:val="Book Title"/>
    <w:uiPriority w:val="33"/>
    <w:qFormat/>
    <w:rsid w:val="00923CAA"/>
    <w:rPr>
      <w:rFonts w:ascii="Cambria" w:eastAsia="Times New Roman" w:hAnsi="Cambria"/>
      <w:b/>
      <w:i/>
      <w:sz w:val="24"/>
      <w:szCs w:val="24"/>
    </w:rPr>
  </w:style>
  <w:style w:type="paragraph" w:styleId="Nagwekspisutreci">
    <w:name w:val="TOC Heading"/>
    <w:basedOn w:val="Nagwek1"/>
    <w:next w:val="Normalny"/>
    <w:uiPriority w:val="39"/>
    <w:semiHidden/>
    <w:unhideWhenUsed/>
    <w:qFormat/>
    <w:rsid w:val="00923CAA"/>
    <w:pPr>
      <w:outlineLvl w:val="9"/>
    </w:pPr>
  </w:style>
  <w:style w:type="character" w:customStyle="1" w:styleId="BezodstpwZnak">
    <w:name w:val="Bez odstępów Znak"/>
    <w:link w:val="Bezodstpw"/>
    <w:uiPriority w:val="1"/>
    <w:rsid w:val="0019077D"/>
    <w:rPr>
      <w:sz w:val="24"/>
      <w:szCs w:val="32"/>
    </w:rPr>
  </w:style>
  <w:style w:type="paragraph" w:styleId="Lista">
    <w:name w:val="List"/>
    <w:basedOn w:val="Normalny"/>
    <w:uiPriority w:val="99"/>
    <w:unhideWhenUsed/>
    <w:rsid w:val="000E3131"/>
    <w:pPr>
      <w:ind w:left="283" w:hanging="283"/>
      <w:contextualSpacing/>
    </w:pPr>
  </w:style>
  <w:style w:type="paragraph" w:styleId="Lista2">
    <w:name w:val="List 2"/>
    <w:basedOn w:val="Normalny"/>
    <w:uiPriority w:val="99"/>
    <w:unhideWhenUsed/>
    <w:rsid w:val="000E3131"/>
    <w:pPr>
      <w:ind w:left="566" w:hanging="283"/>
      <w:contextualSpacing/>
    </w:pPr>
  </w:style>
  <w:style w:type="paragraph" w:styleId="Lista3">
    <w:name w:val="List 3"/>
    <w:basedOn w:val="Normalny"/>
    <w:uiPriority w:val="99"/>
    <w:unhideWhenUsed/>
    <w:rsid w:val="000E3131"/>
    <w:pPr>
      <w:ind w:left="849" w:hanging="283"/>
      <w:contextualSpacing/>
    </w:pPr>
  </w:style>
  <w:style w:type="paragraph" w:styleId="Lista4">
    <w:name w:val="List 4"/>
    <w:basedOn w:val="Normalny"/>
    <w:uiPriority w:val="99"/>
    <w:unhideWhenUsed/>
    <w:rsid w:val="000E3131"/>
    <w:pPr>
      <w:ind w:left="1132" w:hanging="283"/>
      <w:contextualSpacing/>
    </w:pPr>
  </w:style>
  <w:style w:type="paragraph" w:styleId="Lista5">
    <w:name w:val="List 5"/>
    <w:basedOn w:val="Normalny"/>
    <w:uiPriority w:val="99"/>
    <w:unhideWhenUsed/>
    <w:rsid w:val="000E3131"/>
    <w:pPr>
      <w:ind w:left="1415" w:hanging="283"/>
      <w:contextualSpacing/>
    </w:pPr>
  </w:style>
  <w:style w:type="paragraph" w:styleId="Listapunktowana2">
    <w:name w:val="List Bullet 2"/>
    <w:basedOn w:val="Normalny"/>
    <w:uiPriority w:val="99"/>
    <w:unhideWhenUsed/>
    <w:rsid w:val="004B759F"/>
    <w:pPr>
      <w:numPr>
        <w:numId w:val="1"/>
      </w:numPr>
      <w:contextualSpacing/>
    </w:pPr>
  </w:style>
  <w:style w:type="paragraph" w:styleId="Listapunktowana3">
    <w:name w:val="List Bullet 3"/>
    <w:basedOn w:val="Normalny"/>
    <w:uiPriority w:val="99"/>
    <w:unhideWhenUsed/>
    <w:rsid w:val="004B759F"/>
    <w:pPr>
      <w:numPr>
        <w:numId w:val="2"/>
      </w:numPr>
      <w:contextualSpacing/>
    </w:pPr>
  </w:style>
  <w:style w:type="paragraph" w:styleId="Listapunktowana5">
    <w:name w:val="List Bullet 5"/>
    <w:basedOn w:val="Normalny"/>
    <w:uiPriority w:val="99"/>
    <w:unhideWhenUsed/>
    <w:rsid w:val="004B759F"/>
    <w:pPr>
      <w:numPr>
        <w:numId w:val="3"/>
      </w:numPr>
      <w:contextualSpacing/>
    </w:pPr>
  </w:style>
  <w:style w:type="paragraph" w:styleId="Lista-kontynuacja">
    <w:name w:val="List Continue"/>
    <w:basedOn w:val="Normalny"/>
    <w:uiPriority w:val="99"/>
    <w:unhideWhenUsed/>
    <w:rsid w:val="000E3131"/>
    <w:pPr>
      <w:spacing w:after="120"/>
      <w:ind w:left="283"/>
      <w:contextualSpacing/>
    </w:pPr>
  </w:style>
  <w:style w:type="character" w:customStyle="1" w:styleId="TekstkomentarzaZnak">
    <w:name w:val="Tekst komentarza Znak"/>
    <w:link w:val="Tekstkomentarza"/>
    <w:uiPriority w:val="99"/>
    <w:rsid w:val="000014E5"/>
    <w:rPr>
      <w:rFonts w:ascii="Times New Roman" w:hAnsi="Times New Roman"/>
      <w:szCs w:val="24"/>
    </w:rPr>
  </w:style>
  <w:style w:type="character" w:customStyle="1" w:styleId="AkapitzlistZnak">
    <w:name w:val="Akapit z listą Znak"/>
    <w:aliases w:val="Numerowanie Znak,List Paragraph Znak,Kolorowa lista — akcent 11 Znak,Akapit z listą BS Znak,List Paragraph compact Znak,Normal bullet 2 Znak,Paragraphe de liste 2 Znak,Reference list Znak,Bullet list Znak,Numbered List Znak,L1 Znak"/>
    <w:link w:val="Akapitzlist"/>
    <w:uiPriority w:val="34"/>
    <w:qFormat/>
    <w:locked/>
    <w:rsid w:val="00A17BDD"/>
    <w:rPr>
      <w:sz w:val="24"/>
      <w:szCs w:val="24"/>
    </w:rPr>
  </w:style>
  <w:style w:type="character" w:customStyle="1" w:styleId="TekstpodstawowyZnak">
    <w:name w:val="Tekst podstawowy Znak"/>
    <w:link w:val="Tekstpodstawowy"/>
    <w:rsid w:val="0080646B"/>
    <w:rPr>
      <w:sz w:val="24"/>
      <w:szCs w:val="24"/>
    </w:rPr>
  </w:style>
  <w:style w:type="paragraph" w:styleId="Poprawka">
    <w:name w:val="Revision"/>
    <w:hidden/>
    <w:uiPriority w:val="99"/>
    <w:semiHidden/>
    <w:rsid w:val="00044478"/>
    <w:rPr>
      <w:sz w:val="24"/>
      <w:szCs w:val="24"/>
    </w:rPr>
  </w:style>
  <w:style w:type="character" w:customStyle="1" w:styleId="h1">
    <w:name w:val="h1"/>
    <w:basedOn w:val="Domylnaczcionkaakapitu"/>
    <w:rsid w:val="00550796"/>
  </w:style>
  <w:style w:type="character" w:customStyle="1" w:styleId="h2">
    <w:name w:val="h2"/>
    <w:basedOn w:val="Domylnaczcionkaakapitu"/>
    <w:rsid w:val="00A33075"/>
  </w:style>
  <w:style w:type="character" w:customStyle="1" w:styleId="StopkaZnak">
    <w:name w:val="Stopka Znak"/>
    <w:link w:val="Stopka"/>
    <w:uiPriority w:val="99"/>
    <w:rsid w:val="001D63D7"/>
    <w:rPr>
      <w:szCs w:val="24"/>
    </w:rPr>
  </w:style>
  <w:style w:type="character" w:customStyle="1" w:styleId="changed-paragraph">
    <w:name w:val="changed-paragraph"/>
    <w:basedOn w:val="Domylnaczcionkaakapitu"/>
    <w:rsid w:val="005B2816"/>
  </w:style>
  <w:style w:type="paragraph" w:customStyle="1" w:styleId="Lista21">
    <w:name w:val="Lista 21"/>
    <w:basedOn w:val="Normalny"/>
    <w:rsid w:val="009C64CB"/>
    <w:pPr>
      <w:suppressAutoHyphens/>
      <w:spacing w:after="120" w:line="100" w:lineRule="atLeast"/>
      <w:ind w:left="566" w:hanging="283"/>
    </w:pPr>
    <w:rPr>
      <w:kern w:val="1"/>
      <w:szCs w:val="20"/>
      <w:lang w:eastAsia="ar-SA"/>
    </w:rPr>
  </w:style>
  <w:style w:type="paragraph" w:customStyle="1" w:styleId="Akapitzlist1">
    <w:name w:val="Akapit z listą1"/>
    <w:basedOn w:val="Normalny"/>
    <w:rsid w:val="008E4498"/>
    <w:pPr>
      <w:suppressAutoHyphens/>
      <w:spacing w:after="200" w:line="276" w:lineRule="auto"/>
      <w:ind w:left="708"/>
    </w:pPr>
    <w:rPr>
      <w:rFonts w:ascii="Calibri" w:eastAsia="SimSun" w:hAnsi="Calibri" w:cs="Calibri"/>
      <w:sz w:val="22"/>
      <w:szCs w:val="22"/>
      <w:lang w:eastAsia="ar-SA"/>
    </w:rPr>
  </w:style>
  <w:style w:type="character" w:customStyle="1" w:styleId="WW8Num13z0">
    <w:name w:val="WW8Num13z0"/>
    <w:rsid w:val="007D29E8"/>
    <w:rPr>
      <w:rFonts w:ascii="Arial" w:hAnsi="Arial" w:cs="Arial"/>
      <w:b w:val="0"/>
      <w:sz w:val="20"/>
    </w:rPr>
  </w:style>
  <w:style w:type="paragraph" w:customStyle="1" w:styleId="Akapitzlist2">
    <w:name w:val="Akapit z listą2"/>
    <w:basedOn w:val="Normalny"/>
    <w:rsid w:val="007D29E8"/>
    <w:pPr>
      <w:suppressAutoHyphens/>
      <w:spacing w:after="200" w:line="276" w:lineRule="auto"/>
      <w:ind w:left="708"/>
    </w:pPr>
    <w:rPr>
      <w:rFonts w:ascii="Calibri" w:eastAsia="SimSun" w:hAnsi="Calibri" w:cs="Calibri"/>
      <w:sz w:val="22"/>
      <w:szCs w:val="22"/>
      <w:lang w:eastAsia="ar-SA"/>
    </w:rPr>
  </w:style>
  <w:style w:type="character" w:customStyle="1" w:styleId="Znakiprzypiswdolnych">
    <w:name w:val="Znaki przypisów dolnych"/>
    <w:rsid w:val="000B17DA"/>
    <w:rPr>
      <w:vertAlign w:val="superscript"/>
    </w:rPr>
  </w:style>
  <w:style w:type="paragraph" w:customStyle="1" w:styleId="CM4">
    <w:name w:val="CM4"/>
    <w:basedOn w:val="Default"/>
    <w:next w:val="Default"/>
    <w:uiPriority w:val="99"/>
    <w:rsid w:val="000B062B"/>
    <w:rPr>
      <w:rFonts w:ascii="EUAlbertina" w:hAnsi="EUAlbertina" w:cs="Times New Roman"/>
      <w:sz w:val="24"/>
      <w:szCs w:val="24"/>
    </w:rPr>
  </w:style>
  <w:style w:type="paragraph" w:customStyle="1" w:styleId="Styl1">
    <w:name w:val="Styl1"/>
    <w:basedOn w:val="Nagwek1"/>
    <w:link w:val="Styl1Znak"/>
    <w:autoRedefine/>
    <w:qFormat/>
    <w:rsid w:val="00056C1A"/>
    <w:pPr>
      <w:shd w:val="clear" w:color="auto" w:fill="FFFFFF"/>
      <w:spacing w:before="120" w:after="120" w:line="271" w:lineRule="auto"/>
      <w:ind w:left="357" w:hanging="357"/>
    </w:pPr>
    <w:rPr>
      <w:rFonts w:ascii="Arial" w:hAnsi="Arial"/>
      <w:sz w:val="28"/>
      <w:szCs w:val="22"/>
    </w:rPr>
  </w:style>
  <w:style w:type="character" w:customStyle="1" w:styleId="Styl1Znak">
    <w:name w:val="Styl1 Znak"/>
    <w:link w:val="Styl1"/>
    <w:rsid w:val="00056C1A"/>
    <w:rPr>
      <w:rFonts w:ascii="Arial" w:hAnsi="Arial"/>
      <w:b/>
      <w:bCs/>
      <w:kern w:val="32"/>
      <w:sz w:val="28"/>
      <w:szCs w:val="22"/>
      <w:shd w:val="clear" w:color="auto" w:fill="FFFFFF"/>
    </w:rPr>
  </w:style>
  <w:style w:type="paragraph" w:customStyle="1" w:styleId="Styl2">
    <w:name w:val="Styl2"/>
    <w:basedOn w:val="Nagwek1"/>
    <w:link w:val="Styl2Znak"/>
    <w:qFormat/>
    <w:rsid w:val="00056C1A"/>
    <w:pPr>
      <w:shd w:val="clear" w:color="auto" w:fill="FFFFFF"/>
      <w:spacing w:before="120" w:after="120" w:line="271" w:lineRule="auto"/>
      <w:ind w:left="357" w:hanging="357"/>
    </w:pPr>
    <w:rPr>
      <w:rFonts w:ascii="Arial" w:hAnsi="Arial"/>
      <w:sz w:val="28"/>
      <w:szCs w:val="22"/>
    </w:rPr>
  </w:style>
  <w:style w:type="character" w:customStyle="1" w:styleId="Styl2Znak">
    <w:name w:val="Styl2 Znak"/>
    <w:link w:val="Styl2"/>
    <w:rsid w:val="00056C1A"/>
    <w:rPr>
      <w:rFonts w:ascii="Arial" w:hAnsi="Arial"/>
      <w:b/>
      <w:bCs/>
      <w:kern w:val="32"/>
      <w:sz w:val="28"/>
      <w:szCs w:val="22"/>
      <w:shd w:val="clear" w:color="auto" w:fill="FFFFFF"/>
    </w:rPr>
  </w:style>
  <w:style w:type="paragraph" w:customStyle="1" w:styleId="RozdziaRK">
    <w:name w:val="Rozdział RK"/>
    <w:basedOn w:val="Nagwek1"/>
    <w:link w:val="RozdziaRKZnak"/>
    <w:autoRedefine/>
    <w:qFormat/>
    <w:rsid w:val="004B759F"/>
    <w:pPr>
      <w:numPr>
        <w:numId w:val="15"/>
      </w:numPr>
      <w:shd w:val="clear" w:color="auto" w:fill="FFFFFF"/>
      <w:spacing w:before="120" w:after="120" w:line="271" w:lineRule="auto"/>
      <w:ind w:left="357" w:hanging="357"/>
    </w:pPr>
    <w:rPr>
      <w:rFonts w:ascii="Arial" w:hAnsi="Arial"/>
      <w:sz w:val="28"/>
      <w:szCs w:val="22"/>
    </w:rPr>
  </w:style>
  <w:style w:type="character" w:customStyle="1" w:styleId="RozdziaRKZnak">
    <w:name w:val="Rozdział RK Znak"/>
    <w:link w:val="RozdziaRK"/>
    <w:rsid w:val="00675533"/>
    <w:rPr>
      <w:rFonts w:ascii="Arial" w:hAnsi="Arial"/>
      <w:b/>
      <w:bCs/>
      <w:kern w:val="32"/>
      <w:sz w:val="28"/>
      <w:szCs w:val="22"/>
      <w:shd w:val="clear" w:color="auto" w:fill="FFFFFF"/>
      <w:lang w:val="x-none" w:eastAsia="x-none"/>
    </w:rPr>
  </w:style>
  <w:style w:type="paragraph" w:customStyle="1" w:styleId="Styl3">
    <w:name w:val="Styl3"/>
    <w:basedOn w:val="Nagwek2"/>
    <w:link w:val="Styl3Znak"/>
    <w:autoRedefine/>
    <w:qFormat/>
    <w:rsid w:val="00675533"/>
    <w:pPr>
      <w:numPr>
        <w:ilvl w:val="1"/>
        <w:numId w:val="13"/>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pPr>
    <w:rPr>
      <w:rFonts w:ascii="Arial" w:hAnsi="Arial"/>
      <w:i w:val="0"/>
      <w:szCs w:val="22"/>
    </w:rPr>
  </w:style>
  <w:style w:type="character" w:customStyle="1" w:styleId="Styl3Znak">
    <w:name w:val="Styl3 Znak"/>
    <w:link w:val="Styl3"/>
    <w:rsid w:val="00675533"/>
    <w:rPr>
      <w:rFonts w:ascii="Arial" w:hAnsi="Arial"/>
      <w:b/>
      <w:bCs/>
      <w:iCs/>
      <w:sz w:val="28"/>
      <w:szCs w:val="22"/>
      <w:shd w:val="clear" w:color="auto" w:fill="9CC2E5"/>
      <w:lang w:val="x-none" w:eastAsia="x-none"/>
    </w:rPr>
  </w:style>
  <w:style w:type="paragraph" w:customStyle="1" w:styleId="Styl4">
    <w:name w:val="Styl4"/>
    <w:basedOn w:val="Nagwek2"/>
    <w:link w:val="Styl4Znak"/>
    <w:autoRedefine/>
    <w:qFormat/>
    <w:rsid w:val="00675533"/>
    <w:pPr>
      <w:numPr>
        <w:ilvl w:val="1"/>
        <w:numId w:val="14"/>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pPr>
    <w:rPr>
      <w:rFonts w:ascii="Arial" w:hAnsi="Arial"/>
      <w:i w:val="0"/>
      <w:szCs w:val="22"/>
    </w:rPr>
  </w:style>
  <w:style w:type="character" w:customStyle="1" w:styleId="Styl4Znak">
    <w:name w:val="Styl4 Znak"/>
    <w:link w:val="Styl4"/>
    <w:rsid w:val="00675533"/>
    <w:rPr>
      <w:rFonts w:ascii="Arial" w:hAnsi="Arial"/>
      <w:b/>
      <w:bCs/>
      <w:iCs/>
      <w:sz w:val="28"/>
      <w:szCs w:val="22"/>
      <w:shd w:val="clear" w:color="auto" w:fill="9CC2E5"/>
      <w:lang w:val="x-none" w:eastAsia="x-none"/>
    </w:rPr>
  </w:style>
  <w:style w:type="paragraph" w:customStyle="1" w:styleId="Styl5">
    <w:name w:val="Styl5"/>
    <w:basedOn w:val="Nagwek2"/>
    <w:link w:val="Styl5Znak"/>
    <w:autoRedefine/>
    <w:qFormat/>
    <w:rsid w:val="00675533"/>
    <w:pPr>
      <w:numPr>
        <w:ilvl w:val="1"/>
        <w:numId w:val="20"/>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357" w:hanging="357"/>
    </w:pPr>
    <w:rPr>
      <w:rFonts w:ascii="Arial" w:hAnsi="Arial"/>
      <w:i w:val="0"/>
      <w:szCs w:val="22"/>
    </w:rPr>
  </w:style>
  <w:style w:type="character" w:customStyle="1" w:styleId="Styl5Znak">
    <w:name w:val="Styl5 Znak"/>
    <w:link w:val="Styl5"/>
    <w:rsid w:val="00675533"/>
    <w:rPr>
      <w:rFonts w:ascii="Arial" w:hAnsi="Arial"/>
      <w:b/>
      <w:bCs/>
      <w:iCs/>
      <w:sz w:val="28"/>
      <w:szCs w:val="22"/>
      <w:shd w:val="clear" w:color="auto" w:fill="9CC2E5"/>
      <w:lang w:val="x-none" w:eastAsia="x-none"/>
    </w:rPr>
  </w:style>
  <w:style w:type="paragraph" w:customStyle="1" w:styleId="Styl6">
    <w:name w:val="Styl6"/>
    <w:basedOn w:val="Nagwek2"/>
    <w:link w:val="Styl6Znak"/>
    <w:autoRedefine/>
    <w:qFormat/>
    <w:rsid w:val="00CC51A2"/>
    <w:pPr>
      <w:numPr>
        <w:ilvl w:val="1"/>
        <w:numId w:val="76"/>
      </w:numPr>
      <w:pBdr>
        <w:top w:val="single" w:sz="12" w:space="0" w:color="auto"/>
        <w:left w:val="single" w:sz="12" w:space="4" w:color="auto"/>
        <w:bottom w:val="single" w:sz="12" w:space="1" w:color="auto"/>
        <w:right w:val="single" w:sz="12" w:space="4" w:color="auto"/>
      </w:pBdr>
      <w:shd w:val="clear" w:color="auto" w:fill="8DB3E2"/>
      <w:spacing w:before="120" w:after="120" w:line="271" w:lineRule="auto"/>
      <w:ind w:left="709" w:hanging="567"/>
    </w:pPr>
    <w:rPr>
      <w:rFonts w:ascii="Arial" w:hAnsi="Arial"/>
      <w:i w:val="0"/>
      <w:szCs w:val="22"/>
    </w:rPr>
  </w:style>
  <w:style w:type="character" w:customStyle="1" w:styleId="Styl6Znak">
    <w:name w:val="Styl6 Znak"/>
    <w:link w:val="Styl6"/>
    <w:rsid w:val="00CC51A2"/>
    <w:rPr>
      <w:rFonts w:ascii="Arial" w:hAnsi="Arial"/>
      <w:b/>
      <w:bCs/>
      <w:iCs/>
      <w:sz w:val="28"/>
      <w:szCs w:val="22"/>
      <w:shd w:val="clear" w:color="auto" w:fill="8DB3E2"/>
      <w:lang w:val="x-none" w:eastAsia="x-none"/>
    </w:rPr>
  </w:style>
  <w:style w:type="paragraph" w:customStyle="1" w:styleId="Styl7">
    <w:name w:val="Styl7"/>
    <w:basedOn w:val="Nagwek3"/>
    <w:link w:val="Styl7Znak"/>
    <w:autoRedefine/>
    <w:qFormat/>
    <w:rsid w:val="007324AB"/>
    <w:pPr>
      <w:pBdr>
        <w:top w:val="single" w:sz="12" w:space="2" w:color="auto"/>
        <w:left w:val="single" w:sz="12" w:space="4" w:color="auto"/>
        <w:bottom w:val="single" w:sz="12" w:space="1" w:color="auto"/>
        <w:right w:val="single" w:sz="12" w:space="4" w:color="auto"/>
      </w:pBdr>
      <w:shd w:val="clear" w:color="auto" w:fill="C6D9F1"/>
      <w:spacing w:before="120" w:after="120" w:line="271" w:lineRule="auto"/>
      <w:ind w:left="142"/>
    </w:pPr>
    <w:rPr>
      <w:rFonts w:ascii="Arial" w:hAnsi="Arial"/>
      <w:iCs/>
      <w:sz w:val="24"/>
      <w:szCs w:val="22"/>
      <w:lang w:val="pl-PL"/>
    </w:rPr>
  </w:style>
  <w:style w:type="character" w:customStyle="1" w:styleId="Styl7Znak">
    <w:name w:val="Styl7 Znak"/>
    <w:link w:val="Styl7"/>
    <w:rsid w:val="007324AB"/>
    <w:rPr>
      <w:rFonts w:ascii="Arial" w:hAnsi="Arial"/>
      <w:b/>
      <w:bCs/>
      <w:iCs/>
      <w:sz w:val="24"/>
      <w:szCs w:val="22"/>
      <w:shd w:val="clear" w:color="auto" w:fill="C6D9F1"/>
      <w:lang w:eastAsia="x-none"/>
    </w:rPr>
  </w:style>
  <w:style w:type="paragraph" w:customStyle="1" w:styleId="Styl8">
    <w:name w:val="Styl8"/>
    <w:basedOn w:val="Nagwek2"/>
    <w:link w:val="Styl8Znak"/>
    <w:autoRedefine/>
    <w:qFormat/>
    <w:rsid w:val="00675533"/>
    <w:pPr>
      <w:numPr>
        <w:ilvl w:val="1"/>
        <w:numId w:val="27"/>
      </w:numPr>
      <w:pBdr>
        <w:top w:val="single" w:sz="12" w:space="0" w:color="auto"/>
        <w:left w:val="single" w:sz="12" w:space="4" w:color="auto"/>
        <w:bottom w:val="single" w:sz="12" w:space="1" w:color="auto"/>
        <w:right w:val="single" w:sz="12" w:space="4" w:color="auto"/>
      </w:pBdr>
      <w:shd w:val="clear" w:color="auto" w:fill="8DB3E2"/>
      <w:spacing w:before="120" w:after="120" w:line="271" w:lineRule="auto"/>
      <w:ind w:left="0" w:firstLine="0"/>
    </w:pPr>
    <w:rPr>
      <w:rFonts w:ascii="Arial" w:hAnsi="Arial"/>
      <w:i w:val="0"/>
      <w:szCs w:val="22"/>
    </w:rPr>
  </w:style>
  <w:style w:type="character" w:customStyle="1" w:styleId="Styl8Znak">
    <w:name w:val="Styl8 Znak"/>
    <w:link w:val="Styl8"/>
    <w:rsid w:val="00675533"/>
    <w:rPr>
      <w:rFonts w:ascii="Arial" w:hAnsi="Arial"/>
      <w:b/>
      <w:bCs/>
      <w:iCs/>
      <w:sz w:val="28"/>
      <w:szCs w:val="22"/>
      <w:shd w:val="clear" w:color="auto" w:fill="8DB3E2"/>
      <w:lang w:val="x-none" w:eastAsia="x-none"/>
    </w:rPr>
  </w:style>
  <w:style w:type="paragraph" w:customStyle="1" w:styleId="Styl9">
    <w:name w:val="Styl9"/>
    <w:basedOn w:val="Nagwek3"/>
    <w:link w:val="Styl9Znak"/>
    <w:autoRedefine/>
    <w:qFormat/>
    <w:rsid w:val="00207B98"/>
    <w:pPr>
      <w:numPr>
        <w:ilvl w:val="2"/>
        <w:numId w:val="28"/>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pPr>
    <w:rPr>
      <w:rFonts w:ascii="Arial" w:hAnsi="Arial"/>
      <w:iCs/>
      <w:sz w:val="24"/>
      <w:szCs w:val="22"/>
    </w:rPr>
  </w:style>
  <w:style w:type="character" w:customStyle="1" w:styleId="Styl9Znak">
    <w:name w:val="Styl9 Znak"/>
    <w:link w:val="Styl9"/>
    <w:rsid w:val="00207B98"/>
    <w:rPr>
      <w:rFonts w:ascii="Arial" w:hAnsi="Arial"/>
      <w:b/>
      <w:bCs/>
      <w:iCs/>
      <w:sz w:val="24"/>
      <w:szCs w:val="22"/>
      <w:shd w:val="clear" w:color="auto" w:fill="C6D9F1"/>
      <w:lang w:val="x-none" w:eastAsia="x-none"/>
    </w:rPr>
  </w:style>
  <w:style w:type="paragraph" w:customStyle="1" w:styleId="Styl10">
    <w:name w:val="Styl10"/>
    <w:basedOn w:val="Nagwek3"/>
    <w:link w:val="Styl10Znak"/>
    <w:autoRedefine/>
    <w:qFormat/>
    <w:rsid w:val="00370B23"/>
    <w:pPr>
      <w:numPr>
        <w:ilvl w:val="2"/>
        <w:numId w:val="27"/>
      </w:numPr>
      <w:pBdr>
        <w:top w:val="single" w:sz="12" w:space="2" w:color="auto"/>
        <w:left w:val="single" w:sz="12" w:space="4" w:color="auto"/>
        <w:bottom w:val="single" w:sz="12" w:space="1" w:color="auto"/>
        <w:right w:val="single" w:sz="12" w:space="4" w:color="auto"/>
      </w:pBdr>
      <w:shd w:val="clear" w:color="auto" w:fill="C6D9F1"/>
      <w:tabs>
        <w:tab w:val="left" w:pos="720"/>
      </w:tabs>
      <w:autoSpaceDE w:val="0"/>
      <w:autoSpaceDN w:val="0"/>
      <w:adjustRightInd w:val="0"/>
      <w:spacing w:before="120" w:after="120" w:line="271" w:lineRule="auto"/>
      <w:ind w:left="0" w:firstLine="0"/>
    </w:pPr>
    <w:rPr>
      <w:rFonts w:ascii="Arial" w:hAnsi="Arial"/>
      <w:iCs/>
      <w:sz w:val="24"/>
      <w:szCs w:val="22"/>
    </w:rPr>
  </w:style>
  <w:style w:type="character" w:customStyle="1" w:styleId="Styl10Znak">
    <w:name w:val="Styl10 Znak"/>
    <w:link w:val="Styl10"/>
    <w:rsid w:val="00370B23"/>
    <w:rPr>
      <w:rFonts w:ascii="Arial" w:hAnsi="Arial"/>
      <w:b/>
      <w:bCs/>
      <w:iCs/>
      <w:sz w:val="24"/>
      <w:szCs w:val="22"/>
      <w:shd w:val="clear" w:color="auto" w:fill="C6D9F1"/>
      <w:lang w:val="x-none" w:eastAsia="x-none"/>
    </w:rPr>
  </w:style>
  <w:style w:type="paragraph" w:customStyle="1" w:styleId="Styl11">
    <w:name w:val="Styl11"/>
    <w:basedOn w:val="Nagwek2"/>
    <w:link w:val="Styl11Znak"/>
    <w:autoRedefine/>
    <w:rsid w:val="00F2756F"/>
    <w:pPr>
      <w:numPr>
        <w:ilvl w:val="2"/>
        <w:numId w:val="44"/>
      </w:numPr>
      <w:pBdr>
        <w:top w:val="single" w:sz="12" w:space="2" w:color="auto"/>
        <w:left w:val="single" w:sz="12" w:space="4" w:color="auto"/>
        <w:bottom w:val="single" w:sz="12" w:space="1" w:color="auto"/>
        <w:right w:val="single" w:sz="12" w:space="4" w:color="auto"/>
      </w:pBdr>
      <w:shd w:val="clear" w:color="auto" w:fill="C6D9F1"/>
      <w:autoSpaceDE w:val="0"/>
      <w:autoSpaceDN w:val="0"/>
      <w:adjustRightInd w:val="0"/>
      <w:spacing w:before="120" w:after="120" w:line="271" w:lineRule="auto"/>
    </w:pPr>
    <w:rPr>
      <w:rFonts w:ascii="Arial" w:hAnsi="Arial"/>
      <w:sz w:val="24"/>
      <w:szCs w:val="22"/>
    </w:rPr>
  </w:style>
  <w:style w:type="character" w:customStyle="1" w:styleId="Styl11Znak">
    <w:name w:val="Styl11 Znak"/>
    <w:link w:val="Styl11"/>
    <w:rsid w:val="00F2756F"/>
    <w:rPr>
      <w:rFonts w:ascii="Arial" w:hAnsi="Arial"/>
      <w:b/>
      <w:bCs/>
      <w:i/>
      <w:iCs/>
      <w:sz w:val="24"/>
      <w:szCs w:val="22"/>
      <w:shd w:val="clear" w:color="auto" w:fill="C6D9F1"/>
      <w:lang w:val="x-none" w:eastAsia="x-none"/>
    </w:rPr>
  </w:style>
  <w:style w:type="paragraph" w:customStyle="1" w:styleId="Styl12">
    <w:name w:val="Styl12"/>
    <w:basedOn w:val="Nagwek2"/>
    <w:link w:val="Styl12Znak"/>
    <w:autoRedefine/>
    <w:qFormat/>
    <w:rsid w:val="00675533"/>
    <w:pPr>
      <w:numPr>
        <w:ilvl w:val="1"/>
        <w:numId w:val="31"/>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0" w:firstLine="0"/>
    </w:pPr>
    <w:rPr>
      <w:rFonts w:ascii="Arial" w:hAnsi="Arial"/>
      <w:i w:val="0"/>
      <w:szCs w:val="22"/>
    </w:rPr>
  </w:style>
  <w:style w:type="character" w:customStyle="1" w:styleId="Styl12Znak">
    <w:name w:val="Styl12 Znak"/>
    <w:link w:val="Styl12"/>
    <w:rsid w:val="00675533"/>
    <w:rPr>
      <w:rFonts w:ascii="Arial" w:hAnsi="Arial"/>
      <w:b/>
      <w:bCs/>
      <w:iCs/>
      <w:sz w:val="28"/>
      <w:szCs w:val="22"/>
      <w:shd w:val="clear" w:color="auto" w:fill="9CC2E5"/>
      <w:lang w:val="x-none" w:eastAsia="x-none"/>
    </w:rPr>
  </w:style>
  <w:style w:type="paragraph" w:customStyle="1" w:styleId="extra-data">
    <w:name w:val="extra-data"/>
    <w:basedOn w:val="Normalny"/>
    <w:rsid w:val="00226A51"/>
    <w:pPr>
      <w:spacing w:before="100" w:beforeAutospacing="1" w:after="100" w:afterAutospacing="1"/>
    </w:pPr>
  </w:style>
  <w:style w:type="character" w:customStyle="1" w:styleId="Nierozpoznanawzmianka1">
    <w:name w:val="Nierozpoznana wzmianka1"/>
    <w:uiPriority w:val="99"/>
    <w:semiHidden/>
    <w:unhideWhenUsed/>
    <w:rsid w:val="00E3193D"/>
    <w:rPr>
      <w:color w:val="605E5C"/>
      <w:shd w:val="clear" w:color="auto" w:fill="E1DFDD"/>
    </w:rPr>
  </w:style>
  <w:style w:type="character" w:customStyle="1" w:styleId="markedcontent">
    <w:name w:val="markedcontent"/>
    <w:rsid w:val="00B94CC8"/>
  </w:style>
  <w:style w:type="character" w:customStyle="1" w:styleId="Nierozpoznanawzmianka2">
    <w:name w:val="Nierozpoznana wzmianka2"/>
    <w:basedOn w:val="Domylnaczcionkaakapitu"/>
    <w:uiPriority w:val="99"/>
    <w:semiHidden/>
    <w:unhideWhenUsed/>
    <w:rsid w:val="00046165"/>
    <w:rPr>
      <w:color w:val="605E5C"/>
      <w:shd w:val="clear" w:color="auto" w:fill="E1DFDD"/>
    </w:rPr>
  </w:style>
  <w:style w:type="character" w:customStyle="1" w:styleId="Nierozpoznanawzmianka3">
    <w:name w:val="Nierozpoznana wzmianka3"/>
    <w:basedOn w:val="Domylnaczcionkaakapitu"/>
    <w:uiPriority w:val="99"/>
    <w:semiHidden/>
    <w:unhideWhenUsed/>
    <w:rsid w:val="00D11330"/>
    <w:rPr>
      <w:color w:val="605E5C"/>
      <w:shd w:val="clear" w:color="auto" w:fill="E1DFDD"/>
    </w:rPr>
  </w:style>
  <w:style w:type="character" w:customStyle="1" w:styleId="Nierozpoznanawzmianka4">
    <w:name w:val="Nierozpoznana wzmianka4"/>
    <w:basedOn w:val="Domylnaczcionkaakapitu"/>
    <w:uiPriority w:val="99"/>
    <w:semiHidden/>
    <w:unhideWhenUsed/>
    <w:rsid w:val="008F099D"/>
    <w:rPr>
      <w:color w:val="605E5C"/>
      <w:shd w:val="clear" w:color="auto" w:fill="E1DFDD"/>
    </w:rPr>
  </w:style>
  <w:style w:type="paragraph" w:customStyle="1" w:styleId="ti-art">
    <w:name w:val="ti-art"/>
    <w:basedOn w:val="Normalny"/>
    <w:rsid w:val="00A945EF"/>
    <w:pPr>
      <w:spacing w:before="100" w:beforeAutospacing="1" w:after="100" w:afterAutospacing="1"/>
    </w:pPr>
    <w:rPr>
      <w:rFonts w:ascii="Calibri" w:eastAsiaTheme="minorHAnsi" w:hAnsi="Calibri" w:cs="Calibri"/>
      <w:sz w:val="22"/>
      <w:szCs w:val="22"/>
    </w:rPr>
  </w:style>
  <w:style w:type="character" w:styleId="Nierozpoznanawzmianka">
    <w:name w:val="Unresolved Mention"/>
    <w:basedOn w:val="Domylnaczcionkaakapitu"/>
    <w:uiPriority w:val="99"/>
    <w:semiHidden/>
    <w:unhideWhenUsed/>
    <w:rsid w:val="00376935"/>
    <w:rPr>
      <w:color w:val="605E5C"/>
      <w:shd w:val="clear" w:color="auto" w:fill="E1DFDD"/>
    </w:rPr>
  </w:style>
  <w:style w:type="character" w:customStyle="1" w:styleId="cf01">
    <w:name w:val="cf01"/>
    <w:basedOn w:val="Domylnaczcionkaakapitu"/>
    <w:rsid w:val="00FB024E"/>
    <w:rPr>
      <w:rFonts w:ascii="Segoe UI" w:hAnsi="Segoe UI" w:cs="Segoe UI" w:hint="default"/>
      <w:i/>
      <w:iCs/>
      <w:sz w:val="18"/>
      <w:szCs w:val="18"/>
    </w:rPr>
  </w:style>
  <w:style w:type="table" w:customStyle="1" w:styleId="Tabela-Siatka1">
    <w:name w:val="Tabela - Siatka1"/>
    <w:basedOn w:val="Standardowy"/>
    <w:next w:val="Tabela-Siatka"/>
    <w:uiPriority w:val="39"/>
    <w:rsid w:val="004146F7"/>
    <w:rPr>
      <w:rFonts w:ascii="Calibri" w:eastAsia="Calibri" w:hAnsi="Calibri"/>
      <w:kern w:val="2"/>
      <w:sz w:val="24"/>
      <w:szCs w:val="24"/>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46361">
      <w:bodyDiv w:val="1"/>
      <w:marLeft w:val="0"/>
      <w:marRight w:val="0"/>
      <w:marTop w:val="0"/>
      <w:marBottom w:val="0"/>
      <w:divBdr>
        <w:top w:val="none" w:sz="0" w:space="0" w:color="auto"/>
        <w:left w:val="none" w:sz="0" w:space="0" w:color="auto"/>
        <w:bottom w:val="none" w:sz="0" w:space="0" w:color="auto"/>
        <w:right w:val="none" w:sz="0" w:space="0" w:color="auto"/>
      </w:divBdr>
    </w:div>
    <w:div w:id="18775222">
      <w:bodyDiv w:val="1"/>
      <w:marLeft w:val="0"/>
      <w:marRight w:val="0"/>
      <w:marTop w:val="0"/>
      <w:marBottom w:val="0"/>
      <w:divBdr>
        <w:top w:val="none" w:sz="0" w:space="0" w:color="auto"/>
        <w:left w:val="none" w:sz="0" w:space="0" w:color="auto"/>
        <w:bottom w:val="none" w:sz="0" w:space="0" w:color="auto"/>
        <w:right w:val="none" w:sz="0" w:space="0" w:color="auto"/>
      </w:divBdr>
    </w:div>
    <w:div w:id="25446917">
      <w:bodyDiv w:val="1"/>
      <w:marLeft w:val="0"/>
      <w:marRight w:val="0"/>
      <w:marTop w:val="0"/>
      <w:marBottom w:val="0"/>
      <w:divBdr>
        <w:top w:val="none" w:sz="0" w:space="0" w:color="auto"/>
        <w:left w:val="none" w:sz="0" w:space="0" w:color="auto"/>
        <w:bottom w:val="none" w:sz="0" w:space="0" w:color="auto"/>
        <w:right w:val="none" w:sz="0" w:space="0" w:color="auto"/>
      </w:divBdr>
    </w:div>
    <w:div w:id="33701285">
      <w:bodyDiv w:val="1"/>
      <w:marLeft w:val="0"/>
      <w:marRight w:val="0"/>
      <w:marTop w:val="0"/>
      <w:marBottom w:val="0"/>
      <w:divBdr>
        <w:top w:val="none" w:sz="0" w:space="0" w:color="auto"/>
        <w:left w:val="none" w:sz="0" w:space="0" w:color="auto"/>
        <w:bottom w:val="none" w:sz="0" w:space="0" w:color="auto"/>
        <w:right w:val="none" w:sz="0" w:space="0" w:color="auto"/>
      </w:divBdr>
    </w:div>
    <w:div w:id="50228674">
      <w:bodyDiv w:val="1"/>
      <w:marLeft w:val="0"/>
      <w:marRight w:val="0"/>
      <w:marTop w:val="0"/>
      <w:marBottom w:val="0"/>
      <w:divBdr>
        <w:top w:val="none" w:sz="0" w:space="0" w:color="auto"/>
        <w:left w:val="none" w:sz="0" w:space="0" w:color="auto"/>
        <w:bottom w:val="none" w:sz="0" w:space="0" w:color="auto"/>
        <w:right w:val="none" w:sz="0" w:space="0" w:color="auto"/>
      </w:divBdr>
      <w:divsChild>
        <w:div w:id="59793184">
          <w:marLeft w:val="0"/>
          <w:marRight w:val="0"/>
          <w:marTop w:val="0"/>
          <w:marBottom w:val="0"/>
          <w:divBdr>
            <w:top w:val="none" w:sz="0" w:space="0" w:color="auto"/>
            <w:left w:val="none" w:sz="0" w:space="0" w:color="auto"/>
            <w:bottom w:val="none" w:sz="0" w:space="0" w:color="auto"/>
            <w:right w:val="none" w:sz="0" w:space="0" w:color="auto"/>
          </w:divBdr>
        </w:div>
        <w:div w:id="555162100">
          <w:marLeft w:val="0"/>
          <w:marRight w:val="0"/>
          <w:marTop w:val="0"/>
          <w:marBottom w:val="0"/>
          <w:divBdr>
            <w:top w:val="none" w:sz="0" w:space="0" w:color="auto"/>
            <w:left w:val="none" w:sz="0" w:space="0" w:color="auto"/>
            <w:bottom w:val="none" w:sz="0" w:space="0" w:color="auto"/>
            <w:right w:val="none" w:sz="0" w:space="0" w:color="auto"/>
          </w:divBdr>
        </w:div>
        <w:div w:id="591011496">
          <w:marLeft w:val="0"/>
          <w:marRight w:val="0"/>
          <w:marTop w:val="0"/>
          <w:marBottom w:val="0"/>
          <w:divBdr>
            <w:top w:val="none" w:sz="0" w:space="0" w:color="auto"/>
            <w:left w:val="none" w:sz="0" w:space="0" w:color="auto"/>
            <w:bottom w:val="none" w:sz="0" w:space="0" w:color="auto"/>
            <w:right w:val="none" w:sz="0" w:space="0" w:color="auto"/>
          </w:divBdr>
        </w:div>
        <w:div w:id="601574605">
          <w:marLeft w:val="0"/>
          <w:marRight w:val="0"/>
          <w:marTop w:val="0"/>
          <w:marBottom w:val="0"/>
          <w:divBdr>
            <w:top w:val="none" w:sz="0" w:space="0" w:color="auto"/>
            <w:left w:val="none" w:sz="0" w:space="0" w:color="auto"/>
            <w:bottom w:val="none" w:sz="0" w:space="0" w:color="auto"/>
            <w:right w:val="none" w:sz="0" w:space="0" w:color="auto"/>
          </w:divBdr>
        </w:div>
        <w:div w:id="602227923">
          <w:marLeft w:val="0"/>
          <w:marRight w:val="0"/>
          <w:marTop w:val="0"/>
          <w:marBottom w:val="0"/>
          <w:divBdr>
            <w:top w:val="none" w:sz="0" w:space="0" w:color="auto"/>
            <w:left w:val="none" w:sz="0" w:space="0" w:color="auto"/>
            <w:bottom w:val="none" w:sz="0" w:space="0" w:color="auto"/>
            <w:right w:val="none" w:sz="0" w:space="0" w:color="auto"/>
          </w:divBdr>
        </w:div>
        <w:div w:id="610087407">
          <w:marLeft w:val="0"/>
          <w:marRight w:val="0"/>
          <w:marTop w:val="0"/>
          <w:marBottom w:val="0"/>
          <w:divBdr>
            <w:top w:val="none" w:sz="0" w:space="0" w:color="auto"/>
            <w:left w:val="none" w:sz="0" w:space="0" w:color="auto"/>
            <w:bottom w:val="none" w:sz="0" w:space="0" w:color="auto"/>
            <w:right w:val="none" w:sz="0" w:space="0" w:color="auto"/>
          </w:divBdr>
        </w:div>
        <w:div w:id="631595238">
          <w:marLeft w:val="0"/>
          <w:marRight w:val="0"/>
          <w:marTop w:val="0"/>
          <w:marBottom w:val="0"/>
          <w:divBdr>
            <w:top w:val="none" w:sz="0" w:space="0" w:color="auto"/>
            <w:left w:val="none" w:sz="0" w:space="0" w:color="auto"/>
            <w:bottom w:val="none" w:sz="0" w:space="0" w:color="auto"/>
            <w:right w:val="none" w:sz="0" w:space="0" w:color="auto"/>
          </w:divBdr>
        </w:div>
        <w:div w:id="633147114">
          <w:marLeft w:val="0"/>
          <w:marRight w:val="0"/>
          <w:marTop w:val="0"/>
          <w:marBottom w:val="0"/>
          <w:divBdr>
            <w:top w:val="none" w:sz="0" w:space="0" w:color="auto"/>
            <w:left w:val="none" w:sz="0" w:space="0" w:color="auto"/>
            <w:bottom w:val="none" w:sz="0" w:space="0" w:color="auto"/>
            <w:right w:val="none" w:sz="0" w:space="0" w:color="auto"/>
          </w:divBdr>
        </w:div>
        <w:div w:id="1201016319">
          <w:marLeft w:val="0"/>
          <w:marRight w:val="0"/>
          <w:marTop w:val="0"/>
          <w:marBottom w:val="0"/>
          <w:divBdr>
            <w:top w:val="none" w:sz="0" w:space="0" w:color="auto"/>
            <w:left w:val="none" w:sz="0" w:space="0" w:color="auto"/>
            <w:bottom w:val="none" w:sz="0" w:space="0" w:color="auto"/>
            <w:right w:val="none" w:sz="0" w:space="0" w:color="auto"/>
          </w:divBdr>
        </w:div>
        <w:div w:id="1254587755">
          <w:marLeft w:val="0"/>
          <w:marRight w:val="0"/>
          <w:marTop w:val="0"/>
          <w:marBottom w:val="0"/>
          <w:divBdr>
            <w:top w:val="none" w:sz="0" w:space="0" w:color="auto"/>
            <w:left w:val="none" w:sz="0" w:space="0" w:color="auto"/>
            <w:bottom w:val="none" w:sz="0" w:space="0" w:color="auto"/>
            <w:right w:val="none" w:sz="0" w:space="0" w:color="auto"/>
          </w:divBdr>
        </w:div>
        <w:div w:id="1348603930">
          <w:marLeft w:val="0"/>
          <w:marRight w:val="0"/>
          <w:marTop w:val="0"/>
          <w:marBottom w:val="0"/>
          <w:divBdr>
            <w:top w:val="none" w:sz="0" w:space="0" w:color="auto"/>
            <w:left w:val="none" w:sz="0" w:space="0" w:color="auto"/>
            <w:bottom w:val="none" w:sz="0" w:space="0" w:color="auto"/>
            <w:right w:val="none" w:sz="0" w:space="0" w:color="auto"/>
          </w:divBdr>
        </w:div>
        <w:div w:id="1417482825">
          <w:marLeft w:val="0"/>
          <w:marRight w:val="0"/>
          <w:marTop w:val="0"/>
          <w:marBottom w:val="0"/>
          <w:divBdr>
            <w:top w:val="none" w:sz="0" w:space="0" w:color="auto"/>
            <w:left w:val="none" w:sz="0" w:space="0" w:color="auto"/>
            <w:bottom w:val="none" w:sz="0" w:space="0" w:color="auto"/>
            <w:right w:val="none" w:sz="0" w:space="0" w:color="auto"/>
          </w:divBdr>
        </w:div>
        <w:div w:id="1746805549">
          <w:marLeft w:val="0"/>
          <w:marRight w:val="0"/>
          <w:marTop w:val="0"/>
          <w:marBottom w:val="0"/>
          <w:divBdr>
            <w:top w:val="none" w:sz="0" w:space="0" w:color="auto"/>
            <w:left w:val="none" w:sz="0" w:space="0" w:color="auto"/>
            <w:bottom w:val="none" w:sz="0" w:space="0" w:color="auto"/>
            <w:right w:val="none" w:sz="0" w:space="0" w:color="auto"/>
          </w:divBdr>
        </w:div>
        <w:div w:id="1784766475">
          <w:marLeft w:val="0"/>
          <w:marRight w:val="0"/>
          <w:marTop w:val="0"/>
          <w:marBottom w:val="0"/>
          <w:divBdr>
            <w:top w:val="none" w:sz="0" w:space="0" w:color="auto"/>
            <w:left w:val="none" w:sz="0" w:space="0" w:color="auto"/>
            <w:bottom w:val="none" w:sz="0" w:space="0" w:color="auto"/>
            <w:right w:val="none" w:sz="0" w:space="0" w:color="auto"/>
          </w:divBdr>
        </w:div>
        <w:div w:id="1824470492">
          <w:marLeft w:val="0"/>
          <w:marRight w:val="0"/>
          <w:marTop w:val="0"/>
          <w:marBottom w:val="0"/>
          <w:divBdr>
            <w:top w:val="none" w:sz="0" w:space="0" w:color="auto"/>
            <w:left w:val="none" w:sz="0" w:space="0" w:color="auto"/>
            <w:bottom w:val="none" w:sz="0" w:space="0" w:color="auto"/>
            <w:right w:val="none" w:sz="0" w:space="0" w:color="auto"/>
          </w:divBdr>
        </w:div>
        <w:div w:id="2006517614">
          <w:marLeft w:val="0"/>
          <w:marRight w:val="0"/>
          <w:marTop w:val="0"/>
          <w:marBottom w:val="0"/>
          <w:divBdr>
            <w:top w:val="none" w:sz="0" w:space="0" w:color="auto"/>
            <w:left w:val="none" w:sz="0" w:space="0" w:color="auto"/>
            <w:bottom w:val="none" w:sz="0" w:space="0" w:color="auto"/>
            <w:right w:val="none" w:sz="0" w:space="0" w:color="auto"/>
          </w:divBdr>
        </w:div>
        <w:div w:id="2010599912">
          <w:marLeft w:val="0"/>
          <w:marRight w:val="0"/>
          <w:marTop w:val="0"/>
          <w:marBottom w:val="0"/>
          <w:divBdr>
            <w:top w:val="none" w:sz="0" w:space="0" w:color="auto"/>
            <w:left w:val="none" w:sz="0" w:space="0" w:color="auto"/>
            <w:bottom w:val="none" w:sz="0" w:space="0" w:color="auto"/>
            <w:right w:val="none" w:sz="0" w:space="0" w:color="auto"/>
          </w:divBdr>
        </w:div>
        <w:div w:id="2039502383">
          <w:marLeft w:val="0"/>
          <w:marRight w:val="0"/>
          <w:marTop w:val="0"/>
          <w:marBottom w:val="0"/>
          <w:divBdr>
            <w:top w:val="none" w:sz="0" w:space="0" w:color="auto"/>
            <w:left w:val="none" w:sz="0" w:space="0" w:color="auto"/>
            <w:bottom w:val="none" w:sz="0" w:space="0" w:color="auto"/>
            <w:right w:val="none" w:sz="0" w:space="0" w:color="auto"/>
          </w:divBdr>
        </w:div>
      </w:divsChild>
    </w:div>
    <w:div w:id="62800092">
      <w:bodyDiv w:val="1"/>
      <w:marLeft w:val="0"/>
      <w:marRight w:val="0"/>
      <w:marTop w:val="0"/>
      <w:marBottom w:val="0"/>
      <w:divBdr>
        <w:top w:val="none" w:sz="0" w:space="0" w:color="auto"/>
        <w:left w:val="none" w:sz="0" w:space="0" w:color="auto"/>
        <w:bottom w:val="none" w:sz="0" w:space="0" w:color="auto"/>
        <w:right w:val="none" w:sz="0" w:space="0" w:color="auto"/>
      </w:divBdr>
    </w:div>
    <w:div w:id="69738747">
      <w:bodyDiv w:val="1"/>
      <w:marLeft w:val="0"/>
      <w:marRight w:val="0"/>
      <w:marTop w:val="0"/>
      <w:marBottom w:val="0"/>
      <w:divBdr>
        <w:top w:val="none" w:sz="0" w:space="0" w:color="auto"/>
        <w:left w:val="none" w:sz="0" w:space="0" w:color="auto"/>
        <w:bottom w:val="none" w:sz="0" w:space="0" w:color="auto"/>
        <w:right w:val="none" w:sz="0" w:space="0" w:color="auto"/>
      </w:divBdr>
      <w:divsChild>
        <w:div w:id="164825835">
          <w:marLeft w:val="0"/>
          <w:marRight w:val="0"/>
          <w:marTop w:val="0"/>
          <w:marBottom w:val="0"/>
          <w:divBdr>
            <w:top w:val="none" w:sz="0" w:space="0" w:color="auto"/>
            <w:left w:val="none" w:sz="0" w:space="0" w:color="auto"/>
            <w:bottom w:val="none" w:sz="0" w:space="0" w:color="auto"/>
            <w:right w:val="none" w:sz="0" w:space="0" w:color="auto"/>
          </w:divBdr>
        </w:div>
        <w:div w:id="361833352">
          <w:marLeft w:val="0"/>
          <w:marRight w:val="0"/>
          <w:marTop w:val="0"/>
          <w:marBottom w:val="0"/>
          <w:divBdr>
            <w:top w:val="none" w:sz="0" w:space="0" w:color="auto"/>
            <w:left w:val="none" w:sz="0" w:space="0" w:color="auto"/>
            <w:bottom w:val="none" w:sz="0" w:space="0" w:color="auto"/>
            <w:right w:val="none" w:sz="0" w:space="0" w:color="auto"/>
          </w:divBdr>
        </w:div>
        <w:div w:id="646327643">
          <w:marLeft w:val="0"/>
          <w:marRight w:val="0"/>
          <w:marTop w:val="0"/>
          <w:marBottom w:val="0"/>
          <w:divBdr>
            <w:top w:val="none" w:sz="0" w:space="0" w:color="auto"/>
            <w:left w:val="none" w:sz="0" w:space="0" w:color="auto"/>
            <w:bottom w:val="none" w:sz="0" w:space="0" w:color="auto"/>
            <w:right w:val="none" w:sz="0" w:space="0" w:color="auto"/>
          </w:divBdr>
        </w:div>
        <w:div w:id="681593221">
          <w:marLeft w:val="0"/>
          <w:marRight w:val="0"/>
          <w:marTop w:val="0"/>
          <w:marBottom w:val="0"/>
          <w:divBdr>
            <w:top w:val="none" w:sz="0" w:space="0" w:color="auto"/>
            <w:left w:val="none" w:sz="0" w:space="0" w:color="auto"/>
            <w:bottom w:val="none" w:sz="0" w:space="0" w:color="auto"/>
            <w:right w:val="none" w:sz="0" w:space="0" w:color="auto"/>
          </w:divBdr>
        </w:div>
        <w:div w:id="1011100893">
          <w:marLeft w:val="0"/>
          <w:marRight w:val="0"/>
          <w:marTop w:val="0"/>
          <w:marBottom w:val="0"/>
          <w:divBdr>
            <w:top w:val="none" w:sz="0" w:space="0" w:color="auto"/>
            <w:left w:val="none" w:sz="0" w:space="0" w:color="auto"/>
            <w:bottom w:val="none" w:sz="0" w:space="0" w:color="auto"/>
            <w:right w:val="none" w:sz="0" w:space="0" w:color="auto"/>
          </w:divBdr>
        </w:div>
        <w:div w:id="1175724264">
          <w:marLeft w:val="0"/>
          <w:marRight w:val="0"/>
          <w:marTop w:val="0"/>
          <w:marBottom w:val="0"/>
          <w:divBdr>
            <w:top w:val="none" w:sz="0" w:space="0" w:color="auto"/>
            <w:left w:val="none" w:sz="0" w:space="0" w:color="auto"/>
            <w:bottom w:val="none" w:sz="0" w:space="0" w:color="auto"/>
            <w:right w:val="none" w:sz="0" w:space="0" w:color="auto"/>
          </w:divBdr>
        </w:div>
        <w:div w:id="1177691291">
          <w:marLeft w:val="0"/>
          <w:marRight w:val="0"/>
          <w:marTop w:val="0"/>
          <w:marBottom w:val="0"/>
          <w:divBdr>
            <w:top w:val="none" w:sz="0" w:space="0" w:color="auto"/>
            <w:left w:val="none" w:sz="0" w:space="0" w:color="auto"/>
            <w:bottom w:val="none" w:sz="0" w:space="0" w:color="auto"/>
            <w:right w:val="none" w:sz="0" w:space="0" w:color="auto"/>
          </w:divBdr>
        </w:div>
        <w:div w:id="1451973481">
          <w:marLeft w:val="0"/>
          <w:marRight w:val="0"/>
          <w:marTop w:val="0"/>
          <w:marBottom w:val="0"/>
          <w:divBdr>
            <w:top w:val="none" w:sz="0" w:space="0" w:color="auto"/>
            <w:left w:val="none" w:sz="0" w:space="0" w:color="auto"/>
            <w:bottom w:val="none" w:sz="0" w:space="0" w:color="auto"/>
            <w:right w:val="none" w:sz="0" w:space="0" w:color="auto"/>
          </w:divBdr>
        </w:div>
        <w:div w:id="1662276398">
          <w:marLeft w:val="0"/>
          <w:marRight w:val="0"/>
          <w:marTop w:val="0"/>
          <w:marBottom w:val="0"/>
          <w:divBdr>
            <w:top w:val="none" w:sz="0" w:space="0" w:color="auto"/>
            <w:left w:val="none" w:sz="0" w:space="0" w:color="auto"/>
            <w:bottom w:val="none" w:sz="0" w:space="0" w:color="auto"/>
            <w:right w:val="none" w:sz="0" w:space="0" w:color="auto"/>
          </w:divBdr>
        </w:div>
        <w:div w:id="1966615580">
          <w:marLeft w:val="0"/>
          <w:marRight w:val="0"/>
          <w:marTop w:val="0"/>
          <w:marBottom w:val="0"/>
          <w:divBdr>
            <w:top w:val="none" w:sz="0" w:space="0" w:color="auto"/>
            <w:left w:val="none" w:sz="0" w:space="0" w:color="auto"/>
            <w:bottom w:val="none" w:sz="0" w:space="0" w:color="auto"/>
            <w:right w:val="none" w:sz="0" w:space="0" w:color="auto"/>
          </w:divBdr>
        </w:div>
        <w:div w:id="2092964697">
          <w:marLeft w:val="0"/>
          <w:marRight w:val="0"/>
          <w:marTop w:val="0"/>
          <w:marBottom w:val="0"/>
          <w:divBdr>
            <w:top w:val="none" w:sz="0" w:space="0" w:color="auto"/>
            <w:left w:val="none" w:sz="0" w:space="0" w:color="auto"/>
            <w:bottom w:val="none" w:sz="0" w:space="0" w:color="auto"/>
            <w:right w:val="none" w:sz="0" w:space="0" w:color="auto"/>
          </w:divBdr>
        </w:div>
      </w:divsChild>
    </w:div>
    <w:div w:id="142817327">
      <w:bodyDiv w:val="1"/>
      <w:marLeft w:val="0"/>
      <w:marRight w:val="0"/>
      <w:marTop w:val="0"/>
      <w:marBottom w:val="0"/>
      <w:divBdr>
        <w:top w:val="none" w:sz="0" w:space="0" w:color="auto"/>
        <w:left w:val="none" w:sz="0" w:space="0" w:color="auto"/>
        <w:bottom w:val="none" w:sz="0" w:space="0" w:color="auto"/>
        <w:right w:val="none" w:sz="0" w:space="0" w:color="auto"/>
      </w:divBdr>
      <w:divsChild>
        <w:div w:id="437797555">
          <w:marLeft w:val="0"/>
          <w:marRight w:val="0"/>
          <w:marTop w:val="0"/>
          <w:marBottom w:val="0"/>
          <w:divBdr>
            <w:top w:val="none" w:sz="0" w:space="0" w:color="auto"/>
            <w:left w:val="none" w:sz="0" w:space="0" w:color="auto"/>
            <w:bottom w:val="none" w:sz="0" w:space="0" w:color="auto"/>
            <w:right w:val="none" w:sz="0" w:space="0" w:color="auto"/>
          </w:divBdr>
          <w:divsChild>
            <w:div w:id="1271625770">
              <w:marLeft w:val="0"/>
              <w:marRight w:val="0"/>
              <w:marTop w:val="0"/>
              <w:marBottom w:val="0"/>
              <w:divBdr>
                <w:top w:val="none" w:sz="0" w:space="0" w:color="auto"/>
                <w:left w:val="none" w:sz="0" w:space="0" w:color="auto"/>
                <w:bottom w:val="none" w:sz="0" w:space="0" w:color="auto"/>
                <w:right w:val="none" w:sz="0" w:space="0" w:color="auto"/>
              </w:divBdr>
            </w:div>
          </w:divsChild>
        </w:div>
        <w:div w:id="1621838376">
          <w:marLeft w:val="0"/>
          <w:marRight w:val="0"/>
          <w:marTop w:val="0"/>
          <w:marBottom w:val="0"/>
          <w:divBdr>
            <w:top w:val="none" w:sz="0" w:space="0" w:color="auto"/>
            <w:left w:val="none" w:sz="0" w:space="0" w:color="auto"/>
            <w:bottom w:val="none" w:sz="0" w:space="0" w:color="auto"/>
            <w:right w:val="none" w:sz="0" w:space="0" w:color="auto"/>
          </w:divBdr>
        </w:div>
      </w:divsChild>
    </w:div>
    <w:div w:id="145783156">
      <w:bodyDiv w:val="1"/>
      <w:marLeft w:val="0"/>
      <w:marRight w:val="0"/>
      <w:marTop w:val="0"/>
      <w:marBottom w:val="0"/>
      <w:divBdr>
        <w:top w:val="none" w:sz="0" w:space="0" w:color="auto"/>
        <w:left w:val="none" w:sz="0" w:space="0" w:color="auto"/>
        <w:bottom w:val="none" w:sz="0" w:space="0" w:color="auto"/>
        <w:right w:val="none" w:sz="0" w:space="0" w:color="auto"/>
      </w:divBdr>
    </w:div>
    <w:div w:id="149642734">
      <w:bodyDiv w:val="1"/>
      <w:marLeft w:val="0"/>
      <w:marRight w:val="0"/>
      <w:marTop w:val="0"/>
      <w:marBottom w:val="0"/>
      <w:divBdr>
        <w:top w:val="none" w:sz="0" w:space="0" w:color="auto"/>
        <w:left w:val="none" w:sz="0" w:space="0" w:color="auto"/>
        <w:bottom w:val="none" w:sz="0" w:space="0" w:color="auto"/>
        <w:right w:val="none" w:sz="0" w:space="0" w:color="auto"/>
      </w:divBdr>
    </w:div>
    <w:div w:id="162091795">
      <w:bodyDiv w:val="1"/>
      <w:marLeft w:val="0"/>
      <w:marRight w:val="0"/>
      <w:marTop w:val="0"/>
      <w:marBottom w:val="0"/>
      <w:divBdr>
        <w:top w:val="none" w:sz="0" w:space="0" w:color="auto"/>
        <w:left w:val="none" w:sz="0" w:space="0" w:color="auto"/>
        <w:bottom w:val="none" w:sz="0" w:space="0" w:color="auto"/>
        <w:right w:val="none" w:sz="0" w:space="0" w:color="auto"/>
      </w:divBdr>
    </w:div>
    <w:div w:id="176962625">
      <w:bodyDiv w:val="1"/>
      <w:marLeft w:val="0"/>
      <w:marRight w:val="0"/>
      <w:marTop w:val="0"/>
      <w:marBottom w:val="0"/>
      <w:divBdr>
        <w:top w:val="none" w:sz="0" w:space="0" w:color="auto"/>
        <w:left w:val="none" w:sz="0" w:space="0" w:color="auto"/>
        <w:bottom w:val="none" w:sz="0" w:space="0" w:color="auto"/>
        <w:right w:val="none" w:sz="0" w:space="0" w:color="auto"/>
      </w:divBdr>
      <w:divsChild>
        <w:div w:id="1546990289">
          <w:marLeft w:val="0"/>
          <w:marRight w:val="0"/>
          <w:marTop w:val="0"/>
          <w:marBottom w:val="0"/>
          <w:divBdr>
            <w:top w:val="none" w:sz="0" w:space="0" w:color="auto"/>
            <w:left w:val="none" w:sz="0" w:space="0" w:color="auto"/>
            <w:bottom w:val="none" w:sz="0" w:space="0" w:color="auto"/>
            <w:right w:val="none" w:sz="0" w:space="0" w:color="auto"/>
          </w:divBdr>
          <w:divsChild>
            <w:div w:id="671906792">
              <w:marLeft w:val="0"/>
              <w:marRight w:val="0"/>
              <w:marTop w:val="0"/>
              <w:marBottom w:val="0"/>
              <w:divBdr>
                <w:top w:val="none" w:sz="0" w:space="0" w:color="auto"/>
                <w:left w:val="none" w:sz="0" w:space="0" w:color="auto"/>
                <w:bottom w:val="none" w:sz="0" w:space="0" w:color="auto"/>
                <w:right w:val="none" w:sz="0" w:space="0" w:color="auto"/>
              </w:divBdr>
            </w:div>
            <w:div w:id="85114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57096">
      <w:bodyDiv w:val="1"/>
      <w:marLeft w:val="0"/>
      <w:marRight w:val="0"/>
      <w:marTop w:val="0"/>
      <w:marBottom w:val="0"/>
      <w:divBdr>
        <w:top w:val="none" w:sz="0" w:space="0" w:color="auto"/>
        <w:left w:val="none" w:sz="0" w:space="0" w:color="auto"/>
        <w:bottom w:val="none" w:sz="0" w:space="0" w:color="auto"/>
        <w:right w:val="none" w:sz="0" w:space="0" w:color="auto"/>
      </w:divBdr>
      <w:divsChild>
        <w:div w:id="13577460">
          <w:marLeft w:val="0"/>
          <w:marRight w:val="0"/>
          <w:marTop w:val="0"/>
          <w:marBottom w:val="0"/>
          <w:divBdr>
            <w:top w:val="none" w:sz="0" w:space="0" w:color="auto"/>
            <w:left w:val="none" w:sz="0" w:space="0" w:color="auto"/>
            <w:bottom w:val="none" w:sz="0" w:space="0" w:color="auto"/>
            <w:right w:val="none" w:sz="0" w:space="0" w:color="auto"/>
          </w:divBdr>
        </w:div>
        <w:div w:id="359204683">
          <w:marLeft w:val="0"/>
          <w:marRight w:val="0"/>
          <w:marTop w:val="0"/>
          <w:marBottom w:val="0"/>
          <w:divBdr>
            <w:top w:val="none" w:sz="0" w:space="0" w:color="auto"/>
            <w:left w:val="none" w:sz="0" w:space="0" w:color="auto"/>
            <w:bottom w:val="none" w:sz="0" w:space="0" w:color="auto"/>
            <w:right w:val="none" w:sz="0" w:space="0" w:color="auto"/>
          </w:divBdr>
        </w:div>
        <w:div w:id="519318346">
          <w:marLeft w:val="0"/>
          <w:marRight w:val="0"/>
          <w:marTop w:val="0"/>
          <w:marBottom w:val="0"/>
          <w:divBdr>
            <w:top w:val="none" w:sz="0" w:space="0" w:color="auto"/>
            <w:left w:val="none" w:sz="0" w:space="0" w:color="auto"/>
            <w:bottom w:val="none" w:sz="0" w:space="0" w:color="auto"/>
            <w:right w:val="none" w:sz="0" w:space="0" w:color="auto"/>
          </w:divBdr>
        </w:div>
        <w:div w:id="672025700">
          <w:marLeft w:val="0"/>
          <w:marRight w:val="0"/>
          <w:marTop w:val="0"/>
          <w:marBottom w:val="0"/>
          <w:divBdr>
            <w:top w:val="none" w:sz="0" w:space="0" w:color="auto"/>
            <w:left w:val="none" w:sz="0" w:space="0" w:color="auto"/>
            <w:bottom w:val="none" w:sz="0" w:space="0" w:color="auto"/>
            <w:right w:val="none" w:sz="0" w:space="0" w:color="auto"/>
          </w:divBdr>
        </w:div>
        <w:div w:id="676466503">
          <w:marLeft w:val="0"/>
          <w:marRight w:val="0"/>
          <w:marTop w:val="0"/>
          <w:marBottom w:val="0"/>
          <w:divBdr>
            <w:top w:val="none" w:sz="0" w:space="0" w:color="auto"/>
            <w:left w:val="none" w:sz="0" w:space="0" w:color="auto"/>
            <w:bottom w:val="none" w:sz="0" w:space="0" w:color="auto"/>
            <w:right w:val="none" w:sz="0" w:space="0" w:color="auto"/>
          </w:divBdr>
        </w:div>
        <w:div w:id="847409019">
          <w:marLeft w:val="0"/>
          <w:marRight w:val="0"/>
          <w:marTop w:val="0"/>
          <w:marBottom w:val="0"/>
          <w:divBdr>
            <w:top w:val="none" w:sz="0" w:space="0" w:color="auto"/>
            <w:left w:val="none" w:sz="0" w:space="0" w:color="auto"/>
            <w:bottom w:val="none" w:sz="0" w:space="0" w:color="auto"/>
            <w:right w:val="none" w:sz="0" w:space="0" w:color="auto"/>
          </w:divBdr>
        </w:div>
        <w:div w:id="899369817">
          <w:marLeft w:val="0"/>
          <w:marRight w:val="0"/>
          <w:marTop w:val="0"/>
          <w:marBottom w:val="0"/>
          <w:divBdr>
            <w:top w:val="none" w:sz="0" w:space="0" w:color="auto"/>
            <w:left w:val="none" w:sz="0" w:space="0" w:color="auto"/>
            <w:bottom w:val="none" w:sz="0" w:space="0" w:color="auto"/>
            <w:right w:val="none" w:sz="0" w:space="0" w:color="auto"/>
          </w:divBdr>
        </w:div>
        <w:div w:id="912547837">
          <w:marLeft w:val="0"/>
          <w:marRight w:val="0"/>
          <w:marTop w:val="0"/>
          <w:marBottom w:val="0"/>
          <w:divBdr>
            <w:top w:val="none" w:sz="0" w:space="0" w:color="auto"/>
            <w:left w:val="none" w:sz="0" w:space="0" w:color="auto"/>
            <w:bottom w:val="none" w:sz="0" w:space="0" w:color="auto"/>
            <w:right w:val="none" w:sz="0" w:space="0" w:color="auto"/>
          </w:divBdr>
        </w:div>
        <w:div w:id="1074200968">
          <w:marLeft w:val="0"/>
          <w:marRight w:val="0"/>
          <w:marTop w:val="0"/>
          <w:marBottom w:val="0"/>
          <w:divBdr>
            <w:top w:val="none" w:sz="0" w:space="0" w:color="auto"/>
            <w:left w:val="none" w:sz="0" w:space="0" w:color="auto"/>
            <w:bottom w:val="none" w:sz="0" w:space="0" w:color="auto"/>
            <w:right w:val="none" w:sz="0" w:space="0" w:color="auto"/>
          </w:divBdr>
        </w:div>
        <w:div w:id="1336614667">
          <w:marLeft w:val="0"/>
          <w:marRight w:val="0"/>
          <w:marTop w:val="0"/>
          <w:marBottom w:val="0"/>
          <w:divBdr>
            <w:top w:val="none" w:sz="0" w:space="0" w:color="auto"/>
            <w:left w:val="none" w:sz="0" w:space="0" w:color="auto"/>
            <w:bottom w:val="none" w:sz="0" w:space="0" w:color="auto"/>
            <w:right w:val="none" w:sz="0" w:space="0" w:color="auto"/>
          </w:divBdr>
        </w:div>
        <w:div w:id="1454834676">
          <w:marLeft w:val="0"/>
          <w:marRight w:val="0"/>
          <w:marTop w:val="0"/>
          <w:marBottom w:val="0"/>
          <w:divBdr>
            <w:top w:val="none" w:sz="0" w:space="0" w:color="auto"/>
            <w:left w:val="none" w:sz="0" w:space="0" w:color="auto"/>
            <w:bottom w:val="none" w:sz="0" w:space="0" w:color="auto"/>
            <w:right w:val="none" w:sz="0" w:space="0" w:color="auto"/>
          </w:divBdr>
        </w:div>
        <w:div w:id="1580092402">
          <w:marLeft w:val="0"/>
          <w:marRight w:val="0"/>
          <w:marTop w:val="0"/>
          <w:marBottom w:val="0"/>
          <w:divBdr>
            <w:top w:val="none" w:sz="0" w:space="0" w:color="auto"/>
            <w:left w:val="none" w:sz="0" w:space="0" w:color="auto"/>
            <w:bottom w:val="none" w:sz="0" w:space="0" w:color="auto"/>
            <w:right w:val="none" w:sz="0" w:space="0" w:color="auto"/>
          </w:divBdr>
        </w:div>
      </w:divsChild>
    </w:div>
    <w:div w:id="189220066">
      <w:bodyDiv w:val="1"/>
      <w:marLeft w:val="0"/>
      <w:marRight w:val="0"/>
      <w:marTop w:val="0"/>
      <w:marBottom w:val="0"/>
      <w:divBdr>
        <w:top w:val="none" w:sz="0" w:space="0" w:color="auto"/>
        <w:left w:val="none" w:sz="0" w:space="0" w:color="auto"/>
        <w:bottom w:val="none" w:sz="0" w:space="0" w:color="auto"/>
        <w:right w:val="none" w:sz="0" w:space="0" w:color="auto"/>
      </w:divBdr>
    </w:div>
    <w:div w:id="208807612">
      <w:bodyDiv w:val="1"/>
      <w:marLeft w:val="0"/>
      <w:marRight w:val="0"/>
      <w:marTop w:val="0"/>
      <w:marBottom w:val="0"/>
      <w:divBdr>
        <w:top w:val="none" w:sz="0" w:space="0" w:color="auto"/>
        <w:left w:val="none" w:sz="0" w:space="0" w:color="auto"/>
        <w:bottom w:val="none" w:sz="0" w:space="0" w:color="auto"/>
        <w:right w:val="none" w:sz="0" w:space="0" w:color="auto"/>
      </w:divBdr>
      <w:divsChild>
        <w:div w:id="56369151">
          <w:marLeft w:val="0"/>
          <w:marRight w:val="0"/>
          <w:marTop w:val="0"/>
          <w:marBottom w:val="0"/>
          <w:divBdr>
            <w:top w:val="none" w:sz="0" w:space="0" w:color="auto"/>
            <w:left w:val="none" w:sz="0" w:space="0" w:color="auto"/>
            <w:bottom w:val="none" w:sz="0" w:space="0" w:color="auto"/>
            <w:right w:val="none" w:sz="0" w:space="0" w:color="auto"/>
          </w:divBdr>
        </w:div>
        <w:div w:id="56978373">
          <w:marLeft w:val="0"/>
          <w:marRight w:val="0"/>
          <w:marTop w:val="0"/>
          <w:marBottom w:val="0"/>
          <w:divBdr>
            <w:top w:val="none" w:sz="0" w:space="0" w:color="auto"/>
            <w:left w:val="none" w:sz="0" w:space="0" w:color="auto"/>
            <w:bottom w:val="none" w:sz="0" w:space="0" w:color="auto"/>
            <w:right w:val="none" w:sz="0" w:space="0" w:color="auto"/>
          </w:divBdr>
        </w:div>
        <w:div w:id="98380235">
          <w:marLeft w:val="0"/>
          <w:marRight w:val="0"/>
          <w:marTop w:val="0"/>
          <w:marBottom w:val="0"/>
          <w:divBdr>
            <w:top w:val="none" w:sz="0" w:space="0" w:color="auto"/>
            <w:left w:val="none" w:sz="0" w:space="0" w:color="auto"/>
            <w:bottom w:val="none" w:sz="0" w:space="0" w:color="auto"/>
            <w:right w:val="none" w:sz="0" w:space="0" w:color="auto"/>
          </w:divBdr>
        </w:div>
        <w:div w:id="215556128">
          <w:marLeft w:val="0"/>
          <w:marRight w:val="0"/>
          <w:marTop w:val="0"/>
          <w:marBottom w:val="0"/>
          <w:divBdr>
            <w:top w:val="none" w:sz="0" w:space="0" w:color="auto"/>
            <w:left w:val="none" w:sz="0" w:space="0" w:color="auto"/>
            <w:bottom w:val="none" w:sz="0" w:space="0" w:color="auto"/>
            <w:right w:val="none" w:sz="0" w:space="0" w:color="auto"/>
          </w:divBdr>
        </w:div>
        <w:div w:id="294332505">
          <w:marLeft w:val="0"/>
          <w:marRight w:val="0"/>
          <w:marTop w:val="0"/>
          <w:marBottom w:val="0"/>
          <w:divBdr>
            <w:top w:val="none" w:sz="0" w:space="0" w:color="auto"/>
            <w:left w:val="none" w:sz="0" w:space="0" w:color="auto"/>
            <w:bottom w:val="none" w:sz="0" w:space="0" w:color="auto"/>
            <w:right w:val="none" w:sz="0" w:space="0" w:color="auto"/>
          </w:divBdr>
        </w:div>
        <w:div w:id="337663181">
          <w:marLeft w:val="0"/>
          <w:marRight w:val="0"/>
          <w:marTop w:val="0"/>
          <w:marBottom w:val="0"/>
          <w:divBdr>
            <w:top w:val="none" w:sz="0" w:space="0" w:color="auto"/>
            <w:left w:val="none" w:sz="0" w:space="0" w:color="auto"/>
            <w:bottom w:val="none" w:sz="0" w:space="0" w:color="auto"/>
            <w:right w:val="none" w:sz="0" w:space="0" w:color="auto"/>
          </w:divBdr>
        </w:div>
        <w:div w:id="439565067">
          <w:marLeft w:val="0"/>
          <w:marRight w:val="0"/>
          <w:marTop w:val="0"/>
          <w:marBottom w:val="0"/>
          <w:divBdr>
            <w:top w:val="none" w:sz="0" w:space="0" w:color="auto"/>
            <w:left w:val="none" w:sz="0" w:space="0" w:color="auto"/>
            <w:bottom w:val="none" w:sz="0" w:space="0" w:color="auto"/>
            <w:right w:val="none" w:sz="0" w:space="0" w:color="auto"/>
          </w:divBdr>
        </w:div>
        <w:div w:id="559831700">
          <w:marLeft w:val="0"/>
          <w:marRight w:val="0"/>
          <w:marTop w:val="0"/>
          <w:marBottom w:val="0"/>
          <w:divBdr>
            <w:top w:val="none" w:sz="0" w:space="0" w:color="auto"/>
            <w:left w:val="none" w:sz="0" w:space="0" w:color="auto"/>
            <w:bottom w:val="none" w:sz="0" w:space="0" w:color="auto"/>
            <w:right w:val="none" w:sz="0" w:space="0" w:color="auto"/>
          </w:divBdr>
        </w:div>
        <w:div w:id="614948654">
          <w:marLeft w:val="0"/>
          <w:marRight w:val="0"/>
          <w:marTop w:val="0"/>
          <w:marBottom w:val="0"/>
          <w:divBdr>
            <w:top w:val="none" w:sz="0" w:space="0" w:color="auto"/>
            <w:left w:val="none" w:sz="0" w:space="0" w:color="auto"/>
            <w:bottom w:val="none" w:sz="0" w:space="0" w:color="auto"/>
            <w:right w:val="none" w:sz="0" w:space="0" w:color="auto"/>
          </w:divBdr>
        </w:div>
        <w:div w:id="1022895873">
          <w:marLeft w:val="0"/>
          <w:marRight w:val="0"/>
          <w:marTop w:val="0"/>
          <w:marBottom w:val="0"/>
          <w:divBdr>
            <w:top w:val="none" w:sz="0" w:space="0" w:color="auto"/>
            <w:left w:val="none" w:sz="0" w:space="0" w:color="auto"/>
            <w:bottom w:val="none" w:sz="0" w:space="0" w:color="auto"/>
            <w:right w:val="none" w:sz="0" w:space="0" w:color="auto"/>
          </w:divBdr>
        </w:div>
        <w:div w:id="1263106986">
          <w:marLeft w:val="0"/>
          <w:marRight w:val="0"/>
          <w:marTop w:val="0"/>
          <w:marBottom w:val="0"/>
          <w:divBdr>
            <w:top w:val="none" w:sz="0" w:space="0" w:color="auto"/>
            <w:left w:val="none" w:sz="0" w:space="0" w:color="auto"/>
            <w:bottom w:val="none" w:sz="0" w:space="0" w:color="auto"/>
            <w:right w:val="none" w:sz="0" w:space="0" w:color="auto"/>
          </w:divBdr>
        </w:div>
        <w:div w:id="1279068758">
          <w:marLeft w:val="0"/>
          <w:marRight w:val="0"/>
          <w:marTop w:val="0"/>
          <w:marBottom w:val="0"/>
          <w:divBdr>
            <w:top w:val="none" w:sz="0" w:space="0" w:color="auto"/>
            <w:left w:val="none" w:sz="0" w:space="0" w:color="auto"/>
            <w:bottom w:val="none" w:sz="0" w:space="0" w:color="auto"/>
            <w:right w:val="none" w:sz="0" w:space="0" w:color="auto"/>
          </w:divBdr>
        </w:div>
        <w:div w:id="1452477313">
          <w:marLeft w:val="0"/>
          <w:marRight w:val="0"/>
          <w:marTop w:val="0"/>
          <w:marBottom w:val="0"/>
          <w:divBdr>
            <w:top w:val="none" w:sz="0" w:space="0" w:color="auto"/>
            <w:left w:val="none" w:sz="0" w:space="0" w:color="auto"/>
            <w:bottom w:val="none" w:sz="0" w:space="0" w:color="auto"/>
            <w:right w:val="none" w:sz="0" w:space="0" w:color="auto"/>
          </w:divBdr>
        </w:div>
        <w:div w:id="1535726721">
          <w:marLeft w:val="0"/>
          <w:marRight w:val="0"/>
          <w:marTop w:val="0"/>
          <w:marBottom w:val="0"/>
          <w:divBdr>
            <w:top w:val="none" w:sz="0" w:space="0" w:color="auto"/>
            <w:left w:val="none" w:sz="0" w:space="0" w:color="auto"/>
            <w:bottom w:val="none" w:sz="0" w:space="0" w:color="auto"/>
            <w:right w:val="none" w:sz="0" w:space="0" w:color="auto"/>
          </w:divBdr>
        </w:div>
        <w:div w:id="1619069159">
          <w:marLeft w:val="0"/>
          <w:marRight w:val="0"/>
          <w:marTop w:val="0"/>
          <w:marBottom w:val="0"/>
          <w:divBdr>
            <w:top w:val="none" w:sz="0" w:space="0" w:color="auto"/>
            <w:left w:val="none" w:sz="0" w:space="0" w:color="auto"/>
            <w:bottom w:val="none" w:sz="0" w:space="0" w:color="auto"/>
            <w:right w:val="none" w:sz="0" w:space="0" w:color="auto"/>
          </w:divBdr>
        </w:div>
        <w:div w:id="1666855085">
          <w:marLeft w:val="0"/>
          <w:marRight w:val="0"/>
          <w:marTop w:val="0"/>
          <w:marBottom w:val="0"/>
          <w:divBdr>
            <w:top w:val="none" w:sz="0" w:space="0" w:color="auto"/>
            <w:left w:val="none" w:sz="0" w:space="0" w:color="auto"/>
            <w:bottom w:val="none" w:sz="0" w:space="0" w:color="auto"/>
            <w:right w:val="none" w:sz="0" w:space="0" w:color="auto"/>
          </w:divBdr>
        </w:div>
        <w:div w:id="1681665414">
          <w:marLeft w:val="0"/>
          <w:marRight w:val="0"/>
          <w:marTop w:val="0"/>
          <w:marBottom w:val="0"/>
          <w:divBdr>
            <w:top w:val="none" w:sz="0" w:space="0" w:color="auto"/>
            <w:left w:val="none" w:sz="0" w:space="0" w:color="auto"/>
            <w:bottom w:val="none" w:sz="0" w:space="0" w:color="auto"/>
            <w:right w:val="none" w:sz="0" w:space="0" w:color="auto"/>
          </w:divBdr>
        </w:div>
        <w:div w:id="1725375958">
          <w:marLeft w:val="0"/>
          <w:marRight w:val="0"/>
          <w:marTop w:val="0"/>
          <w:marBottom w:val="0"/>
          <w:divBdr>
            <w:top w:val="none" w:sz="0" w:space="0" w:color="auto"/>
            <w:left w:val="none" w:sz="0" w:space="0" w:color="auto"/>
            <w:bottom w:val="none" w:sz="0" w:space="0" w:color="auto"/>
            <w:right w:val="none" w:sz="0" w:space="0" w:color="auto"/>
          </w:divBdr>
        </w:div>
        <w:div w:id="1789396299">
          <w:marLeft w:val="0"/>
          <w:marRight w:val="0"/>
          <w:marTop w:val="0"/>
          <w:marBottom w:val="0"/>
          <w:divBdr>
            <w:top w:val="none" w:sz="0" w:space="0" w:color="auto"/>
            <w:left w:val="none" w:sz="0" w:space="0" w:color="auto"/>
            <w:bottom w:val="none" w:sz="0" w:space="0" w:color="auto"/>
            <w:right w:val="none" w:sz="0" w:space="0" w:color="auto"/>
          </w:divBdr>
        </w:div>
        <w:div w:id="1931771139">
          <w:marLeft w:val="0"/>
          <w:marRight w:val="0"/>
          <w:marTop w:val="0"/>
          <w:marBottom w:val="0"/>
          <w:divBdr>
            <w:top w:val="none" w:sz="0" w:space="0" w:color="auto"/>
            <w:left w:val="none" w:sz="0" w:space="0" w:color="auto"/>
            <w:bottom w:val="none" w:sz="0" w:space="0" w:color="auto"/>
            <w:right w:val="none" w:sz="0" w:space="0" w:color="auto"/>
          </w:divBdr>
        </w:div>
        <w:div w:id="1942060647">
          <w:marLeft w:val="0"/>
          <w:marRight w:val="0"/>
          <w:marTop w:val="0"/>
          <w:marBottom w:val="0"/>
          <w:divBdr>
            <w:top w:val="none" w:sz="0" w:space="0" w:color="auto"/>
            <w:left w:val="none" w:sz="0" w:space="0" w:color="auto"/>
            <w:bottom w:val="none" w:sz="0" w:space="0" w:color="auto"/>
            <w:right w:val="none" w:sz="0" w:space="0" w:color="auto"/>
          </w:divBdr>
        </w:div>
        <w:div w:id="1993874484">
          <w:marLeft w:val="0"/>
          <w:marRight w:val="0"/>
          <w:marTop w:val="0"/>
          <w:marBottom w:val="0"/>
          <w:divBdr>
            <w:top w:val="none" w:sz="0" w:space="0" w:color="auto"/>
            <w:left w:val="none" w:sz="0" w:space="0" w:color="auto"/>
            <w:bottom w:val="none" w:sz="0" w:space="0" w:color="auto"/>
            <w:right w:val="none" w:sz="0" w:space="0" w:color="auto"/>
          </w:divBdr>
        </w:div>
        <w:div w:id="2008316157">
          <w:marLeft w:val="0"/>
          <w:marRight w:val="0"/>
          <w:marTop w:val="0"/>
          <w:marBottom w:val="0"/>
          <w:divBdr>
            <w:top w:val="none" w:sz="0" w:space="0" w:color="auto"/>
            <w:left w:val="none" w:sz="0" w:space="0" w:color="auto"/>
            <w:bottom w:val="none" w:sz="0" w:space="0" w:color="auto"/>
            <w:right w:val="none" w:sz="0" w:space="0" w:color="auto"/>
          </w:divBdr>
        </w:div>
        <w:div w:id="2070497067">
          <w:marLeft w:val="0"/>
          <w:marRight w:val="0"/>
          <w:marTop w:val="0"/>
          <w:marBottom w:val="0"/>
          <w:divBdr>
            <w:top w:val="none" w:sz="0" w:space="0" w:color="auto"/>
            <w:left w:val="none" w:sz="0" w:space="0" w:color="auto"/>
            <w:bottom w:val="none" w:sz="0" w:space="0" w:color="auto"/>
            <w:right w:val="none" w:sz="0" w:space="0" w:color="auto"/>
          </w:divBdr>
        </w:div>
      </w:divsChild>
    </w:div>
    <w:div w:id="233857802">
      <w:bodyDiv w:val="1"/>
      <w:marLeft w:val="0"/>
      <w:marRight w:val="0"/>
      <w:marTop w:val="0"/>
      <w:marBottom w:val="0"/>
      <w:divBdr>
        <w:top w:val="none" w:sz="0" w:space="0" w:color="auto"/>
        <w:left w:val="none" w:sz="0" w:space="0" w:color="auto"/>
        <w:bottom w:val="none" w:sz="0" w:space="0" w:color="auto"/>
        <w:right w:val="none" w:sz="0" w:space="0" w:color="auto"/>
      </w:divBdr>
    </w:div>
    <w:div w:id="247276667">
      <w:bodyDiv w:val="1"/>
      <w:marLeft w:val="0"/>
      <w:marRight w:val="0"/>
      <w:marTop w:val="0"/>
      <w:marBottom w:val="0"/>
      <w:divBdr>
        <w:top w:val="none" w:sz="0" w:space="0" w:color="auto"/>
        <w:left w:val="none" w:sz="0" w:space="0" w:color="auto"/>
        <w:bottom w:val="none" w:sz="0" w:space="0" w:color="auto"/>
        <w:right w:val="none" w:sz="0" w:space="0" w:color="auto"/>
      </w:divBdr>
    </w:div>
    <w:div w:id="260651443">
      <w:bodyDiv w:val="1"/>
      <w:marLeft w:val="0"/>
      <w:marRight w:val="0"/>
      <w:marTop w:val="0"/>
      <w:marBottom w:val="0"/>
      <w:divBdr>
        <w:top w:val="none" w:sz="0" w:space="0" w:color="auto"/>
        <w:left w:val="none" w:sz="0" w:space="0" w:color="auto"/>
        <w:bottom w:val="none" w:sz="0" w:space="0" w:color="auto"/>
        <w:right w:val="none" w:sz="0" w:space="0" w:color="auto"/>
      </w:divBdr>
    </w:div>
    <w:div w:id="267079943">
      <w:bodyDiv w:val="1"/>
      <w:marLeft w:val="0"/>
      <w:marRight w:val="0"/>
      <w:marTop w:val="0"/>
      <w:marBottom w:val="0"/>
      <w:divBdr>
        <w:top w:val="none" w:sz="0" w:space="0" w:color="auto"/>
        <w:left w:val="none" w:sz="0" w:space="0" w:color="auto"/>
        <w:bottom w:val="none" w:sz="0" w:space="0" w:color="auto"/>
        <w:right w:val="none" w:sz="0" w:space="0" w:color="auto"/>
      </w:divBdr>
    </w:div>
    <w:div w:id="291442551">
      <w:bodyDiv w:val="1"/>
      <w:marLeft w:val="0"/>
      <w:marRight w:val="0"/>
      <w:marTop w:val="0"/>
      <w:marBottom w:val="0"/>
      <w:divBdr>
        <w:top w:val="none" w:sz="0" w:space="0" w:color="auto"/>
        <w:left w:val="none" w:sz="0" w:space="0" w:color="auto"/>
        <w:bottom w:val="none" w:sz="0" w:space="0" w:color="auto"/>
        <w:right w:val="none" w:sz="0" w:space="0" w:color="auto"/>
      </w:divBdr>
    </w:div>
    <w:div w:id="333995967">
      <w:bodyDiv w:val="1"/>
      <w:marLeft w:val="0"/>
      <w:marRight w:val="0"/>
      <w:marTop w:val="0"/>
      <w:marBottom w:val="0"/>
      <w:divBdr>
        <w:top w:val="none" w:sz="0" w:space="0" w:color="auto"/>
        <w:left w:val="none" w:sz="0" w:space="0" w:color="auto"/>
        <w:bottom w:val="none" w:sz="0" w:space="0" w:color="auto"/>
        <w:right w:val="none" w:sz="0" w:space="0" w:color="auto"/>
      </w:divBdr>
    </w:div>
    <w:div w:id="359666386">
      <w:bodyDiv w:val="1"/>
      <w:marLeft w:val="0"/>
      <w:marRight w:val="0"/>
      <w:marTop w:val="0"/>
      <w:marBottom w:val="0"/>
      <w:divBdr>
        <w:top w:val="none" w:sz="0" w:space="0" w:color="auto"/>
        <w:left w:val="none" w:sz="0" w:space="0" w:color="auto"/>
        <w:bottom w:val="none" w:sz="0" w:space="0" w:color="auto"/>
        <w:right w:val="none" w:sz="0" w:space="0" w:color="auto"/>
      </w:divBdr>
      <w:divsChild>
        <w:div w:id="15356030">
          <w:marLeft w:val="0"/>
          <w:marRight w:val="0"/>
          <w:marTop w:val="0"/>
          <w:marBottom w:val="0"/>
          <w:divBdr>
            <w:top w:val="none" w:sz="0" w:space="0" w:color="auto"/>
            <w:left w:val="none" w:sz="0" w:space="0" w:color="auto"/>
            <w:bottom w:val="none" w:sz="0" w:space="0" w:color="auto"/>
            <w:right w:val="none" w:sz="0" w:space="0" w:color="auto"/>
          </w:divBdr>
        </w:div>
        <w:div w:id="43875420">
          <w:marLeft w:val="0"/>
          <w:marRight w:val="0"/>
          <w:marTop w:val="0"/>
          <w:marBottom w:val="0"/>
          <w:divBdr>
            <w:top w:val="none" w:sz="0" w:space="0" w:color="auto"/>
            <w:left w:val="none" w:sz="0" w:space="0" w:color="auto"/>
            <w:bottom w:val="none" w:sz="0" w:space="0" w:color="auto"/>
            <w:right w:val="none" w:sz="0" w:space="0" w:color="auto"/>
          </w:divBdr>
        </w:div>
        <w:div w:id="46421657">
          <w:marLeft w:val="0"/>
          <w:marRight w:val="0"/>
          <w:marTop w:val="0"/>
          <w:marBottom w:val="0"/>
          <w:divBdr>
            <w:top w:val="none" w:sz="0" w:space="0" w:color="auto"/>
            <w:left w:val="none" w:sz="0" w:space="0" w:color="auto"/>
            <w:bottom w:val="none" w:sz="0" w:space="0" w:color="auto"/>
            <w:right w:val="none" w:sz="0" w:space="0" w:color="auto"/>
          </w:divBdr>
        </w:div>
        <w:div w:id="283778160">
          <w:marLeft w:val="0"/>
          <w:marRight w:val="0"/>
          <w:marTop w:val="0"/>
          <w:marBottom w:val="0"/>
          <w:divBdr>
            <w:top w:val="none" w:sz="0" w:space="0" w:color="auto"/>
            <w:left w:val="none" w:sz="0" w:space="0" w:color="auto"/>
            <w:bottom w:val="none" w:sz="0" w:space="0" w:color="auto"/>
            <w:right w:val="none" w:sz="0" w:space="0" w:color="auto"/>
          </w:divBdr>
        </w:div>
        <w:div w:id="325936145">
          <w:marLeft w:val="0"/>
          <w:marRight w:val="0"/>
          <w:marTop w:val="0"/>
          <w:marBottom w:val="0"/>
          <w:divBdr>
            <w:top w:val="none" w:sz="0" w:space="0" w:color="auto"/>
            <w:left w:val="none" w:sz="0" w:space="0" w:color="auto"/>
            <w:bottom w:val="none" w:sz="0" w:space="0" w:color="auto"/>
            <w:right w:val="none" w:sz="0" w:space="0" w:color="auto"/>
          </w:divBdr>
        </w:div>
        <w:div w:id="411199196">
          <w:marLeft w:val="0"/>
          <w:marRight w:val="0"/>
          <w:marTop w:val="0"/>
          <w:marBottom w:val="0"/>
          <w:divBdr>
            <w:top w:val="none" w:sz="0" w:space="0" w:color="auto"/>
            <w:left w:val="none" w:sz="0" w:space="0" w:color="auto"/>
            <w:bottom w:val="none" w:sz="0" w:space="0" w:color="auto"/>
            <w:right w:val="none" w:sz="0" w:space="0" w:color="auto"/>
          </w:divBdr>
        </w:div>
        <w:div w:id="501553022">
          <w:marLeft w:val="0"/>
          <w:marRight w:val="0"/>
          <w:marTop w:val="0"/>
          <w:marBottom w:val="0"/>
          <w:divBdr>
            <w:top w:val="none" w:sz="0" w:space="0" w:color="auto"/>
            <w:left w:val="none" w:sz="0" w:space="0" w:color="auto"/>
            <w:bottom w:val="none" w:sz="0" w:space="0" w:color="auto"/>
            <w:right w:val="none" w:sz="0" w:space="0" w:color="auto"/>
          </w:divBdr>
        </w:div>
        <w:div w:id="716584218">
          <w:marLeft w:val="0"/>
          <w:marRight w:val="0"/>
          <w:marTop w:val="0"/>
          <w:marBottom w:val="0"/>
          <w:divBdr>
            <w:top w:val="none" w:sz="0" w:space="0" w:color="auto"/>
            <w:left w:val="none" w:sz="0" w:space="0" w:color="auto"/>
            <w:bottom w:val="none" w:sz="0" w:space="0" w:color="auto"/>
            <w:right w:val="none" w:sz="0" w:space="0" w:color="auto"/>
          </w:divBdr>
        </w:div>
        <w:div w:id="839085429">
          <w:marLeft w:val="0"/>
          <w:marRight w:val="0"/>
          <w:marTop w:val="0"/>
          <w:marBottom w:val="0"/>
          <w:divBdr>
            <w:top w:val="none" w:sz="0" w:space="0" w:color="auto"/>
            <w:left w:val="none" w:sz="0" w:space="0" w:color="auto"/>
            <w:bottom w:val="none" w:sz="0" w:space="0" w:color="auto"/>
            <w:right w:val="none" w:sz="0" w:space="0" w:color="auto"/>
          </w:divBdr>
        </w:div>
        <w:div w:id="894047461">
          <w:marLeft w:val="0"/>
          <w:marRight w:val="0"/>
          <w:marTop w:val="0"/>
          <w:marBottom w:val="0"/>
          <w:divBdr>
            <w:top w:val="none" w:sz="0" w:space="0" w:color="auto"/>
            <w:left w:val="none" w:sz="0" w:space="0" w:color="auto"/>
            <w:bottom w:val="none" w:sz="0" w:space="0" w:color="auto"/>
            <w:right w:val="none" w:sz="0" w:space="0" w:color="auto"/>
          </w:divBdr>
        </w:div>
        <w:div w:id="975065160">
          <w:marLeft w:val="0"/>
          <w:marRight w:val="0"/>
          <w:marTop w:val="0"/>
          <w:marBottom w:val="0"/>
          <w:divBdr>
            <w:top w:val="none" w:sz="0" w:space="0" w:color="auto"/>
            <w:left w:val="none" w:sz="0" w:space="0" w:color="auto"/>
            <w:bottom w:val="none" w:sz="0" w:space="0" w:color="auto"/>
            <w:right w:val="none" w:sz="0" w:space="0" w:color="auto"/>
          </w:divBdr>
        </w:div>
        <w:div w:id="1034647267">
          <w:marLeft w:val="0"/>
          <w:marRight w:val="0"/>
          <w:marTop w:val="0"/>
          <w:marBottom w:val="0"/>
          <w:divBdr>
            <w:top w:val="none" w:sz="0" w:space="0" w:color="auto"/>
            <w:left w:val="none" w:sz="0" w:space="0" w:color="auto"/>
            <w:bottom w:val="none" w:sz="0" w:space="0" w:color="auto"/>
            <w:right w:val="none" w:sz="0" w:space="0" w:color="auto"/>
          </w:divBdr>
        </w:div>
        <w:div w:id="1041827321">
          <w:marLeft w:val="0"/>
          <w:marRight w:val="0"/>
          <w:marTop w:val="0"/>
          <w:marBottom w:val="0"/>
          <w:divBdr>
            <w:top w:val="none" w:sz="0" w:space="0" w:color="auto"/>
            <w:left w:val="none" w:sz="0" w:space="0" w:color="auto"/>
            <w:bottom w:val="none" w:sz="0" w:space="0" w:color="auto"/>
            <w:right w:val="none" w:sz="0" w:space="0" w:color="auto"/>
          </w:divBdr>
        </w:div>
        <w:div w:id="1197963750">
          <w:marLeft w:val="0"/>
          <w:marRight w:val="0"/>
          <w:marTop w:val="0"/>
          <w:marBottom w:val="0"/>
          <w:divBdr>
            <w:top w:val="none" w:sz="0" w:space="0" w:color="auto"/>
            <w:left w:val="none" w:sz="0" w:space="0" w:color="auto"/>
            <w:bottom w:val="none" w:sz="0" w:space="0" w:color="auto"/>
            <w:right w:val="none" w:sz="0" w:space="0" w:color="auto"/>
          </w:divBdr>
        </w:div>
        <w:div w:id="1215117571">
          <w:marLeft w:val="0"/>
          <w:marRight w:val="0"/>
          <w:marTop w:val="0"/>
          <w:marBottom w:val="0"/>
          <w:divBdr>
            <w:top w:val="none" w:sz="0" w:space="0" w:color="auto"/>
            <w:left w:val="none" w:sz="0" w:space="0" w:color="auto"/>
            <w:bottom w:val="none" w:sz="0" w:space="0" w:color="auto"/>
            <w:right w:val="none" w:sz="0" w:space="0" w:color="auto"/>
          </w:divBdr>
        </w:div>
        <w:div w:id="1595481553">
          <w:marLeft w:val="0"/>
          <w:marRight w:val="0"/>
          <w:marTop w:val="0"/>
          <w:marBottom w:val="0"/>
          <w:divBdr>
            <w:top w:val="none" w:sz="0" w:space="0" w:color="auto"/>
            <w:left w:val="none" w:sz="0" w:space="0" w:color="auto"/>
            <w:bottom w:val="none" w:sz="0" w:space="0" w:color="auto"/>
            <w:right w:val="none" w:sz="0" w:space="0" w:color="auto"/>
          </w:divBdr>
        </w:div>
        <w:div w:id="1652755968">
          <w:marLeft w:val="0"/>
          <w:marRight w:val="0"/>
          <w:marTop w:val="0"/>
          <w:marBottom w:val="0"/>
          <w:divBdr>
            <w:top w:val="none" w:sz="0" w:space="0" w:color="auto"/>
            <w:left w:val="none" w:sz="0" w:space="0" w:color="auto"/>
            <w:bottom w:val="none" w:sz="0" w:space="0" w:color="auto"/>
            <w:right w:val="none" w:sz="0" w:space="0" w:color="auto"/>
          </w:divBdr>
        </w:div>
        <w:div w:id="1723213635">
          <w:marLeft w:val="0"/>
          <w:marRight w:val="0"/>
          <w:marTop w:val="0"/>
          <w:marBottom w:val="0"/>
          <w:divBdr>
            <w:top w:val="none" w:sz="0" w:space="0" w:color="auto"/>
            <w:left w:val="none" w:sz="0" w:space="0" w:color="auto"/>
            <w:bottom w:val="none" w:sz="0" w:space="0" w:color="auto"/>
            <w:right w:val="none" w:sz="0" w:space="0" w:color="auto"/>
          </w:divBdr>
        </w:div>
        <w:div w:id="2013143057">
          <w:marLeft w:val="0"/>
          <w:marRight w:val="0"/>
          <w:marTop w:val="0"/>
          <w:marBottom w:val="0"/>
          <w:divBdr>
            <w:top w:val="none" w:sz="0" w:space="0" w:color="auto"/>
            <w:left w:val="none" w:sz="0" w:space="0" w:color="auto"/>
            <w:bottom w:val="none" w:sz="0" w:space="0" w:color="auto"/>
            <w:right w:val="none" w:sz="0" w:space="0" w:color="auto"/>
          </w:divBdr>
        </w:div>
        <w:div w:id="2017996249">
          <w:marLeft w:val="0"/>
          <w:marRight w:val="0"/>
          <w:marTop w:val="0"/>
          <w:marBottom w:val="0"/>
          <w:divBdr>
            <w:top w:val="none" w:sz="0" w:space="0" w:color="auto"/>
            <w:left w:val="none" w:sz="0" w:space="0" w:color="auto"/>
            <w:bottom w:val="none" w:sz="0" w:space="0" w:color="auto"/>
            <w:right w:val="none" w:sz="0" w:space="0" w:color="auto"/>
          </w:divBdr>
        </w:div>
        <w:div w:id="2065442661">
          <w:marLeft w:val="0"/>
          <w:marRight w:val="0"/>
          <w:marTop w:val="0"/>
          <w:marBottom w:val="0"/>
          <w:divBdr>
            <w:top w:val="none" w:sz="0" w:space="0" w:color="auto"/>
            <w:left w:val="none" w:sz="0" w:space="0" w:color="auto"/>
            <w:bottom w:val="none" w:sz="0" w:space="0" w:color="auto"/>
            <w:right w:val="none" w:sz="0" w:space="0" w:color="auto"/>
          </w:divBdr>
        </w:div>
        <w:div w:id="2115591485">
          <w:marLeft w:val="0"/>
          <w:marRight w:val="0"/>
          <w:marTop w:val="0"/>
          <w:marBottom w:val="0"/>
          <w:divBdr>
            <w:top w:val="none" w:sz="0" w:space="0" w:color="auto"/>
            <w:left w:val="none" w:sz="0" w:space="0" w:color="auto"/>
            <w:bottom w:val="none" w:sz="0" w:space="0" w:color="auto"/>
            <w:right w:val="none" w:sz="0" w:space="0" w:color="auto"/>
          </w:divBdr>
        </w:div>
      </w:divsChild>
    </w:div>
    <w:div w:id="369496070">
      <w:bodyDiv w:val="1"/>
      <w:marLeft w:val="0"/>
      <w:marRight w:val="0"/>
      <w:marTop w:val="0"/>
      <w:marBottom w:val="0"/>
      <w:divBdr>
        <w:top w:val="none" w:sz="0" w:space="0" w:color="auto"/>
        <w:left w:val="none" w:sz="0" w:space="0" w:color="auto"/>
        <w:bottom w:val="none" w:sz="0" w:space="0" w:color="auto"/>
        <w:right w:val="none" w:sz="0" w:space="0" w:color="auto"/>
      </w:divBdr>
      <w:divsChild>
        <w:div w:id="303776083">
          <w:marLeft w:val="0"/>
          <w:marRight w:val="0"/>
          <w:marTop w:val="0"/>
          <w:marBottom w:val="0"/>
          <w:divBdr>
            <w:top w:val="none" w:sz="0" w:space="0" w:color="auto"/>
            <w:left w:val="none" w:sz="0" w:space="0" w:color="auto"/>
            <w:bottom w:val="none" w:sz="0" w:space="0" w:color="auto"/>
            <w:right w:val="none" w:sz="0" w:space="0" w:color="auto"/>
          </w:divBdr>
        </w:div>
        <w:div w:id="439572931">
          <w:marLeft w:val="0"/>
          <w:marRight w:val="0"/>
          <w:marTop w:val="0"/>
          <w:marBottom w:val="0"/>
          <w:divBdr>
            <w:top w:val="none" w:sz="0" w:space="0" w:color="auto"/>
            <w:left w:val="none" w:sz="0" w:space="0" w:color="auto"/>
            <w:bottom w:val="none" w:sz="0" w:space="0" w:color="auto"/>
            <w:right w:val="none" w:sz="0" w:space="0" w:color="auto"/>
          </w:divBdr>
        </w:div>
        <w:div w:id="573705808">
          <w:marLeft w:val="0"/>
          <w:marRight w:val="0"/>
          <w:marTop w:val="0"/>
          <w:marBottom w:val="0"/>
          <w:divBdr>
            <w:top w:val="none" w:sz="0" w:space="0" w:color="auto"/>
            <w:left w:val="none" w:sz="0" w:space="0" w:color="auto"/>
            <w:bottom w:val="none" w:sz="0" w:space="0" w:color="auto"/>
            <w:right w:val="none" w:sz="0" w:space="0" w:color="auto"/>
          </w:divBdr>
        </w:div>
        <w:div w:id="834809368">
          <w:marLeft w:val="0"/>
          <w:marRight w:val="0"/>
          <w:marTop w:val="0"/>
          <w:marBottom w:val="0"/>
          <w:divBdr>
            <w:top w:val="none" w:sz="0" w:space="0" w:color="auto"/>
            <w:left w:val="none" w:sz="0" w:space="0" w:color="auto"/>
            <w:bottom w:val="none" w:sz="0" w:space="0" w:color="auto"/>
            <w:right w:val="none" w:sz="0" w:space="0" w:color="auto"/>
          </w:divBdr>
        </w:div>
        <w:div w:id="1006594436">
          <w:marLeft w:val="0"/>
          <w:marRight w:val="0"/>
          <w:marTop w:val="0"/>
          <w:marBottom w:val="0"/>
          <w:divBdr>
            <w:top w:val="none" w:sz="0" w:space="0" w:color="auto"/>
            <w:left w:val="none" w:sz="0" w:space="0" w:color="auto"/>
            <w:bottom w:val="none" w:sz="0" w:space="0" w:color="auto"/>
            <w:right w:val="none" w:sz="0" w:space="0" w:color="auto"/>
          </w:divBdr>
        </w:div>
        <w:div w:id="1350372363">
          <w:marLeft w:val="0"/>
          <w:marRight w:val="0"/>
          <w:marTop w:val="0"/>
          <w:marBottom w:val="0"/>
          <w:divBdr>
            <w:top w:val="none" w:sz="0" w:space="0" w:color="auto"/>
            <w:left w:val="none" w:sz="0" w:space="0" w:color="auto"/>
            <w:bottom w:val="none" w:sz="0" w:space="0" w:color="auto"/>
            <w:right w:val="none" w:sz="0" w:space="0" w:color="auto"/>
          </w:divBdr>
        </w:div>
        <w:div w:id="1896235006">
          <w:marLeft w:val="0"/>
          <w:marRight w:val="0"/>
          <w:marTop w:val="0"/>
          <w:marBottom w:val="0"/>
          <w:divBdr>
            <w:top w:val="none" w:sz="0" w:space="0" w:color="auto"/>
            <w:left w:val="none" w:sz="0" w:space="0" w:color="auto"/>
            <w:bottom w:val="none" w:sz="0" w:space="0" w:color="auto"/>
            <w:right w:val="none" w:sz="0" w:space="0" w:color="auto"/>
          </w:divBdr>
        </w:div>
      </w:divsChild>
    </w:div>
    <w:div w:id="396510275">
      <w:bodyDiv w:val="1"/>
      <w:marLeft w:val="0"/>
      <w:marRight w:val="0"/>
      <w:marTop w:val="0"/>
      <w:marBottom w:val="0"/>
      <w:divBdr>
        <w:top w:val="none" w:sz="0" w:space="0" w:color="auto"/>
        <w:left w:val="none" w:sz="0" w:space="0" w:color="auto"/>
        <w:bottom w:val="none" w:sz="0" w:space="0" w:color="auto"/>
        <w:right w:val="none" w:sz="0" w:space="0" w:color="auto"/>
      </w:divBdr>
    </w:div>
    <w:div w:id="411514990">
      <w:bodyDiv w:val="1"/>
      <w:marLeft w:val="0"/>
      <w:marRight w:val="0"/>
      <w:marTop w:val="0"/>
      <w:marBottom w:val="0"/>
      <w:divBdr>
        <w:top w:val="none" w:sz="0" w:space="0" w:color="auto"/>
        <w:left w:val="none" w:sz="0" w:space="0" w:color="auto"/>
        <w:bottom w:val="none" w:sz="0" w:space="0" w:color="auto"/>
        <w:right w:val="none" w:sz="0" w:space="0" w:color="auto"/>
      </w:divBdr>
      <w:divsChild>
        <w:div w:id="55327103">
          <w:marLeft w:val="0"/>
          <w:marRight w:val="0"/>
          <w:marTop w:val="0"/>
          <w:marBottom w:val="0"/>
          <w:divBdr>
            <w:top w:val="none" w:sz="0" w:space="0" w:color="auto"/>
            <w:left w:val="none" w:sz="0" w:space="0" w:color="auto"/>
            <w:bottom w:val="none" w:sz="0" w:space="0" w:color="auto"/>
            <w:right w:val="none" w:sz="0" w:space="0" w:color="auto"/>
          </w:divBdr>
        </w:div>
        <w:div w:id="109782423">
          <w:marLeft w:val="0"/>
          <w:marRight w:val="0"/>
          <w:marTop w:val="0"/>
          <w:marBottom w:val="0"/>
          <w:divBdr>
            <w:top w:val="none" w:sz="0" w:space="0" w:color="auto"/>
            <w:left w:val="none" w:sz="0" w:space="0" w:color="auto"/>
            <w:bottom w:val="none" w:sz="0" w:space="0" w:color="auto"/>
            <w:right w:val="none" w:sz="0" w:space="0" w:color="auto"/>
          </w:divBdr>
        </w:div>
        <w:div w:id="626395513">
          <w:marLeft w:val="0"/>
          <w:marRight w:val="0"/>
          <w:marTop w:val="0"/>
          <w:marBottom w:val="0"/>
          <w:divBdr>
            <w:top w:val="none" w:sz="0" w:space="0" w:color="auto"/>
            <w:left w:val="none" w:sz="0" w:space="0" w:color="auto"/>
            <w:bottom w:val="none" w:sz="0" w:space="0" w:color="auto"/>
            <w:right w:val="none" w:sz="0" w:space="0" w:color="auto"/>
          </w:divBdr>
        </w:div>
        <w:div w:id="658312562">
          <w:marLeft w:val="0"/>
          <w:marRight w:val="0"/>
          <w:marTop w:val="0"/>
          <w:marBottom w:val="0"/>
          <w:divBdr>
            <w:top w:val="none" w:sz="0" w:space="0" w:color="auto"/>
            <w:left w:val="none" w:sz="0" w:space="0" w:color="auto"/>
            <w:bottom w:val="none" w:sz="0" w:space="0" w:color="auto"/>
            <w:right w:val="none" w:sz="0" w:space="0" w:color="auto"/>
          </w:divBdr>
        </w:div>
        <w:div w:id="1392145934">
          <w:marLeft w:val="0"/>
          <w:marRight w:val="0"/>
          <w:marTop w:val="0"/>
          <w:marBottom w:val="0"/>
          <w:divBdr>
            <w:top w:val="none" w:sz="0" w:space="0" w:color="auto"/>
            <w:left w:val="none" w:sz="0" w:space="0" w:color="auto"/>
            <w:bottom w:val="none" w:sz="0" w:space="0" w:color="auto"/>
            <w:right w:val="none" w:sz="0" w:space="0" w:color="auto"/>
          </w:divBdr>
        </w:div>
        <w:div w:id="1413426011">
          <w:marLeft w:val="0"/>
          <w:marRight w:val="0"/>
          <w:marTop w:val="0"/>
          <w:marBottom w:val="0"/>
          <w:divBdr>
            <w:top w:val="none" w:sz="0" w:space="0" w:color="auto"/>
            <w:left w:val="none" w:sz="0" w:space="0" w:color="auto"/>
            <w:bottom w:val="none" w:sz="0" w:space="0" w:color="auto"/>
            <w:right w:val="none" w:sz="0" w:space="0" w:color="auto"/>
          </w:divBdr>
        </w:div>
        <w:div w:id="1509828277">
          <w:marLeft w:val="0"/>
          <w:marRight w:val="0"/>
          <w:marTop w:val="0"/>
          <w:marBottom w:val="0"/>
          <w:divBdr>
            <w:top w:val="none" w:sz="0" w:space="0" w:color="auto"/>
            <w:left w:val="none" w:sz="0" w:space="0" w:color="auto"/>
            <w:bottom w:val="none" w:sz="0" w:space="0" w:color="auto"/>
            <w:right w:val="none" w:sz="0" w:space="0" w:color="auto"/>
          </w:divBdr>
        </w:div>
      </w:divsChild>
    </w:div>
    <w:div w:id="453907227">
      <w:bodyDiv w:val="1"/>
      <w:marLeft w:val="0"/>
      <w:marRight w:val="0"/>
      <w:marTop w:val="0"/>
      <w:marBottom w:val="0"/>
      <w:divBdr>
        <w:top w:val="none" w:sz="0" w:space="0" w:color="auto"/>
        <w:left w:val="none" w:sz="0" w:space="0" w:color="auto"/>
        <w:bottom w:val="none" w:sz="0" w:space="0" w:color="auto"/>
        <w:right w:val="none" w:sz="0" w:space="0" w:color="auto"/>
      </w:divBdr>
      <w:divsChild>
        <w:div w:id="1418482915">
          <w:marLeft w:val="0"/>
          <w:marRight w:val="0"/>
          <w:marTop w:val="0"/>
          <w:marBottom w:val="0"/>
          <w:divBdr>
            <w:top w:val="none" w:sz="0" w:space="0" w:color="auto"/>
            <w:left w:val="none" w:sz="0" w:space="0" w:color="auto"/>
            <w:bottom w:val="none" w:sz="0" w:space="0" w:color="auto"/>
            <w:right w:val="none" w:sz="0" w:space="0" w:color="auto"/>
          </w:divBdr>
        </w:div>
      </w:divsChild>
    </w:div>
    <w:div w:id="481237776">
      <w:bodyDiv w:val="1"/>
      <w:marLeft w:val="0"/>
      <w:marRight w:val="0"/>
      <w:marTop w:val="0"/>
      <w:marBottom w:val="0"/>
      <w:divBdr>
        <w:top w:val="none" w:sz="0" w:space="0" w:color="auto"/>
        <w:left w:val="none" w:sz="0" w:space="0" w:color="auto"/>
        <w:bottom w:val="none" w:sz="0" w:space="0" w:color="auto"/>
        <w:right w:val="none" w:sz="0" w:space="0" w:color="auto"/>
      </w:divBdr>
    </w:div>
    <w:div w:id="489757028">
      <w:bodyDiv w:val="1"/>
      <w:marLeft w:val="0"/>
      <w:marRight w:val="0"/>
      <w:marTop w:val="0"/>
      <w:marBottom w:val="0"/>
      <w:divBdr>
        <w:top w:val="none" w:sz="0" w:space="0" w:color="auto"/>
        <w:left w:val="none" w:sz="0" w:space="0" w:color="auto"/>
        <w:bottom w:val="none" w:sz="0" w:space="0" w:color="auto"/>
        <w:right w:val="none" w:sz="0" w:space="0" w:color="auto"/>
      </w:divBdr>
    </w:div>
    <w:div w:id="504243992">
      <w:bodyDiv w:val="1"/>
      <w:marLeft w:val="0"/>
      <w:marRight w:val="0"/>
      <w:marTop w:val="0"/>
      <w:marBottom w:val="0"/>
      <w:divBdr>
        <w:top w:val="none" w:sz="0" w:space="0" w:color="auto"/>
        <w:left w:val="none" w:sz="0" w:space="0" w:color="auto"/>
        <w:bottom w:val="none" w:sz="0" w:space="0" w:color="auto"/>
        <w:right w:val="none" w:sz="0" w:space="0" w:color="auto"/>
      </w:divBdr>
    </w:div>
    <w:div w:id="524054516">
      <w:bodyDiv w:val="1"/>
      <w:marLeft w:val="0"/>
      <w:marRight w:val="0"/>
      <w:marTop w:val="0"/>
      <w:marBottom w:val="0"/>
      <w:divBdr>
        <w:top w:val="none" w:sz="0" w:space="0" w:color="auto"/>
        <w:left w:val="none" w:sz="0" w:space="0" w:color="auto"/>
        <w:bottom w:val="none" w:sz="0" w:space="0" w:color="auto"/>
        <w:right w:val="none" w:sz="0" w:space="0" w:color="auto"/>
      </w:divBdr>
    </w:div>
    <w:div w:id="624310757">
      <w:bodyDiv w:val="1"/>
      <w:marLeft w:val="0"/>
      <w:marRight w:val="0"/>
      <w:marTop w:val="0"/>
      <w:marBottom w:val="0"/>
      <w:divBdr>
        <w:top w:val="none" w:sz="0" w:space="0" w:color="auto"/>
        <w:left w:val="none" w:sz="0" w:space="0" w:color="auto"/>
        <w:bottom w:val="none" w:sz="0" w:space="0" w:color="auto"/>
        <w:right w:val="none" w:sz="0" w:space="0" w:color="auto"/>
      </w:divBdr>
      <w:divsChild>
        <w:div w:id="10106680">
          <w:marLeft w:val="0"/>
          <w:marRight w:val="0"/>
          <w:marTop w:val="0"/>
          <w:marBottom w:val="0"/>
          <w:divBdr>
            <w:top w:val="none" w:sz="0" w:space="0" w:color="auto"/>
            <w:left w:val="none" w:sz="0" w:space="0" w:color="auto"/>
            <w:bottom w:val="none" w:sz="0" w:space="0" w:color="auto"/>
            <w:right w:val="none" w:sz="0" w:space="0" w:color="auto"/>
          </w:divBdr>
        </w:div>
        <w:div w:id="59403196">
          <w:marLeft w:val="0"/>
          <w:marRight w:val="0"/>
          <w:marTop w:val="0"/>
          <w:marBottom w:val="0"/>
          <w:divBdr>
            <w:top w:val="none" w:sz="0" w:space="0" w:color="auto"/>
            <w:left w:val="none" w:sz="0" w:space="0" w:color="auto"/>
            <w:bottom w:val="none" w:sz="0" w:space="0" w:color="auto"/>
            <w:right w:val="none" w:sz="0" w:space="0" w:color="auto"/>
          </w:divBdr>
        </w:div>
        <w:div w:id="78723130">
          <w:marLeft w:val="0"/>
          <w:marRight w:val="0"/>
          <w:marTop w:val="0"/>
          <w:marBottom w:val="0"/>
          <w:divBdr>
            <w:top w:val="none" w:sz="0" w:space="0" w:color="auto"/>
            <w:left w:val="none" w:sz="0" w:space="0" w:color="auto"/>
            <w:bottom w:val="none" w:sz="0" w:space="0" w:color="auto"/>
            <w:right w:val="none" w:sz="0" w:space="0" w:color="auto"/>
          </w:divBdr>
        </w:div>
        <w:div w:id="99843313">
          <w:marLeft w:val="0"/>
          <w:marRight w:val="0"/>
          <w:marTop w:val="0"/>
          <w:marBottom w:val="0"/>
          <w:divBdr>
            <w:top w:val="none" w:sz="0" w:space="0" w:color="auto"/>
            <w:left w:val="none" w:sz="0" w:space="0" w:color="auto"/>
            <w:bottom w:val="none" w:sz="0" w:space="0" w:color="auto"/>
            <w:right w:val="none" w:sz="0" w:space="0" w:color="auto"/>
          </w:divBdr>
        </w:div>
        <w:div w:id="108356613">
          <w:marLeft w:val="0"/>
          <w:marRight w:val="0"/>
          <w:marTop w:val="0"/>
          <w:marBottom w:val="0"/>
          <w:divBdr>
            <w:top w:val="none" w:sz="0" w:space="0" w:color="auto"/>
            <w:left w:val="none" w:sz="0" w:space="0" w:color="auto"/>
            <w:bottom w:val="none" w:sz="0" w:space="0" w:color="auto"/>
            <w:right w:val="none" w:sz="0" w:space="0" w:color="auto"/>
          </w:divBdr>
        </w:div>
        <w:div w:id="123084312">
          <w:marLeft w:val="0"/>
          <w:marRight w:val="0"/>
          <w:marTop w:val="0"/>
          <w:marBottom w:val="0"/>
          <w:divBdr>
            <w:top w:val="none" w:sz="0" w:space="0" w:color="auto"/>
            <w:left w:val="none" w:sz="0" w:space="0" w:color="auto"/>
            <w:bottom w:val="none" w:sz="0" w:space="0" w:color="auto"/>
            <w:right w:val="none" w:sz="0" w:space="0" w:color="auto"/>
          </w:divBdr>
        </w:div>
        <w:div w:id="135923155">
          <w:marLeft w:val="0"/>
          <w:marRight w:val="0"/>
          <w:marTop w:val="0"/>
          <w:marBottom w:val="0"/>
          <w:divBdr>
            <w:top w:val="none" w:sz="0" w:space="0" w:color="auto"/>
            <w:left w:val="none" w:sz="0" w:space="0" w:color="auto"/>
            <w:bottom w:val="none" w:sz="0" w:space="0" w:color="auto"/>
            <w:right w:val="none" w:sz="0" w:space="0" w:color="auto"/>
          </w:divBdr>
        </w:div>
        <w:div w:id="177815556">
          <w:marLeft w:val="0"/>
          <w:marRight w:val="0"/>
          <w:marTop w:val="0"/>
          <w:marBottom w:val="0"/>
          <w:divBdr>
            <w:top w:val="none" w:sz="0" w:space="0" w:color="auto"/>
            <w:left w:val="none" w:sz="0" w:space="0" w:color="auto"/>
            <w:bottom w:val="none" w:sz="0" w:space="0" w:color="auto"/>
            <w:right w:val="none" w:sz="0" w:space="0" w:color="auto"/>
          </w:divBdr>
        </w:div>
        <w:div w:id="204950847">
          <w:marLeft w:val="0"/>
          <w:marRight w:val="0"/>
          <w:marTop w:val="0"/>
          <w:marBottom w:val="0"/>
          <w:divBdr>
            <w:top w:val="none" w:sz="0" w:space="0" w:color="auto"/>
            <w:left w:val="none" w:sz="0" w:space="0" w:color="auto"/>
            <w:bottom w:val="none" w:sz="0" w:space="0" w:color="auto"/>
            <w:right w:val="none" w:sz="0" w:space="0" w:color="auto"/>
          </w:divBdr>
        </w:div>
        <w:div w:id="207688573">
          <w:marLeft w:val="0"/>
          <w:marRight w:val="0"/>
          <w:marTop w:val="0"/>
          <w:marBottom w:val="0"/>
          <w:divBdr>
            <w:top w:val="none" w:sz="0" w:space="0" w:color="auto"/>
            <w:left w:val="none" w:sz="0" w:space="0" w:color="auto"/>
            <w:bottom w:val="none" w:sz="0" w:space="0" w:color="auto"/>
            <w:right w:val="none" w:sz="0" w:space="0" w:color="auto"/>
          </w:divBdr>
        </w:div>
        <w:div w:id="209389739">
          <w:marLeft w:val="0"/>
          <w:marRight w:val="0"/>
          <w:marTop w:val="0"/>
          <w:marBottom w:val="0"/>
          <w:divBdr>
            <w:top w:val="none" w:sz="0" w:space="0" w:color="auto"/>
            <w:left w:val="none" w:sz="0" w:space="0" w:color="auto"/>
            <w:bottom w:val="none" w:sz="0" w:space="0" w:color="auto"/>
            <w:right w:val="none" w:sz="0" w:space="0" w:color="auto"/>
          </w:divBdr>
        </w:div>
        <w:div w:id="225605035">
          <w:marLeft w:val="0"/>
          <w:marRight w:val="0"/>
          <w:marTop w:val="0"/>
          <w:marBottom w:val="0"/>
          <w:divBdr>
            <w:top w:val="none" w:sz="0" w:space="0" w:color="auto"/>
            <w:left w:val="none" w:sz="0" w:space="0" w:color="auto"/>
            <w:bottom w:val="none" w:sz="0" w:space="0" w:color="auto"/>
            <w:right w:val="none" w:sz="0" w:space="0" w:color="auto"/>
          </w:divBdr>
        </w:div>
        <w:div w:id="238249674">
          <w:marLeft w:val="0"/>
          <w:marRight w:val="0"/>
          <w:marTop w:val="0"/>
          <w:marBottom w:val="0"/>
          <w:divBdr>
            <w:top w:val="none" w:sz="0" w:space="0" w:color="auto"/>
            <w:left w:val="none" w:sz="0" w:space="0" w:color="auto"/>
            <w:bottom w:val="none" w:sz="0" w:space="0" w:color="auto"/>
            <w:right w:val="none" w:sz="0" w:space="0" w:color="auto"/>
          </w:divBdr>
        </w:div>
        <w:div w:id="241068164">
          <w:marLeft w:val="0"/>
          <w:marRight w:val="0"/>
          <w:marTop w:val="0"/>
          <w:marBottom w:val="0"/>
          <w:divBdr>
            <w:top w:val="none" w:sz="0" w:space="0" w:color="auto"/>
            <w:left w:val="none" w:sz="0" w:space="0" w:color="auto"/>
            <w:bottom w:val="none" w:sz="0" w:space="0" w:color="auto"/>
            <w:right w:val="none" w:sz="0" w:space="0" w:color="auto"/>
          </w:divBdr>
        </w:div>
        <w:div w:id="271011121">
          <w:marLeft w:val="0"/>
          <w:marRight w:val="0"/>
          <w:marTop w:val="0"/>
          <w:marBottom w:val="0"/>
          <w:divBdr>
            <w:top w:val="none" w:sz="0" w:space="0" w:color="auto"/>
            <w:left w:val="none" w:sz="0" w:space="0" w:color="auto"/>
            <w:bottom w:val="none" w:sz="0" w:space="0" w:color="auto"/>
            <w:right w:val="none" w:sz="0" w:space="0" w:color="auto"/>
          </w:divBdr>
        </w:div>
        <w:div w:id="283198563">
          <w:marLeft w:val="0"/>
          <w:marRight w:val="0"/>
          <w:marTop w:val="0"/>
          <w:marBottom w:val="0"/>
          <w:divBdr>
            <w:top w:val="none" w:sz="0" w:space="0" w:color="auto"/>
            <w:left w:val="none" w:sz="0" w:space="0" w:color="auto"/>
            <w:bottom w:val="none" w:sz="0" w:space="0" w:color="auto"/>
            <w:right w:val="none" w:sz="0" w:space="0" w:color="auto"/>
          </w:divBdr>
        </w:div>
        <w:div w:id="318578479">
          <w:marLeft w:val="0"/>
          <w:marRight w:val="0"/>
          <w:marTop w:val="0"/>
          <w:marBottom w:val="0"/>
          <w:divBdr>
            <w:top w:val="none" w:sz="0" w:space="0" w:color="auto"/>
            <w:left w:val="none" w:sz="0" w:space="0" w:color="auto"/>
            <w:bottom w:val="none" w:sz="0" w:space="0" w:color="auto"/>
            <w:right w:val="none" w:sz="0" w:space="0" w:color="auto"/>
          </w:divBdr>
        </w:div>
        <w:div w:id="335618595">
          <w:marLeft w:val="0"/>
          <w:marRight w:val="0"/>
          <w:marTop w:val="0"/>
          <w:marBottom w:val="0"/>
          <w:divBdr>
            <w:top w:val="none" w:sz="0" w:space="0" w:color="auto"/>
            <w:left w:val="none" w:sz="0" w:space="0" w:color="auto"/>
            <w:bottom w:val="none" w:sz="0" w:space="0" w:color="auto"/>
            <w:right w:val="none" w:sz="0" w:space="0" w:color="auto"/>
          </w:divBdr>
        </w:div>
        <w:div w:id="336079358">
          <w:marLeft w:val="0"/>
          <w:marRight w:val="0"/>
          <w:marTop w:val="0"/>
          <w:marBottom w:val="0"/>
          <w:divBdr>
            <w:top w:val="none" w:sz="0" w:space="0" w:color="auto"/>
            <w:left w:val="none" w:sz="0" w:space="0" w:color="auto"/>
            <w:bottom w:val="none" w:sz="0" w:space="0" w:color="auto"/>
            <w:right w:val="none" w:sz="0" w:space="0" w:color="auto"/>
          </w:divBdr>
        </w:div>
        <w:div w:id="342051120">
          <w:marLeft w:val="0"/>
          <w:marRight w:val="0"/>
          <w:marTop w:val="0"/>
          <w:marBottom w:val="0"/>
          <w:divBdr>
            <w:top w:val="none" w:sz="0" w:space="0" w:color="auto"/>
            <w:left w:val="none" w:sz="0" w:space="0" w:color="auto"/>
            <w:bottom w:val="none" w:sz="0" w:space="0" w:color="auto"/>
            <w:right w:val="none" w:sz="0" w:space="0" w:color="auto"/>
          </w:divBdr>
        </w:div>
        <w:div w:id="350188169">
          <w:marLeft w:val="0"/>
          <w:marRight w:val="0"/>
          <w:marTop w:val="0"/>
          <w:marBottom w:val="0"/>
          <w:divBdr>
            <w:top w:val="none" w:sz="0" w:space="0" w:color="auto"/>
            <w:left w:val="none" w:sz="0" w:space="0" w:color="auto"/>
            <w:bottom w:val="none" w:sz="0" w:space="0" w:color="auto"/>
            <w:right w:val="none" w:sz="0" w:space="0" w:color="auto"/>
          </w:divBdr>
        </w:div>
        <w:div w:id="369916060">
          <w:marLeft w:val="0"/>
          <w:marRight w:val="0"/>
          <w:marTop w:val="0"/>
          <w:marBottom w:val="0"/>
          <w:divBdr>
            <w:top w:val="none" w:sz="0" w:space="0" w:color="auto"/>
            <w:left w:val="none" w:sz="0" w:space="0" w:color="auto"/>
            <w:bottom w:val="none" w:sz="0" w:space="0" w:color="auto"/>
            <w:right w:val="none" w:sz="0" w:space="0" w:color="auto"/>
          </w:divBdr>
        </w:div>
        <w:div w:id="390613658">
          <w:marLeft w:val="0"/>
          <w:marRight w:val="0"/>
          <w:marTop w:val="0"/>
          <w:marBottom w:val="0"/>
          <w:divBdr>
            <w:top w:val="none" w:sz="0" w:space="0" w:color="auto"/>
            <w:left w:val="none" w:sz="0" w:space="0" w:color="auto"/>
            <w:bottom w:val="none" w:sz="0" w:space="0" w:color="auto"/>
            <w:right w:val="none" w:sz="0" w:space="0" w:color="auto"/>
          </w:divBdr>
        </w:div>
        <w:div w:id="414328007">
          <w:marLeft w:val="0"/>
          <w:marRight w:val="0"/>
          <w:marTop w:val="0"/>
          <w:marBottom w:val="0"/>
          <w:divBdr>
            <w:top w:val="none" w:sz="0" w:space="0" w:color="auto"/>
            <w:left w:val="none" w:sz="0" w:space="0" w:color="auto"/>
            <w:bottom w:val="none" w:sz="0" w:space="0" w:color="auto"/>
            <w:right w:val="none" w:sz="0" w:space="0" w:color="auto"/>
          </w:divBdr>
        </w:div>
        <w:div w:id="447697119">
          <w:marLeft w:val="0"/>
          <w:marRight w:val="0"/>
          <w:marTop w:val="0"/>
          <w:marBottom w:val="0"/>
          <w:divBdr>
            <w:top w:val="none" w:sz="0" w:space="0" w:color="auto"/>
            <w:left w:val="none" w:sz="0" w:space="0" w:color="auto"/>
            <w:bottom w:val="none" w:sz="0" w:space="0" w:color="auto"/>
            <w:right w:val="none" w:sz="0" w:space="0" w:color="auto"/>
          </w:divBdr>
        </w:div>
        <w:div w:id="477571457">
          <w:marLeft w:val="0"/>
          <w:marRight w:val="0"/>
          <w:marTop w:val="0"/>
          <w:marBottom w:val="0"/>
          <w:divBdr>
            <w:top w:val="none" w:sz="0" w:space="0" w:color="auto"/>
            <w:left w:val="none" w:sz="0" w:space="0" w:color="auto"/>
            <w:bottom w:val="none" w:sz="0" w:space="0" w:color="auto"/>
            <w:right w:val="none" w:sz="0" w:space="0" w:color="auto"/>
          </w:divBdr>
        </w:div>
        <w:div w:id="522863332">
          <w:marLeft w:val="0"/>
          <w:marRight w:val="0"/>
          <w:marTop w:val="0"/>
          <w:marBottom w:val="0"/>
          <w:divBdr>
            <w:top w:val="none" w:sz="0" w:space="0" w:color="auto"/>
            <w:left w:val="none" w:sz="0" w:space="0" w:color="auto"/>
            <w:bottom w:val="none" w:sz="0" w:space="0" w:color="auto"/>
            <w:right w:val="none" w:sz="0" w:space="0" w:color="auto"/>
          </w:divBdr>
        </w:div>
        <w:div w:id="527180234">
          <w:marLeft w:val="0"/>
          <w:marRight w:val="0"/>
          <w:marTop w:val="0"/>
          <w:marBottom w:val="0"/>
          <w:divBdr>
            <w:top w:val="none" w:sz="0" w:space="0" w:color="auto"/>
            <w:left w:val="none" w:sz="0" w:space="0" w:color="auto"/>
            <w:bottom w:val="none" w:sz="0" w:space="0" w:color="auto"/>
            <w:right w:val="none" w:sz="0" w:space="0" w:color="auto"/>
          </w:divBdr>
        </w:div>
        <w:div w:id="544879151">
          <w:marLeft w:val="0"/>
          <w:marRight w:val="0"/>
          <w:marTop w:val="0"/>
          <w:marBottom w:val="0"/>
          <w:divBdr>
            <w:top w:val="none" w:sz="0" w:space="0" w:color="auto"/>
            <w:left w:val="none" w:sz="0" w:space="0" w:color="auto"/>
            <w:bottom w:val="none" w:sz="0" w:space="0" w:color="auto"/>
            <w:right w:val="none" w:sz="0" w:space="0" w:color="auto"/>
          </w:divBdr>
        </w:div>
        <w:div w:id="546183967">
          <w:marLeft w:val="0"/>
          <w:marRight w:val="0"/>
          <w:marTop w:val="0"/>
          <w:marBottom w:val="0"/>
          <w:divBdr>
            <w:top w:val="none" w:sz="0" w:space="0" w:color="auto"/>
            <w:left w:val="none" w:sz="0" w:space="0" w:color="auto"/>
            <w:bottom w:val="none" w:sz="0" w:space="0" w:color="auto"/>
            <w:right w:val="none" w:sz="0" w:space="0" w:color="auto"/>
          </w:divBdr>
        </w:div>
        <w:div w:id="564756246">
          <w:marLeft w:val="0"/>
          <w:marRight w:val="0"/>
          <w:marTop w:val="0"/>
          <w:marBottom w:val="0"/>
          <w:divBdr>
            <w:top w:val="none" w:sz="0" w:space="0" w:color="auto"/>
            <w:left w:val="none" w:sz="0" w:space="0" w:color="auto"/>
            <w:bottom w:val="none" w:sz="0" w:space="0" w:color="auto"/>
            <w:right w:val="none" w:sz="0" w:space="0" w:color="auto"/>
          </w:divBdr>
        </w:div>
        <w:div w:id="711153397">
          <w:marLeft w:val="0"/>
          <w:marRight w:val="0"/>
          <w:marTop w:val="0"/>
          <w:marBottom w:val="0"/>
          <w:divBdr>
            <w:top w:val="none" w:sz="0" w:space="0" w:color="auto"/>
            <w:left w:val="none" w:sz="0" w:space="0" w:color="auto"/>
            <w:bottom w:val="none" w:sz="0" w:space="0" w:color="auto"/>
            <w:right w:val="none" w:sz="0" w:space="0" w:color="auto"/>
          </w:divBdr>
        </w:div>
        <w:div w:id="721442613">
          <w:marLeft w:val="0"/>
          <w:marRight w:val="0"/>
          <w:marTop w:val="0"/>
          <w:marBottom w:val="0"/>
          <w:divBdr>
            <w:top w:val="none" w:sz="0" w:space="0" w:color="auto"/>
            <w:left w:val="none" w:sz="0" w:space="0" w:color="auto"/>
            <w:bottom w:val="none" w:sz="0" w:space="0" w:color="auto"/>
            <w:right w:val="none" w:sz="0" w:space="0" w:color="auto"/>
          </w:divBdr>
        </w:div>
        <w:div w:id="748699141">
          <w:marLeft w:val="0"/>
          <w:marRight w:val="0"/>
          <w:marTop w:val="0"/>
          <w:marBottom w:val="0"/>
          <w:divBdr>
            <w:top w:val="none" w:sz="0" w:space="0" w:color="auto"/>
            <w:left w:val="none" w:sz="0" w:space="0" w:color="auto"/>
            <w:bottom w:val="none" w:sz="0" w:space="0" w:color="auto"/>
            <w:right w:val="none" w:sz="0" w:space="0" w:color="auto"/>
          </w:divBdr>
        </w:div>
        <w:div w:id="756630082">
          <w:marLeft w:val="0"/>
          <w:marRight w:val="0"/>
          <w:marTop w:val="0"/>
          <w:marBottom w:val="0"/>
          <w:divBdr>
            <w:top w:val="none" w:sz="0" w:space="0" w:color="auto"/>
            <w:left w:val="none" w:sz="0" w:space="0" w:color="auto"/>
            <w:bottom w:val="none" w:sz="0" w:space="0" w:color="auto"/>
            <w:right w:val="none" w:sz="0" w:space="0" w:color="auto"/>
          </w:divBdr>
        </w:div>
        <w:div w:id="784613008">
          <w:marLeft w:val="0"/>
          <w:marRight w:val="0"/>
          <w:marTop w:val="0"/>
          <w:marBottom w:val="0"/>
          <w:divBdr>
            <w:top w:val="none" w:sz="0" w:space="0" w:color="auto"/>
            <w:left w:val="none" w:sz="0" w:space="0" w:color="auto"/>
            <w:bottom w:val="none" w:sz="0" w:space="0" w:color="auto"/>
            <w:right w:val="none" w:sz="0" w:space="0" w:color="auto"/>
          </w:divBdr>
        </w:div>
        <w:div w:id="795953844">
          <w:marLeft w:val="0"/>
          <w:marRight w:val="0"/>
          <w:marTop w:val="0"/>
          <w:marBottom w:val="0"/>
          <w:divBdr>
            <w:top w:val="none" w:sz="0" w:space="0" w:color="auto"/>
            <w:left w:val="none" w:sz="0" w:space="0" w:color="auto"/>
            <w:bottom w:val="none" w:sz="0" w:space="0" w:color="auto"/>
            <w:right w:val="none" w:sz="0" w:space="0" w:color="auto"/>
          </w:divBdr>
        </w:div>
        <w:div w:id="803423583">
          <w:marLeft w:val="0"/>
          <w:marRight w:val="0"/>
          <w:marTop w:val="0"/>
          <w:marBottom w:val="0"/>
          <w:divBdr>
            <w:top w:val="none" w:sz="0" w:space="0" w:color="auto"/>
            <w:left w:val="none" w:sz="0" w:space="0" w:color="auto"/>
            <w:bottom w:val="none" w:sz="0" w:space="0" w:color="auto"/>
            <w:right w:val="none" w:sz="0" w:space="0" w:color="auto"/>
          </w:divBdr>
        </w:div>
        <w:div w:id="809635921">
          <w:marLeft w:val="0"/>
          <w:marRight w:val="0"/>
          <w:marTop w:val="0"/>
          <w:marBottom w:val="0"/>
          <w:divBdr>
            <w:top w:val="none" w:sz="0" w:space="0" w:color="auto"/>
            <w:left w:val="none" w:sz="0" w:space="0" w:color="auto"/>
            <w:bottom w:val="none" w:sz="0" w:space="0" w:color="auto"/>
            <w:right w:val="none" w:sz="0" w:space="0" w:color="auto"/>
          </w:divBdr>
        </w:div>
        <w:div w:id="811288465">
          <w:marLeft w:val="0"/>
          <w:marRight w:val="0"/>
          <w:marTop w:val="0"/>
          <w:marBottom w:val="0"/>
          <w:divBdr>
            <w:top w:val="none" w:sz="0" w:space="0" w:color="auto"/>
            <w:left w:val="none" w:sz="0" w:space="0" w:color="auto"/>
            <w:bottom w:val="none" w:sz="0" w:space="0" w:color="auto"/>
            <w:right w:val="none" w:sz="0" w:space="0" w:color="auto"/>
          </w:divBdr>
        </w:div>
        <w:div w:id="812061861">
          <w:marLeft w:val="0"/>
          <w:marRight w:val="0"/>
          <w:marTop w:val="0"/>
          <w:marBottom w:val="0"/>
          <w:divBdr>
            <w:top w:val="none" w:sz="0" w:space="0" w:color="auto"/>
            <w:left w:val="none" w:sz="0" w:space="0" w:color="auto"/>
            <w:bottom w:val="none" w:sz="0" w:space="0" w:color="auto"/>
            <w:right w:val="none" w:sz="0" w:space="0" w:color="auto"/>
          </w:divBdr>
        </w:div>
        <w:div w:id="885338099">
          <w:marLeft w:val="0"/>
          <w:marRight w:val="0"/>
          <w:marTop w:val="0"/>
          <w:marBottom w:val="0"/>
          <w:divBdr>
            <w:top w:val="none" w:sz="0" w:space="0" w:color="auto"/>
            <w:left w:val="none" w:sz="0" w:space="0" w:color="auto"/>
            <w:bottom w:val="none" w:sz="0" w:space="0" w:color="auto"/>
            <w:right w:val="none" w:sz="0" w:space="0" w:color="auto"/>
          </w:divBdr>
        </w:div>
        <w:div w:id="902374364">
          <w:marLeft w:val="0"/>
          <w:marRight w:val="0"/>
          <w:marTop w:val="0"/>
          <w:marBottom w:val="0"/>
          <w:divBdr>
            <w:top w:val="none" w:sz="0" w:space="0" w:color="auto"/>
            <w:left w:val="none" w:sz="0" w:space="0" w:color="auto"/>
            <w:bottom w:val="none" w:sz="0" w:space="0" w:color="auto"/>
            <w:right w:val="none" w:sz="0" w:space="0" w:color="auto"/>
          </w:divBdr>
        </w:div>
        <w:div w:id="905453253">
          <w:marLeft w:val="0"/>
          <w:marRight w:val="0"/>
          <w:marTop w:val="0"/>
          <w:marBottom w:val="0"/>
          <w:divBdr>
            <w:top w:val="none" w:sz="0" w:space="0" w:color="auto"/>
            <w:left w:val="none" w:sz="0" w:space="0" w:color="auto"/>
            <w:bottom w:val="none" w:sz="0" w:space="0" w:color="auto"/>
            <w:right w:val="none" w:sz="0" w:space="0" w:color="auto"/>
          </w:divBdr>
        </w:div>
        <w:div w:id="921454384">
          <w:marLeft w:val="0"/>
          <w:marRight w:val="0"/>
          <w:marTop w:val="0"/>
          <w:marBottom w:val="0"/>
          <w:divBdr>
            <w:top w:val="none" w:sz="0" w:space="0" w:color="auto"/>
            <w:left w:val="none" w:sz="0" w:space="0" w:color="auto"/>
            <w:bottom w:val="none" w:sz="0" w:space="0" w:color="auto"/>
            <w:right w:val="none" w:sz="0" w:space="0" w:color="auto"/>
          </w:divBdr>
        </w:div>
        <w:div w:id="941454222">
          <w:marLeft w:val="0"/>
          <w:marRight w:val="0"/>
          <w:marTop w:val="0"/>
          <w:marBottom w:val="0"/>
          <w:divBdr>
            <w:top w:val="none" w:sz="0" w:space="0" w:color="auto"/>
            <w:left w:val="none" w:sz="0" w:space="0" w:color="auto"/>
            <w:bottom w:val="none" w:sz="0" w:space="0" w:color="auto"/>
            <w:right w:val="none" w:sz="0" w:space="0" w:color="auto"/>
          </w:divBdr>
        </w:div>
        <w:div w:id="959382910">
          <w:marLeft w:val="0"/>
          <w:marRight w:val="0"/>
          <w:marTop w:val="0"/>
          <w:marBottom w:val="0"/>
          <w:divBdr>
            <w:top w:val="none" w:sz="0" w:space="0" w:color="auto"/>
            <w:left w:val="none" w:sz="0" w:space="0" w:color="auto"/>
            <w:bottom w:val="none" w:sz="0" w:space="0" w:color="auto"/>
            <w:right w:val="none" w:sz="0" w:space="0" w:color="auto"/>
          </w:divBdr>
        </w:div>
        <w:div w:id="1028335104">
          <w:marLeft w:val="0"/>
          <w:marRight w:val="0"/>
          <w:marTop w:val="0"/>
          <w:marBottom w:val="0"/>
          <w:divBdr>
            <w:top w:val="none" w:sz="0" w:space="0" w:color="auto"/>
            <w:left w:val="none" w:sz="0" w:space="0" w:color="auto"/>
            <w:bottom w:val="none" w:sz="0" w:space="0" w:color="auto"/>
            <w:right w:val="none" w:sz="0" w:space="0" w:color="auto"/>
          </w:divBdr>
        </w:div>
        <w:div w:id="1029257529">
          <w:marLeft w:val="0"/>
          <w:marRight w:val="0"/>
          <w:marTop w:val="0"/>
          <w:marBottom w:val="0"/>
          <w:divBdr>
            <w:top w:val="none" w:sz="0" w:space="0" w:color="auto"/>
            <w:left w:val="none" w:sz="0" w:space="0" w:color="auto"/>
            <w:bottom w:val="none" w:sz="0" w:space="0" w:color="auto"/>
            <w:right w:val="none" w:sz="0" w:space="0" w:color="auto"/>
          </w:divBdr>
        </w:div>
        <w:div w:id="1032076792">
          <w:marLeft w:val="0"/>
          <w:marRight w:val="0"/>
          <w:marTop w:val="0"/>
          <w:marBottom w:val="0"/>
          <w:divBdr>
            <w:top w:val="none" w:sz="0" w:space="0" w:color="auto"/>
            <w:left w:val="none" w:sz="0" w:space="0" w:color="auto"/>
            <w:bottom w:val="none" w:sz="0" w:space="0" w:color="auto"/>
            <w:right w:val="none" w:sz="0" w:space="0" w:color="auto"/>
          </w:divBdr>
        </w:div>
        <w:div w:id="1048143064">
          <w:marLeft w:val="0"/>
          <w:marRight w:val="0"/>
          <w:marTop w:val="0"/>
          <w:marBottom w:val="0"/>
          <w:divBdr>
            <w:top w:val="none" w:sz="0" w:space="0" w:color="auto"/>
            <w:left w:val="none" w:sz="0" w:space="0" w:color="auto"/>
            <w:bottom w:val="none" w:sz="0" w:space="0" w:color="auto"/>
            <w:right w:val="none" w:sz="0" w:space="0" w:color="auto"/>
          </w:divBdr>
        </w:div>
        <w:div w:id="1073821042">
          <w:marLeft w:val="0"/>
          <w:marRight w:val="0"/>
          <w:marTop w:val="0"/>
          <w:marBottom w:val="0"/>
          <w:divBdr>
            <w:top w:val="none" w:sz="0" w:space="0" w:color="auto"/>
            <w:left w:val="none" w:sz="0" w:space="0" w:color="auto"/>
            <w:bottom w:val="none" w:sz="0" w:space="0" w:color="auto"/>
            <w:right w:val="none" w:sz="0" w:space="0" w:color="auto"/>
          </w:divBdr>
        </w:div>
        <w:div w:id="1076586192">
          <w:marLeft w:val="0"/>
          <w:marRight w:val="0"/>
          <w:marTop w:val="0"/>
          <w:marBottom w:val="0"/>
          <w:divBdr>
            <w:top w:val="none" w:sz="0" w:space="0" w:color="auto"/>
            <w:left w:val="none" w:sz="0" w:space="0" w:color="auto"/>
            <w:bottom w:val="none" w:sz="0" w:space="0" w:color="auto"/>
            <w:right w:val="none" w:sz="0" w:space="0" w:color="auto"/>
          </w:divBdr>
        </w:div>
        <w:div w:id="1148866145">
          <w:marLeft w:val="0"/>
          <w:marRight w:val="0"/>
          <w:marTop w:val="0"/>
          <w:marBottom w:val="0"/>
          <w:divBdr>
            <w:top w:val="none" w:sz="0" w:space="0" w:color="auto"/>
            <w:left w:val="none" w:sz="0" w:space="0" w:color="auto"/>
            <w:bottom w:val="none" w:sz="0" w:space="0" w:color="auto"/>
            <w:right w:val="none" w:sz="0" w:space="0" w:color="auto"/>
          </w:divBdr>
        </w:div>
        <w:div w:id="1167861196">
          <w:marLeft w:val="0"/>
          <w:marRight w:val="0"/>
          <w:marTop w:val="0"/>
          <w:marBottom w:val="0"/>
          <w:divBdr>
            <w:top w:val="none" w:sz="0" w:space="0" w:color="auto"/>
            <w:left w:val="none" w:sz="0" w:space="0" w:color="auto"/>
            <w:bottom w:val="none" w:sz="0" w:space="0" w:color="auto"/>
            <w:right w:val="none" w:sz="0" w:space="0" w:color="auto"/>
          </w:divBdr>
        </w:div>
        <w:div w:id="1175268572">
          <w:marLeft w:val="0"/>
          <w:marRight w:val="0"/>
          <w:marTop w:val="0"/>
          <w:marBottom w:val="0"/>
          <w:divBdr>
            <w:top w:val="none" w:sz="0" w:space="0" w:color="auto"/>
            <w:left w:val="none" w:sz="0" w:space="0" w:color="auto"/>
            <w:bottom w:val="none" w:sz="0" w:space="0" w:color="auto"/>
            <w:right w:val="none" w:sz="0" w:space="0" w:color="auto"/>
          </w:divBdr>
        </w:div>
        <w:div w:id="1192105490">
          <w:marLeft w:val="0"/>
          <w:marRight w:val="0"/>
          <w:marTop w:val="0"/>
          <w:marBottom w:val="0"/>
          <w:divBdr>
            <w:top w:val="none" w:sz="0" w:space="0" w:color="auto"/>
            <w:left w:val="none" w:sz="0" w:space="0" w:color="auto"/>
            <w:bottom w:val="none" w:sz="0" w:space="0" w:color="auto"/>
            <w:right w:val="none" w:sz="0" w:space="0" w:color="auto"/>
          </w:divBdr>
        </w:div>
        <w:div w:id="1200434879">
          <w:marLeft w:val="0"/>
          <w:marRight w:val="0"/>
          <w:marTop w:val="0"/>
          <w:marBottom w:val="0"/>
          <w:divBdr>
            <w:top w:val="none" w:sz="0" w:space="0" w:color="auto"/>
            <w:left w:val="none" w:sz="0" w:space="0" w:color="auto"/>
            <w:bottom w:val="none" w:sz="0" w:space="0" w:color="auto"/>
            <w:right w:val="none" w:sz="0" w:space="0" w:color="auto"/>
          </w:divBdr>
        </w:div>
        <w:div w:id="1208641017">
          <w:marLeft w:val="0"/>
          <w:marRight w:val="0"/>
          <w:marTop w:val="0"/>
          <w:marBottom w:val="0"/>
          <w:divBdr>
            <w:top w:val="none" w:sz="0" w:space="0" w:color="auto"/>
            <w:left w:val="none" w:sz="0" w:space="0" w:color="auto"/>
            <w:bottom w:val="none" w:sz="0" w:space="0" w:color="auto"/>
            <w:right w:val="none" w:sz="0" w:space="0" w:color="auto"/>
          </w:divBdr>
        </w:div>
        <w:div w:id="1217350452">
          <w:marLeft w:val="0"/>
          <w:marRight w:val="0"/>
          <w:marTop w:val="0"/>
          <w:marBottom w:val="0"/>
          <w:divBdr>
            <w:top w:val="none" w:sz="0" w:space="0" w:color="auto"/>
            <w:left w:val="none" w:sz="0" w:space="0" w:color="auto"/>
            <w:bottom w:val="none" w:sz="0" w:space="0" w:color="auto"/>
            <w:right w:val="none" w:sz="0" w:space="0" w:color="auto"/>
          </w:divBdr>
        </w:div>
        <w:div w:id="1222404945">
          <w:marLeft w:val="0"/>
          <w:marRight w:val="0"/>
          <w:marTop w:val="0"/>
          <w:marBottom w:val="0"/>
          <w:divBdr>
            <w:top w:val="none" w:sz="0" w:space="0" w:color="auto"/>
            <w:left w:val="none" w:sz="0" w:space="0" w:color="auto"/>
            <w:bottom w:val="none" w:sz="0" w:space="0" w:color="auto"/>
            <w:right w:val="none" w:sz="0" w:space="0" w:color="auto"/>
          </w:divBdr>
        </w:div>
        <w:div w:id="1224022358">
          <w:marLeft w:val="0"/>
          <w:marRight w:val="0"/>
          <w:marTop w:val="0"/>
          <w:marBottom w:val="0"/>
          <w:divBdr>
            <w:top w:val="none" w:sz="0" w:space="0" w:color="auto"/>
            <w:left w:val="none" w:sz="0" w:space="0" w:color="auto"/>
            <w:bottom w:val="none" w:sz="0" w:space="0" w:color="auto"/>
            <w:right w:val="none" w:sz="0" w:space="0" w:color="auto"/>
          </w:divBdr>
        </w:div>
        <w:div w:id="1243489573">
          <w:marLeft w:val="0"/>
          <w:marRight w:val="0"/>
          <w:marTop w:val="0"/>
          <w:marBottom w:val="0"/>
          <w:divBdr>
            <w:top w:val="none" w:sz="0" w:space="0" w:color="auto"/>
            <w:left w:val="none" w:sz="0" w:space="0" w:color="auto"/>
            <w:bottom w:val="none" w:sz="0" w:space="0" w:color="auto"/>
            <w:right w:val="none" w:sz="0" w:space="0" w:color="auto"/>
          </w:divBdr>
        </w:div>
        <w:div w:id="1355108254">
          <w:marLeft w:val="0"/>
          <w:marRight w:val="0"/>
          <w:marTop w:val="0"/>
          <w:marBottom w:val="0"/>
          <w:divBdr>
            <w:top w:val="none" w:sz="0" w:space="0" w:color="auto"/>
            <w:left w:val="none" w:sz="0" w:space="0" w:color="auto"/>
            <w:bottom w:val="none" w:sz="0" w:space="0" w:color="auto"/>
            <w:right w:val="none" w:sz="0" w:space="0" w:color="auto"/>
          </w:divBdr>
        </w:div>
        <w:div w:id="1461536002">
          <w:marLeft w:val="0"/>
          <w:marRight w:val="0"/>
          <w:marTop w:val="0"/>
          <w:marBottom w:val="0"/>
          <w:divBdr>
            <w:top w:val="none" w:sz="0" w:space="0" w:color="auto"/>
            <w:left w:val="none" w:sz="0" w:space="0" w:color="auto"/>
            <w:bottom w:val="none" w:sz="0" w:space="0" w:color="auto"/>
            <w:right w:val="none" w:sz="0" w:space="0" w:color="auto"/>
          </w:divBdr>
        </w:div>
        <w:div w:id="1476753128">
          <w:marLeft w:val="0"/>
          <w:marRight w:val="0"/>
          <w:marTop w:val="0"/>
          <w:marBottom w:val="0"/>
          <w:divBdr>
            <w:top w:val="none" w:sz="0" w:space="0" w:color="auto"/>
            <w:left w:val="none" w:sz="0" w:space="0" w:color="auto"/>
            <w:bottom w:val="none" w:sz="0" w:space="0" w:color="auto"/>
            <w:right w:val="none" w:sz="0" w:space="0" w:color="auto"/>
          </w:divBdr>
        </w:div>
        <w:div w:id="1493177448">
          <w:marLeft w:val="0"/>
          <w:marRight w:val="0"/>
          <w:marTop w:val="0"/>
          <w:marBottom w:val="0"/>
          <w:divBdr>
            <w:top w:val="none" w:sz="0" w:space="0" w:color="auto"/>
            <w:left w:val="none" w:sz="0" w:space="0" w:color="auto"/>
            <w:bottom w:val="none" w:sz="0" w:space="0" w:color="auto"/>
            <w:right w:val="none" w:sz="0" w:space="0" w:color="auto"/>
          </w:divBdr>
        </w:div>
        <w:div w:id="1530870318">
          <w:marLeft w:val="0"/>
          <w:marRight w:val="0"/>
          <w:marTop w:val="0"/>
          <w:marBottom w:val="0"/>
          <w:divBdr>
            <w:top w:val="none" w:sz="0" w:space="0" w:color="auto"/>
            <w:left w:val="none" w:sz="0" w:space="0" w:color="auto"/>
            <w:bottom w:val="none" w:sz="0" w:space="0" w:color="auto"/>
            <w:right w:val="none" w:sz="0" w:space="0" w:color="auto"/>
          </w:divBdr>
        </w:div>
        <w:div w:id="1536038889">
          <w:marLeft w:val="0"/>
          <w:marRight w:val="0"/>
          <w:marTop w:val="0"/>
          <w:marBottom w:val="0"/>
          <w:divBdr>
            <w:top w:val="none" w:sz="0" w:space="0" w:color="auto"/>
            <w:left w:val="none" w:sz="0" w:space="0" w:color="auto"/>
            <w:bottom w:val="none" w:sz="0" w:space="0" w:color="auto"/>
            <w:right w:val="none" w:sz="0" w:space="0" w:color="auto"/>
          </w:divBdr>
        </w:div>
        <w:div w:id="1538009515">
          <w:marLeft w:val="0"/>
          <w:marRight w:val="0"/>
          <w:marTop w:val="0"/>
          <w:marBottom w:val="0"/>
          <w:divBdr>
            <w:top w:val="none" w:sz="0" w:space="0" w:color="auto"/>
            <w:left w:val="none" w:sz="0" w:space="0" w:color="auto"/>
            <w:bottom w:val="none" w:sz="0" w:space="0" w:color="auto"/>
            <w:right w:val="none" w:sz="0" w:space="0" w:color="auto"/>
          </w:divBdr>
        </w:div>
        <w:div w:id="1570848012">
          <w:marLeft w:val="0"/>
          <w:marRight w:val="0"/>
          <w:marTop w:val="0"/>
          <w:marBottom w:val="0"/>
          <w:divBdr>
            <w:top w:val="none" w:sz="0" w:space="0" w:color="auto"/>
            <w:left w:val="none" w:sz="0" w:space="0" w:color="auto"/>
            <w:bottom w:val="none" w:sz="0" w:space="0" w:color="auto"/>
            <w:right w:val="none" w:sz="0" w:space="0" w:color="auto"/>
          </w:divBdr>
        </w:div>
        <w:div w:id="1583375072">
          <w:marLeft w:val="0"/>
          <w:marRight w:val="0"/>
          <w:marTop w:val="0"/>
          <w:marBottom w:val="0"/>
          <w:divBdr>
            <w:top w:val="none" w:sz="0" w:space="0" w:color="auto"/>
            <w:left w:val="none" w:sz="0" w:space="0" w:color="auto"/>
            <w:bottom w:val="none" w:sz="0" w:space="0" w:color="auto"/>
            <w:right w:val="none" w:sz="0" w:space="0" w:color="auto"/>
          </w:divBdr>
        </w:div>
        <w:div w:id="1607228753">
          <w:marLeft w:val="0"/>
          <w:marRight w:val="0"/>
          <w:marTop w:val="0"/>
          <w:marBottom w:val="0"/>
          <w:divBdr>
            <w:top w:val="none" w:sz="0" w:space="0" w:color="auto"/>
            <w:left w:val="none" w:sz="0" w:space="0" w:color="auto"/>
            <w:bottom w:val="none" w:sz="0" w:space="0" w:color="auto"/>
            <w:right w:val="none" w:sz="0" w:space="0" w:color="auto"/>
          </w:divBdr>
        </w:div>
        <w:div w:id="1607687067">
          <w:marLeft w:val="0"/>
          <w:marRight w:val="0"/>
          <w:marTop w:val="0"/>
          <w:marBottom w:val="0"/>
          <w:divBdr>
            <w:top w:val="none" w:sz="0" w:space="0" w:color="auto"/>
            <w:left w:val="none" w:sz="0" w:space="0" w:color="auto"/>
            <w:bottom w:val="none" w:sz="0" w:space="0" w:color="auto"/>
            <w:right w:val="none" w:sz="0" w:space="0" w:color="auto"/>
          </w:divBdr>
        </w:div>
        <w:div w:id="1619413304">
          <w:marLeft w:val="0"/>
          <w:marRight w:val="0"/>
          <w:marTop w:val="0"/>
          <w:marBottom w:val="0"/>
          <w:divBdr>
            <w:top w:val="none" w:sz="0" w:space="0" w:color="auto"/>
            <w:left w:val="none" w:sz="0" w:space="0" w:color="auto"/>
            <w:bottom w:val="none" w:sz="0" w:space="0" w:color="auto"/>
            <w:right w:val="none" w:sz="0" w:space="0" w:color="auto"/>
          </w:divBdr>
        </w:div>
        <w:div w:id="1621954082">
          <w:marLeft w:val="0"/>
          <w:marRight w:val="0"/>
          <w:marTop w:val="0"/>
          <w:marBottom w:val="0"/>
          <w:divBdr>
            <w:top w:val="none" w:sz="0" w:space="0" w:color="auto"/>
            <w:left w:val="none" w:sz="0" w:space="0" w:color="auto"/>
            <w:bottom w:val="none" w:sz="0" w:space="0" w:color="auto"/>
            <w:right w:val="none" w:sz="0" w:space="0" w:color="auto"/>
          </w:divBdr>
        </w:div>
        <w:div w:id="1626354278">
          <w:marLeft w:val="0"/>
          <w:marRight w:val="0"/>
          <w:marTop w:val="0"/>
          <w:marBottom w:val="0"/>
          <w:divBdr>
            <w:top w:val="none" w:sz="0" w:space="0" w:color="auto"/>
            <w:left w:val="none" w:sz="0" w:space="0" w:color="auto"/>
            <w:bottom w:val="none" w:sz="0" w:space="0" w:color="auto"/>
            <w:right w:val="none" w:sz="0" w:space="0" w:color="auto"/>
          </w:divBdr>
        </w:div>
        <w:div w:id="1631858345">
          <w:marLeft w:val="0"/>
          <w:marRight w:val="0"/>
          <w:marTop w:val="0"/>
          <w:marBottom w:val="0"/>
          <w:divBdr>
            <w:top w:val="none" w:sz="0" w:space="0" w:color="auto"/>
            <w:left w:val="none" w:sz="0" w:space="0" w:color="auto"/>
            <w:bottom w:val="none" w:sz="0" w:space="0" w:color="auto"/>
            <w:right w:val="none" w:sz="0" w:space="0" w:color="auto"/>
          </w:divBdr>
        </w:div>
        <w:div w:id="1689141725">
          <w:marLeft w:val="0"/>
          <w:marRight w:val="0"/>
          <w:marTop w:val="0"/>
          <w:marBottom w:val="0"/>
          <w:divBdr>
            <w:top w:val="none" w:sz="0" w:space="0" w:color="auto"/>
            <w:left w:val="none" w:sz="0" w:space="0" w:color="auto"/>
            <w:bottom w:val="none" w:sz="0" w:space="0" w:color="auto"/>
            <w:right w:val="none" w:sz="0" w:space="0" w:color="auto"/>
          </w:divBdr>
        </w:div>
        <w:div w:id="1702168265">
          <w:marLeft w:val="0"/>
          <w:marRight w:val="0"/>
          <w:marTop w:val="0"/>
          <w:marBottom w:val="0"/>
          <w:divBdr>
            <w:top w:val="none" w:sz="0" w:space="0" w:color="auto"/>
            <w:left w:val="none" w:sz="0" w:space="0" w:color="auto"/>
            <w:bottom w:val="none" w:sz="0" w:space="0" w:color="auto"/>
            <w:right w:val="none" w:sz="0" w:space="0" w:color="auto"/>
          </w:divBdr>
        </w:div>
        <w:div w:id="1713069221">
          <w:marLeft w:val="0"/>
          <w:marRight w:val="0"/>
          <w:marTop w:val="0"/>
          <w:marBottom w:val="0"/>
          <w:divBdr>
            <w:top w:val="none" w:sz="0" w:space="0" w:color="auto"/>
            <w:left w:val="none" w:sz="0" w:space="0" w:color="auto"/>
            <w:bottom w:val="none" w:sz="0" w:space="0" w:color="auto"/>
            <w:right w:val="none" w:sz="0" w:space="0" w:color="auto"/>
          </w:divBdr>
        </w:div>
        <w:div w:id="1716461980">
          <w:marLeft w:val="0"/>
          <w:marRight w:val="0"/>
          <w:marTop w:val="0"/>
          <w:marBottom w:val="0"/>
          <w:divBdr>
            <w:top w:val="none" w:sz="0" w:space="0" w:color="auto"/>
            <w:left w:val="none" w:sz="0" w:space="0" w:color="auto"/>
            <w:bottom w:val="none" w:sz="0" w:space="0" w:color="auto"/>
            <w:right w:val="none" w:sz="0" w:space="0" w:color="auto"/>
          </w:divBdr>
        </w:div>
        <w:div w:id="1717578673">
          <w:marLeft w:val="0"/>
          <w:marRight w:val="0"/>
          <w:marTop w:val="0"/>
          <w:marBottom w:val="0"/>
          <w:divBdr>
            <w:top w:val="none" w:sz="0" w:space="0" w:color="auto"/>
            <w:left w:val="none" w:sz="0" w:space="0" w:color="auto"/>
            <w:bottom w:val="none" w:sz="0" w:space="0" w:color="auto"/>
            <w:right w:val="none" w:sz="0" w:space="0" w:color="auto"/>
          </w:divBdr>
        </w:div>
        <w:div w:id="1747417172">
          <w:marLeft w:val="0"/>
          <w:marRight w:val="0"/>
          <w:marTop w:val="0"/>
          <w:marBottom w:val="0"/>
          <w:divBdr>
            <w:top w:val="none" w:sz="0" w:space="0" w:color="auto"/>
            <w:left w:val="none" w:sz="0" w:space="0" w:color="auto"/>
            <w:bottom w:val="none" w:sz="0" w:space="0" w:color="auto"/>
            <w:right w:val="none" w:sz="0" w:space="0" w:color="auto"/>
          </w:divBdr>
        </w:div>
        <w:div w:id="1763989251">
          <w:marLeft w:val="0"/>
          <w:marRight w:val="0"/>
          <w:marTop w:val="0"/>
          <w:marBottom w:val="0"/>
          <w:divBdr>
            <w:top w:val="none" w:sz="0" w:space="0" w:color="auto"/>
            <w:left w:val="none" w:sz="0" w:space="0" w:color="auto"/>
            <w:bottom w:val="none" w:sz="0" w:space="0" w:color="auto"/>
            <w:right w:val="none" w:sz="0" w:space="0" w:color="auto"/>
          </w:divBdr>
        </w:div>
        <w:div w:id="1770159311">
          <w:marLeft w:val="0"/>
          <w:marRight w:val="0"/>
          <w:marTop w:val="0"/>
          <w:marBottom w:val="0"/>
          <w:divBdr>
            <w:top w:val="none" w:sz="0" w:space="0" w:color="auto"/>
            <w:left w:val="none" w:sz="0" w:space="0" w:color="auto"/>
            <w:bottom w:val="none" w:sz="0" w:space="0" w:color="auto"/>
            <w:right w:val="none" w:sz="0" w:space="0" w:color="auto"/>
          </w:divBdr>
        </w:div>
        <w:div w:id="1772503739">
          <w:marLeft w:val="0"/>
          <w:marRight w:val="0"/>
          <w:marTop w:val="0"/>
          <w:marBottom w:val="0"/>
          <w:divBdr>
            <w:top w:val="none" w:sz="0" w:space="0" w:color="auto"/>
            <w:left w:val="none" w:sz="0" w:space="0" w:color="auto"/>
            <w:bottom w:val="none" w:sz="0" w:space="0" w:color="auto"/>
            <w:right w:val="none" w:sz="0" w:space="0" w:color="auto"/>
          </w:divBdr>
        </w:div>
        <w:div w:id="1789351970">
          <w:marLeft w:val="0"/>
          <w:marRight w:val="0"/>
          <w:marTop w:val="0"/>
          <w:marBottom w:val="0"/>
          <w:divBdr>
            <w:top w:val="none" w:sz="0" w:space="0" w:color="auto"/>
            <w:left w:val="none" w:sz="0" w:space="0" w:color="auto"/>
            <w:bottom w:val="none" w:sz="0" w:space="0" w:color="auto"/>
            <w:right w:val="none" w:sz="0" w:space="0" w:color="auto"/>
          </w:divBdr>
        </w:div>
        <w:div w:id="1830365767">
          <w:marLeft w:val="0"/>
          <w:marRight w:val="0"/>
          <w:marTop w:val="0"/>
          <w:marBottom w:val="0"/>
          <w:divBdr>
            <w:top w:val="none" w:sz="0" w:space="0" w:color="auto"/>
            <w:left w:val="none" w:sz="0" w:space="0" w:color="auto"/>
            <w:bottom w:val="none" w:sz="0" w:space="0" w:color="auto"/>
            <w:right w:val="none" w:sz="0" w:space="0" w:color="auto"/>
          </w:divBdr>
        </w:div>
        <w:div w:id="1838572653">
          <w:marLeft w:val="0"/>
          <w:marRight w:val="0"/>
          <w:marTop w:val="0"/>
          <w:marBottom w:val="0"/>
          <w:divBdr>
            <w:top w:val="none" w:sz="0" w:space="0" w:color="auto"/>
            <w:left w:val="none" w:sz="0" w:space="0" w:color="auto"/>
            <w:bottom w:val="none" w:sz="0" w:space="0" w:color="auto"/>
            <w:right w:val="none" w:sz="0" w:space="0" w:color="auto"/>
          </w:divBdr>
        </w:div>
        <w:div w:id="1856454326">
          <w:marLeft w:val="0"/>
          <w:marRight w:val="0"/>
          <w:marTop w:val="0"/>
          <w:marBottom w:val="0"/>
          <w:divBdr>
            <w:top w:val="none" w:sz="0" w:space="0" w:color="auto"/>
            <w:left w:val="none" w:sz="0" w:space="0" w:color="auto"/>
            <w:bottom w:val="none" w:sz="0" w:space="0" w:color="auto"/>
            <w:right w:val="none" w:sz="0" w:space="0" w:color="auto"/>
          </w:divBdr>
        </w:div>
        <w:div w:id="1870222299">
          <w:marLeft w:val="0"/>
          <w:marRight w:val="0"/>
          <w:marTop w:val="0"/>
          <w:marBottom w:val="0"/>
          <w:divBdr>
            <w:top w:val="none" w:sz="0" w:space="0" w:color="auto"/>
            <w:left w:val="none" w:sz="0" w:space="0" w:color="auto"/>
            <w:bottom w:val="none" w:sz="0" w:space="0" w:color="auto"/>
            <w:right w:val="none" w:sz="0" w:space="0" w:color="auto"/>
          </w:divBdr>
        </w:div>
        <w:div w:id="1903562127">
          <w:marLeft w:val="0"/>
          <w:marRight w:val="0"/>
          <w:marTop w:val="0"/>
          <w:marBottom w:val="0"/>
          <w:divBdr>
            <w:top w:val="none" w:sz="0" w:space="0" w:color="auto"/>
            <w:left w:val="none" w:sz="0" w:space="0" w:color="auto"/>
            <w:bottom w:val="none" w:sz="0" w:space="0" w:color="auto"/>
            <w:right w:val="none" w:sz="0" w:space="0" w:color="auto"/>
          </w:divBdr>
        </w:div>
        <w:div w:id="1926769342">
          <w:marLeft w:val="0"/>
          <w:marRight w:val="0"/>
          <w:marTop w:val="0"/>
          <w:marBottom w:val="0"/>
          <w:divBdr>
            <w:top w:val="none" w:sz="0" w:space="0" w:color="auto"/>
            <w:left w:val="none" w:sz="0" w:space="0" w:color="auto"/>
            <w:bottom w:val="none" w:sz="0" w:space="0" w:color="auto"/>
            <w:right w:val="none" w:sz="0" w:space="0" w:color="auto"/>
          </w:divBdr>
        </w:div>
        <w:div w:id="1979340183">
          <w:marLeft w:val="0"/>
          <w:marRight w:val="0"/>
          <w:marTop w:val="0"/>
          <w:marBottom w:val="0"/>
          <w:divBdr>
            <w:top w:val="none" w:sz="0" w:space="0" w:color="auto"/>
            <w:left w:val="none" w:sz="0" w:space="0" w:color="auto"/>
            <w:bottom w:val="none" w:sz="0" w:space="0" w:color="auto"/>
            <w:right w:val="none" w:sz="0" w:space="0" w:color="auto"/>
          </w:divBdr>
        </w:div>
        <w:div w:id="2029912989">
          <w:marLeft w:val="0"/>
          <w:marRight w:val="0"/>
          <w:marTop w:val="0"/>
          <w:marBottom w:val="0"/>
          <w:divBdr>
            <w:top w:val="none" w:sz="0" w:space="0" w:color="auto"/>
            <w:left w:val="none" w:sz="0" w:space="0" w:color="auto"/>
            <w:bottom w:val="none" w:sz="0" w:space="0" w:color="auto"/>
            <w:right w:val="none" w:sz="0" w:space="0" w:color="auto"/>
          </w:divBdr>
        </w:div>
        <w:div w:id="2037265976">
          <w:marLeft w:val="0"/>
          <w:marRight w:val="0"/>
          <w:marTop w:val="0"/>
          <w:marBottom w:val="0"/>
          <w:divBdr>
            <w:top w:val="none" w:sz="0" w:space="0" w:color="auto"/>
            <w:left w:val="none" w:sz="0" w:space="0" w:color="auto"/>
            <w:bottom w:val="none" w:sz="0" w:space="0" w:color="auto"/>
            <w:right w:val="none" w:sz="0" w:space="0" w:color="auto"/>
          </w:divBdr>
        </w:div>
        <w:div w:id="2037846276">
          <w:marLeft w:val="0"/>
          <w:marRight w:val="0"/>
          <w:marTop w:val="0"/>
          <w:marBottom w:val="0"/>
          <w:divBdr>
            <w:top w:val="none" w:sz="0" w:space="0" w:color="auto"/>
            <w:left w:val="none" w:sz="0" w:space="0" w:color="auto"/>
            <w:bottom w:val="none" w:sz="0" w:space="0" w:color="auto"/>
            <w:right w:val="none" w:sz="0" w:space="0" w:color="auto"/>
          </w:divBdr>
        </w:div>
        <w:div w:id="2048333528">
          <w:marLeft w:val="0"/>
          <w:marRight w:val="0"/>
          <w:marTop w:val="0"/>
          <w:marBottom w:val="0"/>
          <w:divBdr>
            <w:top w:val="none" w:sz="0" w:space="0" w:color="auto"/>
            <w:left w:val="none" w:sz="0" w:space="0" w:color="auto"/>
            <w:bottom w:val="none" w:sz="0" w:space="0" w:color="auto"/>
            <w:right w:val="none" w:sz="0" w:space="0" w:color="auto"/>
          </w:divBdr>
        </w:div>
        <w:div w:id="2090686628">
          <w:marLeft w:val="0"/>
          <w:marRight w:val="0"/>
          <w:marTop w:val="0"/>
          <w:marBottom w:val="0"/>
          <w:divBdr>
            <w:top w:val="none" w:sz="0" w:space="0" w:color="auto"/>
            <w:left w:val="none" w:sz="0" w:space="0" w:color="auto"/>
            <w:bottom w:val="none" w:sz="0" w:space="0" w:color="auto"/>
            <w:right w:val="none" w:sz="0" w:space="0" w:color="auto"/>
          </w:divBdr>
        </w:div>
        <w:div w:id="2145388975">
          <w:marLeft w:val="0"/>
          <w:marRight w:val="0"/>
          <w:marTop w:val="0"/>
          <w:marBottom w:val="0"/>
          <w:divBdr>
            <w:top w:val="none" w:sz="0" w:space="0" w:color="auto"/>
            <w:left w:val="none" w:sz="0" w:space="0" w:color="auto"/>
            <w:bottom w:val="none" w:sz="0" w:space="0" w:color="auto"/>
            <w:right w:val="none" w:sz="0" w:space="0" w:color="auto"/>
          </w:divBdr>
        </w:div>
      </w:divsChild>
    </w:div>
    <w:div w:id="645747366">
      <w:bodyDiv w:val="1"/>
      <w:marLeft w:val="0"/>
      <w:marRight w:val="0"/>
      <w:marTop w:val="0"/>
      <w:marBottom w:val="0"/>
      <w:divBdr>
        <w:top w:val="none" w:sz="0" w:space="0" w:color="auto"/>
        <w:left w:val="none" w:sz="0" w:space="0" w:color="auto"/>
        <w:bottom w:val="none" w:sz="0" w:space="0" w:color="auto"/>
        <w:right w:val="none" w:sz="0" w:space="0" w:color="auto"/>
      </w:divBdr>
    </w:div>
    <w:div w:id="650064190">
      <w:bodyDiv w:val="1"/>
      <w:marLeft w:val="0"/>
      <w:marRight w:val="0"/>
      <w:marTop w:val="0"/>
      <w:marBottom w:val="0"/>
      <w:divBdr>
        <w:top w:val="none" w:sz="0" w:space="0" w:color="auto"/>
        <w:left w:val="none" w:sz="0" w:space="0" w:color="auto"/>
        <w:bottom w:val="none" w:sz="0" w:space="0" w:color="auto"/>
        <w:right w:val="none" w:sz="0" w:space="0" w:color="auto"/>
      </w:divBdr>
      <w:divsChild>
        <w:div w:id="2131583374">
          <w:marLeft w:val="0"/>
          <w:marRight w:val="0"/>
          <w:marTop w:val="0"/>
          <w:marBottom w:val="0"/>
          <w:divBdr>
            <w:top w:val="none" w:sz="0" w:space="0" w:color="auto"/>
            <w:left w:val="none" w:sz="0" w:space="0" w:color="auto"/>
            <w:bottom w:val="none" w:sz="0" w:space="0" w:color="auto"/>
            <w:right w:val="none" w:sz="0" w:space="0" w:color="auto"/>
          </w:divBdr>
        </w:div>
      </w:divsChild>
    </w:div>
    <w:div w:id="680010395">
      <w:bodyDiv w:val="1"/>
      <w:marLeft w:val="0"/>
      <w:marRight w:val="0"/>
      <w:marTop w:val="0"/>
      <w:marBottom w:val="0"/>
      <w:divBdr>
        <w:top w:val="none" w:sz="0" w:space="0" w:color="auto"/>
        <w:left w:val="none" w:sz="0" w:space="0" w:color="auto"/>
        <w:bottom w:val="none" w:sz="0" w:space="0" w:color="auto"/>
        <w:right w:val="none" w:sz="0" w:space="0" w:color="auto"/>
      </w:divBdr>
      <w:divsChild>
        <w:div w:id="2104564652">
          <w:marLeft w:val="0"/>
          <w:marRight w:val="0"/>
          <w:marTop w:val="0"/>
          <w:marBottom w:val="0"/>
          <w:divBdr>
            <w:top w:val="none" w:sz="0" w:space="0" w:color="auto"/>
            <w:left w:val="none" w:sz="0" w:space="0" w:color="auto"/>
            <w:bottom w:val="none" w:sz="0" w:space="0" w:color="auto"/>
            <w:right w:val="none" w:sz="0" w:space="0" w:color="auto"/>
          </w:divBdr>
          <w:divsChild>
            <w:div w:id="882642156">
              <w:marLeft w:val="0"/>
              <w:marRight w:val="0"/>
              <w:marTop w:val="0"/>
              <w:marBottom w:val="0"/>
              <w:divBdr>
                <w:top w:val="none" w:sz="0" w:space="0" w:color="auto"/>
                <w:left w:val="none" w:sz="0" w:space="0" w:color="auto"/>
                <w:bottom w:val="none" w:sz="0" w:space="0" w:color="auto"/>
                <w:right w:val="none" w:sz="0" w:space="0" w:color="auto"/>
              </w:divBdr>
            </w:div>
            <w:div w:id="951209597">
              <w:marLeft w:val="0"/>
              <w:marRight w:val="0"/>
              <w:marTop w:val="0"/>
              <w:marBottom w:val="0"/>
              <w:divBdr>
                <w:top w:val="none" w:sz="0" w:space="0" w:color="auto"/>
                <w:left w:val="none" w:sz="0" w:space="0" w:color="auto"/>
                <w:bottom w:val="none" w:sz="0" w:space="0" w:color="auto"/>
                <w:right w:val="none" w:sz="0" w:space="0" w:color="auto"/>
              </w:divBdr>
            </w:div>
            <w:div w:id="1051610214">
              <w:marLeft w:val="0"/>
              <w:marRight w:val="0"/>
              <w:marTop w:val="0"/>
              <w:marBottom w:val="0"/>
              <w:divBdr>
                <w:top w:val="none" w:sz="0" w:space="0" w:color="auto"/>
                <w:left w:val="none" w:sz="0" w:space="0" w:color="auto"/>
                <w:bottom w:val="none" w:sz="0" w:space="0" w:color="auto"/>
                <w:right w:val="none" w:sz="0" w:space="0" w:color="auto"/>
              </w:divBdr>
            </w:div>
            <w:div w:id="1279606330">
              <w:marLeft w:val="0"/>
              <w:marRight w:val="0"/>
              <w:marTop w:val="0"/>
              <w:marBottom w:val="0"/>
              <w:divBdr>
                <w:top w:val="none" w:sz="0" w:space="0" w:color="auto"/>
                <w:left w:val="none" w:sz="0" w:space="0" w:color="auto"/>
                <w:bottom w:val="none" w:sz="0" w:space="0" w:color="auto"/>
                <w:right w:val="none" w:sz="0" w:space="0" w:color="auto"/>
              </w:divBdr>
            </w:div>
            <w:div w:id="160977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707848">
      <w:bodyDiv w:val="1"/>
      <w:marLeft w:val="0"/>
      <w:marRight w:val="0"/>
      <w:marTop w:val="0"/>
      <w:marBottom w:val="0"/>
      <w:divBdr>
        <w:top w:val="none" w:sz="0" w:space="0" w:color="auto"/>
        <w:left w:val="none" w:sz="0" w:space="0" w:color="auto"/>
        <w:bottom w:val="none" w:sz="0" w:space="0" w:color="auto"/>
        <w:right w:val="none" w:sz="0" w:space="0" w:color="auto"/>
      </w:divBdr>
    </w:div>
    <w:div w:id="684593928">
      <w:bodyDiv w:val="1"/>
      <w:marLeft w:val="0"/>
      <w:marRight w:val="0"/>
      <w:marTop w:val="0"/>
      <w:marBottom w:val="0"/>
      <w:divBdr>
        <w:top w:val="none" w:sz="0" w:space="0" w:color="auto"/>
        <w:left w:val="none" w:sz="0" w:space="0" w:color="auto"/>
        <w:bottom w:val="none" w:sz="0" w:space="0" w:color="auto"/>
        <w:right w:val="none" w:sz="0" w:space="0" w:color="auto"/>
      </w:divBdr>
    </w:div>
    <w:div w:id="696201847">
      <w:bodyDiv w:val="1"/>
      <w:marLeft w:val="0"/>
      <w:marRight w:val="0"/>
      <w:marTop w:val="0"/>
      <w:marBottom w:val="0"/>
      <w:divBdr>
        <w:top w:val="none" w:sz="0" w:space="0" w:color="auto"/>
        <w:left w:val="none" w:sz="0" w:space="0" w:color="auto"/>
        <w:bottom w:val="none" w:sz="0" w:space="0" w:color="auto"/>
        <w:right w:val="none" w:sz="0" w:space="0" w:color="auto"/>
      </w:divBdr>
    </w:div>
    <w:div w:id="724185753">
      <w:bodyDiv w:val="1"/>
      <w:marLeft w:val="0"/>
      <w:marRight w:val="0"/>
      <w:marTop w:val="0"/>
      <w:marBottom w:val="0"/>
      <w:divBdr>
        <w:top w:val="none" w:sz="0" w:space="0" w:color="auto"/>
        <w:left w:val="none" w:sz="0" w:space="0" w:color="auto"/>
        <w:bottom w:val="none" w:sz="0" w:space="0" w:color="auto"/>
        <w:right w:val="none" w:sz="0" w:space="0" w:color="auto"/>
      </w:divBdr>
      <w:divsChild>
        <w:div w:id="1142892808">
          <w:marLeft w:val="0"/>
          <w:marRight w:val="0"/>
          <w:marTop w:val="0"/>
          <w:marBottom w:val="0"/>
          <w:divBdr>
            <w:top w:val="none" w:sz="0" w:space="0" w:color="auto"/>
            <w:left w:val="none" w:sz="0" w:space="0" w:color="auto"/>
            <w:bottom w:val="none" w:sz="0" w:space="0" w:color="auto"/>
            <w:right w:val="none" w:sz="0" w:space="0" w:color="auto"/>
          </w:divBdr>
        </w:div>
      </w:divsChild>
    </w:div>
    <w:div w:id="731974437">
      <w:bodyDiv w:val="1"/>
      <w:marLeft w:val="0"/>
      <w:marRight w:val="0"/>
      <w:marTop w:val="0"/>
      <w:marBottom w:val="0"/>
      <w:divBdr>
        <w:top w:val="none" w:sz="0" w:space="0" w:color="auto"/>
        <w:left w:val="none" w:sz="0" w:space="0" w:color="auto"/>
        <w:bottom w:val="none" w:sz="0" w:space="0" w:color="auto"/>
        <w:right w:val="none" w:sz="0" w:space="0" w:color="auto"/>
      </w:divBdr>
    </w:div>
    <w:div w:id="750275681">
      <w:bodyDiv w:val="1"/>
      <w:marLeft w:val="0"/>
      <w:marRight w:val="0"/>
      <w:marTop w:val="0"/>
      <w:marBottom w:val="0"/>
      <w:divBdr>
        <w:top w:val="none" w:sz="0" w:space="0" w:color="auto"/>
        <w:left w:val="none" w:sz="0" w:space="0" w:color="auto"/>
        <w:bottom w:val="none" w:sz="0" w:space="0" w:color="auto"/>
        <w:right w:val="none" w:sz="0" w:space="0" w:color="auto"/>
      </w:divBdr>
    </w:div>
    <w:div w:id="762067523">
      <w:bodyDiv w:val="1"/>
      <w:marLeft w:val="0"/>
      <w:marRight w:val="0"/>
      <w:marTop w:val="0"/>
      <w:marBottom w:val="0"/>
      <w:divBdr>
        <w:top w:val="none" w:sz="0" w:space="0" w:color="auto"/>
        <w:left w:val="none" w:sz="0" w:space="0" w:color="auto"/>
        <w:bottom w:val="none" w:sz="0" w:space="0" w:color="auto"/>
        <w:right w:val="none" w:sz="0" w:space="0" w:color="auto"/>
      </w:divBdr>
    </w:div>
    <w:div w:id="779645654">
      <w:bodyDiv w:val="1"/>
      <w:marLeft w:val="0"/>
      <w:marRight w:val="0"/>
      <w:marTop w:val="0"/>
      <w:marBottom w:val="0"/>
      <w:divBdr>
        <w:top w:val="none" w:sz="0" w:space="0" w:color="auto"/>
        <w:left w:val="none" w:sz="0" w:space="0" w:color="auto"/>
        <w:bottom w:val="none" w:sz="0" w:space="0" w:color="auto"/>
        <w:right w:val="none" w:sz="0" w:space="0" w:color="auto"/>
      </w:divBdr>
    </w:div>
    <w:div w:id="792678370">
      <w:bodyDiv w:val="1"/>
      <w:marLeft w:val="0"/>
      <w:marRight w:val="0"/>
      <w:marTop w:val="0"/>
      <w:marBottom w:val="0"/>
      <w:divBdr>
        <w:top w:val="none" w:sz="0" w:space="0" w:color="auto"/>
        <w:left w:val="none" w:sz="0" w:space="0" w:color="auto"/>
        <w:bottom w:val="none" w:sz="0" w:space="0" w:color="auto"/>
        <w:right w:val="none" w:sz="0" w:space="0" w:color="auto"/>
      </w:divBdr>
    </w:div>
    <w:div w:id="795560137">
      <w:bodyDiv w:val="1"/>
      <w:marLeft w:val="0"/>
      <w:marRight w:val="0"/>
      <w:marTop w:val="0"/>
      <w:marBottom w:val="0"/>
      <w:divBdr>
        <w:top w:val="none" w:sz="0" w:space="0" w:color="auto"/>
        <w:left w:val="none" w:sz="0" w:space="0" w:color="auto"/>
        <w:bottom w:val="none" w:sz="0" w:space="0" w:color="auto"/>
        <w:right w:val="none" w:sz="0" w:space="0" w:color="auto"/>
      </w:divBdr>
    </w:div>
    <w:div w:id="796026387">
      <w:bodyDiv w:val="1"/>
      <w:marLeft w:val="0"/>
      <w:marRight w:val="0"/>
      <w:marTop w:val="0"/>
      <w:marBottom w:val="0"/>
      <w:divBdr>
        <w:top w:val="none" w:sz="0" w:space="0" w:color="auto"/>
        <w:left w:val="none" w:sz="0" w:space="0" w:color="auto"/>
        <w:bottom w:val="none" w:sz="0" w:space="0" w:color="auto"/>
        <w:right w:val="none" w:sz="0" w:space="0" w:color="auto"/>
      </w:divBdr>
      <w:divsChild>
        <w:div w:id="1492672720">
          <w:marLeft w:val="0"/>
          <w:marRight w:val="0"/>
          <w:marTop w:val="0"/>
          <w:marBottom w:val="0"/>
          <w:divBdr>
            <w:top w:val="none" w:sz="0" w:space="0" w:color="auto"/>
            <w:left w:val="none" w:sz="0" w:space="0" w:color="auto"/>
            <w:bottom w:val="none" w:sz="0" w:space="0" w:color="auto"/>
            <w:right w:val="none" w:sz="0" w:space="0" w:color="auto"/>
          </w:divBdr>
        </w:div>
      </w:divsChild>
    </w:div>
    <w:div w:id="815798465">
      <w:bodyDiv w:val="1"/>
      <w:marLeft w:val="0"/>
      <w:marRight w:val="0"/>
      <w:marTop w:val="0"/>
      <w:marBottom w:val="0"/>
      <w:divBdr>
        <w:top w:val="none" w:sz="0" w:space="0" w:color="auto"/>
        <w:left w:val="none" w:sz="0" w:space="0" w:color="auto"/>
        <w:bottom w:val="none" w:sz="0" w:space="0" w:color="auto"/>
        <w:right w:val="none" w:sz="0" w:space="0" w:color="auto"/>
      </w:divBdr>
    </w:div>
    <w:div w:id="838040035">
      <w:bodyDiv w:val="1"/>
      <w:marLeft w:val="0"/>
      <w:marRight w:val="0"/>
      <w:marTop w:val="0"/>
      <w:marBottom w:val="0"/>
      <w:divBdr>
        <w:top w:val="none" w:sz="0" w:space="0" w:color="auto"/>
        <w:left w:val="none" w:sz="0" w:space="0" w:color="auto"/>
        <w:bottom w:val="none" w:sz="0" w:space="0" w:color="auto"/>
        <w:right w:val="none" w:sz="0" w:space="0" w:color="auto"/>
      </w:divBdr>
    </w:div>
    <w:div w:id="850149497">
      <w:bodyDiv w:val="1"/>
      <w:marLeft w:val="0"/>
      <w:marRight w:val="0"/>
      <w:marTop w:val="0"/>
      <w:marBottom w:val="0"/>
      <w:divBdr>
        <w:top w:val="none" w:sz="0" w:space="0" w:color="auto"/>
        <w:left w:val="none" w:sz="0" w:space="0" w:color="auto"/>
        <w:bottom w:val="none" w:sz="0" w:space="0" w:color="auto"/>
        <w:right w:val="none" w:sz="0" w:space="0" w:color="auto"/>
      </w:divBdr>
      <w:divsChild>
        <w:div w:id="175077670">
          <w:marLeft w:val="0"/>
          <w:marRight w:val="0"/>
          <w:marTop w:val="0"/>
          <w:marBottom w:val="0"/>
          <w:divBdr>
            <w:top w:val="none" w:sz="0" w:space="0" w:color="auto"/>
            <w:left w:val="none" w:sz="0" w:space="0" w:color="auto"/>
            <w:bottom w:val="none" w:sz="0" w:space="0" w:color="auto"/>
            <w:right w:val="none" w:sz="0" w:space="0" w:color="auto"/>
          </w:divBdr>
        </w:div>
        <w:div w:id="198590729">
          <w:marLeft w:val="0"/>
          <w:marRight w:val="0"/>
          <w:marTop w:val="0"/>
          <w:marBottom w:val="0"/>
          <w:divBdr>
            <w:top w:val="none" w:sz="0" w:space="0" w:color="auto"/>
            <w:left w:val="none" w:sz="0" w:space="0" w:color="auto"/>
            <w:bottom w:val="none" w:sz="0" w:space="0" w:color="auto"/>
            <w:right w:val="none" w:sz="0" w:space="0" w:color="auto"/>
          </w:divBdr>
        </w:div>
        <w:div w:id="212231092">
          <w:marLeft w:val="0"/>
          <w:marRight w:val="0"/>
          <w:marTop w:val="0"/>
          <w:marBottom w:val="0"/>
          <w:divBdr>
            <w:top w:val="none" w:sz="0" w:space="0" w:color="auto"/>
            <w:left w:val="none" w:sz="0" w:space="0" w:color="auto"/>
            <w:bottom w:val="none" w:sz="0" w:space="0" w:color="auto"/>
            <w:right w:val="none" w:sz="0" w:space="0" w:color="auto"/>
          </w:divBdr>
        </w:div>
        <w:div w:id="223294843">
          <w:marLeft w:val="0"/>
          <w:marRight w:val="0"/>
          <w:marTop w:val="0"/>
          <w:marBottom w:val="0"/>
          <w:divBdr>
            <w:top w:val="none" w:sz="0" w:space="0" w:color="auto"/>
            <w:left w:val="none" w:sz="0" w:space="0" w:color="auto"/>
            <w:bottom w:val="none" w:sz="0" w:space="0" w:color="auto"/>
            <w:right w:val="none" w:sz="0" w:space="0" w:color="auto"/>
          </w:divBdr>
        </w:div>
        <w:div w:id="232010824">
          <w:marLeft w:val="0"/>
          <w:marRight w:val="0"/>
          <w:marTop w:val="0"/>
          <w:marBottom w:val="0"/>
          <w:divBdr>
            <w:top w:val="none" w:sz="0" w:space="0" w:color="auto"/>
            <w:left w:val="none" w:sz="0" w:space="0" w:color="auto"/>
            <w:bottom w:val="none" w:sz="0" w:space="0" w:color="auto"/>
            <w:right w:val="none" w:sz="0" w:space="0" w:color="auto"/>
          </w:divBdr>
        </w:div>
        <w:div w:id="243536042">
          <w:marLeft w:val="0"/>
          <w:marRight w:val="0"/>
          <w:marTop w:val="0"/>
          <w:marBottom w:val="0"/>
          <w:divBdr>
            <w:top w:val="none" w:sz="0" w:space="0" w:color="auto"/>
            <w:left w:val="none" w:sz="0" w:space="0" w:color="auto"/>
            <w:bottom w:val="none" w:sz="0" w:space="0" w:color="auto"/>
            <w:right w:val="none" w:sz="0" w:space="0" w:color="auto"/>
          </w:divBdr>
        </w:div>
        <w:div w:id="266233014">
          <w:marLeft w:val="0"/>
          <w:marRight w:val="0"/>
          <w:marTop w:val="0"/>
          <w:marBottom w:val="0"/>
          <w:divBdr>
            <w:top w:val="none" w:sz="0" w:space="0" w:color="auto"/>
            <w:left w:val="none" w:sz="0" w:space="0" w:color="auto"/>
            <w:bottom w:val="none" w:sz="0" w:space="0" w:color="auto"/>
            <w:right w:val="none" w:sz="0" w:space="0" w:color="auto"/>
          </w:divBdr>
        </w:div>
        <w:div w:id="299846827">
          <w:marLeft w:val="0"/>
          <w:marRight w:val="0"/>
          <w:marTop w:val="0"/>
          <w:marBottom w:val="0"/>
          <w:divBdr>
            <w:top w:val="none" w:sz="0" w:space="0" w:color="auto"/>
            <w:left w:val="none" w:sz="0" w:space="0" w:color="auto"/>
            <w:bottom w:val="none" w:sz="0" w:space="0" w:color="auto"/>
            <w:right w:val="none" w:sz="0" w:space="0" w:color="auto"/>
          </w:divBdr>
        </w:div>
        <w:div w:id="328409934">
          <w:marLeft w:val="0"/>
          <w:marRight w:val="0"/>
          <w:marTop w:val="0"/>
          <w:marBottom w:val="0"/>
          <w:divBdr>
            <w:top w:val="none" w:sz="0" w:space="0" w:color="auto"/>
            <w:left w:val="none" w:sz="0" w:space="0" w:color="auto"/>
            <w:bottom w:val="none" w:sz="0" w:space="0" w:color="auto"/>
            <w:right w:val="none" w:sz="0" w:space="0" w:color="auto"/>
          </w:divBdr>
        </w:div>
        <w:div w:id="329606925">
          <w:marLeft w:val="0"/>
          <w:marRight w:val="0"/>
          <w:marTop w:val="0"/>
          <w:marBottom w:val="0"/>
          <w:divBdr>
            <w:top w:val="none" w:sz="0" w:space="0" w:color="auto"/>
            <w:left w:val="none" w:sz="0" w:space="0" w:color="auto"/>
            <w:bottom w:val="none" w:sz="0" w:space="0" w:color="auto"/>
            <w:right w:val="none" w:sz="0" w:space="0" w:color="auto"/>
          </w:divBdr>
        </w:div>
        <w:div w:id="427773611">
          <w:marLeft w:val="0"/>
          <w:marRight w:val="0"/>
          <w:marTop w:val="0"/>
          <w:marBottom w:val="0"/>
          <w:divBdr>
            <w:top w:val="none" w:sz="0" w:space="0" w:color="auto"/>
            <w:left w:val="none" w:sz="0" w:space="0" w:color="auto"/>
            <w:bottom w:val="none" w:sz="0" w:space="0" w:color="auto"/>
            <w:right w:val="none" w:sz="0" w:space="0" w:color="auto"/>
          </w:divBdr>
        </w:div>
        <w:div w:id="470366663">
          <w:marLeft w:val="0"/>
          <w:marRight w:val="0"/>
          <w:marTop w:val="0"/>
          <w:marBottom w:val="0"/>
          <w:divBdr>
            <w:top w:val="none" w:sz="0" w:space="0" w:color="auto"/>
            <w:left w:val="none" w:sz="0" w:space="0" w:color="auto"/>
            <w:bottom w:val="none" w:sz="0" w:space="0" w:color="auto"/>
            <w:right w:val="none" w:sz="0" w:space="0" w:color="auto"/>
          </w:divBdr>
        </w:div>
        <w:div w:id="480773456">
          <w:marLeft w:val="0"/>
          <w:marRight w:val="0"/>
          <w:marTop w:val="0"/>
          <w:marBottom w:val="0"/>
          <w:divBdr>
            <w:top w:val="none" w:sz="0" w:space="0" w:color="auto"/>
            <w:left w:val="none" w:sz="0" w:space="0" w:color="auto"/>
            <w:bottom w:val="none" w:sz="0" w:space="0" w:color="auto"/>
            <w:right w:val="none" w:sz="0" w:space="0" w:color="auto"/>
          </w:divBdr>
        </w:div>
        <w:div w:id="494801177">
          <w:marLeft w:val="0"/>
          <w:marRight w:val="0"/>
          <w:marTop w:val="0"/>
          <w:marBottom w:val="0"/>
          <w:divBdr>
            <w:top w:val="none" w:sz="0" w:space="0" w:color="auto"/>
            <w:left w:val="none" w:sz="0" w:space="0" w:color="auto"/>
            <w:bottom w:val="none" w:sz="0" w:space="0" w:color="auto"/>
            <w:right w:val="none" w:sz="0" w:space="0" w:color="auto"/>
          </w:divBdr>
        </w:div>
        <w:div w:id="500513089">
          <w:marLeft w:val="0"/>
          <w:marRight w:val="0"/>
          <w:marTop w:val="0"/>
          <w:marBottom w:val="0"/>
          <w:divBdr>
            <w:top w:val="none" w:sz="0" w:space="0" w:color="auto"/>
            <w:left w:val="none" w:sz="0" w:space="0" w:color="auto"/>
            <w:bottom w:val="none" w:sz="0" w:space="0" w:color="auto"/>
            <w:right w:val="none" w:sz="0" w:space="0" w:color="auto"/>
          </w:divBdr>
        </w:div>
        <w:div w:id="525144391">
          <w:marLeft w:val="0"/>
          <w:marRight w:val="0"/>
          <w:marTop w:val="0"/>
          <w:marBottom w:val="0"/>
          <w:divBdr>
            <w:top w:val="none" w:sz="0" w:space="0" w:color="auto"/>
            <w:left w:val="none" w:sz="0" w:space="0" w:color="auto"/>
            <w:bottom w:val="none" w:sz="0" w:space="0" w:color="auto"/>
            <w:right w:val="none" w:sz="0" w:space="0" w:color="auto"/>
          </w:divBdr>
        </w:div>
        <w:div w:id="598416518">
          <w:marLeft w:val="0"/>
          <w:marRight w:val="0"/>
          <w:marTop w:val="0"/>
          <w:marBottom w:val="0"/>
          <w:divBdr>
            <w:top w:val="none" w:sz="0" w:space="0" w:color="auto"/>
            <w:left w:val="none" w:sz="0" w:space="0" w:color="auto"/>
            <w:bottom w:val="none" w:sz="0" w:space="0" w:color="auto"/>
            <w:right w:val="none" w:sz="0" w:space="0" w:color="auto"/>
          </w:divBdr>
        </w:div>
        <w:div w:id="610629516">
          <w:marLeft w:val="0"/>
          <w:marRight w:val="0"/>
          <w:marTop w:val="0"/>
          <w:marBottom w:val="0"/>
          <w:divBdr>
            <w:top w:val="none" w:sz="0" w:space="0" w:color="auto"/>
            <w:left w:val="none" w:sz="0" w:space="0" w:color="auto"/>
            <w:bottom w:val="none" w:sz="0" w:space="0" w:color="auto"/>
            <w:right w:val="none" w:sz="0" w:space="0" w:color="auto"/>
          </w:divBdr>
        </w:div>
        <w:div w:id="617177609">
          <w:marLeft w:val="0"/>
          <w:marRight w:val="0"/>
          <w:marTop w:val="0"/>
          <w:marBottom w:val="0"/>
          <w:divBdr>
            <w:top w:val="none" w:sz="0" w:space="0" w:color="auto"/>
            <w:left w:val="none" w:sz="0" w:space="0" w:color="auto"/>
            <w:bottom w:val="none" w:sz="0" w:space="0" w:color="auto"/>
            <w:right w:val="none" w:sz="0" w:space="0" w:color="auto"/>
          </w:divBdr>
        </w:div>
        <w:div w:id="632751464">
          <w:marLeft w:val="0"/>
          <w:marRight w:val="0"/>
          <w:marTop w:val="0"/>
          <w:marBottom w:val="0"/>
          <w:divBdr>
            <w:top w:val="none" w:sz="0" w:space="0" w:color="auto"/>
            <w:left w:val="none" w:sz="0" w:space="0" w:color="auto"/>
            <w:bottom w:val="none" w:sz="0" w:space="0" w:color="auto"/>
            <w:right w:val="none" w:sz="0" w:space="0" w:color="auto"/>
          </w:divBdr>
        </w:div>
        <w:div w:id="652099283">
          <w:marLeft w:val="0"/>
          <w:marRight w:val="0"/>
          <w:marTop w:val="0"/>
          <w:marBottom w:val="0"/>
          <w:divBdr>
            <w:top w:val="none" w:sz="0" w:space="0" w:color="auto"/>
            <w:left w:val="none" w:sz="0" w:space="0" w:color="auto"/>
            <w:bottom w:val="none" w:sz="0" w:space="0" w:color="auto"/>
            <w:right w:val="none" w:sz="0" w:space="0" w:color="auto"/>
          </w:divBdr>
        </w:div>
        <w:div w:id="705132145">
          <w:marLeft w:val="0"/>
          <w:marRight w:val="0"/>
          <w:marTop w:val="0"/>
          <w:marBottom w:val="0"/>
          <w:divBdr>
            <w:top w:val="none" w:sz="0" w:space="0" w:color="auto"/>
            <w:left w:val="none" w:sz="0" w:space="0" w:color="auto"/>
            <w:bottom w:val="none" w:sz="0" w:space="0" w:color="auto"/>
            <w:right w:val="none" w:sz="0" w:space="0" w:color="auto"/>
          </w:divBdr>
        </w:div>
        <w:div w:id="732579636">
          <w:marLeft w:val="0"/>
          <w:marRight w:val="0"/>
          <w:marTop w:val="0"/>
          <w:marBottom w:val="0"/>
          <w:divBdr>
            <w:top w:val="none" w:sz="0" w:space="0" w:color="auto"/>
            <w:left w:val="none" w:sz="0" w:space="0" w:color="auto"/>
            <w:bottom w:val="none" w:sz="0" w:space="0" w:color="auto"/>
            <w:right w:val="none" w:sz="0" w:space="0" w:color="auto"/>
          </w:divBdr>
        </w:div>
        <w:div w:id="761537110">
          <w:marLeft w:val="0"/>
          <w:marRight w:val="0"/>
          <w:marTop w:val="0"/>
          <w:marBottom w:val="0"/>
          <w:divBdr>
            <w:top w:val="none" w:sz="0" w:space="0" w:color="auto"/>
            <w:left w:val="none" w:sz="0" w:space="0" w:color="auto"/>
            <w:bottom w:val="none" w:sz="0" w:space="0" w:color="auto"/>
            <w:right w:val="none" w:sz="0" w:space="0" w:color="auto"/>
          </w:divBdr>
        </w:div>
        <w:div w:id="792943612">
          <w:marLeft w:val="0"/>
          <w:marRight w:val="0"/>
          <w:marTop w:val="0"/>
          <w:marBottom w:val="0"/>
          <w:divBdr>
            <w:top w:val="none" w:sz="0" w:space="0" w:color="auto"/>
            <w:left w:val="none" w:sz="0" w:space="0" w:color="auto"/>
            <w:bottom w:val="none" w:sz="0" w:space="0" w:color="auto"/>
            <w:right w:val="none" w:sz="0" w:space="0" w:color="auto"/>
          </w:divBdr>
        </w:div>
        <w:div w:id="859053400">
          <w:marLeft w:val="0"/>
          <w:marRight w:val="0"/>
          <w:marTop w:val="0"/>
          <w:marBottom w:val="0"/>
          <w:divBdr>
            <w:top w:val="none" w:sz="0" w:space="0" w:color="auto"/>
            <w:left w:val="none" w:sz="0" w:space="0" w:color="auto"/>
            <w:bottom w:val="none" w:sz="0" w:space="0" w:color="auto"/>
            <w:right w:val="none" w:sz="0" w:space="0" w:color="auto"/>
          </w:divBdr>
        </w:div>
        <w:div w:id="862209419">
          <w:marLeft w:val="0"/>
          <w:marRight w:val="0"/>
          <w:marTop w:val="0"/>
          <w:marBottom w:val="0"/>
          <w:divBdr>
            <w:top w:val="none" w:sz="0" w:space="0" w:color="auto"/>
            <w:left w:val="none" w:sz="0" w:space="0" w:color="auto"/>
            <w:bottom w:val="none" w:sz="0" w:space="0" w:color="auto"/>
            <w:right w:val="none" w:sz="0" w:space="0" w:color="auto"/>
          </w:divBdr>
        </w:div>
        <w:div w:id="948246511">
          <w:marLeft w:val="0"/>
          <w:marRight w:val="0"/>
          <w:marTop w:val="0"/>
          <w:marBottom w:val="0"/>
          <w:divBdr>
            <w:top w:val="none" w:sz="0" w:space="0" w:color="auto"/>
            <w:left w:val="none" w:sz="0" w:space="0" w:color="auto"/>
            <w:bottom w:val="none" w:sz="0" w:space="0" w:color="auto"/>
            <w:right w:val="none" w:sz="0" w:space="0" w:color="auto"/>
          </w:divBdr>
        </w:div>
        <w:div w:id="948858888">
          <w:marLeft w:val="0"/>
          <w:marRight w:val="0"/>
          <w:marTop w:val="0"/>
          <w:marBottom w:val="0"/>
          <w:divBdr>
            <w:top w:val="none" w:sz="0" w:space="0" w:color="auto"/>
            <w:left w:val="none" w:sz="0" w:space="0" w:color="auto"/>
            <w:bottom w:val="none" w:sz="0" w:space="0" w:color="auto"/>
            <w:right w:val="none" w:sz="0" w:space="0" w:color="auto"/>
          </w:divBdr>
        </w:div>
        <w:div w:id="967055372">
          <w:marLeft w:val="0"/>
          <w:marRight w:val="0"/>
          <w:marTop w:val="0"/>
          <w:marBottom w:val="0"/>
          <w:divBdr>
            <w:top w:val="none" w:sz="0" w:space="0" w:color="auto"/>
            <w:left w:val="none" w:sz="0" w:space="0" w:color="auto"/>
            <w:bottom w:val="none" w:sz="0" w:space="0" w:color="auto"/>
            <w:right w:val="none" w:sz="0" w:space="0" w:color="auto"/>
          </w:divBdr>
        </w:div>
        <w:div w:id="1009018040">
          <w:marLeft w:val="0"/>
          <w:marRight w:val="0"/>
          <w:marTop w:val="0"/>
          <w:marBottom w:val="0"/>
          <w:divBdr>
            <w:top w:val="none" w:sz="0" w:space="0" w:color="auto"/>
            <w:left w:val="none" w:sz="0" w:space="0" w:color="auto"/>
            <w:bottom w:val="none" w:sz="0" w:space="0" w:color="auto"/>
            <w:right w:val="none" w:sz="0" w:space="0" w:color="auto"/>
          </w:divBdr>
        </w:div>
        <w:div w:id="1019703362">
          <w:marLeft w:val="0"/>
          <w:marRight w:val="0"/>
          <w:marTop w:val="0"/>
          <w:marBottom w:val="0"/>
          <w:divBdr>
            <w:top w:val="none" w:sz="0" w:space="0" w:color="auto"/>
            <w:left w:val="none" w:sz="0" w:space="0" w:color="auto"/>
            <w:bottom w:val="none" w:sz="0" w:space="0" w:color="auto"/>
            <w:right w:val="none" w:sz="0" w:space="0" w:color="auto"/>
          </w:divBdr>
        </w:div>
        <w:div w:id="1031612396">
          <w:marLeft w:val="0"/>
          <w:marRight w:val="0"/>
          <w:marTop w:val="0"/>
          <w:marBottom w:val="0"/>
          <w:divBdr>
            <w:top w:val="none" w:sz="0" w:space="0" w:color="auto"/>
            <w:left w:val="none" w:sz="0" w:space="0" w:color="auto"/>
            <w:bottom w:val="none" w:sz="0" w:space="0" w:color="auto"/>
            <w:right w:val="none" w:sz="0" w:space="0" w:color="auto"/>
          </w:divBdr>
        </w:div>
        <w:div w:id="1066147276">
          <w:marLeft w:val="0"/>
          <w:marRight w:val="0"/>
          <w:marTop w:val="0"/>
          <w:marBottom w:val="0"/>
          <w:divBdr>
            <w:top w:val="none" w:sz="0" w:space="0" w:color="auto"/>
            <w:left w:val="none" w:sz="0" w:space="0" w:color="auto"/>
            <w:bottom w:val="none" w:sz="0" w:space="0" w:color="auto"/>
            <w:right w:val="none" w:sz="0" w:space="0" w:color="auto"/>
          </w:divBdr>
        </w:div>
        <w:div w:id="1075278020">
          <w:marLeft w:val="0"/>
          <w:marRight w:val="0"/>
          <w:marTop w:val="0"/>
          <w:marBottom w:val="0"/>
          <w:divBdr>
            <w:top w:val="none" w:sz="0" w:space="0" w:color="auto"/>
            <w:left w:val="none" w:sz="0" w:space="0" w:color="auto"/>
            <w:bottom w:val="none" w:sz="0" w:space="0" w:color="auto"/>
            <w:right w:val="none" w:sz="0" w:space="0" w:color="auto"/>
          </w:divBdr>
        </w:div>
        <w:div w:id="1202478718">
          <w:marLeft w:val="0"/>
          <w:marRight w:val="0"/>
          <w:marTop w:val="0"/>
          <w:marBottom w:val="0"/>
          <w:divBdr>
            <w:top w:val="none" w:sz="0" w:space="0" w:color="auto"/>
            <w:left w:val="none" w:sz="0" w:space="0" w:color="auto"/>
            <w:bottom w:val="none" w:sz="0" w:space="0" w:color="auto"/>
            <w:right w:val="none" w:sz="0" w:space="0" w:color="auto"/>
          </w:divBdr>
        </w:div>
        <w:div w:id="1216161663">
          <w:marLeft w:val="0"/>
          <w:marRight w:val="0"/>
          <w:marTop w:val="0"/>
          <w:marBottom w:val="0"/>
          <w:divBdr>
            <w:top w:val="none" w:sz="0" w:space="0" w:color="auto"/>
            <w:left w:val="none" w:sz="0" w:space="0" w:color="auto"/>
            <w:bottom w:val="none" w:sz="0" w:space="0" w:color="auto"/>
            <w:right w:val="none" w:sz="0" w:space="0" w:color="auto"/>
          </w:divBdr>
        </w:div>
        <w:div w:id="1245457165">
          <w:marLeft w:val="0"/>
          <w:marRight w:val="0"/>
          <w:marTop w:val="0"/>
          <w:marBottom w:val="0"/>
          <w:divBdr>
            <w:top w:val="none" w:sz="0" w:space="0" w:color="auto"/>
            <w:left w:val="none" w:sz="0" w:space="0" w:color="auto"/>
            <w:bottom w:val="none" w:sz="0" w:space="0" w:color="auto"/>
            <w:right w:val="none" w:sz="0" w:space="0" w:color="auto"/>
          </w:divBdr>
        </w:div>
        <w:div w:id="1278024110">
          <w:marLeft w:val="0"/>
          <w:marRight w:val="0"/>
          <w:marTop w:val="0"/>
          <w:marBottom w:val="0"/>
          <w:divBdr>
            <w:top w:val="none" w:sz="0" w:space="0" w:color="auto"/>
            <w:left w:val="none" w:sz="0" w:space="0" w:color="auto"/>
            <w:bottom w:val="none" w:sz="0" w:space="0" w:color="auto"/>
            <w:right w:val="none" w:sz="0" w:space="0" w:color="auto"/>
          </w:divBdr>
        </w:div>
        <w:div w:id="1290673393">
          <w:marLeft w:val="0"/>
          <w:marRight w:val="0"/>
          <w:marTop w:val="0"/>
          <w:marBottom w:val="0"/>
          <w:divBdr>
            <w:top w:val="none" w:sz="0" w:space="0" w:color="auto"/>
            <w:left w:val="none" w:sz="0" w:space="0" w:color="auto"/>
            <w:bottom w:val="none" w:sz="0" w:space="0" w:color="auto"/>
            <w:right w:val="none" w:sz="0" w:space="0" w:color="auto"/>
          </w:divBdr>
        </w:div>
        <w:div w:id="1299602066">
          <w:marLeft w:val="0"/>
          <w:marRight w:val="0"/>
          <w:marTop w:val="0"/>
          <w:marBottom w:val="0"/>
          <w:divBdr>
            <w:top w:val="none" w:sz="0" w:space="0" w:color="auto"/>
            <w:left w:val="none" w:sz="0" w:space="0" w:color="auto"/>
            <w:bottom w:val="none" w:sz="0" w:space="0" w:color="auto"/>
            <w:right w:val="none" w:sz="0" w:space="0" w:color="auto"/>
          </w:divBdr>
        </w:div>
        <w:div w:id="1320036239">
          <w:marLeft w:val="0"/>
          <w:marRight w:val="0"/>
          <w:marTop w:val="0"/>
          <w:marBottom w:val="0"/>
          <w:divBdr>
            <w:top w:val="none" w:sz="0" w:space="0" w:color="auto"/>
            <w:left w:val="none" w:sz="0" w:space="0" w:color="auto"/>
            <w:bottom w:val="none" w:sz="0" w:space="0" w:color="auto"/>
            <w:right w:val="none" w:sz="0" w:space="0" w:color="auto"/>
          </w:divBdr>
        </w:div>
        <w:div w:id="1332295108">
          <w:marLeft w:val="0"/>
          <w:marRight w:val="0"/>
          <w:marTop w:val="0"/>
          <w:marBottom w:val="0"/>
          <w:divBdr>
            <w:top w:val="none" w:sz="0" w:space="0" w:color="auto"/>
            <w:left w:val="none" w:sz="0" w:space="0" w:color="auto"/>
            <w:bottom w:val="none" w:sz="0" w:space="0" w:color="auto"/>
            <w:right w:val="none" w:sz="0" w:space="0" w:color="auto"/>
          </w:divBdr>
        </w:div>
        <w:div w:id="1452355735">
          <w:marLeft w:val="0"/>
          <w:marRight w:val="0"/>
          <w:marTop w:val="0"/>
          <w:marBottom w:val="0"/>
          <w:divBdr>
            <w:top w:val="none" w:sz="0" w:space="0" w:color="auto"/>
            <w:left w:val="none" w:sz="0" w:space="0" w:color="auto"/>
            <w:bottom w:val="none" w:sz="0" w:space="0" w:color="auto"/>
            <w:right w:val="none" w:sz="0" w:space="0" w:color="auto"/>
          </w:divBdr>
        </w:div>
        <w:div w:id="1484657720">
          <w:marLeft w:val="0"/>
          <w:marRight w:val="0"/>
          <w:marTop w:val="0"/>
          <w:marBottom w:val="0"/>
          <w:divBdr>
            <w:top w:val="none" w:sz="0" w:space="0" w:color="auto"/>
            <w:left w:val="none" w:sz="0" w:space="0" w:color="auto"/>
            <w:bottom w:val="none" w:sz="0" w:space="0" w:color="auto"/>
            <w:right w:val="none" w:sz="0" w:space="0" w:color="auto"/>
          </w:divBdr>
        </w:div>
        <w:div w:id="1510952342">
          <w:marLeft w:val="0"/>
          <w:marRight w:val="0"/>
          <w:marTop w:val="0"/>
          <w:marBottom w:val="0"/>
          <w:divBdr>
            <w:top w:val="none" w:sz="0" w:space="0" w:color="auto"/>
            <w:left w:val="none" w:sz="0" w:space="0" w:color="auto"/>
            <w:bottom w:val="none" w:sz="0" w:space="0" w:color="auto"/>
            <w:right w:val="none" w:sz="0" w:space="0" w:color="auto"/>
          </w:divBdr>
        </w:div>
        <w:div w:id="1523518584">
          <w:marLeft w:val="0"/>
          <w:marRight w:val="0"/>
          <w:marTop w:val="0"/>
          <w:marBottom w:val="0"/>
          <w:divBdr>
            <w:top w:val="none" w:sz="0" w:space="0" w:color="auto"/>
            <w:left w:val="none" w:sz="0" w:space="0" w:color="auto"/>
            <w:bottom w:val="none" w:sz="0" w:space="0" w:color="auto"/>
            <w:right w:val="none" w:sz="0" w:space="0" w:color="auto"/>
          </w:divBdr>
        </w:div>
        <w:div w:id="1556234428">
          <w:marLeft w:val="0"/>
          <w:marRight w:val="0"/>
          <w:marTop w:val="0"/>
          <w:marBottom w:val="0"/>
          <w:divBdr>
            <w:top w:val="none" w:sz="0" w:space="0" w:color="auto"/>
            <w:left w:val="none" w:sz="0" w:space="0" w:color="auto"/>
            <w:bottom w:val="none" w:sz="0" w:space="0" w:color="auto"/>
            <w:right w:val="none" w:sz="0" w:space="0" w:color="auto"/>
          </w:divBdr>
        </w:div>
        <w:div w:id="1639648895">
          <w:marLeft w:val="0"/>
          <w:marRight w:val="0"/>
          <w:marTop w:val="0"/>
          <w:marBottom w:val="0"/>
          <w:divBdr>
            <w:top w:val="none" w:sz="0" w:space="0" w:color="auto"/>
            <w:left w:val="none" w:sz="0" w:space="0" w:color="auto"/>
            <w:bottom w:val="none" w:sz="0" w:space="0" w:color="auto"/>
            <w:right w:val="none" w:sz="0" w:space="0" w:color="auto"/>
          </w:divBdr>
        </w:div>
        <w:div w:id="1677151317">
          <w:marLeft w:val="0"/>
          <w:marRight w:val="0"/>
          <w:marTop w:val="0"/>
          <w:marBottom w:val="0"/>
          <w:divBdr>
            <w:top w:val="none" w:sz="0" w:space="0" w:color="auto"/>
            <w:left w:val="none" w:sz="0" w:space="0" w:color="auto"/>
            <w:bottom w:val="none" w:sz="0" w:space="0" w:color="auto"/>
            <w:right w:val="none" w:sz="0" w:space="0" w:color="auto"/>
          </w:divBdr>
        </w:div>
        <w:div w:id="1686980555">
          <w:marLeft w:val="0"/>
          <w:marRight w:val="0"/>
          <w:marTop w:val="0"/>
          <w:marBottom w:val="0"/>
          <w:divBdr>
            <w:top w:val="none" w:sz="0" w:space="0" w:color="auto"/>
            <w:left w:val="none" w:sz="0" w:space="0" w:color="auto"/>
            <w:bottom w:val="none" w:sz="0" w:space="0" w:color="auto"/>
            <w:right w:val="none" w:sz="0" w:space="0" w:color="auto"/>
          </w:divBdr>
        </w:div>
        <w:div w:id="1791585473">
          <w:marLeft w:val="0"/>
          <w:marRight w:val="0"/>
          <w:marTop w:val="0"/>
          <w:marBottom w:val="0"/>
          <w:divBdr>
            <w:top w:val="none" w:sz="0" w:space="0" w:color="auto"/>
            <w:left w:val="none" w:sz="0" w:space="0" w:color="auto"/>
            <w:bottom w:val="none" w:sz="0" w:space="0" w:color="auto"/>
            <w:right w:val="none" w:sz="0" w:space="0" w:color="auto"/>
          </w:divBdr>
        </w:div>
        <w:div w:id="1941983416">
          <w:marLeft w:val="0"/>
          <w:marRight w:val="0"/>
          <w:marTop w:val="0"/>
          <w:marBottom w:val="0"/>
          <w:divBdr>
            <w:top w:val="none" w:sz="0" w:space="0" w:color="auto"/>
            <w:left w:val="none" w:sz="0" w:space="0" w:color="auto"/>
            <w:bottom w:val="none" w:sz="0" w:space="0" w:color="auto"/>
            <w:right w:val="none" w:sz="0" w:space="0" w:color="auto"/>
          </w:divBdr>
        </w:div>
        <w:div w:id="1972518558">
          <w:marLeft w:val="0"/>
          <w:marRight w:val="0"/>
          <w:marTop w:val="0"/>
          <w:marBottom w:val="0"/>
          <w:divBdr>
            <w:top w:val="none" w:sz="0" w:space="0" w:color="auto"/>
            <w:left w:val="none" w:sz="0" w:space="0" w:color="auto"/>
            <w:bottom w:val="none" w:sz="0" w:space="0" w:color="auto"/>
            <w:right w:val="none" w:sz="0" w:space="0" w:color="auto"/>
          </w:divBdr>
        </w:div>
        <w:div w:id="2059083990">
          <w:marLeft w:val="0"/>
          <w:marRight w:val="0"/>
          <w:marTop w:val="0"/>
          <w:marBottom w:val="0"/>
          <w:divBdr>
            <w:top w:val="none" w:sz="0" w:space="0" w:color="auto"/>
            <w:left w:val="none" w:sz="0" w:space="0" w:color="auto"/>
            <w:bottom w:val="none" w:sz="0" w:space="0" w:color="auto"/>
            <w:right w:val="none" w:sz="0" w:space="0" w:color="auto"/>
          </w:divBdr>
        </w:div>
        <w:div w:id="2088768017">
          <w:marLeft w:val="0"/>
          <w:marRight w:val="0"/>
          <w:marTop w:val="0"/>
          <w:marBottom w:val="0"/>
          <w:divBdr>
            <w:top w:val="none" w:sz="0" w:space="0" w:color="auto"/>
            <w:left w:val="none" w:sz="0" w:space="0" w:color="auto"/>
            <w:bottom w:val="none" w:sz="0" w:space="0" w:color="auto"/>
            <w:right w:val="none" w:sz="0" w:space="0" w:color="auto"/>
          </w:divBdr>
        </w:div>
      </w:divsChild>
    </w:div>
    <w:div w:id="855995094">
      <w:bodyDiv w:val="1"/>
      <w:marLeft w:val="0"/>
      <w:marRight w:val="0"/>
      <w:marTop w:val="0"/>
      <w:marBottom w:val="0"/>
      <w:divBdr>
        <w:top w:val="none" w:sz="0" w:space="0" w:color="auto"/>
        <w:left w:val="none" w:sz="0" w:space="0" w:color="auto"/>
        <w:bottom w:val="none" w:sz="0" w:space="0" w:color="auto"/>
        <w:right w:val="none" w:sz="0" w:space="0" w:color="auto"/>
      </w:divBdr>
    </w:div>
    <w:div w:id="863902947">
      <w:bodyDiv w:val="1"/>
      <w:marLeft w:val="0"/>
      <w:marRight w:val="0"/>
      <w:marTop w:val="0"/>
      <w:marBottom w:val="0"/>
      <w:divBdr>
        <w:top w:val="none" w:sz="0" w:space="0" w:color="auto"/>
        <w:left w:val="none" w:sz="0" w:space="0" w:color="auto"/>
        <w:bottom w:val="none" w:sz="0" w:space="0" w:color="auto"/>
        <w:right w:val="none" w:sz="0" w:space="0" w:color="auto"/>
      </w:divBdr>
    </w:div>
    <w:div w:id="924264281">
      <w:bodyDiv w:val="1"/>
      <w:marLeft w:val="0"/>
      <w:marRight w:val="0"/>
      <w:marTop w:val="0"/>
      <w:marBottom w:val="0"/>
      <w:divBdr>
        <w:top w:val="none" w:sz="0" w:space="0" w:color="auto"/>
        <w:left w:val="none" w:sz="0" w:space="0" w:color="auto"/>
        <w:bottom w:val="none" w:sz="0" w:space="0" w:color="auto"/>
        <w:right w:val="none" w:sz="0" w:space="0" w:color="auto"/>
      </w:divBdr>
    </w:div>
    <w:div w:id="926117572">
      <w:bodyDiv w:val="1"/>
      <w:marLeft w:val="0"/>
      <w:marRight w:val="0"/>
      <w:marTop w:val="0"/>
      <w:marBottom w:val="0"/>
      <w:divBdr>
        <w:top w:val="none" w:sz="0" w:space="0" w:color="auto"/>
        <w:left w:val="none" w:sz="0" w:space="0" w:color="auto"/>
        <w:bottom w:val="none" w:sz="0" w:space="0" w:color="auto"/>
        <w:right w:val="none" w:sz="0" w:space="0" w:color="auto"/>
      </w:divBdr>
    </w:div>
    <w:div w:id="963265943">
      <w:bodyDiv w:val="1"/>
      <w:marLeft w:val="0"/>
      <w:marRight w:val="0"/>
      <w:marTop w:val="0"/>
      <w:marBottom w:val="0"/>
      <w:divBdr>
        <w:top w:val="none" w:sz="0" w:space="0" w:color="auto"/>
        <w:left w:val="none" w:sz="0" w:space="0" w:color="auto"/>
        <w:bottom w:val="none" w:sz="0" w:space="0" w:color="auto"/>
        <w:right w:val="none" w:sz="0" w:space="0" w:color="auto"/>
      </w:divBdr>
    </w:div>
    <w:div w:id="978653430">
      <w:bodyDiv w:val="1"/>
      <w:marLeft w:val="0"/>
      <w:marRight w:val="0"/>
      <w:marTop w:val="0"/>
      <w:marBottom w:val="0"/>
      <w:divBdr>
        <w:top w:val="none" w:sz="0" w:space="0" w:color="auto"/>
        <w:left w:val="none" w:sz="0" w:space="0" w:color="auto"/>
        <w:bottom w:val="none" w:sz="0" w:space="0" w:color="auto"/>
        <w:right w:val="none" w:sz="0" w:space="0" w:color="auto"/>
      </w:divBdr>
      <w:divsChild>
        <w:div w:id="1057436580">
          <w:marLeft w:val="0"/>
          <w:marRight w:val="0"/>
          <w:marTop w:val="0"/>
          <w:marBottom w:val="0"/>
          <w:divBdr>
            <w:top w:val="none" w:sz="0" w:space="0" w:color="auto"/>
            <w:left w:val="none" w:sz="0" w:space="0" w:color="auto"/>
            <w:bottom w:val="none" w:sz="0" w:space="0" w:color="auto"/>
            <w:right w:val="none" w:sz="0" w:space="0" w:color="auto"/>
          </w:divBdr>
        </w:div>
        <w:div w:id="1570723866">
          <w:marLeft w:val="0"/>
          <w:marRight w:val="0"/>
          <w:marTop w:val="0"/>
          <w:marBottom w:val="0"/>
          <w:divBdr>
            <w:top w:val="none" w:sz="0" w:space="0" w:color="auto"/>
            <w:left w:val="none" w:sz="0" w:space="0" w:color="auto"/>
            <w:bottom w:val="none" w:sz="0" w:space="0" w:color="auto"/>
            <w:right w:val="none" w:sz="0" w:space="0" w:color="auto"/>
          </w:divBdr>
        </w:div>
        <w:div w:id="1687099632">
          <w:marLeft w:val="0"/>
          <w:marRight w:val="0"/>
          <w:marTop w:val="0"/>
          <w:marBottom w:val="0"/>
          <w:divBdr>
            <w:top w:val="none" w:sz="0" w:space="0" w:color="auto"/>
            <w:left w:val="none" w:sz="0" w:space="0" w:color="auto"/>
            <w:bottom w:val="none" w:sz="0" w:space="0" w:color="auto"/>
            <w:right w:val="none" w:sz="0" w:space="0" w:color="auto"/>
          </w:divBdr>
        </w:div>
        <w:div w:id="1865096707">
          <w:marLeft w:val="0"/>
          <w:marRight w:val="0"/>
          <w:marTop w:val="0"/>
          <w:marBottom w:val="0"/>
          <w:divBdr>
            <w:top w:val="none" w:sz="0" w:space="0" w:color="auto"/>
            <w:left w:val="none" w:sz="0" w:space="0" w:color="auto"/>
            <w:bottom w:val="none" w:sz="0" w:space="0" w:color="auto"/>
            <w:right w:val="none" w:sz="0" w:space="0" w:color="auto"/>
          </w:divBdr>
        </w:div>
        <w:div w:id="2036422518">
          <w:marLeft w:val="0"/>
          <w:marRight w:val="0"/>
          <w:marTop w:val="0"/>
          <w:marBottom w:val="0"/>
          <w:divBdr>
            <w:top w:val="none" w:sz="0" w:space="0" w:color="auto"/>
            <w:left w:val="none" w:sz="0" w:space="0" w:color="auto"/>
            <w:bottom w:val="none" w:sz="0" w:space="0" w:color="auto"/>
            <w:right w:val="none" w:sz="0" w:space="0" w:color="auto"/>
          </w:divBdr>
        </w:div>
      </w:divsChild>
    </w:div>
    <w:div w:id="993143873">
      <w:bodyDiv w:val="1"/>
      <w:marLeft w:val="0"/>
      <w:marRight w:val="0"/>
      <w:marTop w:val="0"/>
      <w:marBottom w:val="0"/>
      <w:divBdr>
        <w:top w:val="none" w:sz="0" w:space="0" w:color="auto"/>
        <w:left w:val="none" w:sz="0" w:space="0" w:color="auto"/>
        <w:bottom w:val="none" w:sz="0" w:space="0" w:color="auto"/>
        <w:right w:val="none" w:sz="0" w:space="0" w:color="auto"/>
      </w:divBdr>
      <w:divsChild>
        <w:div w:id="478890154">
          <w:marLeft w:val="0"/>
          <w:marRight w:val="0"/>
          <w:marTop w:val="0"/>
          <w:marBottom w:val="0"/>
          <w:divBdr>
            <w:top w:val="none" w:sz="0" w:space="0" w:color="auto"/>
            <w:left w:val="none" w:sz="0" w:space="0" w:color="auto"/>
            <w:bottom w:val="none" w:sz="0" w:space="0" w:color="auto"/>
            <w:right w:val="none" w:sz="0" w:space="0" w:color="auto"/>
          </w:divBdr>
        </w:div>
        <w:div w:id="494760658">
          <w:marLeft w:val="0"/>
          <w:marRight w:val="0"/>
          <w:marTop w:val="0"/>
          <w:marBottom w:val="0"/>
          <w:divBdr>
            <w:top w:val="none" w:sz="0" w:space="0" w:color="auto"/>
            <w:left w:val="none" w:sz="0" w:space="0" w:color="auto"/>
            <w:bottom w:val="none" w:sz="0" w:space="0" w:color="auto"/>
            <w:right w:val="none" w:sz="0" w:space="0" w:color="auto"/>
          </w:divBdr>
          <w:divsChild>
            <w:div w:id="665549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060158">
      <w:bodyDiv w:val="1"/>
      <w:marLeft w:val="0"/>
      <w:marRight w:val="0"/>
      <w:marTop w:val="0"/>
      <w:marBottom w:val="0"/>
      <w:divBdr>
        <w:top w:val="none" w:sz="0" w:space="0" w:color="auto"/>
        <w:left w:val="none" w:sz="0" w:space="0" w:color="auto"/>
        <w:bottom w:val="none" w:sz="0" w:space="0" w:color="auto"/>
        <w:right w:val="none" w:sz="0" w:space="0" w:color="auto"/>
      </w:divBdr>
      <w:divsChild>
        <w:div w:id="1623344304">
          <w:marLeft w:val="0"/>
          <w:marRight w:val="0"/>
          <w:marTop w:val="0"/>
          <w:marBottom w:val="0"/>
          <w:divBdr>
            <w:top w:val="none" w:sz="0" w:space="0" w:color="auto"/>
            <w:left w:val="none" w:sz="0" w:space="0" w:color="auto"/>
            <w:bottom w:val="none" w:sz="0" w:space="0" w:color="auto"/>
            <w:right w:val="none" w:sz="0" w:space="0" w:color="auto"/>
          </w:divBdr>
        </w:div>
      </w:divsChild>
    </w:div>
    <w:div w:id="1044863196">
      <w:bodyDiv w:val="1"/>
      <w:marLeft w:val="0"/>
      <w:marRight w:val="0"/>
      <w:marTop w:val="0"/>
      <w:marBottom w:val="0"/>
      <w:divBdr>
        <w:top w:val="none" w:sz="0" w:space="0" w:color="auto"/>
        <w:left w:val="none" w:sz="0" w:space="0" w:color="auto"/>
        <w:bottom w:val="none" w:sz="0" w:space="0" w:color="auto"/>
        <w:right w:val="none" w:sz="0" w:space="0" w:color="auto"/>
      </w:divBdr>
    </w:div>
    <w:div w:id="1073699992">
      <w:bodyDiv w:val="1"/>
      <w:marLeft w:val="0"/>
      <w:marRight w:val="0"/>
      <w:marTop w:val="0"/>
      <w:marBottom w:val="0"/>
      <w:divBdr>
        <w:top w:val="none" w:sz="0" w:space="0" w:color="auto"/>
        <w:left w:val="none" w:sz="0" w:space="0" w:color="auto"/>
        <w:bottom w:val="none" w:sz="0" w:space="0" w:color="auto"/>
        <w:right w:val="none" w:sz="0" w:space="0" w:color="auto"/>
      </w:divBdr>
    </w:div>
    <w:div w:id="1076903854">
      <w:bodyDiv w:val="1"/>
      <w:marLeft w:val="0"/>
      <w:marRight w:val="0"/>
      <w:marTop w:val="0"/>
      <w:marBottom w:val="0"/>
      <w:divBdr>
        <w:top w:val="none" w:sz="0" w:space="0" w:color="auto"/>
        <w:left w:val="none" w:sz="0" w:space="0" w:color="auto"/>
        <w:bottom w:val="none" w:sz="0" w:space="0" w:color="auto"/>
        <w:right w:val="none" w:sz="0" w:space="0" w:color="auto"/>
      </w:divBdr>
    </w:div>
    <w:div w:id="1090128294">
      <w:bodyDiv w:val="1"/>
      <w:marLeft w:val="0"/>
      <w:marRight w:val="0"/>
      <w:marTop w:val="0"/>
      <w:marBottom w:val="0"/>
      <w:divBdr>
        <w:top w:val="none" w:sz="0" w:space="0" w:color="auto"/>
        <w:left w:val="none" w:sz="0" w:space="0" w:color="auto"/>
        <w:bottom w:val="none" w:sz="0" w:space="0" w:color="auto"/>
        <w:right w:val="none" w:sz="0" w:space="0" w:color="auto"/>
      </w:divBdr>
    </w:div>
    <w:div w:id="1090854334">
      <w:bodyDiv w:val="1"/>
      <w:marLeft w:val="0"/>
      <w:marRight w:val="0"/>
      <w:marTop w:val="0"/>
      <w:marBottom w:val="0"/>
      <w:divBdr>
        <w:top w:val="none" w:sz="0" w:space="0" w:color="auto"/>
        <w:left w:val="none" w:sz="0" w:space="0" w:color="auto"/>
        <w:bottom w:val="none" w:sz="0" w:space="0" w:color="auto"/>
        <w:right w:val="none" w:sz="0" w:space="0" w:color="auto"/>
      </w:divBdr>
    </w:div>
    <w:div w:id="1177691069">
      <w:bodyDiv w:val="1"/>
      <w:marLeft w:val="0"/>
      <w:marRight w:val="0"/>
      <w:marTop w:val="0"/>
      <w:marBottom w:val="0"/>
      <w:divBdr>
        <w:top w:val="none" w:sz="0" w:space="0" w:color="auto"/>
        <w:left w:val="none" w:sz="0" w:space="0" w:color="auto"/>
        <w:bottom w:val="none" w:sz="0" w:space="0" w:color="auto"/>
        <w:right w:val="none" w:sz="0" w:space="0" w:color="auto"/>
      </w:divBdr>
    </w:div>
    <w:div w:id="1183596067">
      <w:bodyDiv w:val="1"/>
      <w:marLeft w:val="0"/>
      <w:marRight w:val="0"/>
      <w:marTop w:val="0"/>
      <w:marBottom w:val="0"/>
      <w:divBdr>
        <w:top w:val="none" w:sz="0" w:space="0" w:color="auto"/>
        <w:left w:val="none" w:sz="0" w:space="0" w:color="auto"/>
        <w:bottom w:val="none" w:sz="0" w:space="0" w:color="auto"/>
        <w:right w:val="none" w:sz="0" w:space="0" w:color="auto"/>
      </w:divBdr>
    </w:div>
    <w:div w:id="1205404963">
      <w:bodyDiv w:val="1"/>
      <w:marLeft w:val="0"/>
      <w:marRight w:val="0"/>
      <w:marTop w:val="0"/>
      <w:marBottom w:val="0"/>
      <w:divBdr>
        <w:top w:val="none" w:sz="0" w:space="0" w:color="auto"/>
        <w:left w:val="none" w:sz="0" w:space="0" w:color="auto"/>
        <w:bottom w:val="none" w:sz="0" w:space="0" w:color="auto"/>
        <w:right w:val="none" w:sz="0" w:space="0" w:color="auto"/>
      </w:divBdr>
    </w:div>
    <w:div w:id="1214662479">
      <w:bodyDiv w:val="1"/>
      <w:marLeft w:val="0"/>
      <w:marRight w:val="0"/>
      <w:marTop w:val="0"/>
      <w:marBottom w:val="0"/>
      <w:divBdr>
        <w:top w:val="none" w:sz="0" w:space="0" w:color="auto"/>
        <w:left w:val="none" w:sz="0" w:space="0" w:color="auto"/>
        <w:bottom w:val="none" w:sz="0" w:space="0" w:color="auto"/>
        <w:right w:val="none" w:sz="0" w:space="0" w:color="auto"/>
      </w:divBdr>
      <w:divsChild>
        <w:div w:id="131483628">
          <w:marLeft w:val="0"/>
          <w:marRight w:val="0"/>
          <w:marTop w:val="0"/>
          <w:marBottom w:val="0"/>
          <w:divBdr>
            <w:top w:val="none" w:sz="0" w:space="0" w:color="auto"/>
            <w:left w:val="none" w:sz="0" w:space="0" w:color="auto"/>
            <w:bottom w:val="none" w:sz="0" w:space="0" w:color="auto"/>
            <w:right w:val="none" w:sz="0" w:space="0" w:color="auto"/>
          </w:divBdr>
        </w:div>
        <w:div w:id="425731603">
          <w:marLeft w:val="0"/>
          <w:marRight w:val="0"/>
          <w:marTop w:val="0"/>
          <w:marBottom w:val="0"/>
          <w:divBdr>
            <w:top w:val="none" w:sz="0" w:space="0" w:color="auto"/>
            <w:left w:val="none" w:sz="0" w:space="0" w:color="auto"/>
            <w:bottom w:val="none" w:sz="0" w:space="0" w:color="auto"/>
            <w:right w:val="none" w:sz="0" w:space="0" w:color="auto"/>
          </w:divBdr>
        </w:div>
        <w:div w:id="464011502">
          <w:marLeft w:val="0"/>
          <w:marRight w:val="0"/>
          <w:marTop w:val="0"/>
          <w:marBottom w:val="0"/>
          <w:divBdr>
            <w:top w:val="none" w:sz="0" w:space="0" w:color="auto"/>
            <w:left w:val="none" w:sz="0" w:space="0" w:color="auto"/>
            <w:bottom w:val="none" w:sz="0" w:space="0" w:color="auto"/>
            <w:right w:val="none" w:sz="0" w:space="0" w:color="auto"/>
          </w:divBdr>
        </w:div>
        <w:div w:id="554242850">
          <w:marLeft w:val="0"/>
          <w:marRight w:val="0"/>
          <w:marTop w:val="0"/>
          <w:marBottom w:val="0"/>
          <w:divBdr>
            <w:top w:val="none" w:sz="0" w:space="0" w:color="auto"/>
            <w:left w:val="none" w:sz="0" w:space="0" w:color="auto"/>
            <w:bottom w:val="none" w:sz="0" w:space="0" w:color="auto"/>
            <w:right w:val="none" w:sz="0" w:space="0" w:color="auto"/>
          </w:divBdr>
        </w:div>
        <w:div w:id="755518306">
          <w:marLeft w:val="0"/>
          <w:marRight w:val="0"/>
          <w:marTop w:val="0"/>
          <w:marBottom w:val="0"/>
          <w:divBdr>
            <w:top w:val="none" w:sz="0" w:space="0" w:color="auto"/>
            <w:left w:val="none" w:sz="0" w:space="0" w:color="auto"/>
            <w:bottom w:val="none" w:sz="0" w:space="0" w:color="auto"/>
            <w:right w:val="none" w:sz="0" w:space="0" w:color="auto"/>
          </w:divBdr>
        </w:div>
        <w:div w:id="762796778">
          <w:marLeft w:val="0"/>
          <w:marRight w:val="0"/>
          <w:marTop w:val="0"/>
          <w:marBottom w:val="0"/>
          <w:divBdr>
            <w:top w:val="none" w:sz="0" w:space="0" w:color="auto"/>
            <w:left w:val="none" w:sz="0" w:space="0" w:color="auto"/>
            <w:bottom w:val="none" w:sz="0" w:space="0" w:color="auto"/>
            <w:right w:val="none" w:sz="0" w:space="0" w:color="auto"/>
          </w:divBdr>
        </w:div>
        <w:div w:id="830949829">
          <w:marLeft w:val="0"/>
          <w:marRight w:val="0"/>
          <w:marTop w:val="0"/>
          <w:marBottom w:val="0"/>
          <w:divBdr>
            <w:top w:val="none" w:sz="0" w:space="0" w:color="auto"/>
            <w:left w:val="none" w:sz="0" w:space="0" w:color="auto"/>
            <w:bottom w:val="none" w:sz="0" w:space="0" w:color="auto"/>
            <w:right w:val="none" w:sz="0" w:space="0" w:color="auto"/>
          </w:divBdr>
        </w:div>
        <w:div w:id="942565869">
          <w:marLeft w:val="0"/>
          <w:marRight w:val="0"/>
          <w:marTop w:val="0"/>
          <w:marBottom w:val="0"/>
          <w:divBdr>
            <w:top w:val="none" w:sz="0" w:space="0" w:color="auto"/>
            <w:left w:val="none" w:sz="0" w:space="0" w:color="auto"/>
            <w:bottom w:val="none" w:sz="0" w:space="0" w:color="auto"/>
            <w:right w:val="none" w:sz="0" w:space="0" w:color="auto"/>
          </w:divBdr>
        </w:div>
        <w:div w:id="975337057">
          <w:marLeft w:val="0"/>
          <w:marRight w:val="0"/>
          <w:marTop w:val="0"/>
          <w:marBottom w:val="0"/>
          <w:divBdr>
            <w:top w:val="none" w:sz="0" w:space="0" w:color="auto"/>
            <w:left w:val="none" w:sz="0" w:space="0" w:color="auto"/>
            <w:bottom w:val="none" w:sz="0" w:space="0" w:color="auto"/>
            <w:right w:val="none" w:sz="0" w:space="0" w:color="auto"/>
          </w:divBdr>
        </w:div>
        <w:div w:id="1007050861">
          <w:marLeft w:val="0"/>
          <w:marRight w:val="0"/>
          <w:marTop w:val="0"/>
          <w:marBottom w:val="0"/>
          <w:divBdr>
            <w:top w:val="none" w:sz="0" w:space="0" w:color="auto"/>
            <w:left w:val="none" w:sz="0" w:space="0" w:color="auto"/>
            <w:bottom w:val="none" w:sz="0" w:space="0" w:color="auto"/>
            <w:right w:val="none" w:sz="0" w:space="0" w:color="auto"/>
          </w:divBdr>
        </w:div>
        <w:div w:id="1166168938">
          <w:marLeft w:val="0"/>
          <w:marRight w:val="0"/>
          <w:marTop w:val="0"/>
          <w:marBottom w:val="0"/>
          <w:divBdr>
            <w:top w:val="none" w:sz="0" w:space="0" w:color="auto"/>
            <w:left w:val="none" w:sz="0" w:space="0" w:color="auto"/>
            <w:bottom w:val="none" w:sz="0" w:space="0" w:color="auto"/>
            <w:right w:val="none" w:sz="0" w:space="0" w:color="auto"/>
          </w:divBdr>
        </w:div>
        <w:div w:id="1542739973">
          <w:marLeft w:val="0"/>
          <w:marRight w:val="0"/>
          <w:marTop w:val="0"/>
          <w:marBottom w:val="0"/>
          <w:divBdr>
            <w:top w:val="none" w:sz="0" w:space="0" w:color="auto"/>
            <w:left w:val="none" w:sz="0" w:space="0" w:color="auto"/>
            <w:bottom w:val="none" w:sz="0" w:space="0" w:color="auto"/>
            <w:right w:val="none" w:sz="0" w:space="0" w:color="auto"/>
          </w:divBdr>
        </w:div>
        <w:div w:id="1576009813">
          <w:marLeft w:val="0"/>
          <w:marRight w:val="0"/>
          <w:marTop w:val="0"/>
          <w:marBottom w:val="0"/>
          <w:divBdr>
            <w:top w:val="none" w:sz="0" w:space="0" w:color="auto"/>
            <w:left w:val="none" w:sz="0" w:space="0" w:color="auto"/>
            <w:bottom w:val="none" w:sz="0" w:space="0" w:color="auto"/>
            <w:right w:val="none" w:sz="0" w:space="0" w:color="auto"/>
          </w:divBdr>
        </w:div>
        <w:div w:id="1666008707">
          <w:marLeft w:val="0"/>
          <w:marRight w:val="0"/>
          <w:marTop w:val="0"/>
          <w:marBottom w:val="0"/>
          <w:divBdr>
            <w:top w:val="none" w:sz="0" w:space="0" w:color="auto"/>
            <w:left w:val="none" w:sz="0" w:space="0" w:color="auto"/>
            <w:bottom w:val="none" w:sz="0" w:space="0" w:color="auto"/>
            <w:right w:val="none" w:sz="0" w:space="0" w:color="auto"/>
          </w:divBdr>
        </w:div>
        <w:div w:id="2012296208">
          <w:marLeft w:val="0"/>
          <w:marRight w:val="0"/>
          <w:marTop w:val="0"/>
          <w:marBottom w:val="0"/>
          <w:divBdr>
            <w:top w:val="none" w:sz="0" w:space="0" w:color="auto"/>
            <w:left w:val="none" w:sz="0" w:space="0" w:color="auto"/>
            <w:bottom w:val="none" w:sz="0" w:space="0" w:color="auto"/>
            <w:right w:val="none" w:sz="0" w:space="0" w:color="auto"/>
          </w:divBdr>
        </w:div>
      </w:divsChild>
    </w:div>
    <w:div w:id="1219631630">
      <w:bodyDiv w:val="1"/>
      <w:marLeft w:val="0"/>
      <w:marRight w:val="0"/>
      <w:marTop w:val="0"/>
      <w:marBottom w:val="0"/>
      <w:divBdr>
        <w:top w:val="none" w:sz="0" w:space="0" w:color="auto"/>
        <w:left w:val="none" w:sz="0" w:space="0" w:color="auto"/>
        <w:bottom w:val="none" w:sz="0" w:space="0" w:color="auto"/>
        <w:right w:val="none" w:sz="0" w:space="0" w:color="auto"/>
      </w:divBdr>
      <w:divsChild>
        <w:div w:id="810174107">
          <w:marLeft w:val="0"/>
          <w:marRight w:val="0"/>
          <w:marTop w:val="0"/>
          <w:marBottom w:val="0"/>
          <w:divBdr>
            <w:top w:val="none" w:sz="0" w:space="0" w:color="auto"/>
            <w:left w:val="none" w:sz="0" w:space="0" w:color="auto"/>
            <w:bottom w:val="none" w:sz="0" w:space="0" w:color="auto"/>
            <w:right w:val="none" w:sz="0" w:space="0" w:color="auto"/>
          </w:divBdr>
        </w:div>
      </w:divsChild>
    </w:div>
    <w:div w:id="1255166408">
      <w:bodyDiv w:val="1"/>
      <w:marLeft w:val="0"/>
      <w:marRight w:val="0"/>
      <w:marTop w:val="0"/>
      <w:marBottom w:val="0"/>
      <w:divBdr>
        <w:top w:val="none" w:sz="0" w:space="0" w:color="auto"/>
        <w:left w:val="none" w:sz="0" w:space="0" w:color="auto"/>
        <w:bottom w:val="none" w:sz="0" w:space="0" w:color="auto"/>
        <w:right w:val="none" w:sz="0" w:space="0" w:color="auto"/>
      </w:divBdr>
    </w:div>
    <w:div w:id="1292593015">
      <w:bodyDiv w:val="1"/>
      <w:marLeft w:val="0"/>
      <w:marRight w:val="0"/>
      <w:marTop w:val="0"/>
      <w:marBottom w:val="0"/>
      <w:divBdr>
        <w:top w:val="none" w:sz="0" w:space="0" w:color="auto"/>
        <w:left w:val="none" w:sz="0" w:space="0" w:color="auto"/>
        <w:bottom w:val="none" w:sz="0" w:space="0" w:color="auto"/>
        <w:right w:val="none" w:sz="0" w:space="0" w:color="auto"/>
      </w:divBdr>
    </w:div>
    <w:div w:id="1320040527">
      <w:bodyDiv w:val="1"/>
      <w:marLeft w:val="0"/>
      <w:marRight w:val="0"/>
      <w:marTop w:val="0"/>
      <w:marBottom w:val="0"/>
      <w:divBdr>
        <w:top w:val="none" w:sz="0" w:space="0" w:color="auto"/>
        <w:left w:val="none" w:sz="0" w:space="0" w:color="auto"/>
        <w:bottom w:val="none" w:sz="0" w:space="0" w:color="auto"/>
        <w:right w:val="none" w:sz="0" w:space="0" w:color="auto"/>
      </w:divBdr>
      <w:divsChild>
        <w:div w:id="600182270">
          <w:marLeft w:val="0"/>
          <w:marRight w:val="0"/>
          <w:marTop w:val="0"/>
          <w:marBottom w:val="0"/>
          <w:divBdr>
            <w:top w:val="none" w:sz="0" w:space="0" w:color="auto"/>
            <w:left w:val="none" w:sz="0" w:space="0" w:color="auto"/>
            <w:bottom w:val="none" w:sz="0" w:space="0" w:color="auto"/>
            <w:right w:val="none" w:sz="0" w:space="0" w:color="auto"/>
          </w:divBdr>
          <w:divsChild>
            <w:div w:id="720204800">
              <w:marLeft w:val="0"/>
              <w:marRight w:val="0"/>
              <w:marTop w:val="0"/>
              <w:marBottom w:val="0"/>
              <w:divBdr>
                <w:top w:val="none" w:sz="0" w:space="0" w:color="auto"/>
                <w:left w:val="none" w:sz="0" w:space="0" w:color="auto"/>
                <w:bottom w:val="none" w:sz="0" w:space="0" w:color="auto"/>
                <w:right w:val="none" w:sz="0" w:space="0" w:color="auto"/>
              </w:divBdr>
            </w:div>
            <w:div w:id="840630624">
              <w:marLeft w:val="0"/>
              <w:marRight w:val="0"/>
              <w:marTop w:val="0"/>
              <w:marBottom w:val="0"/>
              <w:divBdr>
                <w:top w:val="none" w:sz="0" w:space="0" w:color="auto"/>
                <w:left w:val="none" w:sz="0" w:space="0" w:color="auto"/>
                <w:bottom w:val="none" w:sz="0" w:space="0" w:color="auto"/>
                <w:right w:val="none" w:sz="0" w:space="0" w:color="auto"/>
              </w:divBdr>
            </w:div>
            <w:div w:id="1001733224">
              <w:marLeft w:val="0"/>
              <w:marRight w:val="0"/>
              <w:marTop w:val="0"/>
              <w:marBottom w:val="0"/>
              <w:divBdr>
                <w:top w:val="none" w:sz="0" w:space="0" w:color="auto"/>
                <w:left w:val="none" w:sz="0" w:space="0" w:color="auto"/>
                <w:bottom w:val="none" w:sz="0" w:space="0" w:color="auto"/>
                <w:right w:val="none" w:sz="0" w:space="0" w:color="auto"/>
              </w:divBdr>
            </w:div>
            <w:div w:id="1187524122">
              <w:marLeft w:val="0"/>
              <w:marRight w:val="0"/>
              <w:marTop w:val="0"/>
              <w:marBottom w:val="0"/>
              <w:divBdr>
                <w:top w:val="none" w:sz="0" w:space="0" w:color="auto"/>
                <w:left w:val="none" w:sz="0" w:space="0" w:color="auto"/>
                <w:bottom w:val="none" w:sz="0" w:space="0" w:color="auto"/>
                <w:right w:val="none" w:sz="0" w:space="0" w:color="auto"/>
              </w:divBdr>
            </w:div>
            <w:div w:id="1806849835">
              <w:marLeft w:val="0"/>
              <w:marRight w:val="0"/>
              <w:marTop w:val="0"/>
              <w:marBottom w:val="0"/>
              <w:divBdr>
                <w:top w:val="none" w:sz="0" w:space="0" w:color="auto"/>
                <w:left w:val="none" w:sz="0" w:space="0" w:color="auto"/>
                <w:bottom w:val="none" w:sz="0" w:space="0" w:color="auto"/>
                <w:right w:val="none" w:sz="0" w:space="0" w:color="auto"/>
              </w:divBdr>
            </w:div>
            <w:div w:id="1919368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386102">
      <w:bodyDiv w:val="1"/>
      <w:marLeft w:val="0"/>
      <w:marRight w:val="0"/>
      <w:marTop w:val="0"/>
      <w:marBottom w:val="0"/>
      <w:divBdr>
        <w:top w:val="none" w:sz="0" w:space="0" w:color="auto"/>
        <w:left w:val="none" w:sz="0" w:space="0" w:color="auto"/>
        <w:bottom w:val="none" w:sz="0" w:space="0" w:color="auto"/>
        <w:right w:val="none" w:sz="0" w:space="0" w:color="auto"/>
      </w:divBdr>
    </w:div>
    <w:div w:id="1403411188">
      <w:bodyDiv w:val="1"/>
      <w:marLeft w:val="0"/>
      <w:marRight w:val="0"/>
      <w:marTop w:val="0"/>
      <w:marBottom w:val="0"/>
      <w:divBdr>
        <w:top w:val="none" w:sz="0" w:space="0" w:color="auto"/>
        <w:left w:val="none" w:sz="0" w:space="0" w:color="auto"/>
        <w:bottom w:val="none" w:sz="0" w:space="0" w:color="auto"/>
        <w:right w:val="none" w:sz="0" w:space="0" w:color="auto"/>
      </w:divBdr>
      <w:divsChild>
        <w:div w:id="860320428">
          <w:marLeft w:val="0"/>
          <w:marRight w:val="0"/>
          <w:marTop w:val="0"/>
          <w:marBottom w:val="0"/>
          <w:divBdr>
            <w:top w:val="none" w:sz="0" w:space="0" w:color="auto"/>
            <w:left w:val="none" w:sz="0" w:space="0" w:color="auto"/>
            <w:bottom w:val="none" w:sz="0" w:space="0" w:color="auto"/>
            <w:right w:val="none" w:sz="0" w:space="0" w:color="auto"/>
          </w:divBdr>
          <w:divsChild>
            <w:div w:id="376469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2215035">
      <w:bodyDiv w:val="1"/>
      <w:marLeft w:val="0"/>
      <w:marRight w:val="0"/>
      <w:marTop w:val="0"/>
      <w:marBottom w:val="0"/>
      <w:divBdr>
        <w:top w:val="none" w:sz="0" w:space="0" w:color="auto"/>
        <w:left w:val="none" w:sz="0" w:space="0" w:color="auto"/>
        <w:bottom w:val="none" w:sz="0" w:space="0" w:color="auto"/>
        <w:right w:val="none" w:sz="0" w:space="0" w:color="auto"/>
      </w:divBdr>
      <w:divsChild>
        <w:div w:id="1678993544">
          <w:marLeft w:val="0"/>
          <w:marRight w:val="0"/>
          <w:marTop w:val="0"/>
          <w:marBottom w:val="0"/>
          <w:divBdr>
            <w:top w:val="none" w:sz="0" w:space="0" w:color="auto"/>
            <w:left w:val="none" w:sz="0" w:space="0" w:color="auto"/>
            <w:bottom w:val="none" w:sz="0" w:space="0" w:color="auto"/>
            <w:right w:val="none" w:sz="0" w:space="0" w:color="auto"/>
          </w:divBdr>
        </w:div>
      </w:divsChild>
    </w:div>
    <w:div w:id="1493525933">
      <w:bodyDiv w:val="1"/>
      <w:marLeft w:val="0"/>
      <w:marRight w:val="0"/>
      <w:marTop w:val="0"/>
      <w:marBottom w:val="0"/>
      <w:divBdr>
        <w:top w:val="none" w:sz="0" w:space="0" w:color="auto"/>
        <w:left w:val="none" w:sz="0" w:space="0" w:color="auto"/>
        <w:bottom w:val="none" w:sz="0" w:space="0" w:color="auto"/>
        <w:right w:val="none" w:sz="0" w:space="0" w:color="auto"/>
      </w:divBdr>
    </w:div>
    <w:div w:id="1538280317">
      <w:bodyDiv w:val="1"/>
      <w:marLeft w:val="0"/>
      <w:marRight w:val="0"/>
      <w:marTop w:val="0"/>
      <w:marBottom w:val="0"/>
      <w:divBdr>
        <w:top w:val="none" w:sz="0" w:space="0" w:color="auto"/>
        <w:left w:val="none" w:sz="0" w:space="0" w:color="auto"/>
        <w:bottom w:val="none" w:sz="0" w:space="0" w:color="auto"/>
        <w:right w:val="none" w:sz="0" w:space="0" w:color="auto"/>
      </w:divBdr>
    </w:div>
    <w:div w:id="1608345519">
      <w:bodyDiv w:val="1"/>
      <w:marLeft w:val="0"/>
      <w:marRight w:val="0"/>
      <w:marTop w:val="0"/>
      <w:marBottom w:val="0"/>
      <w:divBdr>
        <w:top w:val="none" w:sz="0" w:space="0" w:color="auto"/>
        <w:left w:val="none" w:sz="0" w:space="0" w:color="auto"/>
        <w:bottom w:val="none" w:sz="0" w:space="0" w:color="auto"/>
        <w:right w:val="none" w:sz="0" w:space="0" w:color="auto"/>
      </w:divBdr>
    </w:div>
    <w:div w:id="1609242619">
      <w:bodyDiv w:val="1"/>
      <w:marLeft w:val="0"/>
      <w:marRight w:val="0"/>
      <w:marTop w:val="0"/>
      <w:marBottom w:val="0"/>
      <w:divBdr>
        <w:top w:val="none" w:sz="0" w:space="0" w:color="auto"/>
        <w:left w:val="none" w:sz="0" w:space="0" w:color="auto"/>
        <w:bottom w:val="none" w:sz="0" w:space="0" w:color="auto"/>
        <w:right w:val="none" w:sz="0" w:space="0" w:color="auto"/>
      </w:divBdr>
    </w:div>
    <w:div w:id="1621106535">
      <w:bodyDiv w:val="1"/>
      <w:marLeft w:val="0"/>
      <w:marRight w:val="0"/>
      <w:marTop w:val="0"/>
      <w:marBottom w:val="0"/>
      <w:divBdr>
        <w:top w:val="none" w:sz="0" w:space="0" w:color="auto"/>
        <w:left w:val="none" w:sz="0" w:space="0" w:color="auto"/>
        <w:bottom w:val="none" w:sz="0" w:space="0" w:color="auto"/>
        <w:right w:val="none" w:sz="0" w:space="0" w:color="auto"/>
      </w:divBdr>
      <w:divsChild>
        <w:div w:id="641228812">
          <w:marLeft w:val="0"/>
          <w:marRight w:val="0"/>
          <w:marTop w:val="0"/>
          <w:marBottom w:val="0"/>
          <w:divBdr>
            <w:top w:val="none" w:sz="0" w:space="0" w:color="auto"/>
            <w:left w:val="none" w:sz="0" w:space="0" w:color="auto"/>
            <w:bottom w:val="none" w:sz="0" w:space="0" w:color="auto"/>
            <w:right w:val="none" w:sz="0" w:space="0" w:color="auto"/>
          </w:divBdr>
        </w:div>
      </w:divsChild>
    </w:div>
    <w:div w:id="1648196474">
      <w:bodyDiv w:val="1"/>
      <w:marLeft w:val="0"/>
      <w:marRight w:val="0"/>
      <w:marTop w:val="0"/>
      <w:marBottom w:val="0"/>
      <w:divBdr>
        <w:top w:val="none" w:sz="0" w:space="0" w:color="auto"/>
        <w:left w:val="none" w:sz="0" w:space="0" w:color="auto"/>
        <w:bottom w:val="none" w:sz="0" w:space="0" w:color="auto"/>
        <w:right w:val="none" w:sz="0" w:space="0" w:color="auto"/>
      </w:divBdr>
    </w:div>
    <w:div w:id="1668902509">
      <w:bodyDiv w:val="1"/>
      <w:marLeft w:val="0"/>
      <w:marRight w:val="0"/>
      <w:marTop w:val="0"/>
      <w:marBottom w:val="0"/>
      <w:divBdr>
        <w:top w:val="none" w:sz="0" w:space="0" w:color="auto"/>
        <w:left w:val="none" w:sz="0" w:space="0" w:color="auto"/>
        <w:bottom w:val="none" w:sz="0" w:space="0" w:color="auto"/>
        <w:right w:val="none" w:sz="0" w:space="0" w:color="auto"/>
      </w:divBdr>
    </w:div>
    <w:div w:id="1672294924">
      <w:bodyDiv w:val="1"/>
      <w:marLeft w:val="0"/>
      <w:marRight w:val="0"/>
      <w:marTop w:val="0"/>
      <w:marBottom w:val="0"/>
      <w:divBdr>
        <w:top w:val="none" w:sz="0" w:space="0" w:color="auto"/>
        <w:left w:val="none" w:sz="0" w:space="0" w:color="auto"/>
        <w:bottom w:val="none" w:sz="0" w:space="0" w:color="auto"/>
        <w:right w:val="none" w:sz="0" w:space="0" w:color="auto"/>
      </w:divBdr>
    </w:div>
    <w:div w:id="1695884977">
      <w:bodyDiv w:val="1"/>
      <w:marLeft w:val="0"/>
      <w:marRight w:val="0"/>
      <w:marTop w:val="0"/>
      <w:marBottom w:val="0"/>
      <w:divBdr>
        <w:top w:val="none" w:sz="0" w:space="0" w:color="auto"/>
        <w:left w:val="none" w:sz="0" w:space="0" w:color="auto"/>
        <w:bottom w:val="none" w:sz="0" w:space="0" w:color="auto"/>
        <w:right w:val="none" w:sz="0" w:space="0" w:color="auto"/>
      </w:divBdr>
    </w:div>
    <w:div w:id="1711419902">
      <w:bodyDiv w:val="1"/>
      <w:marLeft w:val="0"/>
      <w:marRight w:val="0"/>
      <w:marTop w:val="0"/>
      <w:marBottom w:val="0"/>
      <w:divBdr>
        <w:top w:val="none" w:sz="0" w:space="0" w:color="auto"/>
        <w:left w:val="none" w:sz="0" w:space="0" w:color="auto"/>
        <w:bottom w:val="none" w:sz="0" w:space="0" w:color="auto"/>
        <w:right w:val="none" w:sz="0" w:space="0" w:color="auto"/>
      </w:divBdr>
    </w:div>
    <w:div w:id="1721007268">
      <w:bodyDiv w:val="1"/>
      <w:marLeft w:val="0"/>
      <w:marRight w:val="0"/>
      <w:marTop w:val="0"/>
      <w:marBottom w:val="0"/>
      <w:divBdr>
        <w:top w:val="none" w:sz="0" w:space="0" w:color="auto"/>
        <w:left w:val="none" w:sz="0" w:space="0" w:color="auto"/>
        <w:bottom w:val="none" w:sz="0" w:space="0" w:color="auto"/>
        <w:right w:val="none" w:sz="0" w:space="0" w:color="auto"/>
      </w:divBdr>
      <w:divsChild>
        <w:div w:id="260528497">
          <w:marLeft w:val="0"/>
          <w:marRight w:val="0"/>
          <w:marTop w:val="0"/>
          <w:marBottom w:val="0"/>
          <w:divBdr>
            <w:top w:val="none" w:sz="0" w:space="0" w:color="auto"/>
            <w:left w:val="none" w:sz="0" w:space="0" w:color="auto"/>
            <w:bottom w:val="none" w:sz="0" w:space="0" w:color="auto"/>
            <w:right w:val="none" w:sz="0" w:space="0" w:color="auto"/>
          </w:divBdr>
        </w:div>
      </w:divsChild>
    </w:div>
    <w:div w:id="1721436876">
      <w:bodyDiv w:val="1"/>
      <w:marLeft w:val="0"/>
      <w:marRight w:val="0"/>
      <w:marTop w:val="0"/>
      <w:marBottom w:val="0"/>
      <w:divBdr>
        <w:top w:val="none" w:sz="0" w:space="0" w:color="auto"/>
        <w:left w:val="none" w:sz="0" w:space="0" w:color="auto"/>
        <w:bottom w:val="none" w:sz="0" w:space="0" w:color="auto"/>
        <w:right w:val="none" w:sz="0" w:space="0" w:color="auto"/>
      </w:divBdr>
      <w:divsChild>
        <w:div w:id="333151066">
          <w:marLeft w:val="0"/>
          <w:marRight w:val="0"/>
          <w:marTop w:val="0"/>
          <w:marBottom w:val="0"/>
          <w:divBdr>
            <w:top w:val="none" w:sz="0" w:space="0" w:color="auto"/>
            <w:left w:val="none" w:sz="0" w:space="0" w:color="auto"/>
            <w:bottom w:val="none" w:sz="0" w:space="0" w:color="auto"/>
            <w:right w:val="none" w:sz="0" w:space="0" w:color="auto"/>
          </w:divBdr>
        </w:div>
      </w:divsChild>
    </w:div>
    <w:div w:id="1755668419">
      <w:bodyDiv w:val="1"/>
      <w:marLeft w:val="0"/>
      <w:marRight w:val="0"/>
      <w:marTop w:val="0"/>
      <w:marBottom w:val="0"/>
      <w:divBdr>
        <w:top w:val="none" w:sz="0" w:space="0" w:color="auto"/>
        <w:left w:val="none" w:sz="0" w:space="0" w:color="auto"/>
        <w:bottom w:val="none" w:sz="0" w:space="0" w:color="auto"/>
        <w:right w:val="none" w:sz="0" w:space="0" w:color="auto"/>
      </w:divBdr>
      <w:divsChild>
        <w:div w:id="13045192">
          <w:marLeft w:val="0"/>
          <w:marRight w:val="0"/>
          <w:marTop w:val="0"/>
          <w:marBottom w:val="0"/>
          <w:divBdr>
            <w:top w:val="none" w:sz="0" w:space="0" w:color="auto"/>
            <w:left w:val="none" w:sz="0" w:space="0" w:color="auto"/>
            <w:bottom w:val="none" w:sz="0" w:space="0" w:color="auto"/>
            <w:right w:val="none" w:sz="0" w:space="0" w:color="auto"/>
          </w:divBdr>
        </w:div>
        <w:div w:id="39788726">
          <w:marLeft w:val="0"/>
          <w:marRight w:val="0"/>
          <w:marTop w:val="0"/>
          <w:marBottom w:val="0"/>
          <w:divBdr>
            <w:top w:val="none" w:sz="0" w:space="0" w:color="auto"/>
            <w:left w:val="none" w:sz="0" w:space="0" w:color="auto"/>
            <w:bottom w:val="none" w:sz="0" w:space="0" w:color="auto"/>
            <w:right w:val="none" w:sz="0" w:space="0" w:color="auto"/>
          </w:divBdr>
        </w:div>
        <w:div w:id="465515863">
          <w:marLeft w:val="0"/>
          <w:marRight w:val="0"/>
          <w:marTop w:val="0"/>
          <w:marBottom w:val="0"/>
          <w:divBdr>
            <w:top w:val="none" w:sz="0" w:space="0" w:color="auto"/>
            <w:left w:val="none" w:sz="0" w:space="0" w:color="auto"/>
            <w:bottom w:val="none" w:sz="0" w:space="0" w:color="auto"/>
            <w:right w:val="none" w:sz="0" w:space="0" w:color="auto"/>
          </w:divBdr>
        </w:div>
        <w:div w:id="1024937819">
          <w:marLeft w:val="0"/>
          <w:marRight w:val="0"/>
          <w:marTop w:val="0"/>
          <w:marBottom w:val="0"/>
          <w:divBdr>
            <w:top w:val="none" w:sz="0" w:space="0" w:color="auto"/>
            <w:left w:val="none" w:sz="0" w:space="0" w:color="auto"/>
            <w:bottom w:val="none" w:sz="0" w:space="0" w:color="auto"/>
            <w:right w:val="none" w:sz="0" w:space="0" w:color="auto"/>
          </w:divBdr>
        </w:div>
        <w:div w:id="1358506447">
          <w:marLeft w:val="0"/>
          <w:marRight w:val="0"/>
          <w:marTop w:val="0"/>
          <w:marBottom w:val="0"/>
          <w:divBdr>
            <w:top w:val="none" w:sz="0" w:space="0" w:color="auto"/>
            <w:left w:val="none" w:sz="0" w:space="0" w:color="auto"/>
            <w:bottom w:val="none" w:sz="0" w:space="0" w:color="auto"/>
            <w:right w:val="none" w:sz="0" w:space="0" w:color="auto"/>
          </w:divBdr>
        </w:div>
        <w:div w:id="1500073608">
          <w:marLeft w:val="0"/>
          <w:marRight w:val="0"/>
          <w:marTop w:val="0"/>
          <w:marBottom w:val="0"/>
          <w:divBdr>
            <w:top w:val="none" w:sz="0" w:space="0" w:color="auto"/>
            <w:left w:val="none" w:sz="0" w:space="0" w:color="auto"/>
            <w:bottom w:val="none" w:sz="0" w:space="0" w:color="auto"/>
            <w:right w:val="none" w:sz="0" w:space="0" w:color="auto"/>
          </w:divBdr>
        </w:div>
        <w:div w:id="1697849766">
          <w:marLeft w:val="0"/>
          <w:marRight w:val="0"/>
          <w:marTop w:val="0"/>
          <w:marBottom w:val="0"/>
          <w:divBdr>
            <w:top w:val="none" w:sz="0" w:space="0" w:color="auto"/>
            <w:left w:val="none" w:sz="0" w:space="0" w:color="auto"/>
            <w:bottom w:val="none" w:sz="0" w:space="0" w:color="auto"/>
            <w:right w:val="none" w:sz="0" w:space="0" w:color="auto"/>
          </w:divBdr>
        </w:div>
        <w:div w:id="1916158100">
          <w:marLeft w:val="0"/>
          <w:marRight w:val="0"/>
          <w:marTop w:val="0"/>
          <w:marBottom w:val="0"/>
          <w:divBdr>
            <w:top w:val="none" w:sz="0" w:space="0" w:color="auto"/>
            <w:left w:val="none" w:sz="0" w:space="0" w:color="auto"/>
            <w:bottom w:val="none" w:sz="0" w:space="0" w:color="auto"/>
            <w:right w:val="none" w:sz="0" w:space="0" w:color="auto"/>
          </w:divBdr>
        </w:div>
        <w:div w:id="2046244984">
          <w:marLeft w:val="0"/>
          <w:marRight w:val="0"/>
          <w:marTop w:val="0"/>
          <w:marBottom w:val="0"/>
          <w:divBdr>
            <w:top w:val="none" w:sz="0" w:space="0" w:color="auto"/>
            <w:left w:val="none" w:sz="0" w:space="0" w:color="auto"/>
            <w:bottom w:val="none" w:sz="0" w:space="0" w:color="auto"/>
            <w:right w:val="none" w:sz="0" w:space="0" w:color="auto"/>
          </w:divBdr>
        </w:div>
      </w:divsChild>
    </w:div>
    <w:div w:id="1792672538">
      <w:bodyDiv w:val="1"/>
      <w:marLeft w:val="0"/>
      <w:marRight w:val="0"/>
      <w:marTop w:val="0"/>
      <w:marBottom w:val="0"/>
      <w:divBdr>
        <w:top w:val="none" w:sz="0" w:space="0" w:color="auto"/>
        <w:left w:val="none" w:sz="0" w:space="0" w:color="auto"/>
        <w:bottom w:val="none" w:sz="0" w:space="0" w:color="auto"/>
        <w:right w:val="none" w:sz="0" w:space="0" w:color="auto"/>
      </w:divBdr>
    </w:div>
    <w:div w:id="1808471388">
      <w:bodyDiv w:val="1"/>
      <w:marLeft w:val="0"/>
      <w:marRight w:val="0"/>
      <w:marTop w:val="0"/>
      <w:marBottom w:val="0"/>
      <w:divBdr>
        <w:top w:val="none" w:sz="0" w:space="0" w:color="auto"/>
        <w:left w:val="none" w:sz="0" w:space="0" w:color="auto"/>
        <w:bottom w:val="none" w:sz="0" w:space="0" w:color="auto"/>
        <w:right w:val="none" w:sz="0" w:space="0" w:color="auto"/>
      </w:divBdr>
    </w:div>
    <w:div w:id="1843544866">
      <w:bodyDiv w:val="1"/>
      <w:marLeft w:val="0"/>
      <w:marRight w:val="0"/>
      <w:marTop w:val="0"/>
      <w:marBottom w:val="0"/>
      <w:divBdr>
        <w:top w:val="none" w:sz="0" w:space="0" w:color="auto"/>
        <w:left w:val="none" w:sz="0" w:space="0" w:color="auto"/>
        <w:bottom w:val="none" w:sz="0" w:space="0" w:color="auto"/>
        <w:right w:val="none" w:sz="0" w:space="0" w:color="auto"/>
      </w:divBdr>
    </w:div>
    <w:div w:id="1864636541">
      <w:bodyDiv w:val="1"/>
      <w:marLeft w:val="0"/>
      <w:marRight w:val="0"/>
      <w:marTop w:val="0"/>
      <w:marBottom w:val="0"/>
      <w:divBdr>
        <w:top w:val="none" w:sz="0" w:space="0" w:color="auto"/>
        <w:left w:val="none" w:sz="0" w:space="0" w:color="auto"/>
        <w:bottom w:val="none" w:sz="0" w:space="0" w:color="auto"/>
        <w:right w:val="none" w:sz="0" w:space="0" w:color="auto"/>
      </w:divBdr>
    </w:div>
    <w:div w:id="1882135033">
      <w:bodyDiv w:val="1"/>
      <w:marLeft w:val="0"/>
      <w:marRight w:val="0"/>
      <w:marTop w:val="0"/>
      <w:marBottom w:val="0"/>
      <w:divBdr>
        <w:top w:val="none" w:sz="0" w:space="0" w:color="auto"/>
        <w:left w:val="none" w:sz="0" w:space="0" w:color="auto"/>
        <w:bottom w:val="none" w:sz="0" w:space="0" w:color="auto"/>
        <w:right w:val="none" w:sz="0" w:space="0" w:color="auto"/>
      </w:divBdr>
    </w:div>
    <w:div w:id="1882861535">
      <w:bodyDiv w:val="1"/>
      <w:marLeft w:val="0"/>
      <w:marRight w:val="0"/>
      <w:marTop w:val="0"/>
      <w:marBottom w:val="0"/>
      <w:divBdr>
        <w:top w:val="none" w:sz="0" w:space="0" w:color="auto"/>
        <w:left w:val="none" w:sz="0" w:space="0" w:color="auto"/>
        <w:bottom w:val="none" w:sz="0" w:space="0" w:color="auto"/>
        <w:right w:val="none" w:sz="0" w:space="0" w:color="auto"/>
      </w:divBdr>
    </w:div>
    <w:div w:id="1897037275">
      <w:bodyDiv w:val="1"/>
      <w:marLeft w:val="0"/>
      <w:marRight w:val="0"/>
      <w:marTop w:val="0"/>
      <w:marBottom w:val="0"/>
      <w:divBdr>
        <w:top w:val="none" w:sz="0" w:space="0" w:color="auto"/>
        <w:left w:val="none" w:sz="0" w:space="0" w:color="auto"/>
        <w:bottom w:val="none" w:sz="0" w:space="0" w:color="auto"/>
        <w:right w:val="none" w:sz="0" w:space="0" w:color="auto"/>
      </w:divBdr>
    </w:div>
    <w:div w:id="1916814366">
      <w:bodyDiv w:val="1"/>
      <w:marLeft w:val="0"/>
      <w:marRight w:val="0"/>
      <w:marTop w:val="0"/>
      <w:marBottom w:val="0"/>
      <w:divBdr>
        <w:top w:val="none" w:sz="0" w:space="0" w:color="auto"/>
        <w:left w:val="none" w:sz="0" w:space="0" w:color="auto"/>
        <w:bottom w:val="none" w:sz="0" w:space="0" w:color="auto"/>
        <w:right w:val="none" w:sz="0" w:space="0" w:color="auto"/>
      </w:divBdr>
    </w:div>
    <w:div w:id="1924366193">
      <w:bodyDiv w:val="1"/>
      <w:marLeft w:val="0"/>
      <w:marRight w:val="0"/>
      <w:marTop w:val="0"/>
      <w:marBottom w:val="0"/>
      <w:divBdr>
        <w:top w:val="none" w:sz="0" w:space="0" w:color="auto"/>
        <w:left w:val="none" w:sz="0" w:space="0" w:color="auto"/>
        <w:bottom w:val="none" w:sz="0" w:space="0" w:color="auto"/>
        <w:right w:val="none" w:sz="0" w:space="0" w:color="auto"/>
      </w:divBdr>
      <w:divsChild>
        <w:div w:id="568536867">
          <w:marLeft w:val="0"/>
          <w:marRight w:val="0"/>
          <w:marTop w:val="0"/>
          <w:marBottom w:val="0"/>
          <w:divBdr>
            <w:top w:val="none" w:sz="0" w:space="0" w:color="auto"/>
            <w:left w:val="none" w:sz="0" w:space="0" w:color="auto"/>
            <w:bottom w:val="none" w:sz="0" w:space="0" w:color="auto"/>
            <w:right w:val="none" w:sz="0" w:space="0" w:color="auto"/>
          </w:divBdr>
        </w:div>
      </w:divsChild>
    </w:div>
    <w:div w:id="1951432233">
      <w:bodyDiv w:val="1"/>
      <w:marLeft w:val="0"/>
      <w:marRight w:val="0"/>
      <w:marTop w:val="0"/>
      <w:marBottom w:val="0"/>
      <w:divBdr>
        <w:top w:val="none" w:sz="0" w:space="0" w:color="auto"/>
        <w:left w:val="none" w:sz="0" w:space="0" w:color="auto"/>
        <w:bottom w:val="none" w:sz="0" w:space="0" w:color="auto"/>
        <w:right w:val="none" w:sz="0" w:space="0" w:color="auto"/>
      </w:divBdr>
    </w:div>
    <w:div w:id="1954092833">
      <w:bodyDiv w:val="1"/>
      <w:marLeft w:val="0"/>
      <w:marRight w:val="0"/>
      <w:marTop w:val="0"/>
      <w:marBottom w:val="0"/>
      <w:divBdr>
        <w:top w:val="none" w:sz="0" w:space="0" w:color="auto"/>
        <w:left w:val="none" w:sz="0" w:space="0" w:color="auto"/>
        <w:bottom w:val="none" w:sz="0" w:space="0" w:color="auto"/>
        <w:right w:val="none" w:sz="0" w:space="0" w:color="auto"/>
      </w:divBdr>
      <w:divsChild>
        <w:div w:id="127480207">
          <w:marLeft w:val="0"/>
          <w:marRight w:val="0"/>
          <w:marTop w:val="0"/>
          <w:marBottom w:val="0"/>
          <w:divBdr>
            <w:top w:val="none" w:sz="0" w:space="0" w:color="auto"/>
            <w:left w:val="none" w:sz="0" w:space="0" w:color="auto"/>
            <w:bottom w:val="none" w:sz="0" w:space="0" w:color="auto"/>
            <w:right w:val="none" w:sz="0" w:space="0" w:color="auto"/>
          </w:divBdr>
        </w:div>
        <w:div w:id="203058818">
          <w:marLeft w:val="0"/>
          <w:marRight w:val="0"/>
          <w:marTop w:val="0"/>
          <w:marBottom w:val="0"/>
          <w:divBdr>
            <w:top w:val="none" w:sz="0" w:space="0" w:color="auto"/>
            <w:left w:val="none" w:sz="0" w:space="0" w:color="auto"/>
            <w:bottom w:val="none" w:sz="0" w:space="0" w:color="auto"/>
            <w:right w:val="none" w:sz="0" w:space="0" w:color="auto"/>
          </w:divBdr>
        </w:div>
        <w:div w:id="203375820">
          <w:marLeft w:val="0"/>
          <w:marRight w:val="0"/>
          <w:marTop w:val="0"/>
          <w:marBottom w:val="0"/>
          <w:divBdr>
            <w:top w:val="none" w:sz="0" w:space="0" w:color="auto"/>
            <w:left w:val="none" w:sz="0" w:space="0" w:color="auto"/>
            <w:bottom w:val="none" w:sz="0" w:space="0" w:color="auto"/>
            <w:right w:val="none" w:sz="0" w:space="0" w:color="auto"/>
          </w:divBdr>
        </w:div>
        <w:div w:id="269630340">
          <w:marLeft w:val="0"/>
          <w:marRight w:val="0"/>
          <w:marTop w:val="0"/>
          <w:marBottom w:val="0"/>
          <w:divBdr>
            <w:top w:val="none" w:sz="0" w:space="0" w:color="auto"/>
            <w:left w:val="none" w:sz="0" w:space="0" w:color="auto"/>
            <w:bottom w:val="none" w:sz="0" w:space="0" w:color="auto"/>
            <w:right w:val="none" w:sz="0" w:space="0" w:color="auto"/>
          </w:divBdr>
        </w:div>
        <w:div w:id="346712128">
          <w:marLeft w:val="0"/>
          <w:marRight w:val="0"/>
          <w:marTop w:val="0"/>
          <w:marBottom w:val="0"/>
          <w:divBdr>
            <w:top w:val="none" w:sz="0" w:space="0" w:color="auto"/>
            <w:left w:val="none" w:sz="0" w:space="0" w:color="auto"/>
            <w:bottom w:val="none" w:sz="0" w:space="0" w:color="auto"/>
            <w:right w:val="none" w:sz="0" w:space="0" w:color="auto"/>
          </w:divBdr>
        </w:div>
        <w:div w:id="645014006">
          <w:marLeft w:val="0"/>
          <w:marRight w:val="0"/>
          <w:marTop w:val="0"/>
          <w:marBottom w:val="0"/>
          <w:divBdr>
            <w:top w:val="none" w:sz="0" w:space="0" w:color="auto"/>
            <w:left w:val="none" w:sz="0" w:space="0" w:color="auto"/>
            <w:bottom w:val="none" w:sz="0" w:space="0" w:color="auto"/>
            <w:right w:val="none" w:sz="0" w:space="0" w:color="auto"/>
          </w:divBdr>
        </w:div>
        <w:div w:id="1268073841">
          <w:marLeft w:val="0"/>
          <w:marRight w:val="0"/>
          <w:marTop w:val="0"/>
          <w:marBottom w:val="0"/>
          <w:divBdr>
            <w:top w:val="none" w:sz="0" w:space="0" w:color="auto"/>
            <w:left w:val="none" w:sz="0" w:space="0" w:color="auto"/>
            <w:bottom w:val="none" w:sz="0" w:space="0" w:color="auto"/>
            <w:right w:val="none" w:sz="0" w:space="0" w:color="auto"/>
          </w:divBdr>
        </w:div>
        <w:div w:id="1350181286">
          <w:marLeft w:val="0"/>
          <w:marRight w:val="0"/>
          <w:marTop w:val="0"/>
          <w:marBottom w:val="0"/>
          <w:divBdr>
            <w:top w:val="none" w:sz="0" w:space="0" w:color="auto"/>
            <w:left w:val="none" w:sz="0" w:space="0" w:color="auto"/>
            <w:bottom w:val="none" w:sz="0" w:space="0" w:color="auto"/>
            <w:right w:val="none" w:sz="0" w:space="0" w:color="auto"/>
          </w:divBdr>
        </w:div>
        <w:div w:id="1924022991">
          <w:marLeft w:val="0"/>
          <w:marRight w:val="0"/>
          <w:marTop w:val="0"/>
          <w:marBottom w:val="0"/>
          <w:divBdr>
            <w:top w:val="none" w:sz="0" w:space="0" w:color="auto"/>
            <w:left w:val="none" w:sz="0" w:space="0" w:color="auto"/>
            <w:bottom w:val="none" w:sz="0" w:space="0" w:color="auto"/>
            <w:right w:val="none" w:sz="0" w:space="0" w:color="auto"/>
          </w:divBdr>
        </w:div>
        <w:div w:id="1951618965">
          <w:marLeft w:val="0"/>
          <w:marRight w:val="0"/>
          <w:marTop w:val="0"/>
          <w:marBottom w:val="0"/>
          <w:divBdr>
            <w:top w:val="none" w:sz="0" w:space="0" w:color="auto"/>
            <w:left w:val="none" w:sz="0" w:space="0" w:color="auto"/>
            <w:bottom w:val="none" w:sz="0" w:space="0" w:color="auto"/>
            <w:right w:val="none" w:sz="0" w:space="0" w:color="auto"/>
          </w:divBdr>
        </w:div>
        <w:div w:id="2046325038">
          <w:marLeft w:val="0"/>
          <w:marRight w:val="0"/>
          <w:marTop w:val="0"/>
          <w:marBottom w:val="0"/>
          <w:divBdr>
            <w:top w:val="none" w:sz="0" w:space="0" w:color="auto"/>
            <w:left w:val="none" w:sz="0" w:space="0" w:color="auto"/>
            <w:bottom w:val="none" w:sz="0" w:space="0" w:color="auto"/>
            <w:right w:val="none" w:sz="0" w:space="0" w:color="auto"/>
          </w:divBdr>
        </w:div>
      </w:divsChild>
    </w:div>
    <w:div w:id="1971520540">
      <w:bodyDiv w:val="1"/>
      <w:marLeft w:val="0"/>
      <w:marRight w:val="0"/>
      <w:marTop w:val="0"/>
      <w:marBottom w:val="0"/>
      <w:divBdr>
        <w:top w:val="none" w:sz="0" w:space="0" w:color="auto"/>
        <w:left w:val="none" w:sz="0" w:space="0" w:color="auto"/>
        <w:bottom w:val="none" w:sz="0" w:space="0" w:color="auto"/>
        <w:right w:val="none" w:sz="0" w:space="0" w:color="auto"/>
      </w:divBdr>
    </w:div>
    <w:div w:id="1989287141">
      <w:bodyDiv w:val="1"/>
      <w:marLeft w:val="0"/>
      <w:marRight w:val="0"/>
      <w:marTop w:val="0"/>
      <w:marBottom w:val="0"/>
      <w:divBdr>
        <w:top w:val="none" w:sz="0" w:space="0" w:color="auto"/>
        <w:left w:val="none" w:sz="0" w:space="0" w:color="auto"/>
        <w:bottom w:val="none" w:sz="0" w:space="0" w:color="auto"/>
        <w:right w:val="none" w:sz="0" w:space="0" w:color="auto"/>
      </w:divBdr>
    </w:div>
    <w:div w:id="1999724712">
      <w:bodyDiv w:val="1"/>
      <w:marLeft w:val="0"/>
      <w:marRight w:val="0"/>
      <w:marTop w:val="0"/>
      <w:marBottom w:val="0"/>
      <w:divBdr>
        <w:top w:val="none" w:sz="0" w:space="0" w:color="auto"/>
        <w:left w:val="none" w:sz="0" w:space="0" w:color="auto"/>
        <w:bottom w:val="none" w:sz="0" w:space="0" w:color="auto"/>
        <w:right w:val="none" w:sz="0" w:space="0" w:color="auto"/>
      </w:divBdr>
    </w:div>
    <w:div w:id="2000764577">
      <w:bodyDiv w:val="1"/>
      <w:marLeft w:val="0"/>
      <w:marRight w:val="0"/>
      <w:marTop w:val="0"/>
      <w:marBottom w:val="0"/>
      <w:divBdr>
        <w:top w:val="none" w:sz="0" w:space="0" w:color="auto"/>
        <w:left w:val="none" w:sz="0" w:space="0" w:color="auto"/>
        <w:bottom w:val="none" w:sz="0" w:space="0" w:color="auto"/>
        <w:right w:val="none" w:sz="0" w:space="0" w:color="auto"/>
      </w:divBdr>
      <w:divsChild>
        <w:div w:id="309598930">
          <w:marLeft w:val="0"/>
          <w:marRight w:val="0"/>
          <w:marTop w:val="0"/>
          <w:marBottom w:val="0"/>
          <w:divBdr>
            <w:top w:val="none" w:sz="0" w:space="0" w:color="auto"/>
            <w:left w:val="none" w:sz="0" w:space="0" w:color="auto"/>
            <w:bottom w:val="none" w:sz="0" w:space="0" w:color="auto"/>
            <w:right w:val="none" w:sz="0" w:space="0" w:color="auto"/>
          </w:divBdr>
        </w:div>
      </w:divsChild>
    </w:div>
    <w:div w:id="2072848374">
      <w:bodyDiv w:val="1"/>
      <w:marLeft w:val="0"/>
      <w:marRight w:val="0"/>
      <w:marTop w:val="0"/>
      <w:marBottom w:val="0"/>
      <w:divBdr>
        <w:top w:val="none" w:sz="0" w:space="0" w:color="auto"/>
        <w:left w:val="none" w:sz="0" w:space="0" w:color="auto"/>
        <w:bottom w:val="none" w:sz="0" w:space="0" w:color="auto"/>
        <w:right w:val="none" w:sz="0" w:space="0" w:color="auto"/>
      </w:divBdr>
      <w:divsChild>
        <w:div w:id="173113254">
          <w:marLeft w:val="0"/>
          <w:marRight w:val="0"/>
          <w:marTop w:val="0"/>
          <w:marBottom w:val="0"/>
          <w:divBdr>
            <w:top w:val="none" w:sz="0" w:space="0" w:color="auto"/>
            <w:left w:val="none" w:sz="0" w:space="0" w:color="auto"/>
            <w:bottom w:val="none" w:sz="0" w:space="0" w:color="auto"/>
            <w:right w:val="none" w:sz="0" w:space="0" w:color="auto"/>
          </w:divBdr>
        </w:div>
        <w:div w:id="283585686">
          <w:marLeft w:val="0"/>
          <w:marRight w:val="0"/>
          <w:marTop w:val="0"/>
          <w:marBottom w:val="0"/>
          <w:divBdr>
            <w:top w:val="none" w:sz="0" w:space="0" w:color="auto"/>
            <w:left w:val="none" w:sz="0" w:space="0" w:color="auto"/>
            <w:bottom w:val="none" w:sz="0" w:space="0" w:color="auto"/>
            <w:right w:val="none" w:sz="0" w:space="0" w:color="auto"/>
          </w:divBdr>
        </w:div>
        <w:div w:id="558322765">
          <w:marLeft w:val="0"/>
          <w:marRight w:val="0"/>
          <w:marTop w:val="0"/>
          <w:marBottom w:val="0"/>
          <w:divBdr>
            <w:top w:val="none" w:sz="0" w:space="0" w:color="auto"/>
            <w:left w:val="none" w:sz="0" w:space="0" w:color="auto"/>
            <w:bottom w:val="none" w:sz="0" w:space="0" w:color="auto"/>
            <w:right w:val="none" w:sz="0" w:space="0" w:color="auto"/>
          </w:divBdr>
        </w:div>
        <w:div w:id="783885438">
          <w:marLeft w:val="0"/>
          <w:marRight w:val="0"/>
          <w:marTop w:val="0"/>
          <w:marBottom w:val="0"/>
          <w:divBdr>
            <w:top w:val="none" w:sz="0" w:space="0" w:color="auto"/>
            <w:left w:val="none" w:sz="0" w:space="0" w:color="auto"/>
            <w:bottom w:val="none" w:sz="0" w:space="0" w:color="auto"/>
            <w:right w:val="none" w:sz="0" w:space="0" w:color="auto"/>
          </w:divBdr>
        </w:div>
        <w:div w:id="980235881">
          <w:marLeft w:val="0"/>
          <w:marRight w:val="0"/>
          <w:marTop w:val="0"/>
          <w:marBottom w:val="0"/>
          <w:divBdr>
            <w:top w:val="none" w:sz="0" w:space="0" w:color="auto"/>
            <w:left w:val="none" w:sz="0" w:space="0" w:color="auto"/>
            <w:bottom w:val="none" w:sz="0" w:space="0" w:color="auto"/>
            <w:right w:val="none" w:sz="0" w:space="0" w:color="auto"/>
          </w:divBdr>
        </w:div>
        <w:div w:id="1022170807">
          <w:marLeft w:val="0"/>
          <w:marRight w:val="0"/>
          <w:marTop w:val="0"/>
          <w:marBottom w:val="0"/>
          <w:divBdr>
            <w:top w:val="none" w:sz="0" w:space="0" w:color="auto"/>
            <w:left w:val="none" w:sz="0" w:space="0" w:color="auto"/>
            <w:bottom w:val="none" w:sz="0" w:space="0" w:color="auto"/>
            <w:right w:val="none" w:sz="0" w:space="0" w:color="auto"/>
          </w:divBdr>
        </w:div>
        <w:div w:id="1923642069">
          <w:marLeft w:val="0"/>
          <w:marRight w:val="0"/>
          <w:marTop w:val="0"/>
          <w:marBottom w:val="0"/>
          <w:divBdr>
            <w:top w:val="none" w:sz="0" w:space="0" w:color="auto"/>
            <w:left w:val="none" w:sz="0" w:space="0" w:color="auto"/>
            <w:bottom w:val="none" w:sz="0" w:space="0" w:color="auto"/>
            <w:right w:val="none" w:sz="0" w:space="0" w:color="auto"/>
          </w:divBdr>
        </w:div>
        <w:div w:id="2035307894">
          <w:marLeft w:val="0"/>
          <w:marRight w:val="0"/>
          <w:marTop w:val="0"/>
          <w:marBottom w:val="0"/>
          <w:divBdr>
            <w:top w:val="none" w:sz="0" w:space="0" w:color="auto"/>
            <w:left w:val="none" w:sz="0" w:space="0" w:color="auto"/>
            <w:bottom w:val="none" w:sz="0" w:space="0" w:color="auto"/>
            <w:right w:val="none" w:sz="0" w:space="0" w:color="auto"/>
          </w:divBdr>
        </w:div>
        <w:div w:id="2051419239">
          <w:marLeft w:val="0"/>
          <w:marRight w:val="0"/>
          <w:marTop w:val="0"/>
          <w:marBottom w:val="0"/>
          <w:divBdr>
            <w:top w:val="none" w:sz="0" w:space="0" w:color="auto"/>
            <w:left w:val="none" w:sz="0" w:space="0" w:color="auto"/>
            <w:bottom w:val="none" w:sz="0" w:space="0" w:color="auto"/>
            <w:right w:val="none" w:sz="0" w:space="0" w:color="auto"/>
          </w:divBdr>
        </w:div>
      </w:divsChild>
    </w:div>
    <w:div w:id="2127965903">
      <w:bodyDiv w:val="1"/>
      <w:marLeft w:val="0"/>
      <w:marRight w:val="0"/>
      <w:marTop w:val="0"/>
      <w:marBottom w:val="0"/>
      <w:divBdr>
        <w:top w:val="none" w:sz="0" w:space="0" w:color="auto"/>
        <w:left w:val="none" w:sz="0" w:space="0" w:color="auto"/>
        <w:bottom w:val="none" w:sz="0" w:space="0" w:color="auto"/>
        <w:right w:val="none" w:sz="0" w:space="0" w:color="auto"/>
      </w:divBdr>
    </w:div>
    <w:div w:id="2145152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customXml" Target="../customXml/item26.xml"/><Relationship Id="rId117" Type="http://schemas.openxmlformats.org/officeDocument/2006/relationships/theme" Target="theme/theme1.xml"/><Relationship Id="rId21" Type="http://schemas.openxmlformats.org/officeDocument/2006/relationships/customXml" Target="../customXml/item21.xml"/><Relationship Id="rId42" Type="http://schemas.openxmlformats.org/officeDocument/2006/relationships/customXml" Target="../customXml/item42.xml"/><Relationship Id="rId47" Type="http://schemas.openxmlformats.org/officeDocument/2006/relationships/customXml" Target="../customXml/item47.xml"/><Relationship Id="rId63" Type="http://schemas.openxmlformats.org/officeDocument/2006/relationships/customXml" Target="../customXml/item63.xml"/><Relationship Id="rId68" Type="http://schemas.openxmlformats.org/officeDocument/2006/relationships/customXml" Target="../customXml/item68.xml"/><Relationship Id="rId84" Type="http://schemas.openxmlformats.org/officeDocument/2006/relationships/footnotes" Target="footnotes.xml"/><Relationship Id="rId89" Type="http://schemas.openxmlformats.org/officeDocument/2006/relationships/hyperlink" Target="https://www.funduszeeuropejskie.gov.pl/media/119614/wytyczne_dotyczace_sposobu_korygowania_nieprawidlowosci_na_lata_2021_2027.pdf" TargetMode="External"/><Relationship Id="rId112" Type="http://schemas.openxmlformats.org/officeDocument/2006/relationships/footer" Target="footer3.xml"/><Relationship Id="rId16" Type="http://schemas.openxmlformats.org/officeDocument/2006/relationships/customXml" Target="../customXml/item16.xml"/><Relationship Id="rId107" Type="http://schemas.openxmlformats.org/officeDocument/2006/relationships/hyperlink" Target="http://www.funduszeeuropejskie.gov.pl" TargetMode="External"/><Relationship Id="rId11" Type="http://schemas.openxmlformats.org/officeDocument/2006/relationships/customXml" Target="../customXml/item11.xml"/><Relationship Id="rId32" Type="http://schemas.openxmlformats.org/officeDocument/2006/relationships/customXml" Target="../customXml/item32.xml"/><Relationship Id="rId37" Type="http://schemas.openxmlformats.org/officeDocument/2006/relationships/customXml" Target="../customXml/item37.xml"/><Relationship Id="rId53" Type="http://schemas.openxmlformats.org/officeDocument/2006/relationships/customXml" Target="../customXml/item53.xml"/><Relationship Id="rId58" Type="http://schemas.openxmlformats.org/officeDocument/2006/relationships/customXml" Target="../customXml/item58.xml"/><Relationship Id="rId74" Type="http://schemas.openxmlformats.org/officeDocument/2006/relationships/customXml" Target="../customXml/item74.xml"/><Relationship Id="rId79" Type="http://schemas.openxmlformats.org/officeDocument/2006/relationships/customXml" Target="../customXml/item79.xml"/><Relationship Id="rId102" Type="http://schemas.openxmlformats.org/officeDocument/2006/relationships/hyperlink" Target="mailto:efs@wup.pl" TargetMode="External"/><Relationship Id="rId5" Type="http://schemas.openxmlformats.org/officeDocument/2006/relationships/customXml" Target="../customXml/item5.xml"/><Relationship Id="rId90" Type="http://schemas.openxmlformats.org/officeDocument/2006/relationships/hyperlink" Target="http://www.gov.pl/web/fundusze-regiony" TargetMode="External"/><Relationship Id="rId95" Type="http://schemas.openxmlformats.org/officeDocument/2006/relationships/hyperlink" Target="https://funduszeue.wzp.pl" TargetMode="External"/><Relationship Id="rId22" Type="http://schemas.openxmlformats.org/officeDocument/2006/relationships/customXml" Target="../customXml/item22.xml"/><Relationship Id="rId27" Type="http://schemas.openxmlformats.org/officeDocument/2006/relationships/customXml" Target="../customXml/item27.xml"/><Relationship Id="rId43" Type="http://schemas.openxmlformats.org/officeDocument/2006/relationships/customXml" Target="../customXml/item43.xml"/><Relationship Id="rId48" Type="http://schemas.openxmlformats.org/officeDocument/2006/relationships/customXml" Target="../customXml/item48.xml"/><Relationship Id="rId64" Type="http://schemas.openxmlformats.org/officeDocument/2006/relationships/customXml" Target="../customXml/item64.xml"/><Relationship Id="rId69" Type="http://schemas.openxmlformats.org/officeDocument/2006/relationships/customXml" Target="../customXml/item69.xml"/><Relationship Id="rId113" Type="http://schemas.openxmlformats.org/officeDocument/2006/relationships/header" Target="header3.xml"/><Relationship Id="rId80" Type="http://schemas.openxmlformats.org/officeDocument/2006/relationships/numbering" Target="numbering.xml"/><Relationship Id="rId85" Type="http://schemas.openxmlformats.org/officeDocument/2006/relationships/endnotes" Target="endnotes.xml"/><Relationship Id="rId12" Type="http://schemas.openxmlformats.org/officeDocument/2006/relationships/customXml" Target="../customXml/item12.xml"/><Relationship Id="rId17" Type="http://schemas.openxmlformats.org/officeDocument/2006/relationships/customXml" Target="../customXml/item17.xml"/><Relationship Id="rId33" Type="http://schemas.openxmlformats.org/officeDocument/2006/relationships/customXml" Target="../customXml/item33.xml"/><Relationship Id="rId38" Type="http://schemas.openxmlformats.org/officeDocument/2006/relationships/customXml" Target="../customXml/item38.xml"/><Relationship Id="rId59" Type="http://schemas.openxmlformats.org/officeDocument/2006/relationships/customXml" Target="../customXml/item59.xml"/><Relationship Id="rId103" Type="http://schemas.openxmlformats.org/officeDocument/2006/relationships/hyperlink" Target="https://funduszeue.wzp.pl" TargetMode="External"/><Relationship Id="rId108" Type="http://schemas.openxmlformats.org/officeDocument/2006/relationships/header" Target="header1.xml"/><Relationship Id="rId54" Type="http://schemas.openxmlformats.org/officeDocument/2006/relationships/customXml" Target="../customXml/item54.xml"/><Relationship Id="rId70" Type="http://schemas.openxmlformats.org/officeDocument/2006/relationships/customXml" Target="../customXml/item70.xml"/><Relationship Id="rId75" Type="http://schemas.openxmlformats.org/officeDocument/2006/relationships/customXml" Target="../customXml/item75.xml"/><Relationship Id="rId91" Type="http://schemas.openxmlformats.org/officeDocument/2006/relationships/hyperlink" Target="https://funduszeue.wzp.pl" TargetMode="External"/><Relationship Id="rId96" Type="http://schemas.openxmlformats.org/officeDocument/2006/relationships/hyperlink" Target="http://www.funduszeeuropejskie.gov.pl" TargetMode="External"/><Relationship Id="rId1" Type="http://schemas.openxmlformats.org/officeDocument/2006/relationships/customXml" Target="../customXml/item1.xml"/><Relationship Id="rId6" Type="http://schemas.openxmlformats.org/officeDocument/2006/relationships/customXml" Target="../customXml/item6.xml"/><Relationship Id="rId23" Type="http://schemas.openxmlformats.org/officeDocument/2006/relationships/customXml" Target="../customXml/item23.xml"/><Relationship Id="rId28" Type="http://schemas.openxmlformats.org/officeDocument/2006/relationships/customXml" Target="../customXml/item28.xml"/><Relationship Id="rId49" Type="http://schemas.openxmlformats.org/officeDocument/2006/relationships/customXml" Target="../customXml/item49.xml"/><Relationship Id="rId114" Type="http://schemas.openxmlformats.org/officeDocument/2006/relationships/footer" Target="footer4.xml"/><Relationship Id="rId10" Type="http://schemas.openxmlformats.org/officeDocument/2006/relationships/customXml" Target="../customXml/item10.xml"/><Relationship Id="rId31" Type="http://schemas.openxmlformats.org/officeDocument/2006/relationships/customXml" Target="../customXml/item31.xml"/><Relationship Id="rId44" Type="http://schemas.openxmlformats.org/officeDocument/2006/relationships/customXml" Target="../customXml/item44.xml"/><Relationship Id="rId52" Type="http://schemas.openxmlformats.org/officeDocument/2006/relationships/customXml" Target="../customXml/item52.xml"/><Relationship Id="rId60" Type="http://schemas.openxmlformats.org/officeDocument/2006/relationships/customXml" Target="../customXml/item60.xml"/><Relationship Id="rId65" Type="http://schemas.openxmlformats.org/officeDocument/2006/relationships/customXml" Target="../customXml/item65.xml"/><Relationship Id="rId73" Type="http://schemas.openxmlformats.org/officeDocument/2006/relationships/customXml" Target="../customXml/item73.xml"/><Relationship Id="rId78" Type="http://schemas.openxmlformats.org/officeDocument/2006/relationships/customXml" Target="../customXml/item78.xml"/><Relationship Id="rId81" Type="http://schemas.openxmlformats.org/officeDocument/2006/relationships/styles" Target="styles.xml"/><Relationship Id="rId86" Type="http://schemas.openxmlformats.org/officeDocument/2006/relationships/hyperlink" Target="http://www.funduszeeuropejskie.gov.pl" TargetMode="External"/><Relationship Id="rId94" Type="http://schemas.openxmlformats.org/officeDocument/2006/relationships/hyperlink" Target="https://sowa2021.efs.gov.pl/" TargetMode="External"/><Relationship Id="rId99" Type="http://schemas.openxmlformats.org/officeDocument/2006/relationships/hyperlink" Target="https://www.podatki.gov.pl/wyszukiwarki/sprawdzenie-statusu-podmiotu-w-vat/" TargetMode="External"/><Relationship Id="rId101" Type="http://schemas.openxmlformats.org/officeDocument/2006/relationships/hyperlink" Target="https://www.podatki.gov.pl/wyszukiwarki/sprawdzenie-statusu-podmiotu-w-vat/" TargetMode="External"/><Relationship Id="rId4" Type="http://schemas.openxmlformats.org/officeDocument/2006/relationships/customXml" Target="../customXml/item4.xml"/><Relationship Id="rId9" Type="http://schemas.openxmlformats.org/officeDocument/2006/relationships/customXml" Target="../customXml/item9.xml"/><Relationship Id="rId13" Type="http://schemas.openxmlformats.org/officeDocument/2006/relationships/customXml" Target="../customXml/item13.xml"/><Relationship Id="rId18" Type="http://schemas.openxmlformats.org/officeDocument/2006/relationships/customXml" Target="../customXml/item18.xml"/><Relationship Id="rId39" Type="http://schemas.openxmlformats.org/officeDocument/2006/relationships/customXml" Target="../customXml/item39.xml"/><Relationship Id="rId109" Type="http://schemas.openxmlformats.org/officeDocument/2006/relationships/footer" Target="footer1.xml"/><Relationship Id="rId34" Type="http://schemas.openxmlformats.org/officeDocument/2006/relationships/customXml" Target="../customXml/item34.xml"/><Relationship Id="rId50" Type="http://schemas.openxmlformats.org/officeDocument/2006/relationships/customXml" Target="../customXml/item50.xml"/><Relationship Id="rId55" Type="http://schemas.openxmlformats.org/officeDocument/2006/relationships/customXml" Target="../customXml/item55.xml"/><Relationship Id="rId76" Type="http://schemas.openxmlformats.org/officeDocument/2006/relationships/customXml" Target="../customXml/item76.xml"/><Relationship Id="rId97" Type="http://schemas.openxmlformats.org/officeDocument/2006/relationships/hyperlink" Target="https://funduszeue.wzp.pl" TargetMode="External"/><Relationship Id="rId104" Type="http://schemas.openxmlformats.org/officeDocument/2006/relationships/hyperlink" Target="file:///C:\Users\anna.sobieska\AppData\Local\Microsoft\Windows\INetCache\Content.Outlook\BX8T3R3B\www.wup.pl" TargetMode="External"/><Relationship Id="rId7" Type="http://schemas.openxmlformats.org/officeDocument/2006/relationships/customXml" Target="../customXml/item7.xml"/><Relationship Id="rId71" Type="http://schemas.openxmlformats.org/officeDocument/2006/relationships/customXml" Target="../customXml/item71.xml"/><Relationship Id="rId92" Type="http://schemas.openxmlformats.org/officeDocument/2006/relationships/hyperlink" Target="http://www.funduszeeuropejskie.gov.pl" TargetMode="External"/><Relationship Id="rId2" Type="http://schemas.openxmlformats.org/officeDocument/2006/relationships/customXml" Target="../customXml/item2.xml"/><Relationship Id="rId29" Type="http://schemas.openxmlformats.org/officeDocument/2006/relationships/customXml" Target="../customXml/item29.xml"/><Relationship Id="rId24" Type="http://schemas.openxmlformats.org/officeDocument/2006/relationships/customXml" Target="../customXml/item24.xml"/><Relationship Id="rId40" Type="http://schemas.openxmlformats.org/officeDocument/2006/relationships/customXml" Target="../customXml/item40.xml"/><Relationship Id="rId45" Type="http://schemas.openxmlformats.org/officeDocument/2006/relationships/customXml" Target="../customXml/item45.xml"/><Relationship Id="rId66" Type="http://schemas.openxmlformats.org/officeDocument/2006/relationships/customXml" Target="../customXml/item66.xml"/><Relationship Id="rId87" Type="http://schemas.openxmlformats.org/officeDocument/2006/relationships/hyperlink" Target="https://funduszeue.wzp.pl" TargetMode="External"/><Relationship Id="rId110" Type="http://schemas.openxmlformats.org/officeDocument/2006/relationships/footer" Target="footer2.xml"/><Relationship Id="rId115" Type="http://schemas.openxmlformats.org/officeDocument/2006/relationships/fontTable" Target="fontTable.xml"/><Relationship Id="rId61" Type="http://schemas.openxmlformats.org/officeDocument/2006/relationships/customXml" Target="../customXml/item61.xml"/><Relationship Id="rId82" Type="http://schemas.openxmlformats.org/officeDocument/2006/relationships/settings" Target="settings.xml"/><Relationship Id="rId19" Type="http://schemas.openxmlformats.org/officeDocument/2006/relationships/customXml" Target="../customXml/item19.xml"/><Relationship Id="rId14" Type="http://schemas.openxmlformats.org/officeDocument/2006/relationships/customXml" Target="../customXml/item14.xml"/><Relationship Id="rId30" Type="http://schemas.openxmlformats.org/officeDocument/2006/relationships/customXml" Target="../customXml/item30.xml"/><Relationship Id="rId35" Type="http://schemas.openxmlformats.org/officeDocument/2006/relationships/customXml" Target="../customXml/item35.xml"/><Relationship Id="rId56" Type="http://schemas.openxmlformats.org/officeDocument/2006/relationships/customXml" Target="../customXml/item56.xml"/><Relationship Id="rId77" Type="http://schemas.openxmlformats.org/officeDocument/2006/relationships/customXml" Target="../customXml/item77.xml"/><Relationship Id="rId100" Type="http://schemas.openxmlformats.org/officeDocument/2006/relationships/hyperlink" Target="https://www.podatki.gov.pl/wyszukiwarki/sprawdzenie-statusu-podmiotu-w-vat/" TargetMode="External"/><Relationship Id="rId105" Type="http://schemas.openxmlformats.org/officeDocument/2006/relationships/hyperlink" Target="mailto:rzecznikfe@wzp.pl" TargetMode="External"/><Relationship Id="rId8" Type="http://schemas.openxmlformats.org/officeDocument/2006/relationships/customXml" Target="../customXml/item8.xml"/><Relationship Id="rId51" Type="http://schemas.openxmlformats.org/officeDocument/2006/relationships/customXml" Target="../customXml/item51.xml"/><Relationship Id="rId72" Type="http://schemas.openxmlformats.org/officeDocument/2006/relationships/customXml" Target="../customXml/item72.xml"/><Relationship Id="rId93" Type="http://schemas.openxmlformats.org/officeDocument/2006/relationships/hyperlink" Target="https://sowa2021.efs.gov.pl/" TargetMode="External"/><Relationship Id="rId98" Type="http://schemas.openxmlformats.org/officeDocument/2006/relationships/hyperlink" Target="http://www.funduszeeuropejskie.gov.pl" TargetMode="External"/><Relationship Id="rId3" Type="http://schemas.openxmlformats.org/officeDocument/2006/relationships/customXml" Target="../customXml/item3.xml"/><Relationship Id="rId25" Type="http://schemas.openxmlformats.org/officeDocument/2006/relationships/customXml" Target="../customXml/item25.xml"/><Relationship Id="rId46" Type="http://schemas.openxmlformats.org/officeDocument/2006/relationships/customXml" Target="../customXml/item46.xml"/><Relationship Id="rId67" Type="http://schemas.openxmlformats.org/officeDocument/2006/relationships/customXml" Target="../customXml/item67.xml"/><Relationship Id="rId116" Type="http://schemas.microsoft.com/office/2011/relationships/people" Target="people.xml"/><Relationship Id="rId20" Type="http://schemas.openxmlformats.org/officeDocument/2006/relationships/customXml" Target="../customXml/item20.xml"/><Relationship Id="rId41" Type="http://schemas.openxmlformats.org/officeDocument/2006/relationships/customXml" Target="../customXml/item41.xml"/><Relationship Id="rId62" Type="http://schemas.openxmlformats.org/officeDocument/2006/relationships/customXml" Target="../customXml/item62.xml"/><Relationship Id="rId83" Type="http://schemas.openxmlformats.org/officeDocument/2006/relationships/webSettings" Target="webSettings.xml"/><Relationship Id="rId88" Type="http://schemas.openxmlformats.org/officeDocument/2006/relationships/hyperlink" Target="https://sip.legalis.pl/document-view.seam?documentId=mfrxilrtg4ytqmzygu4de" TargetMode="External"/><Relationship Id="rId111" Type="http://schemas.openxmlformats.org/officeDocument/2006/relationships/header" Target="header2.xml"/><Relationship Id="rId15" Type="http://schemas.openxmlformats.org/officeDocument/2006/relationships/customXml" Target="../customXml/item15.xml"/><Relationship Id="rId36" Type="http://schemas.openxmlformats.org/officeDocument/2006/relationships/customXml" Target="../customXml/item36.xml"/><Relationship Id="rId57" Type="http://schemas.openxmlformats.org/officeDocument/2006/relationships/customXml" Target="../customXml/item57.xml"/><Relationship Id="rId106" Type="http://schemas.openxmlformats.org/officeDocument/2006/relationships/hyperlink" Target="https://funduszeue.wzp.pl"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footer4.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31.xml.rels><?xml version="1.0" encoding="UTF-8" standalone="yes"?>
<Relationships xmlns="http://schemas.openxmlformats.org/package/2006/relationships"><Relationship Id="rId1" Type="http://schemas.openxmlformats.org/officeDocument/2006/relationships/customXmlProps" Target="itemProps31.xml"/></Relationships>
</file>

<file path=customXml/_rels/item32.xml.rels><?xml version="1.0" encoding="UTF-8" standalone="yes"?>
<Relationships xmlns="http://schemas.openxmlformats.org/package/2006/relationships"><Relationship Id="rId1" Type="http://schemas.openxmlformats.org/officeDocument/2006/relationships/customXmlProps" Target="itemProps32.xml"/></Relationships>
</file>

<file path=customXml/_rels/item33.xml.rels><?xml version="1.0" encoding="UTF-8" standalone="yes"?>
<Relationships xmlns="http://schemas.openxmlformats.org/package/2006/relationships"><Relationship Id="rId1" Type="http://schemas.openxmlformats.org/officeDocument/2006/relationships/customXmlProps" Target="itemProps33.xml"/></Relationships>
</file>

<file path=customXml/_rels/item34.xml.rels><?xml version="1.0" encoding="UTF-8" standalone="yes"?>
<Relationships xmlns="http://schemas.openxmlformats.org/package/2006/relationships"><Relationship Id="rId1" Type="http://schemas.openxmlformats.org/officeDocument/2006/relationships/customXmlProps" Target="itemProps34.xml"/></Relationships>
</file>

<file path=customXml/_rels/item35.xml.rels><?xml version="1.0" encoding="UTF-8" standalone="yes"?>
<Relationships xmlns="http://schemas.openxmlformats.org/package/2006/relationships"><Relationship Id="rId1" Type="http://schemas.openxmlformats.org/officeDocument/2006/relationships/customXmlProps" Target="itemProps35.xml"/></Relationships>
</file>

<file path=customXml/_rels/item36.xml.rels><?xml version="1.0" encoding="UTF-8" standalone="yes"?>
<Relationships xmlns="http://schemas.openxmlformats.org/package/2006/relationships"><Relationship Id="rId1" Type="http://schemas.openxmlformats.org/officeDocument/2006/relationships/customXmlProps" Target="itemProps36.xml"/></Relationships>
</file>

<file path=customXml/_rels/item37.xml.rels><?xml version="1.0" encoding="UTF-8" standalone="yes"?>
<Relationships xmlns="http://schemas.openxmlformats.org/package/2006/relationships"><Relationship Id="rId1" Type="http://schemas.openxmlformats.org/officeDocument/2006/relationships/customXmlProps" Target="itemProps37.xml"/></Relationships>
</file>

<file path=customXml/_rels/item38.xml.rels><?xml version="1.0" encoding="UTF-8" standalone="yes"?>
<Relationships xmlns="http://schemas.openxmlformats.org/package/2006/relationships"><Relationship Id="rId1" Type="http://schemas.openxmlformats.org/officeDocument/2006/relationships/customXmlProps" Target="itemProps38.xml"/></Relationships>
</file>

<file path=customXml/_rels/item39.xml.rels><?xml version="1.0" encoding="UTF-8" standalone="yes"?>
<Relationships xmlns="http://schemas.openxmlformats.org/package/2006/relationships"><Relationship Id="rId1" Type="http://schemas.openxmlformats.org/officeDocument/2006/relationships/customXmlProps" Target="itemProps39.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40.xml.rels><?xml version="1.0" encoding="UTF-8" standalone="yes"?>
<Relationships xmlns="http://schemas.openxmlformats.org/package/2006/relationships"><Relationship Id="rId1" Type="http://schemas.openxmlformats.org/officeDocument/2006/relationships/customXmlProps" Target="itemProps40.xml"/></Relationships>
</file>

<file path=customXml/_rels/item41.xml.rels><?xml version="1.0" encoding="UTF-8" standalone="yes"?>
<Relationships xmlns="http://schemas.openxmlformats.org/package/2006/relationships"><Relationship Id="rId1" Type="http://schemas.openxmlformats.org/officeDocument/2006/relationships/customXmlProps" Target="itemProps41.xml"/></Relationships>
</file>

<file path=customXml/_rels/item42.xml.rels><?xml version="1.0" encoding="UTF-8" standalone="yes"?>
<Relationships xmlns="http://schemas.openxmlformats.org/package/2006/relationships"><Relationship Id="rId1" Type="http://schemas.openxmlformats.org/officeDocument/2006/relationships/customXmlProps" Target="itemProps42.xml"/></Relationships>
</file>

<file path=customXml/_rels/item43.xml.rels><?xml version="1.0" encoding="UTF-8" standalone="yes"?>
<Relationships xmlns="http://schemas.openxmlformats.org/package/2006/relationships"><Relationship Id="rId1" Type="http://schemas.openxmlformats.org/officeDocument/2006/relationships/customXmlProps" Target="itemProps43.xml"/></Relationships>
</file>

<file path=customXml/_rels/item44.xml.rels><?xml version="1.0" encoding="UTF-8" standalone="yes"?>
<Relationships xmlns="http://schemas.openxmlformats.org/package/2006/relationships"><Relationship Id="rId1" Type="http://schemas.openxmlformats.org/officeDocument/2006/relationships/customXmlProps" Target="itemProps44.xml"/></Relationships>
</file>

<file path=customXml/_rels/item45.xml.rels><?xml version="1.0" encoding="UTF-8" standalone="yes"?>
<Relationships xmlns="http://schemas.openxmlformats.org/package/2006/relationships"><Relationship Id="rId1" Type="http://schemas.openxmlformats.org/officeDocument/2006/relationships/customXmlProps" Target="itemProps45.xml"/></Relationships>
</file>

<file path=customXml/_rels/item46.xml.rels><?xml version="1.0" encoding="UTF-8" standalone="yes"?>
<Relationships xmlns="http://schemas.openxmlformats.org/package/2006/relationships"><Relationship Id="rId1" Type="http://schemas.openxmlformats.org/officeDocument/2006/relationships/customXmlProps" Target="itemProps46.xml"/></Relationships>
</file>

<file path=customXml/_rels/item47.xml.rels><?xml version="1.0" encoding="UTF-8" standalone="yes"?>
<Relationships xmlns="http://schemas.openxmlformats.org/package/2006/relationships"><Relationship Id="rId1" Type="http://schemas.openxmlformats.org/officeDocument/2006/relationships/customXmlProps" Target="itemProps47.xml"/></Relationships>
</file>

<file path=customXml/_rels/item48.xml.rels><?xml version="1.0" encoding="UTF-8" standalone="yes"?>
<Relationships xmlns="http://schemas.openxmlformats.org/package/2006/relationships"><Relationship Id="rId1" Type="http://schemas.openxmlformats.org/officeDocument/2006/relationships/customXmlProps" Target="itemProps48.xml"/></Relationships>
</file>

<file path=customXml/_rels/item49.xml.rels><?xml version="1.0" encoding="UTF-8" standalone="yes"?>
<Relationships xmlns="http://schemas.openxmlformats.org/package/2006/relationships"><Relationship Id="rId1" Type="http://schemas.openxmlformats.org/officeDocument/2006/relationships/customXmlProps" Target="itemProps49.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50.xml.rels><?xml version="1.0" encoding="UTF-8" standalone="yes"?>
<Relationships xmlns="http://schemas.openxmlformats.org/package/2006/relationships"><Relationship Id="rId1" Type="http://schemas.openxmlformats.org/officeDocument/2006/relationships/customXmlProps" Target="itemProps50.xml"/></Relationships>
</file>

<file path=customXml/_rels/item51.xml.rels><?xml version="1.0" encoding="UTF-8" standalone="yes"?>
<Relationships xmlns="http://schemas.openxmlformats.org/package/2006/relationships"><Relationship Id="rId1" Type="http://schemas.openxmlformats.org/officeDocument/2006/relationships/customXmlProps" Target="itemProps51.xml"/></Relationships>
</file>

<file path=customXml/_rels/item52.xml.rels><?xml version="1.0" encoding="UTF-8" standalone="yes"?>
<Relationships xmlns="http://schemas.openxmlformats.org/package/2006/relationships"><Relationship Id="rId1" Type="http://schemas.openxmlformats.org/officeDocument/2006/relationships/customXmlProps" Target="itemProps52.xml"/></Relationships>
</file>

<file path=customXml/_rels/item53.xml.rels><?xml version="1.0" encoding="UTF-8" standalone="yes"?>
<Relationships xmlns="http://schemas.openxmlformats.org/package/2006/relationships"><Relationship Id="rId1" Type="http://schemas.openxmlformats.org/officeDocument/2006/relationships/customXmlProps" Target="itemProps53.xml"/></Relationships>
</file>

<file path=customXml/_rels/item54.xml.rels><?xml version="1.0" encoding="UTF-8" standalone="yes"?>
<Relationships xmlns="http://schemas.openxmlformats.org/package/2006/relationships"><Relationship Id="rId1" Type="http://schemas.openxmlformats.org/officeDocument/2006/relationships/customXmlProps" Target="itemProps54.xml"/></Relationships>
</file>

<file path=customXml/_rels/item55.xml.rels><?xml version="1.0" encoding="UTF-8" standalone="yes"?>
<Relationships xmlns="http://schemas.openxmlformats.org/package/2006/relationships"><Relationship Id="rId1" Type="http://schemas.openxmlformats.org/officeDocument/2006/relationships/customXmlProps" Target="itemProps55.xml"/></Relationships>
</file>

<file path=customXml/_rels/item56.xml.rels><?xml version="1.0" encoding="UTF-8" standalone="yes"?>
<Relationships xmlns="http://schemas.openxmlformats.org/package/2006/relationships"><Relationship Id="rId1" Type="http://schemas.openxmlformats.org/officeDocument/2006/relationships/customXmlProps" Target="itemProps56.xml"/></Relationships>
</file>

<file path=customXml/_rels/item57.xml.rels><?xml version="1.0" encoding="UTF-8" standalone="yes"?>
<Relationships xmlns="http://schemas.openxmlformats.org/package/2006/relationships"><Relationship Id="rId1" Type="http://schemas.openxmlformats.org/officeDocument/2006/relationships/customXmlProps" Target="itemProps57.xml"/></Relationships>
</file>

<file path=customXml/_rels/item58.xml.rels><?xml version="1.0" encoding="UTF-8" standalone="yes"?>
<Relationships xmlns="http://schemas.openxmlformats.org/package/2006/relationships"><Relationship Id="rId1" Type="http://schemas.openxmlformats.org/officeDocument/2006/relationships/customXmlProps" Target="itemProps58.xml"/></Relationships>
</file>

<file path=customXml/_rels/item59.xml.rels><?xml version="1.0" encoding="UTF-8" standalone="yes"?>
<Relationships xmlns="http://schemas.openxmlformats.org/package/2006/relationships"><Relationship Id="rId1" Type="http://schemas.openxmlformats.org/officeDocument/2006/relationships/customXmlProps" Target="itemProps59.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60.xml.rels><?xml version="1.0" encoding="UTF-8" standalone="yes"?>
<Relationships xmlns="http://schemas.openxmlformats.org/package/2006/relationships"><Relationship Id="rId1" Type="http://schemas.openxmlformats.org/officeDocument/2006/relationships/customXmlProps" Target="itemProps60.xml"/></Relationships>
</file>

<file path=customXml/_rels/item61.xml.rels><?xml version="1.0" encoding="UTF-8" standalone="yes"?>
<Relationships xmlns="http://schemas.openxmlformats.org/package/2006/relationships"><Relationship Id="rId1" Type="http://schemas.openxmlformats.org/officeDocument/2006/relationships/customXmlProps" Target="itemProps61.xml"/></Relationships>
</file>

<file path=customXml/_rels/item62.xml.rels><?xml version="1.0" encoding="UTF-8" standalone="yes"?>
<Relationships xmlns="http://schemas.openxmlformats.org/package/2006/relationships"><Relationship Id="rId1" Type="http://schemas.openxmlformats.org/officeDocument/2006/relationships/customXmlProps" Target="itemProps62.xml"/></Relationships>
</file>

<file path=customXml/_rels/item63.xml.rels><?xml version="1.0" encoding="UTF-8" standalone="yes"?>
<Relationships xmlns="http://schemas.openxmlformats.org/package/2006/relationships"><Relationship Id="rId1" Type="http://schemas.openxmlformats.org/officeDocument/2006/relationships/customXmlProps" Target="itemProps63.xml"/></Relationships>
</file>

<file path=customXml/_rels/item64.xml.rels><?xml version="1.0" encoding="UTF-8" standalone="yes"?>
<Relationships xmlns="http://schemas.openxmlformats.org/package/2006/relationships"><Relationship Id="rId1" Type="http://schemas.openxmlformats.org/officeDocument/2006/relationships/customXmlProps" Target="itemProps64.xml"/></Relationships>
</file>

<file path=customXml/_rels/item65.xml.rels><?xml version="1.0" encoding="UTF-8" standalone="yes"?>
<Relationships xmlns="http://schemas.openxmlformats.org/package/2006/relationships"><Relationship Id="rId1" Type="http://schemas.openxmlformats.org/officeDocument/2006/relationships/customXmlProps" Target="itemProps65.xml"/></Relationships>
</file>

<file path=customXml/_rels/item66.xml.rels><?xml version="1.0" encoding="UTF-8" standalone="yes"?>
<Relationships xmlns="http://schemas.openxmlformats.org/package/2006/relationships"><Relationship Id="rId1" Type="http://schemas.openxmlformats.org/officeDocument/2006/relationships/customXmlProps" Target="itemProps66.xml"/></Relationships>
</file>

<file path=customXml/_rels/item67.xml.rels><?xml version="1.0" encoding="UTF-8" standalone="yes"?>
<Relationships xmlns="http://schemas.openxmlformats.org/package/2006/relationships"><Relationship Id="rId1" Type="http://schemas.openxmlformats.org/officeDocument/2006/relationships/customXmlProps" Target="itemProps67.xml"/></Relationships>
</file>

<file path=customXml/_rels/item68.xml.rels><?xml version="1.0" encoding="UTF-8" standalone="yes"?>
<Relationships xmlns="http://schemas.openxmlformats.org/package/2006/relationships"><Relationship Id="rId1" Type="http://schemas.openxmlformats.org/officeDocument/2006/relationships/customXmlProps" Target="itemProps68.xml"/></Relationships>
</file>

<file path=customXml/_rels/item69.xml.rels><?xml version="1.0" encoding="UTF-8" standalone="yes"?>
<Relationships xmlns="http://schemas.openxmlformats.org/package/2006/relationships"><Relationship Id="rId1" Type="http://schemas.openxmlformats.org/officeDocument/2006/relationships/customXmlProps" Target="itemProps69.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70.xml.rels><?xml version="1.0" encoding="UTF-8" standalone="yes"?>
<Relationships xmlns="http://schemas.openxmlformats.org/package/2006/relationships"><Relationship Id="rId1" Type="http://schemas.openxmlformats.org/officeDocument/2006/relationships/customXmlProps" Target="itemProps70.xml"/></Relationships>
</file>

<file path=customXml/_rels/item71.xml.rels><?xml version="1.0" encoding="UTF-8" standalone="yes"?>
<Relationships xmlns="http://schemas.openxmlformats.org/package/2006/relationships"><Relationship Id="rId1" Type="http://schemas.openxmlformats.org/officeDocument/2006/relationships/customXmlProps" Target="itemProps71.xml"/></Relationships>
</file>

<file path=customXml/_rels/item72.xml.rels><?xml version="1.0" encoding="UTF-8" standalone="yes"?>
<Relationships xmlns="http://schemas.openxmlformats.org/package/2006/relationships"><Relationship Id="rId1" Type="http://schemas.openxmlformats.org/officeDocument/2006/relationships/customXmlProps" Target="itemProps72.xml"/></Relationships>
</file>

<file path=customXml/_rels/item73.xml.rels><?xml version="1.0" encoding="UTF-8" standalone="yes"?>
<Relationships xmlns="http://schemas.openxmlformats.org/package/2006/relationships"><Relationship Id="rId1" Type="http://schemas.openxmlformats.org/officeDocument/2006/relationships/customXmlProps" Target="itemProps73.xml"/></Relationships>
</file>

<file path=customXml/_rels/item74.xml.rels><?xml version="1.0" encoding="UTF-8" standalone="yes"?>
<Relationships xmlns="http://schemas.openxmlformats.org/package/2006/relationships"><Relationship Id="rId1" Type="http://schemas.openxmlformats.org/officeDocument/2006/relationships/customXmlProps" Target="itemProps74.xml"/></Relationships>
</file>

<file path=customXml/_rels/item75.xml.rels><?xml version="1.0" encoding="UTF-8" standalone="yes"?>
<Relationships xmlns="http://schemas.openxmlformats.org/package/2006/relationships"><Relationship Id="rId1" Type="http://schemas.openxmlformats.org/officeDocument/2006/relationships/customXmlProps" Target="itemProps75.xml"/></Relationships>
</file>

<file path=customXml/_rels/item76.xml.rels><?xml version="1.0" encoding="UTF-8" standalone="yes"?>
<Relationships xmlns="http://schemas.openxmlformats.org/package/2006/relationships"><Relationship Id="rId1" Type="http://schemas.openxmlformats.org/officeDocument/2006/relationships/customXmlProps" Target="itemProps76.xml"/></Relationships>
</file>

<file path=customXml/_rels/item77.xml.rels><?xml version="1.0" encoding="UTF-8" standalone="yes"?>
<Relationships xmlns="http://schemas.openxmlformats.org/package/2006/relationships"><Relationship Id="rId1" Type="http://schemas.openxmlformats.org/officeDocument/2006/relationships/customXmlProps" Target="itemProps77.xml"/></Relationships>
</file>

<file path=customXml/_rels/item78.xml.rels><?xml version="1.0" encoding="UTF-8" standalone="yes"?>
<Relationships xmlns="http://schemas.openxmlformats.org/package/2006/relationships"><Relationship Id="rId1" Type="http://schemas.openxmlformats.org/officeDocument/2006/relationships/customXmlProps" Target="itemProps78.xml"/></Relationships>
</file>

<file path=customXml/_rels/item79.xml.rels><?xml version="1.0" encoding="UTF-8" standalone="yes"?>
<Relationships xmlns="http://schemas.openxmlformats.org/package/2006/relationships"><Relationship Id="rId1" Type="http://schemas.openxmlformats.org/officeDocument/2006/relationships/customXmlProps" Target="itemProps79.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10.xml><?xml version="1.0" encoding="utf-8"?>
<b:Sources xmlns:b="http://schemas.openxmlformats.org/officeDocument/2006/bibliography" xmlns="http://schemas.openxmlformats.org/officeDocument/2006/bibliography" SelectedStyle="\APASixthEditionOfficeOnline.xsl" StyleName="APA" Version="6"/>
</file>

<file path=customXml/item11.xml><?xml version="1.0" encoding="utf-8"?>
<b:Sources xmlns:b="http://schemas.openxmlformats.org/officeDocument/2006/bibliography" xmlns="http://schemas.openxmlformats.org/officeDocument/2006/bibliography" SelectedStyle="\APASixthEditionOfficeOnline.xsl" StyleName="APA" Version="6"/>
</file>

<file path=customXml/item12.xml><?xml version="1.0" encoding="utf-8"?>
<b:Sources xmlns:b="http://schemas.openxmlformats.org/officeDocument/2006/bibliography" xmlns="http://schemas.openxmlformats.org/officeDocument/2006/bibliography" SelectedStyle="\APASixthEditionOfficeOnline.xsl" StyleName="APA" Version="6"/>
</file>

<file path=customXml/item13.xml><?xml version="1.0" encoding="utf-8"?>
<b:Sources xmlns:b="http://schemas.openxmlformats.org/officeDocument/2006/bibliography" xmlns="http://schemas.openxmlformats.org/officeDocument/2006/bibliography" SelectedStyle="\APASixthEditionOfficeOnline.xsl" StyleName="APA" Version="6"/>
</file>

<file path=customXml/item14.xml><?xml version="1.0" encoding="utf-8"?>
<b:Sources xmlns:b="http://schemas.openxmlformats.org/officeDocument/2006/bibliography" xmlns="http://schemas.openxmlformats.org/officeDocument/2006/bibliography" SelectedStyle="\APASixthEditionOfficeOnline.xsl" StyleName="APA" Version="6"/>
</file>

<file path=customXml/item15.xml><?xml version="1.0" encoding="utf-8"?>
<b:Sources xmlns:b="http://schemas.openxmlformats.org/officeDocument/2006/bibliography" xmlns="http://schemas.openxmlformats.org/officeDocument/2006/bibliography" SelectedStyle="\APASixthEditionOfficeOnline.xsl" StyleName="APA" Version="6"/>
</file>

<file path=customXml/item16.xml><?xml version="1.0" encoding="utf-8"?>
<b:Sources xmlns:b="http://schemas.openxmlformats.org/officeDocument/2006/bibliography" xmlns="http://schemas.openxmlformats.org/officeDocument/2006/bibliography" SelectedStyle="\APASixthEditionOfficeOnline.xsl" StyleName="APA" Version="6"/>
</file>

<file path=customXml/item17.xml><?xml version="1.0" encoding="utf-8"?>
<b:Sources xmlns:b="http://schemas.openxmlformats.org/officeDocument/2006/bibliography" xmlns="http://schemas.openxmlformats.org/officeDocument/2006/bibliography" SelectedStyle="\APASixthEditionOfficeOnline.xsl" StyleName="APA" Version="6"/>
</file>

<file path=customXml/item18.xml><?xml version="1.0" encoding="utf-8"?>
<b:Sources xmlns:b="http://schemas.openxmlformats.org/officeDocument/2006/bibliography" xmlns="http://schemas.openxmlformats.org/officeDocument/2006/bibliography" SelectedStyle="\APASixthEditionOfficeOnline.xsl" StyleName="APA" Version="6"/>
</file>

<file path=customXml/item19.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20.xml><?xml version="1.0" encoding="utf-8"?>
<b:Sources xmlns:b="http://schemas.openxmlformats.org/officeDocument/2006/bibliography" xmlns="http://schemas.openxmlformats.org/officeDocument/2006/bibliography" SelectedStyle="\APASixthEditionOfficeOnline.xsl" StyleName="APA" Version="6"/>
</file>

<file path=customXml/item21.xml><?xml version="1.0" encoding="utf-8"?>
<b:Sources xmlns:b="http://schemas.openxmlformats.org/officeDocument/2006/bibliography" xmlns="http://schemas.openxmlformats.org/officeDocument/2006/bibliography" SelectedStyle="\APASixthEditionOfficeOnline.xsl" StyleName="APA" Version="6"/>
</file>

<file path=customXml/item22.xml><?xml version="1.0" encoding="utf-8"?>
<b:Sources xmlns:b="http://schemas.openxmlformats.org/officeDocument/2006/bibliography" xmlns="http://schemas.openxmlformats.org/officeDocument/2006/bibliography" SelectedStyle="\APASixthEditionOfficeOnline.xsl" StyleName="APA" Version="6"/>
</file>

<file path=customXml/item23.xml><?xml version="1.0" encoding="utf-8"?>
<b:Sources xmlns:b="http://schemas.openxmlformats.org/officeDocument/2006/bibliography" xmlns="http://schemas.openxmlformats.org/officeDocument/2006/bibliography" SelectedStyle="\APASixthEditionOfficeOnline.xsl" StyleName="APA" Version="6"/>
</file>

<file path=customXml/item24.xml><?xml version="1.0" encoding="utf-8"?>
<b:Sources xmlns:b="http://schemas.openxmlformats.org/officeDocument/2006/bibliography" xmlns="http://schemas.openxmlformats.org/officeDocument/2006/bibliography" SelectedStyle="\APASixthEditionOfficeOnline.xsl" StyleName="APA" Version="6"/>
</file>

<file path=customXml/item25.xml><?xml version="1.0" encoding="utf-8"?>
<b:Sources xmlns:b="http://schemas.openxmlformats.org/officeDocument/2006/bibliography" xmlns="http://schemas.openxmlformats.org/officeDocument/2006/bibliography" SelectedStyle="\APASixthEditionOfficeOnline.xsl" StyleName="APA" Version="6"/>
</file>

<file path=customXml/item26.xml><?xml version="1.0" encoding="utf-8"?>
<b:Sources xmlns:b="http://schemas.openxmlformats.org/officeDocument/2006/bibliography" xmlns="http://schemas.openxmlformats.org/officeDocument/2006/bibliography" SelectedStyle="\APASixthEditionOfficeOnline.xsl" StyleName="APA" Version="6"/>
</file>

<file path=customXml/item27.xml><?xml version="1.0" encoding="utf-8"?>
<b:Sources xmlns:b="http://schemas.openxmlformats.org/officeDocument/2006/bibliography" xmlns="http://schemas.openxmlformats.org/officeDocument/2006/bibliography" SelectedStyle="\APASixthEditionOfficeOnline.xsl" StyleName="APA" Version="6"/>
</file>

<file path=customXml/item28.xml><?xml version="1.0" encoding="utf-8"?>
<b:Sources xmlns:b="http://schemas.openxmlformats.org/officeDocument/2006/bibliography" xmlns="http://schemas.openxmlformats.org/officeDocument/2006/bibliography" SelectedStyle="\APASixthEditionOfficeOnline.xsl" StyleName="APA" Version="6"/>
</file>

<file path=customXml/item29.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30.xml><?xml version="1.0" encoding="utf-8"?>
<b:Sources xmlns:b="http://schemas.openxmlformats.org/officeDocument/2006/bibliography" xmlns="http://schemas.openxmlformats.org/officeDocument/2006/bibliography" SelectedStyle="\APASixthEditionOfficeOnline.xsl" StyleName="APA" Version="6"/>
</file>

<file path=customXml/item31.xml><?xml version="1.0" encoding="utf-8"?>
<b:Sources xmlns:b="http://schemas.openxmlformats.org/officeDocument/2006/bibliography" xmlns="http://schemas.openxmlformats.org/officeDocument/2006/bibliography" SelectedStyle="\APASixthEditionOfficeOnline.xsl" StyleName="APA" Version="6"/>
</file>

<file path=customXml/item32.xml><?xml version="1.0" encoding="utf-8"?>
<b:Sources xmlns:b="http://schemas.openxmlformats.org/officeDocument/2006/bibliography" xmlns="http://schemas.openxmlformats.org/officeDocument/2006/bibliography" SelectedStyle="\APASixthEditionOfficeOnline.xsl" StyleName="APA" Version="6"/>
</file>

<file path=customXml/item33.xml><?xml version="1.0" encoding="utf-8"?>
<b:Sources xmlns:b="http://schemas.openxmlformats.org/officeDocument/2006/bibliography" xmlns="http://schemas.openxmlformats.org/officeDocument/2006/bibliography" SelectedStyle="\APASixthEditionOfficeOnline.xsl" StyleName="APA" Version="6"/>
</file>

<file path=customXml/item34.xml><?xml version="1.0" encoding="utf-8"?>
<b:Sources xmlns:b="http://schemas.openxmlformats.org/officeDocument/2006/bibliography" xmlns="http://schemas.openxmlformats.org/officeDocument/2006/bibliography" SelectedStyle="\APASixthEditionOfficeOnline.xsl" StyleName="APA" Version="6"/>
</file>

<file path=customXml/item35.xml><?xml version="1.0" encoding="utf-8"?>
<b:Sources xmlns:b="http://schemas.openxmlformats.org/officeDocument/2006/bibliography" xmlns="http://schemas.openxmlformats.org/officeDocument/2006/bibliography" SelectedStyle="\APASixthEditionOfficeOnline.xsl" StyleName="APA" Version="6"/>
</file>

<file path=customXml/item36.xml><?xml version="1.0" encoding="utf-8"?>
<b:Sources xmlns:b="http://schemas.openxmlformats.org/officeDocument/2006/bibliography" xmlns="http://schemas.openxmlformats.org/officeDocument/2006/bibliography" SelectedStyle="\APASixthEditionOfficeOnline.xsl" StyleName="APA" Version="6"/>
</file>

<file path=customXml/item37.xml><?xml version="1.0" encoding="utf-8"?>
<b:Sources xmlns:b="http://schemas.openxmlformats.org/officeDocument/2006/bibliography" xmlns="http://schemas.openxmlformats.org/officeDocument/2006/bibliography" SelectedStyle="\APASixthEditionOfficeOnline.xsl" StyleName="APA" Version="6"/>
</file>

<file path=customXml/item38.xml><?xml version="1.0" encoding="utf-8"?>
<b:Sources xmlns:b="http://schemas.openxmlformats.org/officeDocument/2006/bibliography" xmlns="http://schemas.openxmlformats.org/officeDocument/2006/bibliography" SelectedStyle="\APASixthEditionOfficeOnline.xsl" StyleName="APA" Version="6"/>
</file>

<file path=customXml/item39.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40.xml><?xml version="1.0" encoding="utf-8"?>
<b:Sources xmlns:b="http://schemas.openxmlformats.org/officeDocument/2006/bibliography" xmlns="http://schemas.openxmlformats.org/officeDocument/2006/bibliography" SelectedStyle="\APASixthEditionOfficeOnline.xsl" StyleName="APA" Version="6"/>
</file>

<file path=customXml/item41.xml><?xml version="1.0" encoding="utf-8"?>
<b:Sources xmlns:b="http://schemas.openxmlformats.org/officeDocument/2006/bibliography" xmlns="http://schemas.openxmlformats.org/officeDocument/2006/bibliography" SelectedStyle="\APASixthEditionOfficeOnline.xsl" StyleName="APA" Version="6"/>
</file>

<file path=customXml/item42.xml><?xml version="1.0" encoding="utf-8"?>
<b:Sources xmlns:b="http://schemas.openxmlformats.org/officeDocument/2006/bibliography" xmlns="http://schemas.openxmlformats.org/officeDocument/2006/bibliography" SelectedStyle="\APASixthEditionOfficeOnline.xsl" StyleName="APA" Version="6"/>
</file>

<file path=customXml/item43.xml><?xml version="1.0" encoding="utf-8"?>
<b:Sources xmlns:b="http://schemas.openxmlformats.org/officeDocument/2006/bibliography" xmlns="http://schemas.openxmlformats.org/officeDocument/2006/bibliography" SelectedStyle="\APASixthEditionOfficeOnline.xsl" StyleName="APA" Version="6"/>
</file>

<file path=customXml/item44.xml><?xml version="1.0" encoding="utf-8"?>
<b:Sources xmlns:b="http://schemas.openxmlformats.org/officeDocument/2006/bibliography" xmlns="http://schemas.openxmlformats.org/officeDocument/2006/bibliography" SelectedStyle="\APASixthEditionOfficeOnline.xsl" StyleName="APA" Version="6"/>
</file>

<file path=customXml/item45.xml><?xml version="1.0" encoding="utf-8"?>
<b:Sources xmlns:b="http://schemas.openxmlformats.org/officeDocument/2006/bibliography" xmlns="http://schemas.openxmlformats.org/officeDocument/2006/bibliography" SelectedStyle="\APASixthEditionOfficeOnline.xsl" StyleName="APA" Version="6"/>
</file>

<file path=customXml/item46.xml><?xml version="1.0" encoding="utf-8"?>
<b:Sources xmlns:b="http://schemas.openxmlformats.org/officeDocument/2006/bibliography" xmlns="http://schemas.openxmlformats.org/officeDocument/2006/bibliography" SelectedStyle="\APASixthEditionOfficeOnline.xsl" StyleName="APA" Version="6"/>
</file>

<file path=customXml/item47.xml><?xml version="1.0" encoding="utf-8"?>
<b:Sources xmlns:b="http://schemas.openxmlformats.org/officeDocument/2006/bibliography" xmlns="http://schemas.openxmlformats.org/officeDocument/2006/bibliography" SelectedStyle="\APASixthEditionOfficeOnline.xsl" StyleName="APA" Version="6"/>
</file>

<file path=customXml/item48.xml><?xml version="1.0" encoding="utf-8"?>
<b:Sources xmlns:b="http://schemas.openxmlformats.org/officeDocument/2006/bibliography" xmlns="http://schemas.openxmlformats.org/officeDocument/2006/bibliography" SelectedStyle="\APASixthEditionOfficeOnline.xsl" StyleName="APA" Version="6"/>
</file>

<file path=customXml/item49.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50.xml><?xml version="1.0" encoding="utf-8"?>
<b:Sources xmlns:b="http://schemas.openxmlformats.org/officeDocument/2006/bibliography" xmlns="http://schemas.openxmlformats.org/officeDocument/2006/bibliography" SelectedStyle="\APASixthEditionOfficeOnline.xsl" StyleName="APA" Version="6"/>
</file>

<file path=customXml/item51.xml><?xml version="1.0" encoding="utf-8"?>
<b:Sources xmlns:b="http://schemas.openxmlformats.org/officeDocument/2006/bibliography" xmlns="http://schemas.openxmlformats.org/officeDocument/2006/bibliography" SelectedStyle="\APASixthEditionOfficeOnline.xsl" StyleName="APA" Version="6"/>
</file>

<file path=customXml/item52.xml><?xml version="1.0" encoding="utf-8"?>
<b:Sources xmlns:b="http://schemas.openxmlformats.org/officeDocument/2006/bibliography" xmlns="http://schemas.openxmlformats.org/officeDocument/2006/bibliography" SelectedStyle="\APASixthEditionOfficeOnline.xsl" StyleName="APA" Version="6"/>
</file>

<file path=customXml/item53.xml><?xml version="1.0" encoding="utf-8"?>
<b:Sources xmlns:b="http://schemas.openxmlformats.org/officeDocument/2006/bibliography" xmlns="http://schemas.openxmlformats.org/officeDocument/2006/bibliography" SelectedStyle="\APASixthEditionOfficeOnline.xsl" StyleName="APA" Version="6"/>
</file>

<file path=customXml/item54.xml><?xml version="1.0" encoding="utf-8"?>
<b:Sources xmlns:b="http://schemas.openxmlformats.org/officeDocument/2006/bibliography" xmlns="http://schemas.openxmlformats.org/officeDocument/2006/bibliography" SelectedStyle="\APASixthEditionOfficeOnline.xsl" StyleName="APA" Version="6"/>
</file>

<file path=customXml/item55.xml><?xml version="1.0" encoding="utf-8"?>
<b:Sources xmlns:b="http://schemas.openxmlformats.org/officeDocument/2006/bibliography" xmlns="http://schemas.openxmlformats.org/officeDocument/2006/bibliography" SelectedStyle="\APASixthEditionOfficeOnline.xsl" StyleName="APA" Version="6"/>
</file>

<file path=customXml/item56.xml><?xml version="1.0" encoding="utf-8"?>
<b:Sources xmlns:b="http://schemas.openxmlformats.org/officeDocument/2006/bibliography" xmlns="http://schemas.openxmlformats.org/officeDocument/2006/bibliography" SelectedStyle="\APASixthEditionOfficeOnline.xsl" StyleName="APA" Version="6"/>
</file>

<file path=customXml/item57.xml><?xml version="1.0" encoding="utf-8"?>
<b:Sources xmlns:b="http://schemas.openxmlformats.org/officeDocument/2006/bibliography" xmlns="http://schemas.openxmlformats.org/officeDocument/2006/bibliography" SelectedStyle="\APASixthEditionOfficeOnline.xsl" StyleName="APA" Version="6"/>
</file>

<file path=customXml/item58.xml><?xml version="1.0" encoding="utf-8"?>
<b:Sources xmlns:b="http://schemas.openxmlformats.org/officeDocument/2006/bibliography" xmlns="http://schemas.openxmlformats.org/officeDocument/2006/bibliography" SelectedStyle="\APASixthEditionOfficeOnline.xsl" StyleName="APA" Version="6"/>
</file>

<file path=customXml/item59.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60.xml><?xml version="1.0" encoding="utf-8"?>
<b:Sources xmlns:b="http://schemas.openxmlformats.org/officeDocument/2006/bibliography" xmlns="http://schemas.openxmlformats.org/officeDocument/2006/bibliography" SelectedStyle="\APASixthEditionOfficeOnline.xsl" StyleName="APA" Version="6"/>
</file>

<file path=customXml/item61.xml><?xml version="1.0" encoding="utf-8"?>
<b:Sources xmlns:b="http://schemas.openxmlformats.org/officeDocument/2006/bibliography" xmlns="http://schemas.openxmlformats.org/officeDocument/2006/bibliography" SelectedStyle="\APASixthEditionOfficeOnline.xsl" StyleName="APA" Version="6"/>
</file>

<file path=customXml/item62.xml><?xml version="1.0" encoding="utf-8"?>
<b:Sources xmlns:b="http://schemas.openxmlformats.org/officeDocument/2006/bibliography" xmlns="http://schemas.openxmlformats.org/officeDocument/2006/bibliography" SelectedStyle="\APASixthEditionOfficeOnline.xsl" StyleName="APA" Version="6"/>
</file>

<file path=customXml/item63.xml><?xml version="1.0" encoding="utf-8"?>
<b:Sources xmlns:b="http://schemas.openxmlformats.org/officeDocument/2006/bibliography" xmlns="http://schemas.openxmlformats.org/officeDocument/2006/bibliography" SelectedStyle="\APASixthEditionOfficeOnline.xsl" StyleName="APA" Version="6"/>
</file>

<file path=customXml/item64.xml><?xml version="1.0" encoding="utf-8"?>
<b:Sources xmlns:b="http://schemas.openxmlformats.org/officeDocument/2006/bibliography" xmlns="http://schemas.openxmlformats.org/officeDocument/2006/bibliography" SelectedStyle="\APASixthEditionOfficeOnline.xsl" StyleName="APA" Version="6"/>
</file>

<file path=customXml/item65.xml><?xml version="1.0" encoding="utf-8"?>
<b:Sources xmlns:b="http://schemas.openxmlformats.org/officeDocument/2006/bibliography" xmlns="http://schemas.openxmlformats.org/officeDocument/2006/bibliography" SelectedStyle="\APASixthEditionOfficeOnline.xsl" StyleName="APA" Version="6"/>
</file>

<file path=customXml/item66.xml><?xml version="1.0" encoding="utf-8"?>
<b:Sources xmlns:b="http://schemas.openxmlformats.org/officeDocument/2006/bibliography" xmlns="http://schemas.openxmlformats.org/officeDocument/2006/bibliography" SelectedStyle="\APASixthEditionOfficeOnline.xsl" StyleName="APA" Version="6"/>
</file>

<file path=customXml/item67.xml><?xml version="1.0" encoding="utf-8"?>
<b:Sources xmlns:b="http://schemas.openxmlformats.org/officeDocument/2006/bibliography" xmlns="http://schemas.openxmlformats.org/officeDocument/2006/bibliography" SelectedStyle="\APASixthEditionOfficeOnline.xsl" StyleName="APA" Version="6"/>
</file>

<file path=customXml/item68.xml><?xml version="1.0" encoding="utf-8"?>
<b:Sources xmlns:b="http://schemas.openxmlformats.org/officeDocument/2006/bibliography" xmlns="http://schemas.openxmlformats.org/officeDocument/2006/bibliography" SelectedStyle="\APASixthEditionOfficeOnline.xsl" StyleName="APA" Version="6"/>
</file>

<file path=customXml/item69.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70.xml><?xml version="1.0" encoding="utf-8"?>
<b:Sources xmlns:b="http://schemas.openxmlformats.org/officeDocument/2006/bibliography" xmlns="http://schemas.openxmlformats.org/officeDocument/2006/bibliography" SelectedStyle="\APASixthEditionOfficeOnline.xsl" StyleName="APA" Version="6"/>
</file>

<file path=customXml/item71.xml><?xml version="1.0" encoding="utf-8"?>
<b:Sources xmlns:b="http://schemas.openxmlformats.org/officeDocument/2006/bibliography" xmlns="http://schemas.openxmlformats.org/officeDocument/2006/bibliography" SelectedStyle="\APASixthEditionOfficeOnline.xsl" StyleName="APA" Version="6"/>
</file>

<file path=customXml/item72.xml><?xml version="1.0" encoding="utf-8"?>
<b:Sources xmlns:b="http://schemas.openxmlformats.org/officeDocument/2006/bibliography" xmlns="http://schemas.openxmlformats.org/officeDocument/2006/bibliography" SelectedStyle="\APASixthEditionOfficeOnline.xsl" StyleName="APA" Version="6"/>
</file>

<file path=customXml/item73.xml><?xml version="1.0" encoding="utf-8"?>
<b:Sources xmlns:b="http://schemas.openxmlformats.org/officeDocument/2006/bibliography" xmlns="http://schemas.openxmlformats.org/officeDocument/2006/bibliography" SelectedStyle="\APASixthEditionOfficeOnline.xsl" StyleName="APA" Version="6"/>
</file>

<file path=customXml/item74.xml><?xml version="1.0" encoding="utf-8"?>
<b:Sources xmlns:b="http://schemas.openxmlformats.org/officeDocument/2006/bibliography" xmlns="http://schemas.openxmlformats.org/officeDocument/2006/bibliography" SelectedStyle="\APASixthEditionOfficeOnline.xsl" StyleName="APA" Version="6"/>
</file>

<file path=customXml/item75.xml><?xml version="1.0" encoding="utf-8"?>
<b:Sources xmlns:b="http://schemas.openxmlformats.org/officeDocument/2006/bibliography" xmlns="http://schemas.openxmlformats.org/officeDocument/2006/bibliography" SelectedStyle="\APASixthEditionOfficeOnline.xsl" StyleName="APA" Version="6"/>
</file>

<file path=customXml/item76.xml><?xml version="1.0" encoding="utf-8"?>
<b:Sources xmlns:b="http://schemas.openxmlformats.org/officeDocument/2006/bibliography" xmlns="http://schemas.openxmlformats.org/officeDocument/2006/bibliography" SelectedStyle="\APASixthEditionOfficeOnline.xsl" StyleName="APA" Version="6"/>
</file>

<file path=customXml/item77.xml><?xml version="1.0" encoding="utf-8"?>
<b:Sources xmlns:b="http://schemas.openxmlformats.org/officeDocument/2006/bibliography" xmlns="http://schemas.openxmlformats.org/officeDocument/2006/bibliography" SelectedStyle="\APASixthEditionOfficeOnline.xsl" StyleName="APA" Version="6"/>
</file>

<file path=customXml/item78.xml><?xml version="1.0" encoding="utf-8"?>
<b:Sources xmlns:b="http://schemas.openxmlformats.org/officeDocument/2006/bibliography" xmlns="http://schemas.openxmlformats.org/officeDocument/2006/bibliography" SelectedStyle="\APASixthEditionOfficeOnline.xsl" StyleName="APA" Version="6"/>
</file>

<file path=customXml/item79.xml><?xml version="1.0" encoding="utf-8"?>
<b:Sources xmlns:b="http://schemas.openxmlformats.org/officeDocument/2006/bibliography" xmlns="http://schemas.openxmlformats.org/officeDocument/2006/bibliography" SelectedStyle="\APASixthEditionOfficeOnline.xsl" StyleName="APA" Version="6"/>
</file>

<file path=customXml/item8.xml><?xml version="1.0" encoding="utf-8"?>
<b:Sources xmlns:b="http://schemas.openxmlformats.org/officeDocument/2006/bibliography" xmlns="http://schemas.openxmlformats.org/officeDocument/2006/bibliography" SelectedStyle="\APASixthEditionOfficeOnline.xsl" StyleName="APA" Version="6"/>
</file>

<file path=customXml/item9.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C410FA-EDEB-4350-B507-9D125C6F3D1D}">
  <ds:schemaRefs>
    <ds:schemaRef ds:uri="http://schemas.openxmlformats.org/officeDocument/2006/bibliography"/>
  </ds:schemaRefs>
</ds:datastoreItem>
</file>

<file path=customXml/itemProps10.xml><?xml version="1.0" encoding="utf-8"?>
<ds:datastoreItem xmlns:ds="http://schemas.openxmlformats.org/officeDocument/2006/customXml" ds:itemID="{1D83471D-6B79-48DB-8E11-E31B57DBF028}">
  <ds:schemaRefs>
    <ds:schemaRef ds:uri="http://schemas.openxmlformats.org/officeDocument/2006/bibliography"/>
  </ds:schemaRefs>
</ds:datastoreItem>
</file>

<file path=customXml/itemProps11.xml><?xml version="1.0" encoding="utf-8"?>
<ds:datastoreItem xmlns:ds="http://schemas.openxmlformats.org/officeDocument/2006/customXml" ds:itemID="{CBEC509A-A9F1-4F53-9305-B42DBB1D44B1}">
  <ds:schemaRefs>
    <ds:schemaRef ds:uri="http://schemas.openxmlformats.org/officeDocument/2006/bibliography"/>
  </ds:schemaRefs>
</ds:datastoreItem>
</file>

<file path=customXml/itemProps12.xml><?xml version="1.0" encoding="utf-8"?>
<ds:datastoreItem xmlns:ds="http://schemas.openxmlformats.org/officeDocument/2006/customXml" ds:itemID="{A8696B78-CB39-4367-9240-645886B75967}">
  <ds:schemaRefs>
    <ds:schemaRef ds:uri="http://schemas.openxmlformats.org/officeDocument/2006/bibliography"/>
  </ds:schemaRefs>
</ds:datastoreItem>
</file>

<file path=customXml/itemProps13.xml><?xml version="1.0" encoding="utf-8"?>
<ds:datastoreItem xmlns:ds="http://schemas.openxmlformats.org/officeDocument/2006/customXml" ds:itemID="{E1C210B1-8D64-4ECD-8CDC-650A57C9803E}">
  <ds:schemaRefs>
    <ds:schemaRef ds:uri="http://schemas.openxmlformats.org/officeDocument/2006/bibliography"/>
  </ds:schemaRefs>
</ds:datastoreItem>
</file>

<file path=customXml/itemProps14.xml><?xml version="1.0" encoding="utf-8"?>
<ds:datastoreItem xmlns:ds="http://schemas.openxmlformats.org/officeDocument/2006/customXml" ds:itemID="{80B27DB0-5DC2-48D8-95E2-529E82214AEE}">
  <ds:schemaRefs>
    <ds:schemaRef ds:uri="http://schemas.openxmlformats.org/officeDocument/2006/bibliography"/>
  </ds:schemaRefs>
</ds:datastoreItem>
</file>

<file path=customXml/itemProps15.xml><?xml version="1.0" encoding="utf-8"?>
<ds:datastoreItem xmlns:ds="http://schemas.openxmlformats.org/officeDocument/2006/customXml" ds:itemID="{55D1A549-DE10-4FBB-8A1F-82003305B44E}">
  <ds:schemaRefs>
    <ds:schemaRef ds:uri="http://schemas.openxmlformats.org/officeDocument/2006/bibliography"/>
  </ds:schemaRefs>
</ds:datastoreItem>
</file>

<file path=customXml/itemProps16.xml><?xml version="1.0" encoding="utf-8"?>
<ds:datastoreItem xmlns:ds="http://schemas.openxmlformats.org/officeDocument/2006/customXml" ds:itemID="{3924F1B8-2299-46DA-B6C0-C184A9506FB0}">
  <ds:schemaRefs>
    <ds:schemaRef ds:uri="http://schemas.openxmlformats.org/officeDocument/2006/bibliography"/>
  </ds:schemaRefs>
</ds:datastoreItem>
</file>

<file path=customXml/itemProps17.xml><?xml version="1.0" encoding="utf-8"?>
<ds:datastoreItem xmlns:ds="http://schemas.openxmlformats.org/officeDocument/2006/customXml" ds:itemID="{C41624E1-C23C-4915-B5C8-076B280EC29C}">
  <ds:schemaRefs>
    <ds:schemaRef ds:uri="http://schemas.openxmlformats.org/officeDocument/2006/bibliography"/>
  </ds:schemaRefs>
</ds:datastoreItem>
</file>

<file path=customXml/itemProps18.xml><?xml version="1.0" encoding="utf-8"?>
<ds:datastoreItem xmlns:ds="http://schemas.openxmlformats.org/officeDocument/2006/customXml" ds:itemID="{5DE22590-AE73-4361-84AF-24AF64F3F1C1}">
  <ds:schemaRefs>
    <ds:schemaRef ds:uri="http://schemas.openxmlformats.org/officeDocument/2006/bibliography"/>
  </ds:schemaRefs>
</ds:datastoreItem>
</file>

<file path=customXml/itemProps19.xml><?xml version="1.0" encoding="utf-8"?>
<ds:datastoreItem xmlns:ds="http://schemas.openxmlformats.org/officeDocument/2006/customXml" ds:itemID="{3D3D83EA-39E6-47E4-AF0D-7C28A77136C2}">
  <ds:schemaRefs>
    <ds:schemaRef ds:uri="http://schemas.openxmlformats.org/officeDocument/2006/bibliography"/>
  </ds:schemaRefs>
</ds:datastoreItem>
</file>

<file path=customXml/itemProps2.xml><?xml version="1.0" encoding="utf-8"?>
<ds:datastoreItem xmlns:ds="http://schemas.openxmlformats.org/officeDocument/2006/customXml" ds:itemID="{F1FD3FC4-68CB-4395-9072-567A750D79D9}">
  <ds:schemaRefs>
    <ds:schemaRef ds:uri="http://schemas.openxmlformats.org/officeDocument/2006/bibliography"/>
  </ds:schemaRefs>
</ds:datastoreItem>
</file>

<file path=customXml/itemProps20.xml><?xml version="1.0" encoding="utf-8"?>
<ds:datastoreItem xmlns:ds="http://schemas.openxmlformats.org/officeDocument/2006/customXml" ds:itemID="{953E4908-9628-4545-B710-6C9A75ABAEC2}">
  <ds:schemaRefs>
    <ds:schemaRef ds:uri="http://schemas.openxmlformats.org/officeDocument/2006/bibliography"/>
  </ds:schemaRefs>
</ds:datastoreItem>
</file>

<file path=customXml/itemProps21.xml><?xml version="1.0" encoding="utf-8"?>
<ds:datastoreItem xmlns:ds="http://schemas.openxmlformats.org/officeDocument/2006/customXml" ds:itemID="{FC5C3D13-AAE4-4824-A755-0BE4CD258FC7}">
  <ds:schemaRefs>
    <ds:schemaRef ds:uri="http://schemas.openxmlformats.org/officeDocument/2006/bibliography"/>
  </ds:schemaRefs>
</ds:datastoreItem>
</file>

<file path=customXml/itemProps22.xml><?xml version="1.0" encoding="utf-8"?>
<ds:datastoreItem xmlns:ds="http://schemas.openxmlformats.org/officeDocument/2006/customXml" ds:itemID="{A00CD25D-C138-4FE0-9547-A48E86CD3C1D}">
  <ds:schemaRefs>
    <ds:schemaRef ds:uri="http://schemas.openxmlformats.org/officeDocument/2006/bibliography"/>
  </ds:schemaRefs>
</ds:datastoreItem>
</file>

<file path=customXml/itemProps23.xml><?xml version="1.0" encoding="utf-8"?>
<ds:datastoreItem xmlns:ds="http://schemas.openxmlformats.org/officeDocument/2006/customXml" ds:itemID="{961CCDDB-2C60-4109-8809-6D9C908446CA}">
  <ds:schemaRefs>
    <ds:schemaRef ds:uri="http://schemas.openxmlformats.org/officeDocument/2006/bibliography"/>
  </ds:schemaRefs>
</ds:datastoreItem>
</file>

<file path=customXml/itemProps24.xml><?xml version="1.0" encoding="utf-8"?>
<ds:datastoreItem xmlns:ds="http://schemas.openxmlformats.org/officeDocument/2006/customXml" ds:itemID="{CCE891B8-FA02-4339-A2A8-7C612A96AD90}">
  <ds:schemaRefs>
    <ds:schemaRef ds:uri="http://schemas.openxmlformats.org/officeDocument/2006/bibliography"/>
  </ds:schemaRefs>
</ds:datastoreItem>
</file>

<file path=customXml/itemProps25.xml><?xml version="1.0" encoding="utf-8"?>
<ds:datastoreItem xmlns:ds="http://schemas.openxmlformats.org/officeDocument/2006/customXml" ds:itemID="{E020AC26-DA2D-40AF-8DD4-261BB904E62D}">
  <ds:schemaRefs>
    <ds:schemaRef ds:uri="http://schemas.openxmlformats.org/officeDocument/2006/bibliography"/>
  </ds:schemaRefs>
</ds:datastoreItem>
</file>

<file path=customXml/itemProps26.xml><?xml version="1.0" encoding="utf-8"?>
<ds:datastoreItem xmlns:ds="http://schemas.openxmlformats.org/officeDocument/2006/customXml" ds:itemID="{EA94136E-76DC-4DFC-B841-311C30893F7F}">
  <ds:schemaRefs>
    <ds:schemaRef ds:uri="http://schemas.openxmlformats.org/officeDocument/2006/bibliography"/>
  </ds:schemaRefs>
</ds:datastoreItem>
</file>

<file path=customXml/itemProps27.xml><?xml version="1.0" encoding="utf-8"?>
<ds:datastoreItem xmlns:ds="http://schemas.openxmlformats.org/officeDocument/2006/customXml" ds:itemID="{D2A77283-2766-4C30-9BDA-CA2DBD14186F}">
  <ds:schemaRefs>
    <ds:schemaRef ds:uri="http://schemas.openxmlformats.org/officeDocument/2006/bibliography"/>
  </ds:schemaRefs>
</ds:datastoreItem>
</file>

<file path=customXml/itemProps28.xml><?xml version="1.0" encoding="utf-8"?>
<ds:datastoreItem xmlns:ds="http://schemas.openxmlformats.org/officeDocument/2006/customXml" ds:itemID="{7C915E4C-B099-4F2F-98C8-3542AB2B3BB8}">
  <ds:schemaRefs>
    <ds:schemaRef ds:uri="http://schemas.openxmlformats.org/officeDocument/2006/bibliography"/>
  </ds:schemaRefs>
</ds:datastoreItem>
</file>

<file path=customXml/itemProps29.xml><?xml version="1.0" encoding="utf-8"?>
<ds:datastoreItem xmlns:ds="http://schemas.openxmlformats.org/officeDocument/2006/customXml" ds:itemID="{2706C717-F356-4763-8474-74BA12E6BA9B}">
  <ds:schemaRefs>
    <ds:schemaRef ds:uri="http://schemas.openxmlformats.org/officeDocument/2006/bibliography"/>
  </ds:schemaRefs>
</ds:datastoreItem>
</file>

<file path=customXml/itemProps3.xml><?xml version="1.0" encoding="utf-8"?>
<ds:datastoreItem xmlns:ds="http://schemas.openxmlformats.org/officeDocument/2006/customXml" ds:itemID="{F4524FEA-4349-4362-9039-1902133DAEF7}">
  <ds:schemaRefs>
    <ds:schemaRef ds:uri="http://schemas.openxmlformats.org/officeDocument/2006/bibliography"/>
  </ds:schemaRefs>
</ds:datastoreItem>
</file>

<file path=customXml/itemProps30.xml><?xml version="1.0" encoding="utf-8"?>
<ds:datastoreItem xmlns:ds="http://schemas.openxmlformats.org/officeDocument/2006/customXml" ds:itemID="{C9D5FE0F-1762-4C42-9CE9-5B7097EC05AA}">
  <ds:schemaRefs>
    <ds:schemaRef ds:uri="http://schemas.openxmlformats.org/officeDocument/2006/bibliography"/>
  </ds:schemaRefs>
</ds:datastoreItem>
</file>

<file path=customXml/itemProps31.xml><?xml version="1.0" encoding="utf-8"?>
<ds:datastoreItem xmlns:ds="http://schemas.openxmlformats.org/officeDocument/2006/customXml" ds:itemID="{28BC310A-0983-4FC8-A06F-FF58EB5B4372}">
  <ds:schemaRefs>
    <ds:schemaRef ds:uri="http://schemas.openxmlformats.org/officeDocument/2006/bibliography"/>
  </ds:schemaRefs>
</ds:datastoreItem>
</file>

<file path=customXml/itemProps32.xml><?xml version="1.0" encoding="utf-8"?>
<ds:datastoreItem xmlns:ds="http://schemas.openxmlformats.org/officeDocument/2006/customXml" ds:itemID="{CEA28527-CB3E-4F6A-A2B8-EC9CDE7C603F}">
  <ds:schemaRefs>
    <ds:schemaRef ds:uri="http://schemas.openxmlformats.org/officeDocument/2006/bibliography"/>
  </ds:schemaRefs>
</ds:datastoreItem>
</file>

<file path=customXml/itemProps33.xml><?xml version="1.0" encoding="utf-8"?>
<ds:datastoreItem xmlns:ds="http://schemas.openxmlformats.org/officeDocument/2006/customXml" ds:itemID="{00357CC7-91E4-47A6-81EE-4C27C9164744}">
  <ds:schemaRefs>
    <ds:schemaRef ds:uri="http://schemas.openxmlformats.org/officeDocument/2006/bibliography"/>
  </ds:schemaRefs>
</ds:datastoreItem>
</file>

<file path=customXml/itemProps34.xml><?xml version="1.0" encoding="utf-8"?>
<ds:datastoreItem xmlns:ds="http://schemas.openxmlformats.org/officeDocument/2006/customXml" ds:itemID="{EA9E98CD-957C-4E1F-A122-A65098C4D290}">
  <ds:schemaRefs>
    <ds:schemaRef ds:uri="http://schemas.openxmlformats.org/officeDocument/2006/bibliography"/>
  </ds:schemaRefs>
</ds:datastoreItem>
</file>

<file path=customXml/itemProps35.xml><?xml version="1.0" encoding="utf-8"?>
<ds:datastoreItem xmlns:ds="http://schemas.openxmlformats.org/officeDocument/2006/customXml" ds:itemID="{814679BA-8137-409D-8879-26AF8910A51D}">
  <ds:schemaRefs>
    <ds:schemaRef ds:uri="http://schemas.openxmlformats.org/officeDocument/2006/bibliography"/>
  </ds:schemaRefs>
</ds:datastoreItem>
</file>

<file path=customXml/itemProps36.xml><?xml version="1.0" encoding="utf-8"?>
<ds:datastoreItem xmlns:ds="http://schemas.openxmlformats.org/officeDocument/2006/customXml" ds:itemID="{00D5B44A-83DC-4B12-89D9-DE57A2F364F7}">
  <ds:schemaRefs>
    <ds:schemaRef ds:uri="http://schemas.openxmlformats.org/officeDocument/2006/bibliography"/>
  </ds:schemaRefs>
</ds:datastoreItem>
</file>

<file path=customXml/itemProps37.xml><?xml version="1.0" encoding="utf-8"?>
<ds:datastoreItem xmlns:ds="http://schemas.openxmlformats.org/officeDocument/2006/customXml" ds:itemID="{5E49BFE9-E372-47F0-ADF1-8C5A2CAF3252}">
  <ds:schemaRefs>
    <ds:schemaRef ds:uri="http://schemas.openxmlformats.org/officeDocument/2006/bibliography"/>
  </ds:schemaRefs>
</ds:datastoreItem>
</file>

<file path=customXml/itemProps38.xml><?xml version="1.0" encoding="utf-8"?>
<ds:datastoreItem xmlns:ds="http://schemas.openxmlformats.org/officeDocument/2006/customXml" ds:itemID="{7FA4FEE6-DFBA-4707-BF1F-53237C6EA3AA}">
  <ds:schemaRefs>
    <ds:schemaRef ds:uri="http://schemas.openxmlformats.org/officeDocument/2006/bibliography"/>
  </ds:schemaRefs>
</ds:datastoreItem>
</file>

<file path=customXml/itemProps39.xml><?xml version="1.0" encoding="utf-8"?>
<ds:datastoreItem xmlns:ds="http://schemas.openxmlformats.org/officeDocument/2006/customXml" ds:itemID="{09A0A792-A931-49CC-8CE3-8968E0B12F2E}">
  <ds:schemaRefs>
    <ds:schemaRef ds:uri="http://schemas.openxmlformats.org/officeDocument/2006/bibliography"/>
  </ds:schemaRefs>
</ds:datastoreItem>
</file>

<file path=customXml/itemProps4.xml><?xml version="1.0" encoding="utf-8"?>
<ds:datastoreItem xmlns:ds="http://schemas.openxmlformats.org/officeDocument/2006/customXml" ds:itemID="{263BBA39-CA1E-4593-98D7-050FCD5539CB}">
  <ds:schemaRefs>
    <ds:schemaRef ds:uri="http://schemas.openxmlformats.org/officeDocument/2006/bibliography"/>
  </ds:schemaRefs>
</ds:datastoreItem>
</file>

<file path=customXml/itemProps40.xml><?xml version="1.0" encoding="utf-8"?>
<ds:datastoreItem xmlns:ds="http://schemas.openxmlformats.org/officeDocument/2006/customXml" ds:itemID="{AB554431-A07D-4131-B54E-A4613B9C8626}">
  <ds:schemaRefs>
    <ds:schemaRef ds:uri="http://schemas.openxmlformats.org/officeDocument/2006/bibliography"/>
  </ds:schemaRefs>
</ds:datastoreItem>
</file>

<file path=customXml/itemProps41.xml><?xml version="1.0" encoding="utf-8"?>
<ds:datastoreItem xmlns:ds="http://schemas.openxmlformats.org/officeDocument/2006/customXml" ds:itemID="{62366974-E73D-43BA-AA85-0C5E61016C4A}">
  <ds:schemaRefs>
    <ds:schemaRef ds:uri="http://schemas.openxmlformats.org/officeDocument/2006/bibliography"/>
  </ds:schemaRefs>
</ds:datastoreItem>
</file>

<file path=customXml/itemProps42.xml><?xml version="1.0" encoding="utf-8"?>
<ds:datastoreItem xmlns:ds="http://schemas.openxmlformats.org/officeDocument/2006/customXml" ds:itemID="{D60CE235-A104-4FAC-BE27-807CC86B2EE0}">
  <ds:schemaRefs>
    <ds:schemaRef ds:uri="http://schemas.openxmlformats.org/officeDocument/2006/bibliography"/>
  </ds:schemaRefs>
</ds:datastoreItem>
</file>

<file path=customXml/itemProps43.xml><?xml version="1.0" encoding="utf-8"?>
<ds:datastoreItem xmlns:ds="http://schemas.openxmlformats.org/officeDocument/2006/customXml" ds:itemID="{B162DFC0-C9A5-45F5-9BD3-5638FC57650F}">
  <ds:schemaRefs>
    <ds:schemaRef ds:uri="http://schemas.openxmlformats.org/officeDocument/2006/bibliography"/>
  </ds:schemaRefs>
</ds:datastoreItem>
</file>

<file path=customXml/itemProps44.xml><?xml version="1.0" encoding="utf-8"?>
<ds:datastoreItem xmlns:ds="http://schemas.openxmlformats.org/officeDocument/2006/customXml" ds:itemID="{1947419D-BC56-4078-89E1-5A304DDCFEF9}">
  <ds:schemaRefs>
    <ds:schemaRef ds:uri="http://schemas.openxmlformats.org/officeDocument/2006/bibliography"/>
  </ds:schemaRefs>
</ds:datastoreItem>
</file>

<file path=customXml/itemProps45.xml><?xml version="1.0" encoding="utf-8"?>
<ds:datastoreItem xmlns:ds="http://schemas.openxmlformats.org/officeDocument/2006/customXml" ds:itemID="{C54F174F-BE81-4B38-A385-25419FA53E82}">
  <ds:schemaRefs>
    <ds:schemaRef ds:uri="http://schemas.openxmlformats.org/officeDocument/2006/bibliography"/>
  </ds:schemaRefs>
</ds:datastoreItem>
</file>

<file path=customXml/itemProps46.xml><?xml version="1.0" encoding="utf-8"?>
<ds:datastoreItem xmlns:ds="http://schemas.openxmlformats.org/officeDocument/2006/customXml" ds:itemID="{3E638846-A002-4DD2-8C5B-53EAAC576014}">
  <ds:schemaRefs>
    <ds:schemaRef ds:uri="http://schemas.openxmlformats.org/officeDocument/2006/bibliography"/>
  </ds:schemaRefs>
</ds:datastoreItem>
</file>

<file path=customXml/itemProps47.xml><?xml version="1.0" encoding="utf-8"?>
<ds:datastoreItem xmlns:ds="http://schemas.openxmlformats.org/officeDocument/2006/customXml" ds:itemID="{D099CAC5-4E6A-4C55-97F5-EBD3B044A151}">
  <ds:schemaRefs>
    <ds:schemaRef ds:uri="http://schemas.openxmlformats.org/officeDocument/2006/bibliography"/>
  </ds:schemaRefs>
</ds:datastoreItem>
</file>

<file path=customXml/itemProps48.xml><?xml version="1.0" encoding="utf-8"?>
<ds:datastoreItem xmlns:ds="http://schemas.openxmlformats.org/officeDocument/2006/customXml" ds:itemID="{B2A7183C-9F9F-483A-AAA5-CD95202864BE}">
  <ds:schemaRefs>
    <ds:schemaRef ds:uri="http://schemas.openxmlformats.org/officeDocument/2006/bibliography"/>
  </ds:schemaRefs>
</ds:datastoreItem>
</file>

<file path=customXml/itemProps49.xml><?xml version="1.0" encoding="utf-8"?>
<ds:datastoreItem xmlns:ds="http://schemas.openxmlformats.org/officeDocument/2006/customXml" ds:itemID="{DFCBDE99-73E1-4D80-B780-D05B5E678F4A}">
  <ds:schemaRefs>
    <ds:schemaRef ds:uri="http://schemas.openxmlformats.org/officeDocument/2006/bibliography"/>
  </ds:schemaRefs>
</ds:datastoreItem>
</file>

<file path=customXml/itemProps5.xml><?xml version="1.0" encoding="utf-8"?>
<ds:datastoreItem xmlns:ds="http://schemas.openxmlformats.org/officeDocument/2006/customXml" ds:itemID="{439F45E4-855D-4EF5-84F3-4F73FC64F23B}">
  <ds:schemaRefs>
    <ds:schemaRef ds:uri="http://schemas.openxmlformats.org/officeDocument/2006/bibliography"/>
  </ds:schemaRefs>
</ds:datastoreItem>
</file>

<file path=customXml/itemProps50.xml><?xml version="1.0" encoding="utf-8"?>
<ds:datastoreItem xmlns:ds="http://schemas.openxmlformats.org/officeDocument/2006/customXml" ds:itemID="{17DDCF2B-9394-40F9-89E2-0A4ECCAE9AD7}">
  <ds:schemaRefs>
    <ds:schemaRef ds:uri="http://schemas.openxmlformats.org/officeDocument/2006/bibliography"/>
  </ds:schemaRefs>
</ds:datastoreItem>
</file>

<file path=customXml/itemProps51.xml><?xml version="1.0" encoding="utf-8"?>
<ds:datastoreItem xmlns:ds="http://schemas.openxmlformats.org/officeDocument/2006/customXml" ds:itemID="{8E610C59-03EF-40B8-9036-2BFFD69CD860}">
  <ds:schemaRefs>
    <ds:schemaRef ds:uri="http://schemas.openxmlformats.org/officeDocument/2006/bibliography"/>
  </ds:schemaRefs>
</ds:datastoreItem>
</file>

<file path=customXml/itemProps52.xml><?xml version="1.0" encoding="utf-8"?>
<ds:datastoreItem xmlns:ds="http://schemas.openxmlformats.org/officeDocument/2006/customXml" ds:itemID="{3A18401D-BECF-48D5-AB4A-F15F22A19DE4}">
  <ds:schemaRefs>
    <ds:schemaRef ds:uri="http://schemas.openxmlformats.org/officeDocument/2006/bibliography"/>
  </ds:schemaRefs>
</ds:datastoreItem>
</file>

<file path=customXml/itemProps53.xml><?xml version="1.0" encoding="utf-8"?>
<ds:datastoreItem xmlns:ds="http://schemas.openxmlformats.org/officeDocument/2006/customXml" ds:itemID="{4E03C042-03D5-4480-8525-A5FAEC12DAAA}">
  <ds:schemaRefs>
    <ds:schemaRef ds:uri="http://schemas.openxmlformats.org/officeDocument/2006/bibliography"/>
  </ds:schemaRefs>
</ds:datastoreItem>
</file>

<file path=customXml/itemProps54.xml><?xml version="1.0" encoding="utf-8"?>
<ds:datastoreItem xmlns:ds="http://schemas.openxmlformats.org/officeDocument/2006/customXml" ds:itemID="{793FA0CC-6670-451E-9440-70ACF4C80C20}">
  <ds:schemaRefs>
    <ds:schemaRef ds:uri="http://schemas.openxmlformats.org/officeDocument/2006/bibliography"/>
  </ds:schemaRefs>
</ds:datastoreItem>
</file>

<file path=customXml/itemProps55.xml><?xml version="1.0" encoding="utf-8"?>
<ds:datastoreItem xmlns:ds="http://schemas.openxmlformats.org/officeDocument/2006/customXml" ds:itemID="{7CC1B341-6C98-4AE2-A696-DECEDDBF98C7}">
  <ds:schemaRefs>
    <ds:schemaRef ds:uri="http://schemas.openxmlformats.org/officeDocument/2006/bibliography"/>
  </ds:schemaRefs>
</ds:datastoreItem>
</file>

<file path=customXml/itemProps56.xml><?xml version="1.0" encoding="utf-8"?>
<ds:datastoreItem xmlns:ds="http://schemas.openxmlformats.org/officeDocument/2006/customXml" ds:itemID="{A96C0D24-D3D1-49ED-91D4-731A478A9568}">
  <ds:schemaRefs>
    <ds:schemaRef ds:uri="http://schemas.openxmlformats.org/officeDocument/2006/bibliography"/>
  </ds:schemaRefs>
</ds:datastoreItem>
</file>

<file path=customXml/itemProps57.xml><?xml version="1.0" encoding="utf-8"?>
<ds:datastoreItem xmlns:ds="http://schemas.openxmlformats.org/officeDocument/2006/customXml" ds:itemID="{CAD01A65-3950-4587-B76F-566C44A61C8F}">
  <ds:schemaRefs>
    <ds:schemaRef ds:uri="http://schemas.openxmlformats.org/officeDocument/2006/bibliography"/>
  </ds:schemaRefs>
</ds:datastoreItem>
</file>

<file path=customXml/itemProps58.xml><?xml version="1.0" encoding="utf-8"?>
<ds:datastoreItem xmlns:ds="http://schemas.openxmlformats.org/officeDocument/2006/customXml" ds:itemID="{190E91D7-DBD3-4730-AC8F-C5271CAFF12C}">
  <ds:schemaRefs>
    <ds:schemaRef ds:uri="http://schemas.openxmlformats.org/officeDocument/2006/bibliography"/>
  </ds:schemaRefs>
</ds:datastoreItem>
</file>

<file path=customXml/itemProps59.xml><?xml version="1.0" encoding="utf-8"?>
<ds:datastoreItem xmlns:ds="http://schemas.openxmlformats.org/officeDocument/2006/customXml" ds:itemID="{B4AE7B75-7528-4648-B5F0-A3F1EBD8A833}">
  <ds:schemaRefs>
    <ds:schemaRef ds:uri="http://schemas.openxmlformats.org/officeDocument/2006/bibliography"/>
  </ds:schemaRefs>
</ds:datastoreItem>
</file>

<file path=customXml/itemProps6.xml><?xml version="1.0" encoding="utf-8"?>
<ds:datastoreItem xmlns:ds="http://schemas.openxmlformats.org/officeDocument/2006/customXml" ds:itemID="{8730CB31-7CCA-466D-A50E-516B9967DE77}">
  <ds:schemaRefs>
    <ds:schemaRef ds:uri="http://schemas.openxmlformats.org/officeDocument/2006/bibliography"/>
  </ds:schemaRefs>
</ds:datastoreItem>
</file>

<file path=customXml/itemProps60.xml><?xml version="1.0" encoding="utf-8"?>
<ds:datastoreItem xmlns:ds="http://schemas.openxmlformats.org/officeDocument/2006/customXml" ds:itemID="{D31E2FA0-3FC8-400B-B333-F88BBCC4BE28}">
  <ds:schemaRefs>
    <ds:schemaRef ds:uri="http://schemas.openxmlformats.org/officeDocument/2006/bibliography"/>
  </ds:schemaRefs>
</ds:datastoreItem>
</file>

<file path=customXml/itemProps61.xml><?xml version="1.0" encoding="utf-8"?>
<ds:datastoreItem xmlns:ds="http://schemas.openxmlformats.org/officeDocument/2006/customXml" ds:itemID="{D17525A7-D0DC-4355-92DB-D4EA7B78C025}">
  <ds:schemaRefs>
    <ds:schemaRef ds:uri="http://schemas.openxmlformats.org/officeDocument/2006/bibliography"/>
  </ds:schemaRefs>
</ds:datastoreItem>
</file>

<file path=customXml/itemProps62.xml><?xml version="1.0" encoding="utf-8"?>
<ds:datastoreItem xmlns:ds="http://schemas.openxmlformats.org/officeDocument/2006/customXml" ds:itemID="{765BF5A1-2EF5-4D3A-81DA-7A06CADE325F}">
  <ds:schemaRefs>
    <ds:schemaRef ds:uri="http://schemas.openxmlformats.org/officeDocument/2006/bibliography"/>
  </ds:schemaRefs>
</ds:datastoreItem>
</file>

<file path=customXml/itemProps63.xml><?xml version="1.0" encoding="utf-8"?>
<ds:datastoreItem xmlns:ds="http://schemas.openxmlformats.org/officeDocument/2006/customXml" ds:itemID="{F4A88EAC-D5A1-42AA-AA5F-1A4260C5C1B2}">
  <ds:schemaRefs>
    <ds:schemaRef ds:uri="http://schemas.openxmlformats.org/officeDocument/2006/bibliography"/>
  </ds:schemaRefs>
</ds:datastoreItem>
</file>

<file path=customXml/itemProps64.xml><?xml version="1.0" encoding="utf-8"?>
<ds:datastoreItem xmlns:ds="http://schemas.openxmlformats.org/officeDocument/2006/customXml" ds:itemID="{4440BF1A-21D0-4E0E-906D-7157FA2195DC}">
  <ds:schemaRefs>
    <ds:schemaRef ds:uri="http://schemas.openxmlformats.org/officeDocument/2006/bibliography"/>
  </ds:schemaRefs>
</ds:datastoreItem>
</file>

<file path=customXml/itemProps65.xml><?xml version="1.0" encoding="utf-8"?>
<ds:datastoreItem xmlns:ds="http://schemas.openxmlformats.org/officeDocument/2006/customXml" ds:itemID="{671D5E09-C9DC-46FD-81C4-CB5D38EB11C5}">
  <ds:schemaRefs>
    <ds:schemaRef ds:uri="http://schemas.openxmlformats.org/officeDocument/2006/bibliography"/>
  </ds:schemaRefs>
</ds:datastoreItem>
</file>

<file path=customXml/itemProps66.xml><?xml version="1.0" encoding="utf-8"?>
<ds:datastoreItem xmlns:ds="http://schemas.openxmlformats.org/officeDocument/2006/customXml" ds:itemID="{FC4AEFDC-90BE-4A19-B761-34AB7E8FB9BE}">
  <ds:schemaRefs>
    <ds:schemaRef ds:uri="http://schemas.openxmlformats.org/officeDocument/2006/bibliography"/>
  </ds:schemaRefs>
</ds:datastoreItem>
</file>

<file path=customXml/itemProps67.xml><?xml version="1.0" encoding="utf-8"?>
<ds:datastoreItem xmlns:ds="http://schemas.openxmlformats.org/officeDocument/2006/customXml" ds:itemID="{FA70AE37-1D42-4502-B087-E26E0C6DCD17}">
  <ds:schemaRefs>
    <ds:schemaRef ds:uri="http://schemas.openxmlformats.org/officeDocument/2006/bibliography"/>
  </ds:schemaRefs>
</ds:datastoreItem>
</file>

<file path=customXml/itemProps68.xml><?xml version="1.0" encoding="utf-8"?>
<ds:datastoreItem xmlns:ds="http://schemas.openxmlformats.org/officeDocument/2006/customXml" ds:itemID="{C2C55675-0469-4029-9279-33D73A3C8CA7}">
  <ds:schemaRefs>
    <ds:schemaRef ds:uri="http://schemas.openxmlformats.org/officeDocument/2006/bibliography"/>
  </ds:schemaRefs>
</ds:datastoreItem>
</file>

<file path=customXml/itemProps69.xml><?xml version="1.0" encoding="utf-8"?>
<ds:datastoreItem xmlns:ds="http://schemas.openxmlformats.org/officeDocument/2006/customXml" ds:itemID="{9F3AC6B7-77BD-4479-88E7-1DF63F2501DB}">
  <ds:schemaRefs>
    <ds:schemaRef ds:uri="http://schemas.openxmlformats.org/officeDocument/2006/bibliography"/>
  </ds:schemaRefs>
</ds:datastoreItem>
</file>

<file path=customXml/itemProps7.xml><?xml version="1.0" encoding="utf-8"?>
<ds:datastoreItem xmlns:ds="http://schemas.openxmlformats.org/officeDocument/2006/customXml" ds:itemID="{1F51CA18-295B-4514-BD6D-1D3780659F98}">
  <ds:schemaRefs>
    <ds:schemaRef ds:uri="http://schemas.openxmlformats.org/officeDocument/2006/bibliography"/>
  </ds:schemaRefs>
</ds:datastoreItem>
</file>

<file path=customXml/itemProps70.xml><?xml version="1.0" encoding="utf-8"?>
<ds:datastoreItem xmlns:ds="http://schemas.openxmlformats.org/officeDocument/2006/customXml" ds:itemID="{06800DE0-FBCC-4F1A-A730-2338EF0A68BC}">
  <ds:schemaRefs>
    <ds:schemaRef ds:uri="http://schemas.openxmlformats.org/officeDocument/2006/bibliography"/>
  </ds:schemaRefs>
</ds:datastoreItem>
</file>

<file path=customXml/itemProps71.xml><?xml version="1.0" encoding="utf-8"?>
<ds:datastoreItem xmlns:ds="http://schemas.openxmlformats.org/officeDocument/2006/customXml" ds:itemID="{D5D92932-826C-418D-86F5-400EF6BD9FAB}">
  <ds:schemaRefs>
    <ds:schemaRef ds:uri="http://schemas.openxmlformats.org/officeDocument/2006/bibliography"/>
  </ds:schemaRefs>
</ds:datastoreItem>
</file>

<file path=customXml/itemProps72.xml><?xml version="1.0" encoding="utf-8"?>
<ds:datastoreItem xmlns:ds="http://schemas.openxmlformats.org/officeDocument/2006/customXml" ds:itemID="{D5D41288-E06D-4B46-997D-C64D1B4EAFE0}">
  <ds:schemaRefs>
    <ds:schemaRef ds:uri="http://schemas.openxmlformats.org/officeDocument/2006/bibliography"/>
  </ds:schemaRefs>
</ds:datastoreItem>
</file>

<file path=customXml/itemProps73.xml><?xml version="1.0" encoding="utf-8"?>
<ds:datastoreItem xmlns:ds="http://schemas.openxmlformats.org/officeDocument/2006/customXml" ds:itemID="{7A93011B-D69D-4D7F-84B8-31D95C80D3F9}">
  <ds:schemaRefs>
    <ds:schemaRef ds:uri="http://schemas.openxmlformats.org/officeDocument/2006/bibliography"/>
  </ds:schemaRefs>
</ds:datastoreItem>
</file>

<file path=customXml/itemProps74.xml><?xml version="1.0" encoding="utf-8"?>
<ds:datastoreItem xmlns:ds="http://schemas.openxmlformats.org/officeDocument/2006/customXml" ds:itemID="{BE264141-0180-45DF-B744-FAD75FAE9102}">
  <ds:schemaRefs>
    <ds:schemaRef ds:uri="http://schemas.openxmlformats.org/officeDocument/2006/bibliography"/>
  </ds:schemaRefs>
</ds:datastoreItem>
</file>

<file path=customXml/itemProps75.xml><?xml version="1.0" encoding="utf-8"?>
<ds:datastoreItem xmlns:ds="http://schemas.openxmlformats.org/officeDocument/2006/customXml" ds:itemID="{4245BD8B-144F-42B0-B26D-5FD66173E82E}">
  <ds:schemaRefs>
    <ds:schemaRef ds:uri="http://schemas.openxmlformats.org/officeDocument/2006/bibliography"/>
  </ds:schemaRefs>
</ds:datastoreItem>
</file>

<file path=customXml/itemProps76.xml><?xml version="1.0" encoding="utf-8"?>
<ds:datastoreItem xmlns:ds="http://schemas.openxmlformats.org/officeDocument/2006/customXml" ds:itemID="{A91AAC68-9775-41AC-9EF1-A29254D1847F}">
  <ds:schemaRefs>
    <ds:schemaRef ds:uri="http://schemas.openxmlformats.org/officeDocument/2006/bibliography"/>
  </ds:schemaRefs>
</ds:datastoreItem>
</file>

<file path=customXml/itemProps77.xml><?xml version="1.0" encoding="utf-8"?>
<ds:datastoreItem xmlns:ds="http://schemas.openxmlformats.org/officeDocument/2006/customXml" ds:itemID="{8162C42D-48BC-498E-B526-4C0699D5B933}">
  <ds:schemaRefs>
    <ds:schemaRef ds:uri="http://schemas.openxmlformats.org/officeDocument/2006/bibliography"/>
  </ds:schemaRefs>
</ds:datastoreItem>
</file>

<file path=customXml/itemProps78.xml><?xml version="1.0" encoding="utf-8"?>
<ds:datastoreItem xmlns:ds="http://schemas.openxmlformats.org/officeDocument/2006/customXml" ds:itemID="{785BCE0A-EAC1-4B6D-A80D-5C888AFA05D8}">
  <ds:schemaRefs>
    <ds:schemaRef ds:uri="http://schemas.openxmlformats.org/officeDocument/2006/bibliography"/>
  </ds:schemaRefs>
</ds:datastoreItem>
</file>

<file path=customXml/itemProps79.xml><?xml version="1.0" encoding="utf-8"?>
<ds:datastoreItem xmlns:ds="http://schemas.openxmlformats.org/officeDocument/2006/customXml" ds:itemID="{56EA8633-4CEC-4341-9273-0B783B8F393D}">
  <ds:schemaRefs>
    <ds:schemaRef ds:uri="http://schemas.openxmlformats.org/officeDocument/2006/bibliography"/>
  </ds:schemaRefs>
</ds:datastoreItem>
</file>

<file path=customXml/itemProps8.xml><?xml version="1.0" encoding="utf-8"?>
<ds:datastoreItem xmlns:ds="http://schemas.openxmlformats.org/officeDocument/2006/customXml" ds:itemID="{DCFBD508-FBF9-456D-A7EF-BAF9932B13BC}">
  <ds:schemaRefs>
    <ds:schemaRef ds:uri="http://schemas.openxmlformats.org/officeDocument/2006/bibliography"/>
  </ds:schemaRefs>
</ds:datastoreItem>
</file>

<file path=customXml/itemProps9.xml><?xml version="1.0" encoding="utf-8"?>
<ds:datastoreItem xmlns:ds="http://schemas.openxmlformats.org/officeDocument/2006/customXml" ds:itemID="{279D0B19-1D70-4CD2-9420-9D6D979781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339</TotalTime>
  <Pages>96</Pages>
  <Words>24247</Words>
  <Characters>166381</Characters>
  <Application>Microsoft Office Word</Application>
  <DocSecurity>0</DocSecurity>
  <Lines>1386</Lines>
  <Paragraphs>380</Paragraphs>
  <ScaleCrop>false</ScaleCrop>
  <HeadingPairs>
    <vt:vector size="2" baseType="variant">
      <vt:variant>
        <vt:lpstr>Tytuł</vt:lpstr>
      </vt:variant>
      <vt:variant>
        <vt:i4>1</vt:i4>
      </vt:variant>
    </vt:vector>
  </HeadingPairs>
  <TitlesOfParts>
    <vt:vector size="1" baseType="lpstr">
      <vt:lpstr>Dokumentacja konkursowa WUP w Szczecinie</vt:lpstr>
    </vt:vector>
  </TitlesOfParts>
  <Company/>
  <LinksUpToDate>false</LinksUpToDate>
  <CharactersWithSpaces>190248</CharactersWithSpaces>
  <SharedDoc>false</SharedDoc>
  <HLinks>
    <vt:vector size="468" baseType="variant">
      <vt:variant>
        <vt:i4>6357041</vt:i4>
      </vt:variant>
      <vt:variant>
        <vt:i4>375</vt:i4>
      </vt:variant>
      <vt:variant>
        <vt:i4>0</vt:i4>
      </vt:variant>
      <vt:variant>
        <vt:i4>5</vt:i4>
      </vt:variant>
      <vt:variant>
        <vt:lpwstr>http://www.funduszeeuropejskie.gov.pl/</vt:lpwstr>
      </vt:variant>
      <vt:variant>
        <vt:lpwstr/>
      </vt:variant>
      <vt:variant>
        <vt:i4>6357088</vt:i4>
      </vt:variant>
      <vt:variant>
        <vt:i4>372</vt:i4>
      </vt:variant>
      <vt:variant>
        <vt:i4>0</vt:i4>
      </vt:variant>
      <vt:variant>
        <vt:i4>5</vt:i4>
      </vt:variant>
      <vt:variant>
        <vt:lpwstr>https://rpo.wzp.pl/fepz</vt:lpwstr>
      </vt:variant>
      <vt:variant>
        <vt:lpwstr/>
      </vt:variant>
      <vt:variant>
        <vt:i4>7864388</vt:i4>
      </vt:variant>
      <vt:variant>
        <vt:i4>369</vt:i4>
      </vt:variant>
      <vt:variant>
        <vt:i4>0</vt:i4>
      </vt:variant>
      <vt:variant>
        <vt:i4>5</vt:i4>
      </vt:variant>
      <vt:variant>
        <vt:lpwstr>mailto:rzecznikFE@wzp.pl</vt:lpwstr>
      </vt:variant>
      <vt:variant>
        <vt:lpwstr/>
      </vt:variant>
      <vt:variant>
        <vt:i4>6357088</vt:i4>
      </vt:variant>
      <vt:variant>
        <vt:i4>366</vt:i4>
      </vt:variant>
      <vt:variant>
        <vt:i4>0</vt:i4>
      </vt:variant>
      <vt:variant>
        <vt:i4>5</vt:i4>
      </vt:variant>
      <vt:variant>
        <vt:lpwstr>https://rpo.wzp.pl/fepz</vt:lpwstr>
      </vt:variant>
      <vt:variant>
        <vt:lpwstr/>
      </vt:variant>
      <vt:variant>
        <vt:i4>3997757</vt:i4>
      </vt:variant>
      <vt:variant>
        <vt:i4>363</vt:i4>
      </vt:variant>
      <vt:variant>
        <vt:i4>0</vt:i4>
      </vt:variant>
      <vt:variant>
        <vt:i4>5</vt:i4>
      </vt:variant>
      <vt:variant>
        <vt:lpwstr>https://epuap.gov.pl/wps/myportal/strefa-klienta/katalog-spraw/sprawy-ogolne/ogolne-sprawy-urzedowe-2/pismo-ogolne-do-podmiotu-publicznego-nowe</vt:lpwstr>
      </vt:variant>
      <vt:variant>
        <vt:lpwstr/>
      </vt:variant>
      <vt:variant>
        <vt:i4>6357041</vt:i4>
      </vt:variant>
      <vt:variant>
        <vt:i4>360</vt:i4>
      </vt:variant>
      <vt:variant>
        <vt:i4>0</vt:i4>
      </vt:variant>
      <vt:variant>
        <vt:i4>5</vt:i4>
      </vt:variant>
      <vt:variant>
        <vt:lpwstr>http://www.funduszeeuropejskie.gov.pl/</vt:lpwstr>
      </vt:variant>
      <vt:variant>
        <vt:lpwstr/>
      </vt:variant>
      <vt:variant>
        <vt:i4>6357088</vt:i4>
      </vt:variant>
      <vt:variant>
        <vt:i4>357</vt:i4>
      </vt:variant>
      <vt:variant>
        <vt:i4>0</vt:i4>
      </vt:variant>
      <vt:variant>
        <vt:i4>5</vt:i4>
      </vt:variant>
      <vt:variant>
        <vt:lpwstr>https://rpo.wzp.pl/fepz</vt:lpwstr>
      </vt:variant>
      <vt:variant>
        <vt:lpwstr/>
      </vt:variant>
      <vt:variant>
        <vt:i4>6357041</vt:i4>
      </vt:variant>
      <vt:variant>
        <vt:i4>354</vt:i4>
      </vt:variant>
      <vt:variant>
        <vt:i4>0</vt:i4>
      </vt:variant>
      <vt:variant>
        <vt:i4>5</vt:i4>
      </vt:variant>
      <vt:variant>
        <vt:lpwstr>http://www.funduszeeuropejskie.gov.pl/</vt:lpwstr>
      </vt:variant>
      <vt:variant>
        <vt:lpwstr/>
      </vt:variant>
      <vt:variant>
        <vt:i4>6357088</vt:i4>
      </vt:variant>
      <vt:variant>
        <vt:i4>351</vt:i4>
      </vt:variant>
      <vt:variant>
        <vt:i4>0</vt:i4>
      </vt:variant>
      <vt:variant>
        <vt:i4>5</vt:i4>
      </vt:variant>
      <vt:variant>
        <vt:lpwstr>https://rpo.wzp.pl/fepz</vt:lpwstr>
      </vt:variant>
      <vt:variant>
        <vt:lpwstr/>
      </vt:variant>
      <vt:variant>
        <vt:i4>4587535</vt:i4>
      </vt:variant>
      <vt:variant>
        <vt:i4>348</vt:i4>
      </vt:variant>
      <vt:variant>
        <vt:i4>0</vt:i4>
      </vt:variant>
      <vt:variant>
        <vt:i4>5</vt:i4>
      </vt:variant>
      <vt:variant>
        <vt:lpwstr>https://sowa2021.efs.gov.pl/</vt:lpwstr>
      </vt:variant>
      <vt:variant>
        <vt:lpwstr/>
      </vt:variant>
      <vt:variant>
        <vt:i4>4587535</vt:i4>
      </vt:variant>
      <vt:variant>
        <vt:i4>345</vt:i4>
      </vt:variant>
      <vt:variant>
        <vt:i4>0</vt:i4>
      </vt:variant>
      <vt:variant>
        <vt:i4>5</vt:i4>
      </vt:variant>
      <vt:variant>
        <vt:lpwstr>https://sowa2021.efs.gov.pl/</vt:lpwstr>
      </vt:variant>
      <vt:variant>
        <vt:lpwstr/>
      </vt:variant>
      <vt:variant>
        <vt:i4>4587535</vt:i4>
      </vt:variant>
      <vt:variant>
        <vt:i4>342</vt:i4>
      </vt:variant>
      <vt:variant>
        <vt:i4>0</vt:i4>
      </vt:variant>
      <vt:variant>
        <vt:i4>5</vt:i4>
      </vt:variant>
      <vt:variant>
        <vt:lpwstr>https://sowa2021.efs.gov.pl/</vt:lpwstr>
      </vt:variant>
      <vt:variant>
        <vt:lpwstr/>
      </vt:variant>
      <vt:variant>
        <vt:i4>6357041</vt:i4>
      </vt:variant>
      <vt:variant>
        <vt:i4>339</vt:i4>
      </vt:variant>
      <vt:variant>
        <vt:i4>0</vt:i4>
      </vt:variant>
      <vt:variant>
        <vt:i4>5</vt:i4>
      </vt:variant>
      <vt:variant>
        <vt:lpwstr>http://www.funduszeeuropejskie.gov.pl/</vt:lpwstr>
      </vt:variant>
      <vt:variant>
        <vt:lpwstr/>
      </vt:variant>
      <vt:variant>
        <vt:i4>6357088</vt:i4>
      </vt:variant>
      <vt:variant>
        <vt:i4>336</vt:i4>
      </vt:variant>
      <vt:variant>
        <vt:i4>0</vt:i4>
      </vt:variant>
      <vt:variant>
        <vt:i4>5</vt:i4>
      </vt:variant>
      <vt:variant>
        <vt:lpwstr>https://rpo.wzp.pl/fepz</vt:lpwstr>
      </vt:variant>
      <vt:variant>
        <vt:lpwstr/>
      </vt:variant>
      <vt:variant>
        <vt:i4>6357088</vt:i4>
      </vt:variant>
      <vt:variant>
        <vt:i4>333</vt:i4>
      </vt:variant>
      <vt:variant>
        <vt:i4>0</vt:i4>
      </vt:variant>
      <vt:variant>
        <vt:i4>5</vt:i4>
      </vt:variant>
      <vt:variant>
        <vt:lpwstr>https://rpo.wzp.pl/fepz</vt:lpwstr>
      </vt:variant>
      <vt:variant>
        <vt:lpwstr/>
      </vt:variant>
      <vt:variant>
        <vt:i4>1310759</vt:i4>
      </vt:variant>
      <vt:variant>
        <vt:i4>330</vt:i4>
      </vt:variant>
      <vt:variant>
        <vt:i4>0</vt:i4>
      </vt:variant>
      <vt:variant>
        <vt:i4>5</vt:i4>
      </vt:variant>
      <vt:variant>
        <vt:lpwstr>mailto:efskoszalin@wup.pl</vt:lpwstr>
      </vt:variant>
      <vt:variant>
        <vt:lpwstr/>
      </vt:variant>
      <vt:variant>
        <vt:i4>196663</vt:i4>
      </vt:variant>
      <vt:variant>
        <vt:i4>327</vt:i4>
      </vt:variant>
      <vt:variant>
        <vt:i4>0</vt:i4>
      </vt:variant>
      <vt:variant>
        <vt:i4>5</vt:i4>
      </vt:variant>
      <vt:variant>
        <vt:lpwstr>mailto:efs@wup.pl</vt:lpwstr>
      </vt:variant>
      <vt:variant>
        <vt:lpwstr/>
      </vt:variant>
      <vt:variant>
        <vt:i4>6357041</vt:i4>
      </vt:variant>
      <vt:variant>
        <vt:i4>324</vt:i4>
      </vt:variant>
      <vt:variant>
        <vt:i4>0</vt:i4>
      </vt:variant>
      <vt:variant>
        <vt:i4>5</vt:i4>
      </vt:variant>
      <vt:variant>
        <vt:lpwstr>http://www.funduszeeuropejskie.gov.pl/</vt:lpwstr>
      </vt:variant>
      <vt:variant>
        <vt:lpwstr/>
      </vt:variant>
      <vt:variant>
        <vt:i4>7209014</vt:i4>
      </vt:variant>
      <vt:variant>
        <vt:i4>321</vt:i4>
      </vt:variant>
      <vt:variant>
        <vt:i4>0</vt:i4>
      </vt:variant>
      <vt:variant>
        <vt:i4>5</vt:i4>
      </vt:variant>
      <vt:variant>
        <vt:lpwstr>http://www.rpo.wzp.pl/</vt:lpwstr>
      </vt:variant>
      <vt:variant>
        <vt:lpwstr/>
      </vt:variant>
      <vt:variant>
        <vt:i4>2818080</vt:i4>
      </vt:variant>
      <vt:variant>
        <vt:i4>318</vt:i4>
      </vt:variant>
      <vt:variant>
        <vt:i4>0</vt:i4>
      </vt:variant>
      <vt:variant>
        <vt:i4>5</vt:i4>
      </vt:variant>
      <vt:variant>
        <vt:lpwstr>http://www.gov.pl/web/fundusze-regiony</vt:lpwstr>
      </vt:variant>
      <vt:variant>
        <vt:lpwstr/>
      </vt:variant>
      <vt:variant>
        <vt:i4>6357041</vt:i4>
      </vt:variant>
      <vt:variant>
        <vt:i4>315</vt:i4>
      </vt:variant>
      <vt:variant>
        <vt:i4>0</vt:i4>
      </vt:variant>
      <vt:variant>
        <vt:i4>5</vt:i4>
      </vt:variant>
      <vt:variant>
        <vt:lpwstr>http://www.funduszeeuropejskie.gov.pl/</vt:lpwstr>
      </vt:variant>
      <vt:variant>
        <vt:lpwstr/>
      </vt:variant>
      <vt:variant>
        <vt:i4>6357088</vt:i4>
      </vt:variant>
      <vt:variant>
        <vt:i4>312</vt:i4>
      </vt:variant>
      <vt:variant>
        <vt:i4>0</vt:i4>
      </vt:variant>
      <vt:variant>
        <vt:i4>5</vt:i4>
      </vt:variant>
      <vt:variant>
        <vt:lpwstr>https://rpo.wzp.pl/fepz</vt:lpwstr>
      </vt:variant>
      <vt:variant>
        <vt:lpwstr/>
      </vt:variant>
      <vt:variant>
        <vt:i4>6357041</vt:i4>
      </vt:variant>
      <vt:variant>
        <vt:i4>309</vt:i4>
      </vt:variant>
      <vt:variant>
        <vt:i4>0</vt:i4>
      </vt:variant>
      <vt:variant>
        <vt:i4>5</vt:i4>
      </vt:variant>
      <vt:variant>
        <vt:lpwstr>http://www.funduszeeuropejskie.gov.pl/</vt:lpwstr>
      </vt:variant>
      <vt:variant>
        <vt:lpwstr/>
      </vt:variant>
      <vt:variant>
        <vt:i4>6357088</vt:i4>
      </vt:variant>
      <vt:variant>
        <vt:i4>306</vt:i4>
      </vt:variant>
      <vt:variant>
        <vt:i4>0</vt:i4>
      </vt:variant>
      <vt:variant>
        <vt:i4>5</vt:i4>
      </vt:variant>
      <vt:variant>
        <vt:lpwstr>https://rpo.wzp.pl/fepz</vt:lpwstr>
      </vt:variant>
      <vt:variant>
        <vt:lpwstr/>
      </vt:variant>
      <vt:variant>
        <vt:i4>6357041</vt:i4>
      </vt:variant>
      <vt:variant>
        <vt:i4>303</vt:i4>
      </vt:variant>
      <vt:variant>
        <vt:i4>0</vt:i4>
      </vt:variant>
      <vt:variant>
        <vt:i4>5</vt:i4>
      </vt:variant>
      <vt:variant>
        <vt:lpwstr>http://www.funduszeeuropejskie.gov.pl/</vt:lpwstr>
      </vt:variant>
      <vt:variant>
        <vt:lpwstr/>
      </vt:variant>
      <vt:variant>
        <vt:i4>1048629</vt:i4>
      </vt:variant>
      <vt:variant>
        <vt:i4>296</vt:i4>
      </vt:variant>
      <vt:variant>
        <vt:i4>0</vt:i4>
      </vt:variant>
      <vt:variant>
        <vt:i4>5</vt:i4>
      </vt:variant>
      <vt:variant>
        <vt:lpwstr/>
      </vt:variant>
      <vt:variant>
        <vt:lpwstr>_Toc134447474</vt:lpwstr>
      </vt:variant>
      <vt:variant>
        <vt:i4>1048629</vt:i4>
      </vt:variant>
      <vt:variant>
        <vt:i4>290</vt:i4>
      </vt:variant>
      <vt:variant>
        <vt:i4>0</vt:i4>
      </vt:variant>
      <vt:variant>
        <vt:i4>5</vt:i4>
      </vt:variant>
      <vt:variant>
        <vt:lpwstr/>
      </vt:variant>
      <vt:variant>
        <vt:lpwstr>_Toc134447473</vt:lpwstr>
      </vt:variant>
      <vt:variant>
        <vt:i4>1048629</vt:i4>
      </vt:variant>
      <vt:variant>
        <vt:i4>284</vt:i4>
      </vt:variant>
      <vt:variant>
        <vt:i4>0</vt:i4>
      </vt:variant>
      <vt:variant>
        <vt:i4>5</vt:i4>
      </vt:variant>
      <vt:variant>
        <vt:lpwstr/>
      </vt:variant>
      <vt:variant>
        <vt:lpwstr>_Toc134447472</vt:lpwstr>
      </vt:variant>
      <vt:variant>
        <vt:i4>1048629</vt:i4>
      </vt:variant>
      <vt:variant>
        <vt:i4>278</vt:i4>
      </vt:variant>
      <vt:variant>
        <vt:i4>0</vt:i4>
      </vt:variant>
      <vt:variant>
        <vt:i4>5</vt:i4>
      </vt:variant>
      <vt:variant>
        <vt:lpwstr/>
      </vt:variant>
      <vt:variant>
        <vt:lpwstr>_Toc134447471</vt:lpwstr>
      </vt:variant>
      <vt:variant>
        <vt:i4>1048629</vt:i4>
      </vt:variant>
      <vt:variant>
        <vt:i4>272</vt:i4>
      </vt:variant>
      <vt:variant>
        <vt:i4>0</vt:i4>
      </vt:variant>
      <vt:variant>
        <vt:i4>5</vt:i4>
      </vt:variant>
      <vt:variant>
        <vt:lpwstr/>
      </vt:variant>
      <vt:variant>
        <vt:lpwstr>_Toc134447470</vt:lpwstr>
      </vt:variant>
      <vt:variant>
        <vt:i4>1114165</vt:i4>
      </vt:variant>
      <vt:variant>
        <vt:i4>266</vt:i4>
      </vt:variant>
      <vt:variant>
        <vt:i4>0</vt:i4>
      </vt:variant>
      <vt:variant>
        <vt:i4>5</vt:i4>
      </vt:variant>
      <vt:variant>
        <vt:lpwstr/>
      </vt:variant>
      <vt:variant>
        <vt:lpwstr>_Toc134447469</vt:lpwstr>
      </vt:variant>
      <vt:variant>
        <vt:i4>1114165</vt:i4>
      </vt:variant>
      <vt:variant>
        <vt:i4>260</vt:i4>
      </vt:variant>
      <vt:variant>
        <vt:i4>0</vt:i4>
      </vt:variant>
      <vt:variant>
        <vt:i4>5</vt:i4>
      </vt:variant>
      <vt:variant>
        <vt:lpwstr/>
      </vt:variant>
      <vt:variant>
        <vt:lpwstr>_Toc134447468</vt:lpwstr>
      </vt:variant>
      <vt:variant>
        <vt:i4>1114165</vt:i4>
      </vt:variant>
      <vt:variant>
        <vt:i4>254</vt:i4>
      </vt:variant>
      <vt:variant>
        <vt:i4>0</vt:i4>
      </vt:variant>
      <vt:variant>
        <vt:i4>5</vt:i4>
      </vt:variant>
      <vt:variant>
        <vt:lpwstr/>
      </vt:variant>
      <vt:variant>
        <vt:lpwstr>_Toc134447467</vt:lpwstr>
      </vt:variant>
      <vt:variant>
        <vt:i4>1114165</vt:i4>
      </vt:variant>
      <vt:variant>
        <vt:i4>248</vt:i4>
      </vt:variant>
      <vt:variant>
        <vt:i4>0</vt:i4>
      </vt:variant>
      <vt:variant>
        <vt:i4>5</vt:i4>
      </vt:variant>
      <vt:variant>
        <vt:lpwstr/>
      </vt:variant>
      <vt:variant>
        <vt:lpwstr>_Toc134447466</vt:lpwstr>
      </vt:variant>
      <vt:variant>
        <vt:i4>1114165</vt:i4>
      </vt:variant>
      <vt:variant>
        <vt:i4>242</vt:i4>
      </vt:variant>
      <vt:variant>
        <vt:i4>0</vt:i4>
      </vt:variant>
      <vt:variant>
        <vt:i4>5</vt:i4>
      </vt:variant>
      <vt:variant>
        <vt:lpwstr/>
      </vt:variant>
      <vt:variant>
        <vt:lpwstr>_Toc134447465</vt:lpwstr>
      </vt:variant>
      <vt:variant>
        <vt:i4>1114165</vt:i4>
      </vt:variant>
      <vt:variant>
        <vt:i4>236</vt:i4>
      </vt:variant>
      <vt:variant>
        <vt:i4>0</vt:i4>
      </vt:variant>
      <vt:variant>
        <vt:i4>5</vt:i4>
      </vt:variant>
      <vt:variant>
        <vt:lpwstr/>
      </vt:variant>
      <vt:variant>
        <vt:lpwstr>_Toc134447464</vt:lpwstr>
      </vt:variant>
      <vt:variant>
        <vt:i4>1114165</vt:i4>
      </vt:variant>
      <vt:variant>
        <vt:i4>230</vt:i4>
      </vt:variant>
      <vt:variant>
        <vt:i4>0</vt:i4>
      </vt:variant>
      <vt:variant>
        <vt:i4>5</vt:i4>
      </vt:variant>
      <vt:variant>
        <vt:lpwstr/>
      </vt:variant>
      <vt:variant>
        <vt:lpwstr>_Toc134447463</vt:lpwstr>
      </vt:variant>
      <vt:variant>
        <vt:i4>1114165</vt:i4>
      </vt:variant>
      <vt:variant>
        <vt:i4>224</vt:i4>
      </vt:variant>
      <vt:variant>
        <vt:i4>0</vt:i4>
      </vt:variant>
      <vt:variant>
        <vt:i4>5</vt:i4>
      </vt:variant>
      <vt:variant>
        <vt:lpwstr/>
      </vt:variant>
      <vt:variant>
        <vt:lpwstr>_Toc134447462</vt:lpwstr>
      </vt:variant>
      <vt:variant>
        <vt:i4>1114165</vt:i4>
      </vt:variant>
      <vt:variant>
        <vt:i4>218</vt:i4>
      </vt:variant>
      <vt:variant>
        <vt:i4>0</vt:i4>
      </vt:variant>
      <vt:variant>
        <vt:i4>5</vt:i4>
      </vt:variant>
      <vt:variant>
        <vt:lpwstr/>
      </vt:variant>
      <vt:variant>
        <vt:lpwstr>_Toc134447461</vt:lpwstr>
      </vt:variant>
      <vt:variant>
        <vt:i4>1114165</vt:i4>
      </vt:variant>
      <vt:variant>
        <vt:i4>212</vt:i4>
      </vt:variant>
      <vt:variant>
        <vt:i4>0</vt:i4>
      </vt:variant>
      <vt:variant>
        <vt:i4>5</vt:i4>
      </vt:variant>
      <vt:variant>
        <vt:lpwstr/>
      </vt:variant>
      <vt:variant>
        <vt:lpwstr>_Toc134447460</vt:lpwstr>
      </vt:variant>
      <vt:variant>
        <vt:i4>1179701</vt:i4>
      </vt:variant>
      <vt:variant>
        <vt:i4>206</vt:i4>
      </vt:variant>
      <vt:variant>
        <vt:i4>0</vt:i4>
      </vt:variant>
      <vt:variant>
        <vt:i4>5</vt:i4>
      </vt:variant>
      <vt:variant>
        <vt:lpwstr/>
      </vt:variant>
      <vt:variant>
        <vt:lpwstr>_Toc134447459</vt:lpwstr>
      </vt:variant>
      <vt:variant>
        <vt:i4>1179701</vt:i4>
      </vt:variant>
      <vt:variant>
        <vt:i4>200</vt:i4>
      </vt:variant>
      <vt:variant>
        <vt:i4>0</vt:i4>
      </vt:variant>
      <vt:variant>
        <vt:i4>5</vt:i4>
      </vt:variant>
      <vt:variant>
        <vt:lpwstr/>
      </vt:variant>
      <vt:variant>
        <vt:lpwstr>_Toc134447458</vt:lpwstr>
      </vt:variant>
      <vt:variant>
        <vt:i4>1179701</vt:i4>
      </vt:variant>
      <vt:variant>
        <vt:i4>194</vt:i4>
      </vt:variant>
      <vt:variant>
        <vt:i4>0</vt:i4>
      </vt:variant>
      <vt:variant>
        <vt:i4>5</vt:i4>
      </vt:variant>
      <vt:variant>
        <vt:lpwstr/>
      </vt:variant>
      <vt:variant>
        <vt:lpwstr>_Toc134447457</vt:lpwstr>
      </vt:variant>
      <vt:variant>
        <vt:i4>1179701</vt:i4>
      </vt:variant>
      <vt:variant>
        <vt:i4>188</vt:i4>
      </vt:variant>
      <vt:variant>
        <vt:i4>0</vt:i4>
      </vt:variant>
      <vt:variant>
        <vt:i4>5</vt:i4>
      </vt:variant>
      <vt:variant>
        <vt:lpwstr/>
      </vt:variant>
      <vt:variant>
        <vt:lpwstr>_Toc134447456</vt:lpwstr>
      </vt:variant>
      <vt:variant>
        <vt:i4>1179701</vt:i4>
      </vt:variant>
      <vt:variant>
        <vt:i4>182</vt:i4>
      </vt:variant>
      <vt:variant>
        <vt:i4>0</vt:i4>
      </vt:variant>
      <vt:variant>
        <vt:i4>5</vt:i4>
      </vt:variant>
      <vt:variant>
        <vt:lpwstr/>
      </vt:variant>
      <vt:variant>
        <vt:lpwstr>_Toc134447455</vt:lpwstr>
      </vt:variant>
      <vt:variant>
        <vt:i4>1179701</vt:i4>
      </vt:variant>
      <vt:variant>
        <vt:i4>176</vt:i4>
      </vt:variant>
      <vt:variant>
        <vt:i4>0</vt:i4>
      </vt:variant>
      <vt:variant>
        <vt:i4>5</vt:i4>
      </vt:variant>
      <vt:variant>
        <vt:lpwstr/>
      </vt:variant>
      <vt:variant>
        <vt:lpwstr>_Toc134447454</vt:lpwstr>
      </vt:variant>
      <vt:variant>
        <vt:i4>1179701</vt:i4>
      </vt:variant>
      <vt:variant>
        <vt:i4>170</vt:i4>
      </vt:variant>
      <vt:variant>
        <vt:i4>0</vt:i4>
      </vt:variant>
      <vt:variant>
        <vt:i4>5</vt:i4>
      </vt:variant>
      <vt:variant>
        <vt:lpwstr/>
      </vt:variant>
      <vt:variant>
        <vt:lpwstr>_Toc134447453</vt:lpwstr>
      </vt:variant>
      <vt:variant>
        <vt:i4>1179701</vt:i4>
      </vt:variant>
      <vt:variant>
        <vt:i4>164</vt:i4>
      </vt:variant>
      <vt:variant>
        <vt:i4>0</vt:i4>
      </vt:variant>
      <vt:variant>
        <vt:i4>5</vt:i4>
      </vt:variant>
      <vt:variant>
        <vt:lpwstr/>
      </vt:variant>
      <vt:variant>
        <vt:lpwstr>_Toc134447452</vt:lpwstr>
      </vt:variant>
      <vt:variant>
        <vt:i4>1245237</vt:i4>
      </vt:variant>
      <vt:variant>
        <vt:i4>158</vt:i4>
      </vt:variant>
      <vt:variant>
        <vt:i4>0</vt:i4>
      </vt:variant>
      <vt:variant>
        <vt:i4>5</vt:i4>
      </vt:variant>
      <vt:variant>
        <vt:lpwstr/>
      </vt:variant>
      <vt:variant>
        <vt:lpwstr>_Toc134447447</vt:lpwstr>
      </vt:variant>
      <vt:variant>
        <vt:i4>1245237</vt:i4>
      </vt:variant>
      <vt:variant>
        <vt:i4>152</vt:i4>
      </vt:variant>
      <vt:variant>
        <vt:i4>0</vt:i4>
      </vt:variant>
      <vt:variant>
        <vt:i4>5</vt:i4>
      </vt:variant>
      <vt:variant>
        <vt:lpwstr/>
      </vt:variant>
      <vt:variant>
        <vt:lpwstr>_Toc134447446</vt:lpwstr>
      </vt:variant>
      <vt:variant>
        <vt:i4>1245237</vt:i4>
      </vt:variant>
      <vt:variant>
        <vt:i4>146</vt:i4>
      </vt:variant>
      <vt:variant>
        <vt:i4>0</vt:i4>
      </vt:variant>
      <vt:variant>
        <vt:i4>5</vt:i4>
      </vt:variant>
      <vt:variant>
        <vt:lpwstr/>
      </vt:variant>
      <vt:variant>
        <vt:lpwstr>_Toc134447445</vt:lpwstr>
      </vt:variant>
      <vt:variant>
        <vt:i4>1245237</vt:i4>
      </vt:variant>
      <vt:variant>
        <vt:i4>140</vt:i4>
      </vt:variant>
      <vt:variant>
        <vt:i4>0</vt:i4>
      </vt:variant>
      <vt:variant>
        <vt:i4>5</vt:i4>
      </vt:variant>
      <vt:variant>
        <vt:lpwstr/>
      </vt:variant>
      <vt:variant>
        <vt:lpwstr>_Toc134447444</vt:lpwstr>
      </vt:variant>
      <vt:variant>
        <vt:i4>1245237</vt:i4>
      </vt:variant>
      <vt:variant>
        <vt:i4>134</vt:i4>
      </vt:variant>
      <vt:variant>
        <vt:i4>0</vt:i4>
      </vt:variant>
      <vt:variant>
        <vt:i4>5</vt:i4>
      </vt:variant>
      <vt:variant>
        <vt:lpwstr/>
      </vt:variant>
      <vt:variant>
        <vt:lpwstr>_Toc134447443</vt:lpwstr>
      </vt:variant>
      <vt:variant>
        <vt:i4>1245237</vt:i4>
      </vt:variant>
      <vt:variant>
        <vt:i4>128</vt:i4>
      </vt:variant>
      <vt:variant>
        <vt:i4>0</vt:i4>
      </vt:variant>
      <vt:variant>
        <vt:i4>5</vt:i4>
      </vt:variant>
      <vt:variant>
        <vt:lpwstr/>
      </vt:variant>
      <vt:variant>
        <vt:lpwstr>_Toc134447442</vt:lpwstr>
      </vt:variant>
      <vt:variant>
        <vt:i4>1245237</vt:i4>
      </vt:variant>
      <vt:variant>
        <vt:i4>122</vt:i4>
      </vt:variant>
      <vt:variant>
        <vt:i4>0</vt:i4>
      </vt:variant>
      <vt:variant>
        <vt:i4>5</vt:i4>
      </vt:variant>
      <vt:variant>
        <vt:lpwstr/>
      </vt:variant>
      <vt:variant>
        <vt:lpwstr>_Toc134447441</vt:lpwstr>
      </vt:variant>
      <vt:variant>
        <vt:i4>1245237</vt:i4>
      </vt:variant>
      <vt:variant>
        <vt:i4>116</vt:i4>
      </vt:variant>
      <vt:variant>
        <vt:i4>0</vt:i4>
      </vt:variant>
      <vt:variant>
        <vt:i4>5</vt:i4>
      </vt:variant>
      <vt:variant>
        <vt:lpwstr/>
      </vt:variant>
      <vt:variant>
        <vt:lpwstr>_Toc134447440</vt:lpwstr>
      </vt:variant>
      <vt:variant>
        <vt:i4>1310773</vt:i4>
      </vt:variant>
      <vt:variant>
        <vt:i4>110</vt:i4>
      </vt:variant>
      <vt:variant>
        <vt:i4>0</vt:i4>
      </vt:variant>
      <vt:variant>
        <vt:i4>5</vt:i4>
      </vt:variant>
      <vt:variant>
        <vt:lpwstr/>
      </vt:variant>
      <vt:variant>
        <vt:lpwstr>_Toc134447439</vt:lpwstr>
      </vt:variant>
      <vt:variant>
        <vt:i4>1310773</vt:i4>
      </vt:variant>
      <vt:variant>
        <vt:i4>104</vt:i4>
      </vt:variant>
      <vt:variant>
        <vt:i4>0</vt:i4>
      </vt:variant>
      <vt:variant>
        <vt:i4>5</vt:i4>
      </vt:variant>
      <vt:variant>
        <vt:lpwstr/>
      </vt:variant>
      <vt:variant>
        <vt:lpwstr>_Toc134447438</vt:lpwstr>
      </vt:variant>
      <vt:variant>
        <vt:i4>1310773</vt:i4>
      </vt:variant>
      <vt:variant>
        <vt:i4>98</vt:i4>
      </vt:variant>
      <vt:variant>
        <vt:i4>0</vt:i4>
      </vt:variant>
      <vt:variant>
        <vt:i4>5</vt:i4>
      </vt:variant>
      <vt:variant>
        <vt:lpwstr/>
      </vt:variant>
      <vt:variant>
        <vt:lpwstr>_Toc134447437</vt:lpwstr>
      </vt:variant>
      <vt:variant>
        <vt:i4>1310773</vt:i4>
      </vt:variant>
      <vt:variant>
        <vt:i4>92</vt:i4>
      </vt:variant>
      <vt:variant>
        <vt:i4>0</vt:i4>
      </vt:variant>
      <vt:variant>
        <vt:i4>5</vt:i4>
      </vt:variant>
      <vt:variant>
        <vt:lpwstr/>
      </vt:variant>
      <vt:variant>
        <vt:lpwstr>_Toc134447436</vt:lpwstr>
      </vt:variant>
      <vt:variant>
        <vt:i4>1310773</vt:i4>
      </vt:variant>
      <vt:variant>
        <vt:i4>86</vt:i4>
      </vt:variant>
      <vt:variant>
        <vt:i4>0</vt:i4>
      </vt:variant>
      <vt:variant>
        <vt:i4>5</vt:i4>
      </vt:variant>
      <vt:variant>
        <vt:lpwstr/>
      </vt:variant>
      <vt:variant>
        <vt:lpwstr>_Toc134447435</vt:lpwstr>
      </vt:variant>
      <vt:variant>
        <vt:i4>1310773</vt:i4>
      </vt:variant>
      <vt:variant>
        <vt:i4>80</vt:i4>
      </vt:variant>
      <vt:variant>
        <vt:i4>0</vt:i4>
      </vt:variant>
      <vt:variant>
        <vt:i4>5</vt:i4>
      </vt:variant>
      <vt:variant>
        <vt:lpwstr/>
      </vt:variant>
      <vt:variant>
        <vt:lpwstr>_Toc134447434</vt:lpwstr>
      </vt:variant>
      <vt:variant>
        <vt:i4>1310773</vt:i4>
      </vt:variant>
      <vt:variant>
        <vt:i4>74</vt:i4>
      </vt:variant>
      <vt:variant>
        <vt:i4>0</vt:i4>
      </vt:variant>
      <vt:variant>
        <vt:i4>5</vt:i4>
      </vt:variant>
      <vt:variant>
        <vt:lpwstr/>
      </vt:variant>
      <vt:variant>
        <vt:lpwstr>_Toc134447433</vt:lpwstr>
      </vt:variant>
      <vt:variant>
        <vt:i4>1310773</vt:i4>
      </vt:variant>
      <vt:variant>
        <vt:i4>68</vt:i4>
      </vt:variant>
      <vt:variant>
        <vt:i4>0</vt:i4>
      </vt:variant>
      <vt:variant>
        <vt:i4>5</vt:i4>
      </vt:variant>
      <vt:variant>
        <vt:lpwstr/>
      </vt:variant>
      <vt:variant>
        <vt:lpwstr>_Toc134447432</vt:lpwstr>
      </vt:variant>
      <vt:variant>
        <vt:i4>1310773</vt:i4>
      </vt:variant>
      <vt:variant>
        <vt:i4>62</vt:i4>
      </vt:variant>
      <vt:variant>
        <vt:i4>0</vt:i4>
      </vt:variant>
      <vt:variant>
        <vt:i4>5</vt:i4>
      </vt:variant>
      <vt:variant>
        <vt:lpwstr/>
      </vt:variant>
      <vt:variant>
        <vt:lpwstr>_Toc134447431</vt:lpwstr>
      </vt:variant>
      <vt:variant>
        <vt:i4>1310773</vt:i4>
      </vt:variant>
      <vt:variant>
        <vt:i4>56</vt:i4>
      </vt:variant>
      <vt:variant>
        <vt:i4>0</vt:i4>
      </vt:variant>
      <vt:variant>
        <vt:i4>5</vt:i4>
      </vt:variant>
      <vt:variant>
        <vt:lpwstr/>
      </vt:variant>
      <vt:variant>
        <vt:lpwstr>_Toc134447430</vt:lpwstr>
      </vt:variant>
      <vt:variant>
        <vt:i4>1376309</vt:i4>
      </vt:variant>
      <vt:variant>
        <vt:i4>50</vt:i4>
      </vt:variant>
      <vt:variant>
        <vt:i4>0</vt:i4>
      </vt:variant>
      <vt:variant>
        <vt:i4>5</vt:i4>
      </vt:variant>
      <vt:variant>
        <vt:lpwstr/>
      </vt:variant>
      <vt:variant>
        <vt:lpwstr>_Toc134447429</vt:lpwstr>
      </vt:variant>
      <vt:variant>
        <vt:i4>1376309</vt:i4>
      </vt:variant>
      <vt:variant>
        <vt:i4>44</vt:i4>
      </vt:variant>
      <vt:variant>
        <vt:i4>0</vt:i4>
      </vt:variant>
      <vt:variant>
        <vt:i4>5</vt:i4>
      </vt:variant>
      <vt:variant>
        <vt:lpwstr/>
      </vt:variant>
      <vt:variant>
        <vt:lpwstr>_Toc134447428</vt:lpwstr>
      </vt:variant>
      <vt:variant>
        <vt:i4>1376309</vt:i4>
      </vt:variant>
      <vt:variant>
        <vt:i4>38</vt:i4>
      </vt:variant>
      <vt:variant>
        <vt:i4>0</vt:i4>
      </vt:variant>
      <vt:variant>
        <vt:i4>5</vt:i4>
      </vt:variant>
      <vt:variant>
        <vt:lpwstr/>
      </vt:variant>
      <vt:variant>
        <vt:lpwstr>_Toc134447427</vt:lpwstr>
      </vt:variant>
      <vt:variant>
        <vt:i4>1376309</vt:i4>
      </vt:variant>
      <vt:variant>
        <vt:i4>32</vt:i4>
      </vt:variant>
      <vt:variant>
        <vt:i4>0</vt:i4>
      </vt:variant>
      <vt:variant>
        <vt:i4>5</vt:i4>
      </vt:variant>
      <vt:variant>
        <vt:lpwstr/>
      </vt:variant>
      <vt:variant>
        <vt:lpwstr>_Toc134447426</vt:lpwstr>
      </vt:variant>
      <vt:variant>
        <vt:i4>1376309</vt:i4>
      </vt:variant>
      <vt:variant>
        <vt:i4>26</vt:i4>
      </vt:variant>
      <vt:variant>
        <vt:i4>0</vt:i4>
      </vt:variant>
      <vt:variant>
        <vt:i4>5</vt:i4>
      </vt:variant>
      <vt:variant>
        <vt:lpwstr/>
      </vt:variant>
      <vt:variant>
        <vt:lpwstr>_Toc134447425</vt:lpwstr>
      </vt:variant>
      <vt:variant>
        <vt:i4>1376309</vt:i4>
      </vt:variant>
      <vt:variant>
        <vt:i4>20</vt:i4>
      </vt:variant>
      <vt:variant>
        <vt:i4>0</vt:i4>
      </vt:variant>
      <vt:variant>
        <vt:i4>5</vt:i4>
      </vt:variant>
      <vt:variant>
        <vt:lpwstr/>
      </vt:variant>
      <vt:variant>
        <vt:lpwstr>_Toc134447424</vt:lpwstr>
      </vt:variant>
      <vt:variant>
        <vt:i4>1376309</vt:i4>
      </vt:variant>
      <vt:variant>
        <vt:i4>14</vt:i4>
      </vt:variant>
      <vt:variant>
        <vt:i4>0</vt:i4>
      </vt:variant>
      <vt:variant>
        <vt:i4>5</vt:i4>
      </vt:variant>
      <vt:variant>
        <vt:lpwstr/>
      </vt:variant>
      <vt:variant>
        <vt:lpwstr>_Toc134447423</vt:lpwstr>
      </vt:variant>
      <vt:variant>
        <vt:i4>1376309</vt:i4>
      </vt:variant>
      <vt:variant>
        <vt:i4>8</vt:i4>
      </vt:variant>
      <vt:variant>
        <vt:i4>0</vt:i4>
      </vt:variant>
      <vt:variant>
        <vt:i4>5</vt:i4>
      </vt:variant>
      <vt:variant>
        <vt:lpwstr/>
      </vt:variant>
      <vt:variant>
        <vt:lpwstr>_Toc134447422</vt:lpwstr>
      </vt:variant>
      <vt:variant>
        <vt:i4>1376309</vt:i4>
      </vt:variant>
      <vt:variant>
        <vt:i4>2</vt:i4>
      </vt:variant>
      <vt:variant>
        <vt:i4>0</vt:i4>
      </vt:variant>
      <vt:variant>
        <vt:i4>5</vt:i4>
      </vt:variant>
      <vt:variant>
        <vt:lpwstr/>
      </vt:variant>
      <vt:variant>
        <vt:lpwstr>_Toc134447421</vt:lpwstr>
      </vt:variant>
      <vt:variant>
        <vt:i4>7143467</vt:i4>
      </vt:variant>
      <vt:variant>
        <vt:i4>6</vt:i4>
      </vt:variant>
      <vt:variant>
        <vt:i4>0</vt:i4>
      </vt:variant>
      <vt:variant>
        <vt:i4>5</vt:i4>
      </vt:variant>
      <vt:variant>
        <vt:lpwstr>http://www.rpo.wzp.pl/node/1884</vt:lpwstr>
      </vt:variant>
      <vt:variant>
        <vt:lpwstr/>
      </vt:variant>
      <vt:variant>
        <vt:i4>262153</vt:i4>
      </vt:variant>
      <vt:variant>
        <vt:i4>3</vt:i4>
      </vt:variant>
      <vt:variant>
        <vt:i4>0</vt:i4>
      </vt:variant>
      <vt:variant>
        <vt:i4>5</vt:i4>
      </vt:variant>
      <vt:variant>
        <vt:lpwstr>http:///</vt:lpwstr>
      </vt:variant>
      <vt:variant>
        <vt:lpwstr/>
      </vt:variant>
      <vt:variant>
        <vt:i4>5570653</vt:i4>
      </vt:variant>
      <vt:variant>
        <vt:i4>0</vt:i4>
      </vt:variant>
      <vt:variant>
        <vt:i4>0</vt:i4>
      </vt:variant>
      <vt:variant>
        <vt:i4>5</vt:i4>
      </vt:variant>
      <vt:variant>
        <vt:lpwstr>https://rpo.wup.pl/dokumenty-programowe/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Dokumentacja konkursowa WUP w Szczecinie</dc:title>
  <dc:subject/>
  <dc:creator>wanda.nowotarska</dc:creator>
  <cp:keywords/>
  <dc:description/>
  <cp:lastModifiedBy>Heropolitańska Karolina</cp:lastModifiedBy>
  <cp:revision>22</cp:revision>
  <cp:lastPrinted>2025-10-13T06:21:00Z</cp:lastPrinted>
  <dcterms:created xsi:type="dcterms:W3CDTF">2025-09-26T12:27:00Z</dcterms:created>
  <dcterms:modified xsi:type="dcterms:W3CDTF">2025-10-13T06:23:00Z</dcterms:modified>
</cp:coreProperties>
</file>